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D5587D" w14:textId="77777777" w:rsidR="002204E8" w:rsidRDefault="002204E8" w:rsidP="002204E8"/>
    <w:p w14:paraId="7AB07BF0" w14:textId="77777777" w:rsidR="002204E8" w:rsidRDefault="002204E8" w:rsidP="002204E8"/>
    <w:p w14:paraId="5F8F9FCB" w14:textId="77777777" w:rsidR="002204E8" w:rsidRDefault="002204E8" w:rsidP="002204E8"/>
    <w:p w14:paraId="23F22775" w14:textId="77777777" w:rsidR="002204E8" w:rsidRDefault="002204E8" w:rsidP="002204E8"/>
    <w:p w14:paraId="1BE07EE2" w14:textId="77777777" w:rsidR="002204E8" w:rsidRDefault="00DD3F58" w:rsidP="002204E8">
      <w:pPr>
        <w:jc w:val="center"/>
      </w:pPr>
      <w:r>
        <w:rPr>
          <w:noProof/>
        </w:rPr>
        <w:drawing>
          <wp:inline distT="0" distB="0" distL="0" distR="0" wp14:anchorId="3E2DCFA9" wp14:editId="7E8456A4">
            <wp:extent cx="1802765" cy="1802765"/>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2765" cy="1802765"/>
                    </a:xfrm>
                    <a:prstGeom prst="rect">
                      <a:avLst/>
                    </a:prstGeom>
                    <a:noFill/>
                    <a:ln>
                      <a:noFill/>
                    </a:ln>
                  </pic:spPr>
                </pic:pic>
              </a:graphicData>
            </a:graphic>
          </wp:inline>
        </w:drawing>
      </w:r>
    </w:p>
    <w:p w14:paraId="0E70739B" w14:textId="77777777" w:rsidR="002204E8" w:rsidRPr="00BA55F2" w:rsidRDefault="002204E8" w:rsidP="002204E8">
      <w:pPr>
        <w:jc w:val="center"/>
      </w:pPr>
    </w:p>
    <w:p w14:paraId="0B0FAA13" w14:textId="77777777" w:rsidR="002204E8" w:rsidRDefault="002204E8" w:rsidP="002204E8">
      <w:pPr>
        <w:jc w:val="center"/>
      </w:pPr>
    </w:p>
    <w:p w14:paraId="72FC472F" w14:textId="77777777" w:rsidR="002204E8" w:rsidRDefault="002204E8" w:rsidP="002204E8">
      <w:pPr>
        <w:jc w:val="center"/>
      </w:pPr>
    </w:p>
    <w:p w14:paraId="5343BD53" w14:textId="77777777" w:rsidR="002204E8" w:rsidRDefault="002204E8" w:rsidP="002204E8">
      <w:pPr>
        <w:jc w:val="center"/>
      </w:pPr>
    </w:p>
    <w:p w14:paraId="68C2FEAE" w14:textId="77777777" w:rsidR="002204E8" w:rsidRDefault="002204E8" w:rsidP="002204E8">
      <w:pPr>
        <w:jc w:val="center"/>
      </w:pPr>
    </w:p>
    <w:p w14:paraId="1BB137C6" w14:textId="77777777" w:rsidR="002204E8" w:rsidRDefault="002204E8" w:rsidP="002204E8">
      <w:pPr>
        <w:jc w:val="center"/>
      </w:pPr>
    </w:p>
    <w:p w14:paraId="78B5633E" w14:textId="77777777" w:rsidR="002204E8" w:rsidRDefault="002204E8" w:rsidP="002204E8">
      <w:pPr>
        <w:jc w:val="center"/>
      </w:pPr>
    </w:p>
    <w:p w14:paraId="61AD4A31" w14:textId="77777777" w:rsidR="002204E8" w:rsidRDefault="002204E8" w:rsidP="002204E8">
      <w:pPr>
        <w:jc w:val="center"/>
      </w:pPr>
    </w:p>
    <w:p w14:paraId="50041FA1" w14:textId="77777777" w:rsidR="002204E8" w:rsidRPr="00BA55F2" w:rsidRDefault="002204E8" w:rsidP="002204E8">
      <w:pPr>
        <w:jc w:val="center"/>
      </w:pPr>
    </w:p>
    <w:p w14:paraId="493E378F" w14:textId="77777777" w:rsidR="002204E8" w:rsidRPr="00BA55F2" w:rsidRDefault="002204E8" w:rsidP="002204E8">
      <w:pPr>
        <w:jc w:val="center"/>
      </w:pPr>
    </w:p>
    <w:p w14:paraId="72E63B25" w14:textId="77777777" w:rsidR="002204E8" w:rsidRPr="00CC5FA2" w:rsidRDefault="002204E8" w:rsidP="00817869">
      <w:pPr>
        <w:tabs>
          <w:tab w:val="left" w:pos="672"/>
        </w:tabs>
        <w:spacing w:line="360" w:lineRule="auto"/>
        <w:jc w:val="center"/>
        <w:rPr>
          <w:rFonts w:ascii="Arial" w:hAnsi="Arial" w:cs="Arial"/>
          <w:b/>
          <w:sz w:val="24"/>
          <w:szCs w:val="24"/>
        </w:rPr>
      </w:pPr>
      <w:r w:rsidRPr="00CC5FA2">
        <w:rPr>
          <w:rFonts w:ascii="Arial" w:hAnsi="Arial" w:cs="Arial"/>
          <w:b/>
          <w:sz w:val="24"/>
          <w:szCs w:val="24"/>
        </w:rPr>
        <w:t xml:space="preserve">WYMAGANIA OGÓLNE BUDOWY NOWYCH I MODERNIZACJI INSTALACJI PRODUKCYJNYCH W BRANŻY </w:t>
      </w:r>
      <w:proofErr w:type="spellStart"/>
      <w:r w:rsidRPr="00CC5FA2">
        <w:rPr>
          <w:rFonts w:ascii="Arial" w:hAnsi="Arial" w:cs="Arial"/>
          <w:b/>
          <w:sz w:val="24"/>
          <w:szCs w:val="24"/>
        </w:rPr>
        <w:t>P</w:t>
      </w:r>
      <w:r w:rsidR="00D157DB" w:rsidRPr="00CC5FA2">
        <w:rPr>
          <w:rFonts w:ascii="Arial" w:hAnsi="Arial" w:cs="Arial"/>
          <w:b/>
          <w:sz w:val="24"/>
          <w:szCs w:val="24"/>
        </w:rPr>
        <w:t>i</w:t>
      </w:r>
      <w:r w:rsidRPr="00CC5FA2">
        <w:rPr>
          <w:rFonts w:ascii="Arial" w:hAnsi="Arial" w:cs="Arial"/>
          <w:b/>
          <w:sz w:val="24"/>
          <w:szCs w:val="24"/>
        </w:rPr>
        <w:t>A</w:t>
      </w:r>
      <w:proofErr w:type="spellEnd"/>
      <w:r w:rsidR="00F62AEE" w:rsidRPr="00CC5FA2">
        <w:rPr>
          <w:rFonts w:ascii="Arial" w:hAnsi="Arial" w:cs="Arial"/>
          <w:b/>
          <w:sz w:val="24"/>
          <w:szCs w:val="24"/>
        </w:rPr>
        <w:t xml:space="preserve"> - </w:t>
      </w:r>
      <w:r w:rsidRPr="00CC5FA2">
        <w:rPr>
          <w:rFonts w:ascii="Arial" w:hAnsi="Arial" w:cs="Arial"/>
          <w:b/>
          <w:sz w:val="24"/>
          <w:szCs w:val="24"/>
        </w:rPr>
        <w:t>ZAŁĄCZNIKI TECHNICZE DO KONTRAKTÓW</w:t>
      </w:r>
      <w:r w:rsidR="00F62AEE" w:rsidRPr="00CC5FA2">
        <w:rPr>
          <w:rFonts w:ascii="Arial" w:hAnsi="Arial" w:cs="Arial"/>
          <w:b/>
          <w:sz w:val="24"/>
          <w:szCs w:val="24"/>
        </w:rPr>
        <w:t xml:space="preserve"> </w:t>
      </w:r>
    </w:p>
    <w:p w14:paraId="0577DE40" w14:textId="77777777" w:rsidR="002204E8" w:rsidRPr="00BA55F2" w:rsidRDefault="002204E8" w:rsidP="002204E8">
      <w:pPr>
        <w:jc w:val="center"/>
        <w:rPr>
          <w:b/>
          <w:sz w:val="48"/>
          <w:szCs w:val="48"/>
        </w:rPr>
      </w:pPr>
    </w:p>
    <w:p w14:paraId="6295EEA0" w14:textId="77777777" w:rsidR="002204E8" w:rsidRPr="00BA55F2" w:rsidRDefault="002204E8" w:rsidP="002204E8">
      <w:pPr>
        <w:jc w:val="center"/>
        <w:rPr>
          <w:b/>
          <w:sz w:val="40"/>
          <w:szCs w:val="40"/>
        </w:rPr>
      </w:pPr>
    </w:p>
    <w:p w14:paraId="2CF064DD" w14:textId="77777777" w:rsidR="002204E8" w:rsidRPr="00BA55F2" w:rsidRDefault="002204E8" w:rsidP="002204E8">
      <w:pPr>
        <w:jc w:val="center"/>
        <w:rPr>
          <w:b/>
          <w:sz w:val="40"/>
          <w:szCs w:val="40"/>
        </w:rPr>
      </w:pPr>
    </w:p>
    <w:p w14:paraId="1D5A4BFA" w14:textId="77777777" w:rsidR="00BA1E65" w:rsidRPr="00BA55F2" w:rsidRDefault="00BA1E65" w:rsidP="002204E8">
      <w:pPr>
        <w:jc w:val="center"/>
        <w:rPr>
          <w:b/>
          <w:sz w:val="40"/>
          <w:szCs w:val="40"/>
        </w:rPr>
      </w:pPr>
    </w:p>
    <w:p w14:paraId="2C21798F" w14:textId="77777777" w:rsidR="002204E8" w:rsidRDefault="002204E8" w:rsidP="002204E8"/>
    <w:p w14:paraId="1B411E38" w14:textId="77777777" w:rsidR="00E72DBA" w:rsidRDefault="00E72DBA" w:rsidP="002204E8"/>
    <w:p w14:paraId="2C3117D2" w14:textId="77777777" w:rsidR="00E72DBA" w:rsidRDefault="00E72DBA" w:rsidP="002204E8"/>
    <w:p w14:paraId="726BA615" w14:textId="77777777" w:rsidR="00E72DBA" w:rsidRDefault="00E72DBA" w:rsidP="002204E8"/>
    <w:p w14:paraId="26CF68D2" w14:textId="77777777" w:rsidR="00E72DBA" w:rsidRDefault="00E72DBA" w:rsidP="002204E8"/>
    <w:p w14:paraId="7DF4F70F" w14:textId="77777777" w:rsidR="00E72DBA" w:rsidRDefault="00E72DBA" w:rsidP="002204E8"/>
    <w:p w14:paraId="39B6F22F" w14:textId="77777777" w:rsidR="00E72DBA" w:rsidRDefault="00E72DBA" w:rsidP="002204E8"/>
    <w:p w14:paraId="3A75D91B" w14:textId="77777777" w:rsidR="00E72DBA" w:rsidRDefault="00E72DBA" w:rsidP="002204E8"/>
    <w:p w14:paraId="5616A717" w14:textId="77777777" w:rsidR="00E72DBA" w:rsidRDefault="00E72DBA" w:rsidP="002204E8"/>
    <w:p w14:paraId="3E1505BB" w14:textId="77777777" w:rsidR="002204E8" w:rsidRDefault="002204E8" w:rsidP="002204E8">
      <w:pPr>
        <w:jc w:val="center"/>
        <w:rPr>
          <w:rFonts w:ascii="Arial" w:hAnsi="Arial" w:cs="Arial"/>
          <w:b/>
          <w:sz w:val="22"/>
          <w:szCs w:val="22"/>
        </w:rPr>
      </w:pPr>
    </w:p>
    <w:p w14:paraId="4789B1BF" w14:textId="77777777" w:rsidR="00D157DB" w:rsidRDefault="00D157DB" w:rsidP="002204E8">
      <w:pPr>
        <w:jc w:val="center"/>
        <w:rPr>
          <w:rFonts w:ascii="Arial" w:hAnsi="Arial" w:cs="Arial"/>
          <w:b/>
          <w:sz w:val="22"/>
          <w:szCs w:val="22"/>
        </w:rPr>
      </w:pPr>
    </w:p>
    <w:p w14:paraId="0874CBED" w14:textId="77777777" w:rsidR="00817869" w:rsidRDefault="00817869" w:rsidP="002204E8">
      <w:pPr>
        <w:jc w:val="center"/>
        <w:rPr>
          <w:rFonts w:ascii="Arial" w:hAnsi="Arial" w:cs="Arial"/>
          <w:b/>
          <w:sz w:val="22"/>
          <w:szCs w:val="22"/>
        </w:rPr>
      </w:pPr>
    </w:p>
    <w:p w14:paraId="03BFE6EB" w14:textId="77777777" w:rsidR="00817869" w:rsidRDefault="00817869" w:rsidP="00CD7393">
      <w:pPr>
        <w:rPr>
          <w:rFonts w:ascii="Arial" w:hAnsi="Arial" w:cs="Arial"/>
          <w:b/>
          <w:sz w:val="22"/>
          <w:szCs w:val="22"/>
        </w:rPr>
      </w:pPr>
    </w:p>
    <w:p w14:paraId="740A721A" w14:textId="77777777" w:rsidR="00817869" w:rsidRDefault="00817869" w:rsidP="002204E8">
      <w:pPr>
        <w:jc w:val="center"/>
        <w:rPr>
          <w:rFonts w:ascii="Arial" w:hAnsi="Arial" w:cs="Arial"/>
          <w:b/>
          <w:sz w:val="22"/>
          <w:szCs w:val="22"/>
        </w:rPr>
      </w:pPr>
    </w:p>
    <w:p w14:paraId="4FC83A24" w14:textId="77777777" w:rsidR="00CC5FA2" w:rsidRDefault="00CC5FA2" w:rsidP="002204E8">
      <w:pPr>
        <w:jc w:val="center"/>
        <w:rPr>
          <w:rFonts w:ascii="Arial" w:hAnsi="Arial" w:cs="Arial"/>
          <w:b/>
          <w:sz w:val="22"/>
          <w:szCs w:val="22"/>
        </w:rPr>
      </w:pPr>
    </w:p>
    <w:p w14:paraId="4F6B6A18" w14:textId="77777777" w:rsidR="00817869" w:rsidRDefault="00817869" w:rsidP="002204E8">
      <w:pPr>
        <w:jc w:val="center"/>
        <w:rPr>
          <w:rFonts w:ascii="Arial" w:hAnsi="Arial" w:cs="Arial"/>
          <w:b/>
          <w:sz w:val="22"/>
          <w:szCs w:val="22"/>
        </w:rPr>
      </w:pPr>
    </w:p>
    <w:p w14:paraId="66D1ED96" w14:textId="77777777" w:rsidR="00CC5FA2" w:rsidRDefault="00CC5FA2" w:rsidP="002204E8">
      <w:pPr>
        <w:jc w:val="center"/>
        <w:rPr>
          <w:rFonts w:ascii="Arial" w:hAnsi="Arial" w:cs="Arial"/>
          <w:b/>
          <w:sz w:val="22"/>
          <w:szCs w:val="22"/>
        </w:rPr>
      </w:pPr>
    </w:p>
    <w:p w14:paraId="1E948FA7" w14:textId="77777777" w:rsidR="00F62AEE" w:rsidRDefault="00F62AEE" w:rsidP="00A1043F">
      <w:pPr>
        <w:jc w:val="center"/>
        <w:rPr>
          <w:rFonts w:ascii="Arial" w:hAnsi="Arial" w:cs="Arial"/>
          <w:sz w:val="22"/>
          <w:szCs w:val="22"/>
        </w:rPr>
      </w:pPr>
    </w:p>
    <w:p w14:paraId="4457AC52" w14:textId="77777777" w:rsidR="00A1043F" w:rsidRPr="00CC5FA2" w:rsidRDefault="00735B0E" w:rsidP="00A1043F">
      <w:pPr>
        <w:jc w:val="center"/>
        <w:rPr>
          <w:rFonts w:ascii="Arial" w:hAnsi="Arial" w:cs="Arial"/>
        </w:rPr>
      </w:pPr>
      <w:r>
        <w:rPr>
          <w:rFonts w:ascii="Arial" w:hAnsi="Arial" w:cs="Arial"/>
        </w:rPr>
        <w:t>Włocławek, W</w:t>
      </w:r>
      <w:r w:rsidR="00CC5FA2">
        <w:rPr>
          <w:rFonts w:ascii="Arial" w:hAnsi="Arial" w:cs="Arial"/>
        </w:rPr>
        <w:t>rzesień 2021</w:t>
      </w:r>
    </w:p>
    <w:p w14:paraId="727A9788" w14:textId="77777777" w:rsidR="002204E8" w:rsidRPr="00712221" w:rsidRDefault="00D157DB" w:rsidP="00A1043F">
      <w:pPr>
        <w:jc w:val="center"/>
        <w:rPr>
          <w:rFonts w:ascii="Arial" w:hAnsi="Arial" w:cs="Arial"/>
          <w:sz w:val="18"/>
          <w:szCs w:val="18"/>
        </w:rPr>
      </w:pPr>
      <w:r>
        <w:rPr>
          <w:rFonts w:ascii="Arial" w:hAnsi="Arial" w:cs="Arial"/>
          <w:b/>
          <w:sz w:val="22"/>
          <w:szCs w:val="22"/>
        </w:rPr>
        <w:br w:type="page"/>
      </w:r>
      <w:r w:rsidR="00A1043F" w:rsidRPr="00712221">
        <w:rPr>
          <w:rFonts w:ascii="Arial" w:hAnsi="Arial" w:cs="Arial"/>
          <w:sz w:val="18"/>
          <w:szCs w:val="18"/>
        </w:rPr>
        <w:lastRenderedPageBreak/>
        <w:t>SPIS TREŚCI</w:t>
      </w:r>
      <w:r w:rsidR="0024002F" w:rsidRPr="00712221">
        <w:rPr>
          <w:rFonts w:ascii="Arial" w:hAnsi="Arial" w:cs="Arial"/>
          <w:sz w:val="18"/>
          <w:szCs w:val="18"/>
        </w:rPr>
        <w:tab/>
      </w:r>
    </w:p>
    <w:p w14:paraId="64144320" w14:textId="77777777" w:rsidR="00817869" w:rsidRPr="00712221" w:rsidRDefault="00817869" w:rsidP="00A1043F">
      <w:pPr>
        <w:jc w:val="center"/>
        <w:rPr>
          <w:rFonts w:ascii="Arial" w:hAnsi="Arial" w:cs="Arial"/>
          <w:sz w:val="18"/>
          <w:szCs w:val="18"/>
        </w:rPr>
      </w:pPr>
    </w:p>
    <w:p w14:paraId="7860133D" w14:textId="77777777" w:rsidR="008927DE" w:rsidRPr="00F62B1B" w:rsidRDefault="004F59FA" w:rsidP="008927DE">
      <w:pPr>
        <w:pStyle w:val="Spistreci1"/>
        <w:tabs>
          <w:tab w:val="left" w:pos="400"/>
          <w:tab w:val="right" w:leader="dot" w:pos="9060"/>
        </w:tabs>
        <w:spacing w:before="0" w:after="0"/>
        <w:rPr>
          <w:rFonts w:ascii="Arial" w:hAnsi="Arial" w:cs="Arial"/>
          <w:b w:val="0"/>
          <w:bCs w:val="0"/>
          <w:noProof/>
          <w:sz w:val="18"/>
          <w:szCs w:val="18"/>
        </w:rPr>
      </w:pPr>
      <w:r w:rsidRPr="00712221">
        <w:rPr>
          <w:rFonts w:ascii="Arial" w:hAnsi="Arial" w:cs="Arial"/>
          <w:b w:val="0"/>
          <w:bCs w:val="0"/>
          <w:caps/>
          <w:sz w:val="18"/>
          <w:szCs w:val="18"/>
          <w:u w:val="single"/>
        </w:rPr>
        <w:fldChar w:fldCharType="begin"/>
      </w:r>
      <w:r w:rsidRPr="00712221">
        <w:rPr>
          <w:rFonts w:ascii="Arial" w:hAnsi="Arial" w:cs="Arial"/>
          <w:b w:val="0"/>
          <w:bCs w:val="0"/>
          <w:caps/>
          <w:sz w:val="18"/>
          <w:szCs w:val="18"/>
          <w:u w:val="single"/>
        </w:rPr>
        <w:instrText xml:space="preserve"> TOC \o "1-4" \h \z \u </w:instrText>
      </w:r>
      <w:r w:rsidRPr="00712221">
        <w:rPr>
          <w:rFonts w:ascii="Arial" w:hAnsi="Arial" w:cs="Arial"/>
          <w:b w:val="0"/>
          <w:bCs w:val="0"/>
          <w:caps/>
          <w:sz w:val="18"/>
          <w:szCs w:val="18"/>
          <w:u w:val="single"/>
        </w:rPr>
        <w:fldChar w:fldCharType="separate"/>
      </w:r>
      <w:hyperlink w:anchor="_Toc475077744" w:history="1">
        <w:r w:rsidR="008927DE" w:rsidRPr="008927DE">
          <w:rPr>
            <w:rStyle w:val="Hipercze"/>
            <w:rFonts w:ascii="Arial" w:hAnsi="Arial" w:cs="Arial"/>
            <w:b w:val="0"/>
            <w:noProof/>
            <w:sz w:val="18"/>
            <w:szCs w:val="18"/>
          </w:rPr>
          <w:t>1.</w:t>
        </w:r>
        <w:r w:rsidR="008927DE" w:rsidRPr="00F62B1B">
          <w:rPr>
            <w:rFonts w:ascii="Arial" w:hAnsi="Arial" w:cs="Arial"/>
            <w:b w:val="0"/>
            <w:bCs w:val="0"/>
            <w:noProof/>
            <w:sz w:val="18"/>
            <w:szCs w:val="18"/>
          </w:rPr>
          <w:tab/>
        </w:r>
        <w:r w:rsidR="008927DE" w:rsidRPr="008927DE">
          <w:rPr>
            <w:rStyle w:val="Hipercze"/>
            <w:rFonts w:ascii="Arial" w:hAnsi="Arial" w:cs="Arial"/>
            <w:b w:val="0"/>
            <w:noProof/>
            <w:sz w:val="18"/>
            <w:szCs w:val="18"/>
          </w:rPr>
          <w:t>WPROWADZENIE</w:t>
        </w:r>
        <w:r w:rsidR="008927DE" w:rsidRPr="008927DE">
          <w:rPr>
            <w:rFonts w:ascii="Arial" w:hAnsi="Arial" w:cs="Arial"/>
            <w:b w:val="0"/>
            <w:noProof/>
            <w:webHidden/>
            <w:sz w:val="18"/>
            <w:szCs w:val="18"/>
          </w:rPr>
          <w:tab/>
        </w:r>
        <w:r w:rsidR="008927DE" w:rsidRPr="008927DE">
          <w:rPr>
            <w:rFonts w:ascii="Arial" w:hAnsi="Arial" w:cs="Arial"/>
            <w:b w:val="0"/>
            <w:noProof/>
            <w:webHidden/>
            <w:sz w:val="18"/>
            <w:szCs w:val="18"/>
          </w:rPr>
          <w:fldChar w:fldCharType="begin"/>
        </w:r>
        <w:r w:rsidR="008927DE" w:rsidRPr="008927DE">
          <w:rPr>
            <w:rFonts w:ascii="Arial" w:hAnsi="Arial" w:cs="Arial"/>
            <w:b w:val="0"/>
            <w:noProof/>
            <w:webHidden/>
            <w:sz w:val="18"/>
            <w:szCs w:val="18"/>
          </w:rPr>
          <w:instrText xml:space="preserve"> PAGEREF _Toc475077744 \h </w:instrText>
        </w:r>
        <w:r w:rsidR="008927DE" w:rsidRPr="008927DE">
          <w:rPr>
            <w:rFonts w:ascii="Arial" w:hAnsi="Arial" w:cs="Arial"/>
            <w:b w:val="0"/>
            <w:noProof/>
            <w:webHidden/>
            <w:sz w:val="18"/>
            <w:szCs w:val="18"/>
          </w:rPr>
        </w:r>
        <w:r w:rsidR="008927DE"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w:t>
        </w:r>
        <w:r w:rsidR="008927DE" w:rsidRPr="008927DE">
          <w:rPr>
            <w:rFonts w:ascii="Arial" w:hAnsi="Arial" w:cs="Arial"/>
            <w:b w:val="0"/>
            <w:noProof/>
            <w:webHidden/>
            <w:sz w:val="18"/>
            <w:szCs w:val="18"/>
          </w:rPr>
          <w:fldChar w:fldCharType="end"/>
        </w:r>
      </w:hyperlink>
    </w:p>
    <w:p w14:paraId="18CF0B97"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745" w:history="1">
        <w:r w:rsidRPr="008927DE">
          <w:rPr>
            <w:rStyle w:val="Hipercze"/>
            <w:rFonts w:ascii="Arial" w:hAnsi="Arial" w:cs="Arial"/>
            <w:b w:val="0"/>
            <w:noProof/>
            <w:sz w:val="18"/>
            <w:szCs w:val="18"/>
          </w:rPr>
          <w:t>2.</w:t>
        </w:r>
        <w:r w:rsidRPr="00F62B1B">
          <w:rPr>
            <w:rFonts w:ascii="Arial" w:hAnsi="Arial" w:cs="Arial"/>
            <w:b w:val="0"/>
            <w:bCs w:val="0"/>
            <w:noProof/>
            <w:sz w:val="18"/>
            <w:szCs w:val="18"/>
          </w:rPr>
          <w:tab/>
        </w:r>
        <w:r w:rsidRPr="008927DE">
          <w:rPr>
            <w:rStyle w:val="Hipercze"/>
            <w:rFonts w:ascii="Arial" w:hAnsi="Arial" w:cs="Arial"/>
            <w:b w:val="0"/>
            <w:noProof/>
            <w:sz w:val="18"/>
            <w:szCs w:val="18"/>
          </w:rPr>
          <w:t>OGÓLNE WYMAGANIA TECHNICZNE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59FC603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6" w:history="1">
        <w:r w:rsidRPr="008927DE">
          <w:rPr>
            <w:rStyle w:val="Hipercze"/>
            <w:rFonts w:ascii="Arial" w:hAnsi="Arial" w:cs="Arial"/>
            <w:b w:val="0"/>
            <w:noProof/>
            <w:sz w:val="18"/>
            <w:szCs w:val="18"/>
          </w:rPr>
          <w:t>2.1.</w:t>
        </w:r>
        <w:r w:rsidRPr="00F62B1B">
          <w:rPr>
            <w:rFonts w:ascii="Arial" w:hAnsi="Arial" w:cs="Arial"/>
            <w:b w:val="0"/>
            <w:bCs w:val="0"/>
            <w:noProof/>
            <w:sz w:val="18"/>
            <w:szCs w:val="18"/>
          </w:rPr>
          <w:tab/>
        </w:r>
        <w:r w:rsidRPr="008927DE">
          <w:rPr>
            <w:rStyle w:val="Hipercze"/>
            <w:rFonts w:ascii="Arial" w:hAnsi="Arial" w:cs="Arial"/>
            <w:b w:val="0"/>
            <w:noProof/>
            <w:sz w:val="18"/>
            <w:szCs w:val="18"/>
          </w:rPr>
          <w:t>Zakres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42041F4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7" w:history="1">
        <w:r w:rsidRPr="008927DE">
          <w:rPr>
            <w:rStyle w:val="Hipercze"/>
            <w:rFonts w:ascii="Arial" w:hAnsi="Arial" w:cs="Arial"/>
            <w:b w:val="0"/>
            <w:noProof/>
            <w:sz w:val="18"/>
            <w:szCs w:val="18"/>
          </w:rPr>
          <w:t>2.2.</w:t>
        </w:r>
        <w:r w:rsidRPr="00F62B1B">
          <w:rPr>
            <w:rFonts w:ascii="Arial" w:hAnsi="Arial" w:cs="Arial"/>
            <w:b w:val="0"/>
            <w:bCs w:val="0"/>
            <w:noProof/>
            <w:sz w:val="18"/>
            <w:szCs w:val="18"/>
          </w:rPr>
          <w:tab/>
        </w:r>
        <w:r w:rsidRPr="008927DE">
          <w:rPr>
            <w:rStyle w:val="Hipercze"/>
            <w:rFonts w:ascii="Arial" w:hAnsi="Arial" w:cs="Arial"/>
            <w:b w:val="0"/>
            <w:noProof/>
            <w:sz w:val="18"/>
            <w:szCs w:val="18"/>
          </w:rPr>
          <w:t>Normy i przepisy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w:t>
        </w:r>
        <w:r w:rsidRPr="008927DE">
          <w:rPr>
            <w:rFonts w:ascii="Arial" w:hAnsi="Arial" w:cs="Arial"/>
            <w:b w:val="0"/>
            <w:noProof/>
            <w:webHidden/>
            <w:sz w:val="18"/>
            <w:szCs w:val="18"/>
          </w:rPr>
          <w:fldChar w:fldCharType="end"/>
        </w:r>
      </w:hyperlink>
    </w:p>
    <w:p w14:paraId="3331E0C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48" w:history="1">
        <w:r w:rsidRPr="008927DE">
          <w:rPr>
            <w:rStyle w:val="Hipercze"/>
            <w:rFonts w:ascii="Arial" w:hAnsi="Arial" w:cs="Arial"/>
            <w:b w:val="0"/>
            <w:noProof/>
            <w:sz w:val="18"/>
            <w:szCs w:val="18"/>
          </w:rPr>
          <w:t>2.3.</w:t>
        </w:r>
        <w:r w:rsidRPr="00F62B1B">
          <w:rPr>
            <w:rFonts w:ascii="Arial" w:hAnsi="Arial" w:cs="Arial"/>
            <w:b w:val="0"/>
            <w:bCs w:val="0"/>
            <w:noProof/>
            <w:sz w:val="18"/>
            <w:szCs w:val="18"/>
          </w:rPr>
          <w:tab/>
        </w:r>
        <w:r w:rsidRPr="008927DE">
          <w:rPr>
            <w:rStyle w:val="Hipercze"/>
            <w:rFonts w:ascii="Arial" w:hAnsi="Arial" w:cs="Arial"/>
            <w:b w:val="0"/>
            <w:noProof/>
            <w:sz w:val="18"/>
            <w:szCs w:val="18"/>
          </w:rPr>
          <w:t>Organizacje certyfikujące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1B8A272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49" w:history="1">
        <w:r w:rsidRPr="008927DE">
          <w:rPr>
            <w:rStyle w:val="Hipercze"/>
            <w:rFonts w:ascii="Arial" w:hAnsi="Arial" w:cs="Arial"/>
            <w:b w:val="0"/>
            <w:noProof/>
            <w:sz w:val="18"/>
            <w:szCs w:val="18"/>
          </w:rPr>
          <w:t>2.3.1.</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branży pomiarów i automatyki podlegająca certyfikacji jako urządzenia ciśnieniowe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_Toc475077749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1E0C3D9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0" w:history="1">
        <w:r w:rsidRPr="008927DE">
          <w:rPr>
            <w:rStyle w:val="Hipercze"/>
            <w:rFonts w:ascii="Arial" w:hAnsi="Arial" w:cs="Arial"/>
            <w:b w:val="0"/>
            <w:noProof/>
            <w:sz w:val="18"/>
            <w:szCs w:val="18"/>
          </w:rPr>
          <w:t>2.3.2.</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branży pomiarów i automatyki podlegająca certyfikacji jako urządzenia przeznaczone do użytku w przestrzeniach zagrożonych wybuchem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15</w:t>
        </w:r>
        <w:r w:rsidRPr="008927DE">
          <w:rPr>
            <w:rFonts w:ascii="Arial" w:hAnsi="Arial" w:cs="Arial"/>
            <w:b w:val="0"/>
            <w:noProof/>
            <w:webHidden/>
            <w:sz w:val="18"/>
            <w:szCs w:val="18"/>
          </w:rPr>
          <w:fldChar w:fldCharType="end"/>
        </w:r>
      </w:hyperlink>
    </w:p>
    <w:p w14:paraId="56A27A9A"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751" w:history="1">
        <w:r w:rsidRPr="008927DE">
          <w:rPr>
            <w:rStyle w:val="Hipercze"/>
            <w:rFonts w:ascii="Arial" w:hAnsi="Arial" w:cs="Arial"/>
            <w:b w:val="0"/>
            <w:noProof/>
            <w:sz w:val="18"/>
            <w:szCs w:val="18"/>
          </w:rPr>
          <w:t>3.</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 I SYSTEMY STEROWANIA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3246561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52" w:history="1">
        <w:r w:rsidRPr="008927DE">
          <w:rPr>
            <w:rStyle w:val="Hipercze"/>
            <w:rFonts w:ascii="Arial" w:hAnsi="Arial" w:cs="Arial"/>
            <w:b w:val="0"/>
            <w:noProof/>
            <w:sz w:val="18"/>
            <w:szCs w:val="18"/>
          </w:rPr>
          <w:t>3.1.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techniczne dla aparatury obiektowej oraz systemów sterowania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4F626D2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3" w:history="1">
        <w:r w:rsidRPr="008927DE">
          <w:rPr>
            <w:rStyle w:val="Hipercze"/>
            <w:rFonts w:ascii="Arial" w:hAnsi="Arial" w:cs="Arial"/>
            <w:b w:val="0"/>
            <w:noProof/>
            <w:sz w:val="18"/>
            <w:szCs w:val="18"/>
          </w:rPr>
          <w:t>3.1.1.</w:t>
        </w:r>
        <w:r w:rsidRPr="00F62B1B">
          <w:rPr>
            <w:rFonts w:ascii="Arial" w:hAnsi="Arial" w:cs="Arial"/>
            <w:b w:val="0"/>
            <w:bCs w:val="0"/>
            <w:noProof/>
            <w:sz w:val="18"/>
            <w:szCs w:val="18"/>
          </w:rPr>
          <w:tab/>
        </w:r>
        <w:r w:rsidRPr="008927DE">
          <w:rPr>
            <w:rStyle w:val="Hipercze"/>
            <w:rFonts w:ascii="Arial" w:hAnsi="Arial" w:cs="Arial"/>
            <w:b w:val="0"/>
            <w:noProof/>
            <w:sz w:val="18"/>
            <w:szCs w:val="18"/>
          </w:rPr>
          <w:t>Wstęp</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0E024A1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4" w:history="1">
        <w:r w:rsidRPr="008927DE">
          <w:rPr>
            <w:rStyle w:val="Hipercze"/>
            <w:rFonts w:ascii="Arial" w:hAnsi="Arial" w:cs="Arial"/>
            <w:b w:val="0"/>
            <w:noProof/>
            <w:sz w:val="18"/>
            <w:szCs w:val="18"/>
          </w:rPr>
          <w:t>3.1.2.</w:t>
        </w:r>
        <w:r w:rsidRPr="00F62B1B">
          <w:rPr>
            <w:rFonts w:ascii="Arial" w:hAnsi="Arial" w:cs="Arial"/>
            <w:b w:val="0"/>
            <w:bCs w:val="0"/>
            <w:noProof/>
            <w:sz w:val="18"/>
            <w:szCs w:val="18"/>
          </w:rPr>
          <w:tab/>
        </w:r>
        <w:r w:rsidRPr="008927DE">
          <w:rPr>
            <w:rStyle w:val="Hipercze"/>
            <w:rFonts w:ascii="Arial" w:hAnsi="Arial" w:cs="Arial"/>
            <w:b w:val="0"/>
            <w:noProof/>
            <w:sz w:val="18"/>
            <w:szCs w:val="18"/>
          </w:rPr>
          <w:t>Struktura ogólna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17</w:t>
        </w:r>
        <w:r w:rsidRPr="008927DE">
          <w:rPr>
            <w:rFonts w:ascii="Arial" w:hAnsi="Arial" w:cs="Arial"/>
            <w:b w:val="0"/>
            <w:noProof/>
            <w:webHidden/>
            <w:sz w:val="18"/>
            <w:szCs w:val="18"/>
          </w:rPr>
          <w:fldChar w:fldCharType="end"/>
        </w:r>
      </w:hyperlink>
    </w:p>
    <w:p w14:paraId="08E1DEF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5" w:history="1">
        <w:r w:rsidRPr="008927DE">
          <w:rPr>
            <w:rStyle w:val="Hipercze"/>
            <w:rFonts w:ascii="Arial" w:hAnsi="Arial" w:cs="Arial"/>
            <w:b w:val="0"/>
            <w:noProof/>
            <w:sz w:val="18"/>
            <w:szCs w:val="18"/>
          </w:rPr>
          <w:t>3.1.3.</w:t>
        </w:r>
        <w:r w:rsidRPr="00F62B1B">
          <w:rPr>
            <w:rFonts w:ascii="Arial" w:hAnsi="Arial" w:cs="Arial"/>
            <w:b w:val="0"/>
            <w:bCs w:val="0"/>
            <w:noProof/>
            <w:sz w:val="18"/>
            <w:szCs w:val="18"/>
          </w:rPr>
          <w:tab/>
        </w:r>
        <w:r w:rsidRPr="008927DE">
          <w:rPr>
            <w:rStyle w:val="Hipercze"/>
            <w:rFonts w:ascii="Arial" w:hAnsi="Arial" w:cs="Arial"/>
            <w:b w:val="0"/>
            <w:noProof/>
            <w:sz w:val="18"/>
            <w:szCs w:val="18"/>
          </w:rPr>
          <w:t>Ogólne wymagania projektowe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18</w:t>
        </w:r>
        <w:r w:rsidRPr="008927DE">
          <w:rPr>
            <w:rFonts w:ascii="Arial" w:hAnsi="Arial" w:cs="Arial"/>
            <w:b w:val="0"/>
            <w:noProof/>
            <w:webHidden/>
            <w:sz w:val="18"/>
            <w:szCs w:val="18"/>
          </w:rPr>
          <w:fldChar w:fldCharType="end"/>
        </w:r>
      </w:hyperlink>
    </w:p>
    <w:p w14:paraId="5C32F4C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6" w:history="1">
        <w:r w:rsidRPr="008927DE">
          <w:rPr>
            <w:rStyle w:val="Hipercze"/>
            <w:rFonts w:ascii="Arial" w:hAnsi="Arial" w:cs="Arial"/>
            <w:b w:val="0"/>
            <w:noProof/>
            <w:sz w:val="18"/>
            <w:szCs w:val="18"/>
          </w:rPr>
          <w:t>3.1.4.</w:t>
        </w:r>
        <w:r w:rsidRPr="00F62B1B">
          <w:rPr>
            <w:rFonts w:ascii="Arial" w:hAnsi="Arial" w:cs="Arial"/>
            <w:b w:val="0"/>
            <w:bCs w:val="0"/>
            <w:noProof/>
            <w:sz w:val="18"/>
            <w:szCs w:val="18"/>
          </w:rPr>
          <w:tab/>
        </w:r>
        <w:r w:rsidRPr="008927DE">
          <w:rPr>
            <w:rStyle w:val="Hipercze"/>
            <w:rFonts w:ascii="Arial" w:hAnsi="Arial" w:cs="Arial"/>
            <w:b w:val="0"/>
            <w:noProof/>
            <w:sz w:val="18"/>
            <w:szCs w:val="18"/>
          </w:rPr>
          <w:t>Standardowe sygnały pomiarów i automatyki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Pr="008927DE">
          <w:rPr>
            <w:rFonts w:ascii="Arial" w:hAnsi="Arial" w:cs="Arial"/>
            <w:b w:val="0"/>
            <w:noProof/>
            <w:webHidden/>
            <w:sz w:val="18"/>
            <w:szCs w:val="18"/>
          </w:rPr>
          <w:fldChar w:fldCharType="end"/>
        </w:r>
      </w:hyperlink>
    </w:p>
    <w:p w14:paraId="29E4803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7" w:history="1">
        <w:r w:rsidRPr="008927DE">
          <w:rPr>
            <w:rStyle w:val="Hipercze"/>
            <w:rFonts w:ascii="Arial" w:hAnsi="Arial" w:cs="Arial"/>
            <w:b w:val="0"/>
            <w:noProof/>
            <w:sz w:val="18"/>
            <w:szCs w:val="18"/>
          </w:rPr>
          <w:t>3.1.5.</w:t>
        </w:r>
        <w:r w:rsidRPr="00F62B1B">
          <w:rPr>
            <w:rFonts w:ascii="Arial" w:hAnsi="Arial" w:cs="Arial"/>
            <w:b w:val="0"/>
            <w:bCs w:val="0"/>
            <w:noProof/>
            <w:sz w:val="18"/>
            <w:szCs w:val="18"/>
          </w:rPr>
          <w:tab/>
        </w:r>
        <w:r w:rsidRPr="008927DE">
          <w:rPr>
            <w:rStyle w:val="Hipercze"/>
            <w:rFonts w:ascii="Arial" w:hAnsi="Arial" w:cs="Arial"/>
            <w:b w:val="0"/>
            <w:noProof/>
            <w:sz w:val="18"/>
            <w:szCs w:val="18"/>
          </w:rPr>
          <w:t>Dostawa dokumentacji technicznej</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21</w:t>
        </w:r>
        <w:r w:rsidRPr="008927DE">
          <w:rPr>
            <w:rFonts w:ascii="Arial" w:hAnsi="Arial" w:cs="Arial"/>
            <w:b w:val="0"/>
            <w:noProof/>
            <w:webHidden/>
            <w:sz w:val="18"/>
            <w:szCs w:val="18"/>
          </w:rPr>
          <w:fldChar w:fldCharType="end"/>
        </w:r>
      </w:hyperlink>
    </w:p>
    <w:p w14:paraId="3E1740E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8" w:history="1">
        <w:r w:rsidRPr="008927DE">
          <w:rPr>
            <w:rStyle w:val="Hipercze"/>
            <w:rFonts w:ascii="Arial" w:hAnsi="Arial" w:cs="Arial"/>
            <w:b w:val="0"/>
            <w:noProof/>
            <w:sz w:val="18"/>
            <w:szCs w:val="18"/>
          </w:rPr>
          <w:t>3.1.6.</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przepięciowa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1D21BAF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59" w:history="1">
        <w:r w:rsidRPr="008927DE">
          <w:rPr>
            <w:rStyle w:val="Hipercze"/>
            <w:rFonts w:ascii="Arial" w:hAnsi="Arial" w:cs="Arial"/>
            <w:b w:val="0"/>
            <w:noProof/>
            <w:sz w:val="18"/>
            <w:szCs w:val="18"/>
          </w:rPr>
          <w:t>3.1.7.</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przeciwporażeniowa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_Toc475077759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320EF997"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760" w:history="1">
        <w:r w:rsidRPr="008927DE">
          <w:rPr>
            <w:rStyle w:val="Hipercze"/>
            <w:rFonts w:ascii="Arial" w:hAnsi="Arial" w:cs="Arial"/>
            <w:b w:val="0"/>
            <w:noProof/>
            <w:sz w:val="18"/>
            <w:szCs w:val="18"/>
          </w:rPr>
          <w:t>3.2.</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0389D77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1" w:history="1">
        <w:r w:rsidRPr="008927DE">
          <w:rPr>
            <w:rStyle w:val="Hipercze"/>
            <w:rFonts w:ascii="Arial" w:hAnsi="Arial" w:cs="Arial"/>
            <w:b w:val="0"/>
            <w:noProof/>
            <w:sz w:val="18"/>
            <w:szCs w:val="18"/>
          </w:rPr>
          <w:t>3.2.1.</w:t>
        </w:r>
        <w:r w:rsidRPr="00F62B1B">
          <w:rPr>
            <w:rFonts w:ascii="Arial" w:hAnsi="Arial" w:cs="Arial"/>
            <w:b w:val="0"/>
            <w:bCs w:val="0"/>
            <w:noProof/>
            <w:sz w:val="18"/>
            <w:szCs w:val="18"/>
          </w:rPr>
          <w:tab/>
        </w:r>
        <w:r w:rsidRPr="008927DE">
          <w:rPr>
            <w:rStyle w:val="Hipercze"/>
            <w:rFonts w:ascii="Arial" w:hAnsi="Arial" w:cs="Arial"/>
            <w:b w:val="0"/>
            <w:noProof/>
            <w:sz w:val="18"/>
            <w:szCs w:val="18"/>
          </w:rPr>
          <w:t>Montaż aparatury na obiekcie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22</w:t>
        </w:r>
        <w:r w:rsidRPr="008927DE">
          <w:rPr>
            <w:rFonts w:ascii="Arial" w:hAnsi="Arial" w:cs="Arial"/>
            <w:b w:val="0"/>
            <w:noProof/>
            <w:webHidden/>
            <w:sz w:val="18"/>
            <w:szCs w:val="18"/>
          </w:rPr>
          <w:fldChar w:fldCharType="end"/>
        </w:r>
      </w:hyperlink>
    </w:p>
    <w:p w14:paraId="5A1CDB1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2" w:history="1">
        <w:r w:rsidRPr="008927DE">
          <w:rPr>
            <w:rStyle w:val="Hipercze"/>
            <w:rFonts w:ascii="Arial" w:hAnsi="Arial" w:cs="Arial"/>
            <w:b w:val="0"/>
            <w:noProof/>
            <w:sz w:val="18"/>
            <w:szCs w:val="18"/>
          </w:rPr>
          <w:t>3.2.2.</w:t>
        </w:r>
        <w:r w:rsidRPr="00F62B1B">
          <w:rPr>
            <w:rFonts w:ascii="Arial" w:hAnsi="Arial" w:cs="Arial"/>
            <w:b w:val="0"/>
            <w:bCs w:val="0"/>
            <w:noProof/>
            <w:sz w:val="18"/>
            <w:szCs w:val="18"/>
          </w:rPr>
          <w:tab/>
        </w:r>
        <w:r w:rsidRPr="008927DE">
          <w:rPr>
            <w:rStyle w:val="Hipercze"/>
            <w:rFonts w:ascii="Arial" w:hAnsi="Arial" w:cs="Arial"/>
            <w:b w:val="0"/>
            <w:noProof/>
            <w:sz w:val="18"/>
            <w:szCs w:val="18"/>
          </w:rPr>
          <w:t>Dostęp do aparatury obiektowej</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24</w:t>
        </w:r>
        <w:r w:rsidRPr="008927DE">
          <w:rPr>
            <w:rFonts w:ascii="Arial" w:hAnsi="Arial" w:cs="Arial"/>
            <w:b w:val="0"/>
            <w:noProof/>
            <w:webHidden/>
            <w:sz w:val="18"/>
            <w:szCs w:val="18"/>
          </w:rPr>
          <w:fldChar w:fldCharType="end"/>
        </w:r>
      </w:hyperlink>
    </w:p>
    <w:p w14:paraId="200E8EF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63" w:history="1">
        <w:r w:rsidRPr="008927DE">
          <w:rPr>
            <w:rStyle w:val="Hipercze"/>
            <w:rFonts w:ascii="Arial" w:hAnsi="Arial" w:cs="Arial"/>
            <w:b w:val="0"/>
            <w:noProof/>
            <w:sz w:val="18"/>
            <w:szCs w:val="18"/>
          </w:rPr>
          <w:t>3.2.3.</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698EC895"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4" w:history="1">
        <w:r w:rsidRPr="008927DE">
          <w:rPr>
            <w:rStyle w:val="Hipercze"/>
            <w:rFonts w:ascii="Arial" w:hAnsi="Arial" w:cs="Arial"/>
            <w:b w:val="0"/>
            <w:noProof/>
            <w:sz w:val="18"/>
            <w:szCs w:val="18"/>
          </w:rPr>
          <w:t>3.2.3.1.</w:t>
        </w:r>
        <w:r w:rsidRPr="00F62B1B">
          <w:rPr>
            <w:rFonts w:ascii="Arial" w:hAnsi="Arial" w:cs="Arial"/>
            <w:b w:val="0"/>
            <w:bCs w:val="0"/>
            <w:noProof/>
            <w:sz w:val="18"/>
            <w:szCs w:val="18"/>
          </w:rPr>
          <w:tab/>
        </w:r>
        <w:r w:rsidRPr="008927DE">
          <w:rPr>
            <w:rStyle w:val="Hipercze"/>
            <w:rFonts w:ascii="Arial" w:hAnsi="Arial" w:cs="Arial"/>
            <w:b w:val="0"/>
            <w:noProof/>
            <w:sz w:val="18"/>
            <w:szCs w:val="18"/>
          </w:rPr>
          <w:t>Zwężki pomiarowe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25B1E0D6"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5" w:history="1">
        <w:r w:rsidRPr="008927DE">
          <w:rPr>
            <w:rStyle w:val="Hipercze"/>
            <w:rFonts w:ascii="Arial" w:hAnsi="Arial" w:cs="Arial"/>
            <w:b w:val="0"/>
            <w:noProof/>
            <w:sz w:val="18"/>
            <w:szCs w:val="18"/>
          </w:rPr>
          <w:t>3.2.3.2.</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wirowe (Vortex)</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25</w:t>
        </w:r>
        <w:r w:rsidRPr="008927DE">
          <w:rPr>
            <w:rFonts w:ascii="Arial" w:hAnsi="Arial" w:cs="Arial"/>
            <w:b w:val="0"/>
            <w:noProof/>
            <w:webHidden/>
            <w:sz w:val="18"/>
            <w:szCs w:val="18"/>
          </w:rPr>
          <w:fldChar w:fldCharType="end"/>
        </w:r>
      </w:hyperlink>
    </w:p>
    <w:p w14:paraId="340B2A04"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6" w:history="1">
        <w:r w:rsidRPr="008927DE">
          <w:rPr>
            <w:rStyle w:val="Hipercze"/>
            <w:rFonts w:ascii="Arial" w:hAnsi="Arial" w:cs="Arial"/>
            <w:b w:val="0"/>
            <w:noProof/>
            <w:sz w:val="18"/>
            <w:szCs w:val="18"/>
          </w:rPr>
          <w:t>3.2.3.3.</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masowe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2B579EBE"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7" w:history="1">
        <w:r w:rsidRPr="008927DE">
          <w:rPr>
            <w:rStyle w:val="Hipercze"/>
            <w:rFonts w:ascii="Arial" w:hAnsi="Arial" w:cs="Arial"/>
            <w:b w:val="0"/>
            <w:noProof/>
            <w:sz w:val="18"/>
            <w:szCs w:val="18"/>
          </w:rPr>
          <w:t>3.2.3.4.</w:t>
        </w:r>
        <w:r w:rsidRPr="00F62B1B">
          <w:rPr>
            <w:rFonts w:ascii="Arial" w:hAnsi="Arial" w:cs="Arial"/>
            <w:b w:val="0"/>
            <w:bCs w:val="0"/>
            <w:noProof/>
            <w:sz w:val="18"/>
            <w:szCs w:val="18"/>
          </w:rPr>
          <w:tab/>
        </w:r>
        <w:r w:rsidRPr="008927DE">
          <w:rPr>
            <w:rStyle w:val="Hipercze"/>
            <w:rFonts w:ascii="Arial" w:hAnsi="Arial" w:cs="Arial"/>
            <w:b w:val="0"/>
            <w:noProof/>
            <w:sz w:val="18"/>
            <w:szCs w:val="18"/>
          </w:rPr>
          <w:t>Przepływomierze dla ciał sypkich i proszków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5B7196D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8" w:history="1">
        <w:r w:rsidRPr="008927DE">
          <w:rPr>
            <w:rStyle w:val="Hipercze"/>
            <w:rFonts w:ascii="Arial" w:hAnsi="Arial" w:cs="Arial"/>
            <w:b w:val="0"/>
            <w:noProof/>
            <w:sz w:val="18"/>
            <w:szCs w:val="18"/>
          </w:rPr>
          <w:t>3.2.3.5.</w:t>
        </w:r>
        <w:r w:rsidRPr="00F62B1B">
          <w:rPr>
            <w:rFonts w:ascii="Arial" w:hAnsi="Arial" w:cs="Arial"/>
            <w:b w:val="0"/>
            <w:bCs w:val="0"/>
            <w:noProof/>
            <w:sz w:val="18"/>
            <w:szCs w:val="18"/>
          </w:rPr>
          <w:tab/>
        </w:r>
        <w:r w:rsidRPr="008927DE">
          <w:rPr>
            <w:rStyle w:val="Hipercze"/>
            <w:rFonts w:ascii="Arial" w:hAnsi="Arial" w:cs="Arial"/>
            <w:b w:val="0"/>
            <w:noProof/>
            <w:sz w:val="18"/>
            <w:szCs w:val="18"/>
          </w:rPr>
          <w:t>Rotametry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26</w:t>
        </w:r>
        <w:r w:rsidRPr="008927DE">
          <w:rPr>
            <w:rFonts w:ascii="Arial" w:hAnsi="Arial" w:cs="Arial"/>
            <w:b w:val="0"/>
            <w:noProof/>
            <w:webHidden/>
            <w:sz w:val="18"/>
            <w:szCs w:val="18"/>
          </w:rPr>
          <w:fldChar w:fldCharType="end"/>
        </w:r>
      </w:hyperlink>
    </w:p>
    <w:p w14:paraId="2FB4C2AC"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69" w:history="1">
        <w:r w:rsidRPr="008927DE">
          <w:rPr>
            <w:rStyle w:val="Hipercze"/>
            <w:rFonts w:ascii="Arial" w:hAnsi="Arial" w:cs="Arial"/>
            <w:b w:val="0"/>
            <w:noProof/>
            <w:sz w:val="18"/>
            <w:szCs w:val="18"/>
          </w:rPr>
          <w:t>3.2.3.6.</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wskaźniki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_Toc475077769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449D110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0" w:history="1">
        <w:r w:rsidRPr="008927DE">
          <w:rPr>
            <w:rStyle w:val="Hipercze"/>
            <w:rFonts w:ascii="Arial" w:hAnsi="Arial" w:cs="Arial"/>
            <w:b w:val="0"/>
            <w:noProof/>
            <w:sz w:val="18"/>
            <w:szCs w:val="18"/>
          </w:rPr>
          <w:t>3.2.3.7.</w:t>
        </w:r>
        <w:r w:rsidRPr="00F62B1B">
          <w:rPr>
            <w:rFonts w:ascii="Arial" w:hAnsi="Arial" w:cs="Arial"/>
            <w:b w:val="0"/>
            <w:bCs w:val="0"/>
            <w:noProof/>
            <w:sz w:val="18"/>
            <w:szCs w:val="18"/>
          </w:rPr>
          <w:tab/>
        </w:r>
        <w:r w:rsidRPr="008927DE">
          <w:rPr>
            <w:rStyle w:val="Hipercze"/>
            <w:rFonts w:ascii="Arial" w:hAnsi="Arial" w:cs="Arial"/>
            <w:b w:val="0"/>
            <w:noProof/>
            <w:sz w:val="18"/>
            <w:szCs w:val="18"/>
          </w:rPr>
          <w:t>Inne urządzenia do pomiaru przepływu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58A343D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71" w:history="1">
        <w:r w:rsidRPr="008927DE">
          <w:rPr>
            <w:rStyle w:val="Hipercze"/>
            <w:rFonts w:ascii="Arial" w:hAnsi="Arial" w:cs="Arial"/>
            <w:b w:val="0"/>
            <w:noProof/>
            <w:sz w:val="18"/>
            <w:szCs w:val="18"/>
          </w:rPr>
          <w:t>3.2.4.</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0A6F349A"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2" w:history="1">
        <w:r w:rsidRPr="008927DE">
          <w:rPr>
            <w:rStyle w:val="Hipercze"/>
            <w:rFonts w:ascii="Arial" w:hAnsi="Arial" w:cs="Arial"/>
            <w:b w:val="0"/>
            <w:noProof/>
            <w:sz w:val="18"/>
            <w:szCs w:val="18"/>
          </w:rPr>
          <w:t>3.2.4.1.</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27</w:t>
        </w:r>
        <w:r w:rsidRPr="008927DE">
          <w:rPr>
            <w:rFonts w:ascii="Arial" w:hAnsi="Arial" w:cs="Arial"/>
            <w:b w:val="0"/>
            <w:noProof/>
            <w:webHidden/>
            <w:sz w:val="18"/>
            <w:szCs w:val="18"/>
          </w:rPr>
          <w:fldChar w:fldCharType="end"/>
        </w:r>
      </w:hyperlink>
    </w:p>
    <w:p w14:paraId="6741BE13"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3" w:history="1">
        <w:r w:rsidRPr="008927DE">
          <w:rPr>
            <w:rStyle w:val="Hipercze"/>
            <w:rFonts w:ascii="Arial" w:hAnsi="Arial" w:cs="Arial"/>
            <w:b w:val="0"/>
            <w:noProof/>
            <w:sz w:val="18"/>
            <w:szCs w:val="18"/>
          </w:rPr>
          <w:t>3.2.4.2.</w:t>
        </w:r>
        <w:r w:rsidRPr="00F62B1B">
          <w:rPr>
            <w:rFonts w:ascii="Arial" w:hAnsi="Arial" w:cs="Arial"/>
            <w:b w:val="0"/>
            <w:bCs w:val="0"/>
            <w:noProof/>
            <w:sz w:val="18"/>
            <w:szCs w:val="18"/>
          </w:rPr>
          <w:tab/>
        </w:r>
        <w:r w:rsidRPr="008927DE">
          <w:rPr>
            <w:rStyle w:val="Hipercze"/>
            <w:rFonts w:ascii="Arial" w:hAnsi="Arial" w:cs="Arial"/>
            <w:b w:val="0"/>
            <w:noProof/>
            <w:sz w:val="18"/>
            <w:szCs w:val="18"/>
          </w:rPr>
          <w:t>Wibracyjne sygnalizatory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Pr="008927DE">
          <w:rPr>
            <w:rFonts w:ascii="Arial" w:hAnsi="Arial" w:cs="Arial"/>
            <w:b w:val="0"/>
            <w:noProof/>
            <w:webHidden/>
            <w:sz w:val="18"/>
            <w:szCs w:val="18"/>
          </w:rPr>
          <w:fldChar w:fldCharType="end"/>
        </w:r>
      </w:hyperlink>
    </w:p>
    <w:p w14:paraId="6025DFB4"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4" w:history="1">
        <w:r w:rsidRPr="008927DE">
          <w:rPr>
            <w:rStyle w:val="Hipercze"/>
            <w:rFonts w:ascii="Arial" w:hAnsi="Arial" w:cs="Arial"/>
            <w:b w:val="0"/>
            <w:noProof/>
            <w:sz w:val="18"/>
            <w:szCs w:val="18"/>
          </w:rPr>
          <w:t>3.2.4.3.</w:t>
        </w:r>
        <w:r w:rsidRPr="00F62B1B">
          <w:rPr>
            <w:rFonts w:ascii="Arial" w:hAnsi="Arial" w:cs="Arial"/>
            <w:b w:val="0"/>
            <w:bCs w:val="0"/>
            <w:noProof/>
            <w:sz w:val="18"/>
            <w:szCs w:val="18"/>
          </w:rPr>
          <w:tab/>
        </w:r>
        <w:r w:rsidRPr="008927DE">
          <w:rPr>
            <w:rStyle w:val="Hipercze"/>
            <w:rFonts w:ascii="Arial" w:hAnsi="Arial" w:cs="Arial"/>
            <w:b w:val="0"/>
            <w:noProof/>
            <w:sz w:val="18"/>
            <w:szCs w:val="18"/>
          </w:rPr>
          <w:t>Poziomowskazy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28</w:t>
        </w:r>
        <w:r w:rsidRPr="008927DE">
          <w:rPr>
            <w:rFonts w:ascii="Arial" w:hAnsi="Arial" w:cs="Arial"/>
            <w:b w:val="0"/>
            <w:noProof/>
            <w:webHidden/>
            <w:sz w:val="18"/>
            <w:szCs w:val="18"/>
          </w:rPr>
          <w:fldChar w:fldCharType="end"/>
        </w:r>
      </w:hyperlink>
    </w:p>
    <w:p w14:paraId="2803DF73"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5" w:history="1">
        <w:r w:rsidRPr="008927DE">
          <w:rPr>
            <w:rStyle w:val="Hipercze"/>
            <w:rFonts w:ascii="Arial" w:hAnsi="Arial" w:cs="Arial"/>
            <w:b w:val="0"/>
            <w:noProof/>
            <w:sz w:val="18"/>
            <w:szCs w:val="18"/>
          </w:rPr>
          <w:t>3.2.4.4.</w:t>
        </w:r>
        <w:r w:rsidRPr="00F62B1B">
          <w:rPr>
            <w:rFonts w:ascii="Arial" w:hAnsi="Arial" w:cs="Arial"/>
            <w:b w:val="0"/>
            <w:bCs w:val="0"/>
            <w:noProof/>
            <w:sz w:val="18"/>
            <w:szCs w:val="18"/>
          </w:rPr>
          <w:tab/>
        </w:r>
        <w:r w:rsidRPr="008927DE">
          <w:rPr>
            <w:rStyle w:val="Hipercze"/>
            <w:rFonts w:ascii="Arial" w:hAnsi="Arial" w:cs="Arial"/>
            <w:b w:val="0"/>
            <w:noProof/>
            <w:sz w:val="18"/>
            <w:szCs w:val="18"/>
          </w:rPr>
          <w:t>Inne urządzenia do pomiaru poziomu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379FF73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76" w:history="1">
        <w:r w:rsidRPr="008927DE">
          <w:rPr>
            <w:rStyle w:val="Hipercze"/>
            <w:rFonts w:ascii="Arial" w:hAnsi="Arial" w:cs="Arial"/>
            <w:b w:val="0"/>
            <w:noProof/>
            <w:sz w:val="18"/>
            <w:szCs w:val="18"/>
          </w:rPr>
          <w:t>3.2.5.</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ciśnienia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0EDB30C1"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7" w:history="1">
        <w:r w:rsidRPr="008927DE">
          <w:rPr>
            <w:rStyle w:val="Hipercze"/>
            <w:rFonts w:ascii="Arial" w:hAnsi="Arial" w:cs="Arial"/>
            <w:b w:val="0"/>
            <w:noProof/>
            <w:sz w:val="18"/>
            <w:szCs w:val="18"/>
          </w:rPr>
          <w:t>3.2.5.1.</w:t>
        </w:r>
        <w:r w:rsidRPr="00F62B1B">
          <w:rPr>
            <w:rFonts w:ascii="Arial" w:hAnsi="Arial" w:cs="Arial"/>
            <w:b w:val="0"/>
            <w:bCs w:val="0"/>
            <w:noProof/>
            <w:sz w:val="18"/>
            <w:szCs w:val="18"/>
          </w:rPr>
          <w:tab/>
        </w:r>
        <w:r w:rsidRPr="008927DE">
          <w:rPr>
            <w:rStyle w:val="Hipercze"/>
            <w:rFonts w:ascii="Arial" w:hAnsi="Arial" w:cs="Arial"/>
            <w:b w:val="0"/>
            <w:noProof/>
            <w:sz w:val="18"/>
            <w:szCs w:val="18"/>
          </w:rPr>
          <w:t>Manometry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09EA0BB2"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8" w:history="1">
        <w:r w:rsidRPr="008927DE">
          <w:rPr>
            <w:rStyle w:val="Hipercze"/>
            <w:rFonts w:ascii="Arial" w:hAnsi="Arial" w:cs="Arial"/>
            <w:b w:val="0"/>
            <w:noProof/>
            <w:sz w:val="18"/>
            <w:szCs w:val="18"/>
          </w:rPr>
          <w:t>3.2.5.2.</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ciśnienia oraz różnicy ciśnień</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29</w:t>
        </w:r>
        <w:r w:rsidRPr="008927DE">
          <w:rPr>
            <w:rFonts w:ascii="Arial" w:hAnsi="Arial" w:cs="Arial"/>
            <w:b w:val="0"/>
            <w:noProof/>
            <w:webHidden/>
            <w:sz w:val="18"/>
            <w:szCs w:val="18"/>
          </w:rPr>
          <w:fldChar w:fldCharType="end"/>
        </w:r>
      </w:hyperlink>
    </w:p>
    <w:p w14:paraId="72CF6C40"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79" w:history="1">
        <w:r w:rsidRPr="008927DE">
          <w:rPr>
            <w:rStyle w:val="Hipercze"/>
            <w:rFonts w:ascii="Arial" w:hAnsi="Arial" w:cs="Arial"/>
            <w:b w:val="0"/>
            <w:noProof/>
            <w:sz w:val="18"/>
            <w:szCs w:val="18"/>
          </w:rPr>
          <w:t>3.2.5.3.</w:t>
        </w:r>
        <w:r w:rsidRPr="00F62B1B">
          <w:rPr>
            <w:rFonts w:ascii="Arial" w:hAnsi="Arial" w:cs="Arial"/>
            <w:b w:val="0"/>
            <w:bCs w:val="0"/>
            <w:noProof/>
            <w:sz w:val="18"/>
            <w:szCs w:val="18"/>
          </w:rPr>
          <w:tab/>
        </w:r>
        <w:r w:rsidRPr="008927DE">
          <w:rPr>
            <w:rStyle w:val="Hipercze"/>
            <w:rFonts w:ascii="Arial" w:hAnsi="Arial" w:cs="Arial"/>
            <w:b w:val="0"/>
            <w:noProof/>
            <w:sz w:val="18"/>
            <w:szCs w:val="18"/>
          </w:rPr>
          <w:t>Sygnalizatory ciśnienia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_Toc475077779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1A78C31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0" w:history="1">
        <w:r w:rsidRPr="008927DE">
          <w:rPr>
            <w:rStyle w:val="Hipercze"/>
            <w:rFonts w:ascii="Arial" w:hAnsi="Arial" w:cs="Arial"/>
            <w:b w:val="0"/>
            <w:noProof/>
            <w:sz w:val="18"/>
            <w:szCs w:val="18"/>
          </w:rPr>
          <w:t>3.2.6.</w:t>
        </w:r>
        <w:r w:rsidRPr="00F62B1B">
          <w:rPr>
            <w:rFonts w:ascii="Arial" w:hAnsi="Arial" w:cs="Arial"/>
            <w:b w:val="0"/>
            <w:bCs w:val="0"/>
            <w:noProof/>
            <w:sz w:val="18"/>
            <w:szCs w:val="18"/>
          </w:rPr>
          <w:tab/>
        </w:r>
        <w:r w:rsidRPr="008927DE">
          <w:rPr>
            <w:rStyle w:val="Hipercze"/>
            <w:rFonts w:ascii="Arial" w:hAnsi="Arial" w:cs="Arial"/>
            <w:b w:val="0"/>
            <w:noProof/>
            <w:sz w:val="18"/>
            <w:szCs w:val="18"/>
          </w:rPr>
          <w:t>Pomiary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25E23715"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1" w:history="1">
        <w:r w:rsidRPr="008927DE">
          <w:rPr>
            <w:rStyle w:val="Hipercze"/>
            <w:rFonts w:ascii="Arial" w:hAnsi="Arial" w:cs="Arial"/>
            <w:b w:val="0"/>
            <w:noProof/>
            <w:sz w:val="18"/>
            <w:szCs w:val="18"/>
          </w:rPr>
          <w:t>3.2.6.1.</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pomiary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30</w:t>
        </w:r>
        <w:r w:rsidRPr="008927DE">
          <w:rPr>
            <w:rFonts w:ascii="Arial" w:hAnsi="Arial" w:cs="Arial"/>
            <w:b w:val="0"/>
            <w:noProof/>
            <w:webHidden/>
            <w:sz w:val="18"/>
            <w:szCs w:val="18"/>
          </w:rPr>
          <w:fldChar w:fldCharType="end"/>
        </w:r>
      </w:hyperlink>
    </w:p>
    <w:p w14:paraId="7267EAA8"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2" w:history="1">
        <w:r w:rsidRPr="008927DE">
          <w:rPr>
            <w:rStyle w:val="Hipercze"/>
            <w:rFonts w:ascii="Arial" w:hAnsi="Arial" w:cs="Arial"/>
            <w:b w:val="0"/>
            <w:noProof/>
            <w:sz w:val="18"/>
            <w:szCs w:val="18"/>
          </w:rPr>
          <w:t>3.2.6.2.</w:t>
        </w:r>
        <w:r w:rsidRPr="00F62B1B">
          <w:rPr>
            <w:rFonts w:ascii="Arial" w:hAnsi="Arial" w:cs="Arial"/>
            <w:b w:val="0"/>
            <w:bCs w:val="0"/>
            <w:noProof/>
            <w:sz w:val="18"/>
            <w:szCs w:val="18"/>
          </w:rPr>
          <w:tab/>
        </w:r>
        <w:r w:rsidRPr="008927DE">
          <w:rPr>
            <w:rStyle w:val="Hipercze"/>
            <w:rFonts w:ascii="Arial" w:hAnsi="Arial" w:cs="Arial"/>
            <w:b w:val="0"/>
            <w:noProof/>
            <w:sz w:val="18"/>
            <w:szCs w:val="18"/>
          </w:rPr>
          <w:t>Termopary oraz czujniki rezystancyjne (RTD)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Pr="008927DE">
          <w:rPr>
            <w:rFonts w:ascii="Arial" w:hAnsi="Arial" w:cs="Arial"/>
            <w:b w:val="0"/>
            <w:noProof/>
            <w:webHidden/>
            <w:sz w:val="18"/>
            <w:szCs w:val="18"/>
          </w:rPr>
          <w:fldChar w:fldCharType="end"/>
        </w:r>
      </w:hyperlink>
    </w:p>
    <w:p w14:paraId="17A21A8E"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3" w:history="1">
        <w:r w:rsidRPr="008927DE">
          <w:rPr>
            <w:rStyle w:val="Hipercze"/>
            <w:rFonts w:ascii="Arial" w:hAnsi="Arial" w:cs="Arial"/>
            <w:b w:val="0"/>
            <w:noProof/>
            <w:sz w:val="18"/>
            <w:szCs w:val="18"/>
          </w:rPr>
          <w:t>3.2.6.3.</w:t>
        </w:r>
        <w:r w:rsidRPr="00F62B1B">
          <w:rPr>
            <w:rFonts w:ascii="Arial" w:hAnsi="Arial" w:cs="Arial"/>
            <w:b w:val="0"/>
            <w:bCs w:val="0"/>
            <w:noProof/>
            <w:sz w:val="18"/>
            <w:szCs w:val="18"/>
          </w:rPr>
          <w:tab/>
        </w:r>
        <w:r w:rsidRPr="008927DE">
          <w:rPr>
            <w:rStyle w:val="Hipercze"/>
            <w:rFonts w:ascii="Arial" w:hAnsi="Arial" w:cs="Arial"/>
            <w:b w:val="0"/>
            <w:noProof/>
            <w:sz w:val="18"/>
            <w:szCs w:val="18"/>
          </w:rPr>
          <w:t>Pochwy termometryczne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31</w:t>
        </w:r>
        <w:r w:rsidRPr="008927DE">
          <w:rPr>
            <w:rFonts w:ascii="Arial" w:hAnsi="Arial" w:cs="Arial"/>
            <w:b w:val="0"/>
            <w:noProof/>
            <w:webHidden/>
            <w:sz w:val="18"/>
            <w:szCs w:val="18"/>
          </w:rPr>
          <w:fldChar w:fldCharType="end"/>
        </w:r>
      </w:hyperlink>
    </w:p>
    <w:p w14:paraId="40E1863D"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4" w:history="1">
        <w:r w:rsidRPr="008927DE">
          <w:rPr>
            <w:rStyle w:val="Hipercze"/>
            <w:rFonts w:ascii="Arial" w:hAnsi="Arial" w:cs="Arial"/>
            <w:b w:val="0"/>
            <w:noProof/>
            <w:sz w:val="18"/>
            <w:szCs w:val="18"/>
          </w:rPr>
          <w:t>3.2.6.4.</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temperatury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26E7A50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5" w:history="1">
        <w:r w:rsidRPr="008927DE">
          <w:rPr>
            <w:rStyle w:val="Hipercze"/>
            <w:rFonts w:ascii="Arial" w:hAnsi="Arial" w:cs="Arial"/>
            <w:b w:val="0"/>
            <w:noProof/>
            <w:sz w:val="18"/>
            <w:szCs w:val="18"/>
          </w:rPr>
          <w:t>3.2.7.</w:t>
        </w:r>
        <w:r w:rsidRPr="00F62B1B">
          <w:rPr>
            <w:rFonts w:ascii="Arial" w:hAnsi="Arial" w:cs="Arial"/>
            <w:b w:val="0"/>
            <w:bCs w:val="0"/>
            <w:noProof/>
            <w:sz w:val="18"/>
            <w:szCs w:val="18"/>
          </w:rPr>
          <w:tab/>
        </w:r>
        <w:r w:rsidRPr="008927DE">
          <w:rPr>
            <w:rStyle w:val="Hipercze"/>
            <w:rFonts w:ascii="Arial" w:hAnsi="Arial" w:cs="Arial"/>
            <w:b w:val="0"/>
            <w:noProof/>
            <w:sz w:val="18"/>
            <w:szCs w:val="18"/>
          </w:rPr>
          <w:t>Analizatory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1FB2F9B4"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6" w:history="1">
        <w:r w:rsidRPr="008927DE">
          <w:rPr>
            <w:rStyle w:val="Hipercze"/>
            <w:rFonts w:ascii="Arial" w:hAnsi="Arial" w:cs="Arial"/>
            <w:b w:val="0"/>
            <w:noProof/>
            <w:sz w:val="18"/>
            <w:szCs w:val="18"/>
          </w:rPr>
          <w:t>3.2.7.1.</w:t>
        </w:r>
        <w:r w:rsidRPr="00F62B1B">
          <w:rPr>
            <w:rFonts w:ascii="Arial" w:hAnsi="Arial" w:cs="Arial"/>
            <w:b w:val="0"/>
            <w:bCs w:val="0"/>
            <w:noProof/>
            <w:sz w:val="18"/>
            <w:szCs w:val="18"/>
          </w:rPr>
          <w:tab/>
        </w:r>
        <w:r w:rsidRPr="008927DE">
          <w:rPr>
            <w:rStyle w:val="Hipercze"/>
            <w:rFonts w:ascii="Arial" w:hAnsi="Arial" w:cs="Arial"/>
            <w:b w:val="0"/>
            <w:noProof/>
            <w:sz w:val="18"/>
            <w:szCs w:val="18"/>
          </w:rPr>
          <w:t>Rodzaje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32</w:t>
        </w:r>
        <w:r w:rsidRPr="008927DE">
          <w:rPr>
            <w:rFonts w:ascii="Arial" w:hAnsi="Arial" w:cs="Arial"/>
            <w:b w:val="0"/>
            <w:noProof/>
            <w:webHidden/>
            <w:sz w:val="18"/>
            <w:szCs w:val="18"/>
          </w:rPr>
          <w:fldChar w:fldCharType="end"/>
        </w:r>
      </w:hyperlink>
    </w:p>
    <w:p w14:paraId="3022210B"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7" w:history="1">
        <w:r w:rsidRPr="008927DE">
          <w:rPr>
            <w:rStyle w:val="Hipercze"/>
            <w:rFonts w:ascii="Arial" w:hAnsi="Arial" w:cs="Arial"/>
            <w:b w:val="0"/>
            <w:noProof/>
            <w:sz w:val="18"/>
            <w:szCs w:val="18"/>
          </w:rPr>
          <w:t>3.2.7.2.</w:t>
        </w:r>
        <w:r w:rsidRPr="00F62B1B">
          <w:rPr>
            <w:rFonts w:ascii="Arial" w:hAnsi="Arial" w:cs="Arial"/>
            <w:b w:val="0"/>
            <w:bCs w:val="0"/>
            <w:noProof/>
            <w:sz w:val="18"/>
            <w:szCs w:val="18"/>
          </w:rPr>
          <w:tab/>
        </w:r>
        <w:r w:rsidRPr="008927DE">
          <w:rPr>
            <w:rStyle w:val="Hipercze"/>
            <w:rFonts w:ascii="Arial" w:hAnsi="Arial" w:cs="Arial"/>
            <w:b w:val="0"/>
            <w:noProof/>
            <w:sz w:val="18"/>
            <w:szCs w:val="18"/>
          </w:rPr>
          <w:t>Zasady ogólne dotyczące układów pomiarowych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33</w:t>
        </w:r>
        <w:r w:rsidRPr="008927DE">
          <w:rPr>
            <w:rFonts w:ascii="Arial" w:hAnsi="Arial" w:cs="Arial"/>
            <w:b w:val="0"/>
            <w:noProof/>
            <w:webHidden/>
            <w:sz w:val="18"/>
            <w:szCs w:val="18"/>
          </w:rPr>
          <w:fldChar w:fldCharType="end"/>
        </w:r>
      </w:hyperlink>
    </w:p>
    <w:p w14:paraId="285A74B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88" w:history="1">
        <w:r w:rsidRPr="008927DE">
          <w:rPr>
            <w:rStyle w:val="Hipercze"/>
            <w:rFonts w:ascii="Arial" w:hAnsi="Arial" w:cs="Arial"/>
            <w:b w:val="0"/>
            <w:noProof/>
            <w:sz w:val="18"/>
            <w:szCs w:val="18"/>
          </w:rPr>
          <w:t>3.2.8.</w:t>
        </w:r>
        <w:r w:rsidRPr="00F62B1B">
          <w:rPr>
            <w:rFonts w:ascii="Arial" w:hAnsi="Arial" w:cs="Arial"/>
            <w:b w:val="0"/>
            <w:bCs w:val="0"/>
            <w:noProof/>
            <w:sz w:val="18"/>
            <w:szCs w:val="18"/>
          </w:rPr>
          <w:tab/>
        </w:r>
        <w:r w:rsidRPr="008927DE">
          <w:rPr>
            <w:rStyle w:val="Hipercze"/>
            <w:rFonts w:ascii="Arial" w:hAnsi="Arial" w:cs="Arial"/>
            <w:b w:val="0"/>
            <w:noProof/>
            <w:sz w:val="18"/>
            <w:szCs w:val="18"/>
          </w:rPr>
          <w:t>Detektory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313D7D62"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89" w:history="1">
        <w:r w:rsidRPr="008927DE">
          <w:rPr>
            <w:rStyle w:val="Hipercze"/>
            <w:rFonts w:ascii="Arial" w:hAnsi="Arial" w:cs="Arial"/>
            <w:b w:val="0"/>
            <w:noProof/>
            <w:sz w:val="18"/>
            <w:szCs w:val="18"/>
          </w:rPr>
          <w:t>3.2.8.1.</w:t>
        </w:r>
        <w:r w:rsidRPr="00F62B1B">
          <w:rPr>
            <w:rFonts w:ascii="Arial" w:hAnsi="Arial" w:cs="Arial"/>
            <w:b w:val="0"/>
            <w:bCs w:val="0"/>
            <w:noProof/>
            <w:sz w:val="18"/>
            <w:szCs w:val="18"/>
          </w:rPr>
          <w:tab/>
        </w:r>
        <w:r w:rsidRPr="008927DE">
          <w:rPr>
            <w:rStyle w:val="Hipercze"/>
            <w:rFonts w:ascii="Arial" w:hAnsi="Arial" w:cs="Arial"/>
            <w:b w:val="0"/>
            <w:noProof/>
            <w:sz w:val="18"/>
            <w:szCs w:val="18"/>
          </w:rPr>
          <w:t>Rodzaje detektorów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_Toc475077789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1EFFE2B5"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790" w:history="1">
        <w:r w:rsidRPr="008927DE">
          <w:rPr>
            <w:rStyle w:val="Hipercze"/>
            <w:rFonts w:ascii="Arial" w:hAnsi="Arial" w:cs="Arial"/>
            <w:b w:val="0"/>
            <w:noProof/>
            <w:sz w:val="18"/>
            <w:szCs w:val="18"/>
          </w:rPr>
          <w:t>3.2.8.2.</w:t>
        </w:r>
        <w:r w:rsidRPr="00F62B1B">
          <w:rPr>
            <w:rFonts w:ascii="Arial" w:hAnsi="Arial" w:cs="Arial"/>
            <w:b w:val="0"/>
            <w:bCs w:val="0"/>
            <w:noProof/>
            <w:sz w:val="18"/>
            <w:szCs w:val="18"/>
          </w:rPr>
          <w:tab/>
        </w:r>
        <w:r w:rsidRPr="008927DE">
          <w:rPr>
            <w:rStyle w:val="Hipercze"/>
            <w:rFonts w:ascii="Arial" w:hAnsi="Arial" w:cs="Arial"/>
            <w:b w:val="0"/>
            <w:noProof/>
            <w:sz w:val="18"/>
            <w:szCs w:val="18"/>
          </w:rPr>
          <w:t>Zasady ogólne dotyczące detektorów gazów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36</w:t>
        </w:r>
        <w:r w:rsidRPr="008927DE">
          <w:rPr>
            <w:rFonts w:ascii="Arial" w:hAnsi="Arial" w:cs="Arial"/>
            <w:b w:val="0"/>
            <w:noProof/>
            <w:webHidden/>
            <w:sz w:val="18"/>
            <w:szCs w:val="18"/>
          </w:rPr>
          <w:fldChar w:fldCharType="end"/>
        </w:r>
      </w:hyperlink>
    </w:p>
    <w:p w14:paraId="59A905E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1" w:history="1">
        <w:r w:rsidRPr="008927DE">
          <w:rPr>
            <w:rStyle w:val="Hipercze"/>
            <w:rFonts w:ascii="Arial" w:hAnsi="Arial" w:cs="Arial"/>
            <w:b w:val="0"/>
            <w:noProof/>
            <w:sz w:val="18"/>
            <w:szCs w:val="18"/>
          </w:rPr>
          <w:t>3.2.9.</w:t>
        </w:r>
        <w:r w:rsidRPr="00F62B1B">
          <w:rPr>
            <w:rFonts w:ascii="Arial" w:hAnsi="Arial" w:cs="Arial"/>
            <w:b w:val="0"/>
            <w:bCs w:val="0"/>
            <w:noProof/>
            <w:sz w:val="18"/>
            <w:szCs w:val="18"/>
          </w:rPr>
          <w:tab/>
        </w:r>
        <w:r w:rsidRPr="008927DE">
          <w:rPr>
            <w:rStyle w:val="Hipercze"/>
            <w:rFonts w:ascii="Arial" w:hAnsi="Arial" w:cs="Arial"/>
            <w:b w:val="0"/>
            <w:noProof/>
            <w:sz w:val="18"/>
            <w:szCs w:val="18"/>
          </w:rPr>
          <w:t>Pomieszczenie analizatorów (kiosk analizatorów)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38</w:t>
        </w:r>
        <w:r w:rsidRPr="008927DE">
          <w:rPr>
            <w:rFonts w:ascii="Arial" w:hAnsi="Arial" w:cs="Arial"/>
            <w:b w:val="0"/>
            <w:noProof/>
            <w:webHidden/>
            <w:sz w:val="18"/>
            <w:szCs w:val="18"/>
          </w:rPr>
          <w:fldChar w:fldCharType="end"/>
        </w:r>
      </w:hyperlink>
    </w:p>
    <w:p w14:paraId="4453778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2" w:history="1">
        <w:r w:rsidRPr="008927DE">
          <w:rPr>
            <w:rStyle w:val="Hipercze"/>
            <w:rFonts w:ascii="Arial" w:hAnsi="Arial" w:cs="Arial"/>
            <w:b w:val="0"/>
            <w:noProof/>
            <w:sz w:val="18"/>
            <w:szCs w:val="18"/>
          </w:rPr>
          <w:t>3.2.10.</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regulacyjne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39</w:t>
        </w:r>
        <w:r w:rsidRPr="008927DE">
          <w:rPr>
            <w:rFonts w:ascii="Arial" w:hAnsi="Arial" w:cs="Arial"/>
            <w:b w:val="0"/>
            <w:noProof/>
            <w:webHidden/>
            <w:sz w:val="18"/>
            <w:szCs w:val="18"/>
          </w:rPr>
          <w:fldChar w:fldCharType="end"/>
        </w:r>
      </w:hyperlink>
    </w:p>
    <w:p w14:paraId="511E753A"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3" w:history="1">
        <w:r w:rsidRPr="008927DE">
          <w:rPr>
            <w:rStyle w:val="Hipercze"/>
            <w:rFonts w:ascii="Arial" w:hAnsi="Arial" w:cs="Arial"/>
            <w:b w:val="0"/>
            <w:noProof/>
            <w:sz w:val="18"/>
            <w:szCs w:val="18"/>
          </w:rPr>
          <w:t>3.2.11.</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odcinające ON-OFF</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Pr="008927DE">
          <w:rPr>
            <w:rFonts w:ascii="Arial" w:hAnsi="Arial" w:cs="Arial"/>
            <w:b w:val="0"/>
            <w:noProof/>
            <w:webHidden/>
            <w:sz w:val="18"/>
            <w:szCs w:val="18"/>
          </w:rPr>
          <w:fldChar w:fldCharType="end"/>
        </w:r>
      </w:hyperlink>
    </w:p>
    <w:p w14:paraId="1884087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4" w:history="1">
        <w:r w:rsidRPr="008927DE">
          <w:rPr>
            <w:rStyle w:val="Hipercze"/>
            <w:rFonts w:ascii="Arial" w:hAnsi="Arial" w:cs="Arial"/>
            <w:b w:val="0"/>
            <w:noProof/>
            <w:sz w:val="18"/>
            <w:szCs w:val="18"/>
          </w:rPr>
          <w:t>3.2.12.</w:t>
        </w:r>
        <w:r w:rsidRPr="00F62B1B">
          <w:rPr>
            <w:rFonts w:ascii="Arial" w:hAnsi="Arial" w:cs="Arial"/>
            <w:b w:val="0"/>
            <w:bCs w:val="0"/>
            <w:noProof/>
            <w:sz w:val="18"/>
            <w:szCs w:val="18"/>
          </w:rPr>
          <w:tab/>
        </w:r>
        <w:r w:rsidRPr="008927DE">
          <w:rPr>
            <w:rStyle w:val="Hipercze"/>
            <w:rFonts w:ascii="Arial" w:hAnsi="Arial" w:cs="Arial"/>
            <w:b w:val="0"/>
            <w:noProof/>
            <w:sz w:val="18"/>
            <w:szCs w:val="18"/>
          </w:rPr>
          <w:t>Zawory elektromagnetyczne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42</w:t>
        </w:r>
        <w:r w:rsidRPr="008927DE">
          <w:rPr>
            <w:rFonts w:ascii="Arial" w:hAnsi="Arial" w:cs="Arial"/>
            <w:b w:val="0"/>
            <w:noProof/>
            <w:webHidden/>
            <w:sz w:val="18"/>
            <w:szCs w:val="18"/>
          </w:rPr>
          <w:fldChar w:fldCharType="end"/>
        </w:r>
      </w:hyperlink>
    </w:p>
    <w:p w14:paraId="1C45814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5" w:history="1">
        <w:r w:rsidRPr="008927DE">
          <w:rPr>
            <w:rStyle w:val="Hipercze"/>
            <w:rFonts w:ascii="Arial" w:hAnsi="Arial" w:cs="Arial"/>
            <w:b w:val="0"/>
            <w:noProof/>
            <w:sz w:val="18"/>
            <w:szCs w:val="18"/>
          </w:rPr>
          <w:t>3.2.13.</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Przetworniki elektropneumatyczne I/P  (w  przypadku  zastosowania)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317CE4D9"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6" w:history="1">
        <w:r w:rsidRPr="008927DE">
          <w:rPr>
            <w:rStyle w:val="Hipercze"/>
            <w:rFonts w:ascii="Arial" w:hAnsi="Arial" w:cs="Arial"/>
            <w:b w:val="0"/>
            <w:noProof/>
            <w:sz w:val="18"/>
            <w:szCs w:val="18"/>
          </w:rPr>
          <w:t>3.2.14.</w:t>
        </w:r>
        <w:r w:rsidRPr="00F62B1B">
          <w:rPr>
            <w:rFonts w:ascii="Arial" w:hAnsi="Arial" w:cs="Arial"/>
            <w:b w:val="0"/>
            <w:bCs w:val="0"/>
            <w:noProof/>
            <w:sz w:val="18"/>
            <w:szCs w:val="18"/>
          </w:rPr>
          <w:tab/>
        </w:r>
        <w:r w:rsidRPr="008927DE">
          <w:rPr>
            <w:rStyle w:val="Hipercze"/>
            <w:rFonts w:ascii="Arial" w:hAnsi="Arial" w:cs="Arial"/>
            <w:b w:val="0"/>
            <w:noProof/>
            <w:sz w:val="18"/>
            <w:szCs w:val="18"/>
          </w:rPr>
          <w:t>Panel wskaźników lokalnych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1F6415D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7" w:history="1">
        <w:r w:rsidRPr="008927DE">
          <w:rPr>
            <w:rStyle w:val="Hipercze"/>
            <w:rFonts w:ascii="Arial" w:hAnsi="Arial" w:cs="Arial"/>
            <w:b w:val="0"/>
            <w:noProof/>
            <w:sz w:val="18"/>
            <w:szCs w:val="18"/>
          </w:rPr>
          <w:t>3.2.15.</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panele sterownicze i akcesoria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43</w:t>
        </w:r>
        <w:r w:rsidRPr="008927DE">
          <w:rPr>
            <w:rFonts w:ascii="Arial" w:hAnsi="Arial" w:cs="Arial"/>
            <w:b w:val="0"/>
            <w:noProof/>
            <w:webHidden/>
            <w:sz w:val="18"/>
            <w:szCs w:val="18"/>
          </w:rPr>
          <w:fldChar w:fldCharType="end"/>
        </w:r>
      </w:hyperlink>
    </w:p>
    <w:p w14:paraId="5DA613F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8" w:history="1">
        <w:r w:rsidRPr="008927DE">
          <w:rPr>
            <w:rStyle w:val="Hipercze"/>
            <w:rFonts w:ascii="Arial" w:hAnsi="Arial" w:cs="Arial"/>
            <w:b w:val="0"/>
            <w:noProof/>
            <w:sz w:val="18"/>
            <w:szCs w:val="18"/>
          </w:rPr>
          <w:t>3.2.16.</w:t>
        </w:r>
        <w:r w:rsidRPr="00F62B1B">
          <w:rPr>
            <w:rFonts w:ascii="Arial" w:hAnsi="Arial" w:cs="Arial"/>
            <w:b w:val="0"/>
            <w:bCs w:val="0"/>
            <w:noProof/>
            <w:sz w:val="18"/>
            <w:szCs w:val="18"/>
          </w:rPr>
          <w:tab/>
        </w:r>
        <w:r w:rsidRPr="008927DE">
          <w:rPr>
            <w:rStyle w:val="Hipercze"/>
            <w:rFonts w:ascii="Arial" w:hAnsi="Arial" w:cs="Arial"/>
            <w:b w:val="0"/>
            <w:noProof/>
            <w:sz w:val="18"/>
            <w:szCs w:val="18"/>
          </w:rPr>
          <w:t>Kable do aparatury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45</w:t>
        </w:r>
        <w:r w:rsidRPr="008927DE">
          <w:rPr>
            <w:rFonts w:ascii="Arial" w:hAnsi="Arial" w:cs="Arial"/>
            <w:b w:val="0"/>
            <w:noProof/>
            <w:webHidden/>
            <w:sz w:val="18"/>
            <w:szCs w:val="18"/>
          </w:rPr>
          <w:fldChar w:fldCharType="end"/>
        </w:r>
      </w:hyperlink>
    </w:p>
    <w:p w14:paraId="4758120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799" w:history="1">
        <w:r w:rsidRPr="008927DE">
          <w:rPr>
            <w:rStyle w:val="Hipercze"/>
            <w:rFonts w:ascii="Arial" w:hAnsi="Arial" w:cs="Arial"/>
            <w:b w:val="0"/>
            <w:noProof/>
            <w:sz w:val="18"/>
            <w:szCs w:val="18"/>
          </w:rPr>
          <w:t>3.2.17.</w:t>
        </w:r>
        <w:r w:rsidRPr="00F62B1B">
          <w:rPr>
            <w:rFonts w:ascii="Arial" w:hAnsi="Arial" w:cs="Arial"/>
            <w:b w:val="0"/>
            <w:bCs w:val="0"/>
            <w:noProof/>
            <w:sz w:val="18"/>
            <w:szCs w:val="18"/>
          </w:rPr>
          <w:tab/>
        </w:r>
        <w:r w:rsidRPr="008927DE">
          <w:rPr>
            <w:rStyle w:val="Hipercze"/>
            <w:rFonts w:ascii="Arial" w:hAnsi="Arial" w:cs="Arial"/>
            <w:b w:val="0"/>
            <w:noProof/>
            <w:sz w:val="18"/>
            <w:szCs w:val="18"/>
          </w:rPr>
          <w:t>Skrzynki złączne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_Toc475077799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46</w:t>
        </w:r>
        <w:r w:rsidRPr="008927DE">
          <w:rPr>
            <w:rFonts w:ascii="Arial" w:hAnsi="Arial" w:cs="Arial"/>
            <w:b w:val="0"/>
            <w:noProof/>
            <w:webHidden/>
            <w:sz w:val="18"/>
            <w:szCs w:val="18"/>
          </w:rPr>
          <w:fldChar w:fldCharType="end"/>
        </w:r>
      </w:hyperlink>
    </w:p>
    <w:p w14:paraId="18B7FAE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0" w:history="1">
        <w:r w:rsidRPr="008927DE">
          <w:rPr>
            <w:rStyle w:val="Hipercze"/>
            <w:rFonts w:ascii="Arial" w:hAnsi="Arial" w:cs="Arial"/>
            <w:b w:val="0"/>
            <w:noProof/>
            <w:sz w:val="18"/>
            <w:szCs w:val="18"/>
          </w:rPr>
          <w:t>3.2.18.</w:t>
        </w:r>
        <w:r w:rsidRPr="00F62B1B">
          <w:rPr>
            <w:rFonts w:ascii="Arial" w:hAnsi="Arial" w:cs="Arial"/>
            <w:b w:val="0"/>
            <w:bCs w:val="0"/>
            <w:noProof/>
            <w:sz w:val="18"/>
            <w:szCs w:val="18"/>
          </w:rPr>
          <w:tab/>
        </w:r>
        <w:r w:rsidRPr="008927DE">
          <w:rPr>
            <w:rStyle w:val="Hipercze"/>
            <w:rFonts w:ascii="Arial" w:hAnsi="Arial" w:cs="Arial"/>
            <w:b w:val="0"/>
            <w:noProof/>
            <w:sz w:val="18"/>
            <w:szCs w:val="18"/>
          </w:rPr>
          <w:t>Koryta kablowe oraz ich prowadzenie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47</w:t>
        </w:r>
        <w:r w:rsidRPr="008927DE">
          <w:rPr>
            <w:rFonts w:ascii="Arial" w:hAnsi="Arial" w:cs="Arial"/>
            <w:b w:val="0"/>
            <w:noProof/>
            <w:webHidden/>
            <w:sz w:val="18"/>
            <w:szCs w:val="18"/>
          </w:rPr>
          <w:fldChar w:fldCharType="end"/>
        </w:r>
      </w:hyperlink>
    </w:p>
    <w:p w14:paraId="6520FC0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1" w:history="1">
        <w:r w:rsidRPr="008927DE">
          <w:rPr>
            <w:rStyle w:val="Hipercze"/>
            <w:rFonts w:ascii="Arial" w:hAnsi="Arial" w:cs="Arial"/>
            <w:b w:val="0"/>
            <w:noProof/>
            <w:sz w:val="18"/>
            <w:szCs w:val="18"/>
          </w:rPr>
          <w:t>3.2.19.</w:t>
        </w:r>
        <w:r w:rsidRPr="00F62B1B">
          <w:rPr>
            <w:rFonts w:ascii="Arial" w:hAnsi="Arial" w:cs="Arial"/>
            <w:b w:val="0"/>
            <w:bCs w:val="0"/>
            <w:noProof/>
            <w:sz w:val="18"/>
            <w:szCs w:val="18"/>
          </w:rPr>
          <w:tab/>
        </w:r>
        <w:r w:rsidRPr="008927DE">
          <w:rPr>
            <w:rStyle w:val="Hipercze"/>
            <w:rFonts w:ascii="Arial" w:hAnsi="Arial" w:cs="Arial"/>
            <w:b w:val="0"/>
            <w:noProof/>
            <w:sz w:val="18"/>
            <w:szCs w:val="18"/>
          </w:rPr>
          <w:t>Ogrzewanie aparatury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Pr="008927DE">
          <w:rPr>
            <w:rFonts w:ascii="Arial" w:hAnsi="Arial" w:cs="Arial"/>
            <w:b w:val="0"/>
            <w:noProof/>
            <w:webHidden/>
            <w:sz w:val="18"/>
            <w:szCs w:val="18"/>
          </w:rPr>
          <w:fldChar w:fldCharType="end"/>
        </w:r>
      </w:hyperlink>
    </w:p>
    <w:p w14:paraId="3D728F4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2" w:history="1">
        <w:r w:rsidRPr="008927DE">
          <w:rPr>
            <w:rStyle w:val="Hipercze"/>
            <w:rFonts w:ascii="Arial" w:hAnsi="Arial" w:cs="Arial"/>
            <w:b w:val="0"/>
            <w:noProof/>
            <w:sz w:val="18"/>
            <w:szCs w:val="18"/>
          </w:rPr>
          <w:t>3.2.20.</w:t>
        </w:r>
        <w:r w:rsidRPr="00F62B1B">
          <w:rPr>
            <w:rFonts w:ascii="Arial" w:hAnsi="Arial" w:cs="Arial"/>
            <w:b w:val="0"/>
            <w:bCs w:val="0"/>
            <w:noProof/>
            <w:sz w:val="18"/>
            <w:szCs w:val="18"/>
          </w:rPr>
          <w:tab/>
        </w:r>
        <w:r w:rsidRPr="008927DE">
          <w:rPr>
            <w:rStyle w:val="Hipercze"/>
            <w:rFonts w:ascii="Arial" w:hAnsi="Arial" w:cs="Arial"/>
            <w:b w:val="0"/>
            <w:noProof/>
            <w:sz w:val="18"/>
            <w:szCs w:val="18"/>
          </w:rPr>
          <w:t>Szafki ochronne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48</w:t>
        </w:r>
        <w:r w:rsidRPr="008927DE">
          <w:rPr>
            <w:rFonts w:ascii="Arial" w:hAnsi="Arial" w:cs="Arial"/>
            <w:b w:val="0"/>
            <w:noProof/>
            <w:webHidden/>
            <w:sz w:val="18"/>
            <w:szCs w:val="18"/>
          </w:rPr>
          <w:fldChar w:fldCharType="end"/>
        </w:r>
      </w:hyperlink>
    </w:p>
    <w:p w14:paraId="6EEEBF9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3" w:history="1">
        <w:r w:rsidRPr="008927DE">
          <w:rPr>
            <w:rStyle w:val="Hipercze"/>
            <w:rFonts w:ascii="Arial" w:hAnsi="Arial" w:cs="Arial"/>
            <w:b w:val="0"/>
            <w:noProof/>
            <w:sz w:val="18"/>
            <w:szCs w:val="18"/>
          </w:rPr>
          <w:t>3.2.21.</w:t>
        </w:r>
        <w:r w:rsidRPr="00F62B1B">
          <w:rPr>
            <w:rFonts w:ascii="Arial" w:hAnsi="Arial" w:cs="Arial"/>
            <w:b w:val="0"/>
            <w:bCs w:val="0"/>
            <w:noProof/>
            <w:sz w:val="18"/>
            <w:szCs w:val="18"/>
          </w:rPr>
          <w:tab/>
        </w:r>
        <w:r w:rsidRPr="008927DE">
          <w:rPr>
            <w:rStyle w:val="Hipercze"/>
            <w:rFonts w:ascii="Arial" w:hAnsi="Arial" w:cs="Arial"/>
            <w:b w:val="0"/>
            <w:noProof/>
            <w:sz w:val="18"/>
            <w:szCs w:val="18"/>
          </w:rPr>
          <w:t>Chłodnice powietrzne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Pr="008927DE">
          <w:rPr>
            <w:rFonts w:ascii="Arial" w:hAnsi="Arial" w:cs="Arial"/>
            <w:b w:val="0"/>
            <w:noProof/>
            <w:webHidden/>
            <w:sz w:val="18"/>
            <w:szCs w:val="18"/>
          </w:rPr>
          <w:fldChar w:fldCharType="end"/>
        </w:r>
      </w:hyperlink>
    </w:p>
    <w:p w14:paraId="58385A1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4" w:history="1">
        <w:r w:rsidRPr="008927DE">
          <w:rPr>
            <w:rStyle w:val="Hipercze"/>
            <w:rFonts w:ascii="Arial" w:hAnsi="Arial" w:cs="Arial"/>
            <w:b w:val="0"/>
            <w:noProof/>
            <w:sz w:val="18"/>
            <w:szCs w:val="18"/>
          </w:rPr>
          <w:t>3.2.22.</w:t>
        </w:r>
        <w:r w:rsidRPr="00F62B1B">
          <w:rPr>
            <w:rFonts w:ascii="Arial" w:hAnsi="Arial" w:cs="Arial"/>
            <w:b w:val="0"/>
            <w:bCs w:val="0"/>
            <w:noProof/>
            <w:sz w:val="18"/>
            <w:szCs w:val="18"/>
          </w:rPr>
          <w:tab/>
        </w:r>
        <w:r w:rsidRPr="008927DE">
          <w:rPr>
            <w:rStyle w:val="Hipercze"/>
            <w:rFonts w:ascii="Arial" w:hAnsi="Arial" w:cs="Arial"/>
            <w:b w:val="0"/>
            <w:noProof/>
            <w:sz w:val="18"/>
            <w:szCs w:val="18"/>
          </w:rPr>
          <w:t>Wagi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49</w:t>
        </w:r>
        <w:r w:rsidRPr="008927DE">
          <w:rPr>
            <w:rFonts w:ascii="Arial" w:hAnsi="Arial" w:cs="Arial"/>
            <w:b w:val="0"/>
            <w:noProof/>
            <w:webHidden/>
            <w:sz w:val="18"/>
            <w:szCs w:val="18"/>
          </w:rPr>
          <w:fldChar w:fldCharType="end"/>
        </w:r>
      </w:hyperlink>
    </w:p>
    <w:p w14:paraId="04E62A8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5" w:history="1">
        <w:r w:rsidRPr="008927DE">
          <w:rPr>
            <w:rStyle w:val="Hipercze"/>
            <w:rFonts w:ascii="Arial" w:hAnsi="Arial" w:cs="Arial"/>
            <w:b w:val="0"/>
            <w:noProof/>
            <w:sz w:val="18"/>
            <w:szCs w:val="18"/>
          </w:rPr>
          <w:t>3.2.23.</w:t>
        </w:r>
        <w:r w:rsidRPr="00F62B1B">
          <w:rPr>
            <w:rFonts w:ascii="Arial" w:hAnsi="Arial" w:cs="Arial"/>
            <w:b w:val="0"/>
            <w:bCs w:val="0"/>
            <w:noProof/>
            <w:sz w:val="18"/>
            <w:szCs w:val="18"/>
          </w:rPr>
          <w:tab/>
        </w:r>
        <w:r w:rsidRPr="008927DE">
          <w:rPr>
            <w:rStyle w:val="Hipercze"/>
            <w:rFonts w:ascii="Arial" w:hAnsi="Arial" w:cs="Arial"/>
            <w:b w:val="0"/>
            <w:noProof/>
            <w:sz w:val="18"/>
            <w:szCs w:val="18"/>
          </w:rPr>
          <w:t>Zbiornik buforowy powietrza PiA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0CF98F8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06" w:history="1">
        <w:r w:rsidRPr="008927DE">
          <w:rPr>
            <w:rStyle w:val="Hipercze"/>
            <w:rFonts w:ascii="Arial" w:hAnsi="Arial" w:cs="Arial"/>
            <w:b w:val="0"/>
            <w:noProof/>
            <w:sz w:val="18"/>
            <w:szCs w:val="18"/>
          </w:rPr>
          <w:t>3.3.</w:t>
        </w:r>
        <w:r w:rsidRPr="00F62B1B">
          <w:rPr>
            <w:rFonts w:ascii="Arial" w:hAnsi="Arial" w:cs="Arial"/>
            <w:b w:val="0"/>
            <w:bCs w:val="0"/>
            <w:noProof/>
            <w:sz w:val="18"/>
            <w:szCs w:val="18"/>
          </w:rPr>
          <w:tab/>
        </w:r>
        <w:r w:rsidRPr="008927DE">
          <w:rPr>
            <w:rStyle w:val="Hipercze"/>
            <w:rFonts w:ascii="Arial" w:hAnsi="Arial" w:cs="Arial"/>
            <w:b w:val="0"/>
            <w:noProof/>
            <w:sz w:val="18"/>
            <w:szCs w:val="18"/>
          </w:rPr>
          <w:t>Bilans materiałowy instalacji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5D02E5E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07" w:history="1">
        <w:r w:rsidRPr="008927DE">
          <w:rPr>
            <w:rStyle w:val="Hipercze"/>
            <w:rFonts w:ascii="Arial" w:hAnsi="Arial" w:cs="Arial"/>
            <w:b w:val="0"/>
            <w:noProof/>
            <w:sz w:val="18"/>
            <w:szCs w:val="18"/>
          </w:rPr>
          <w:t>3.3.1.</w:t>
        </w:r>
        <w:r w:rsidRPr="00F62B1B">
          <w:rPr>
            <w:rFonts w:ascii="Arial" w:hAnsi="Arial" w:cs="Arial"/>
            <w:b w:val="0"/>
            <w:bCs w:val="0"/>
            <w:noProof/>
            <w:sz w:val="18"/>
            <w:szCs w:val="18"/>
          </w:rPr>
          <w:tab/>
        </w:r>
        <w:r w:rsidRPr="008927DE">
          <w:rPr>
            <w:rStyle w:val="Hipercze"/>
            <w:rFonts w:ascii="Arial" w:hAnsi="Arial" w:cs="Arial"/>
            <w:b w:val="0"/>
            <w:noProof/>
            <w:sz w:val="18"/>
            <w:szCs w:val="18"/>
          </w:rPr>
          <w:t>Urządzenia pomiarowe stosowane w pomiarach bilansowych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50</w:t>
        </w:r>
        <w:r w:rsidRPr="008927DE">
          <w:rPr>
            <w:rFonts w:ascii="Arial" w:hAnsi="Arial" w:cs="Arial"/>
            <w:b w:val="0"/>
            <w:noProof/>
            <w:webHidden/>
            <w:sz w:val="18"/>
            <w:szCs w:val="18"/>
          </w:rPr>
          <w:fldChar w:fldCharType="end"/>
        </w:r>
      </w:hyperlink>
    </w:p>
    <w:p w14:paraId="533AEF43"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08" w:history="1">
        <w:r w:rsidRPr="008927DE">
          <w:rPr>
            <w:rStyle w:val="Hipercze"/>
            <w:rFonts w:ascii="Arial" w:hAnsi="Arial" w:cs="Arial"/>
            <w:b w:val="0"/>
            <w:noProof/>
            <w:sz w:val="18"/>
            <w:szCs w:val="18"/>
          </w:rPr>
          <w:t>4.</w:t>
        </w:r>
        <w:r w:rsidRPr="00F62B1B">
          <w:rPr>
            <w:rFonts w:ascii="Arial" w:hAnsi="Arial" w:cs="Arial"/>
            <w:b w:val="0"/>
            <w:bCs w:val="0"/>
            <w:noProof/>
            <w:sz w:val="18"/>
            <w:szCs w:val="18"/>
          </w:rPr>
          <w:tab/>
        </w:r>
        <w:r w:rsidRPr="008927DE">
          <w:rPr>
            <w:rStyle w:val="Hipercze"/>
            <w:rFonts w:ascii="Arial" w:hAnsi="Arial" w:cs="Arial"/>
            <w:b w:val="0"/>
            <w:noProof/>
            <w:sz w:val="18"/>
            <w:szCs w:val="18"/>
          </w:rPr>
          <w:t>PIECE TECHNOLOGICZNE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Pr="008927DE">
          <w:rPr>
            <w:rFonts w:ascii="Arial" w:hAnsi="Arial" w:cs="Arial"/>
            <w:b w:val="0"/>
            <w:noProof/>
            <w:webHidden/>
            <w:sz w:val="18"/>
            <w:szCs w:val="18"/>
          </w:rPr>
          <w:fldChar w:fldCharType="end"/>
        </w:r>
      </w:hyperlink>
    </w:p>
    <w:p w14:paraId="16F9D275"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09" w:history="1">
        <w:r w:rsidRPr="008927DE">
          <w:rPr>
            <w:rStyle w:val="Hipercze"/>
            <w:rFonts w:ascii="Arial" w:hAnsi="Arial" w:cs="Arial"/>
            <w:b w:val="0"/>
            <w:noProof/>
            <w:sz w:val="18"/>
            <w:szCs w:val="18"/>
          </w:rPr>
          <w:t>4.1.</w:t>
        </w:r>
        <w:r w:rsidRPr="00F62B1B">
          <w:rPr>
            <w:rFonts w:ascii="Arial" w:hAnsi="Arial" w:cs="Arial"/>
            <w:b w:val="0"/>
            <w:bCs w:val="0"/>
            <w:noProof/>
            <w:sz w:val="18"/>
            <w:szCs w:val="18"/>
          </w:rPr>
          <w:tab/>
        </w:r>
        <w:r w:rsidRPr="008927DE">
          <w:rPr>
            <w:rStyle w:val="Hipercze"/>
            <w:rFonts w:ascii="Arial" w:hAnsi="Arial" w:cs="Arial"/>
            <w:b w:val="0"/>
            <w:noProof/>
            <w:sz w:val="18"/>
            <w:szCs w:val="18"/>
          </w:rPr>
          <w:t>Opis systemu zarządzania palnikami - BMS (Burner Management System)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_Toc475077809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51</w:t>
        </w:r>
        <w:r w:rsidRPr="008927DE">
          <w:rPr>
            <w:rFonts w:ascii="Arial" w:hAnsi="Arial" w:cs="Arial"/>
            <w:b w:val="0"/>
            <w:noProof/>
            <w:webHidden/>
            <w:sz w:val="18"/>
            <w:szCs w:val="18"/>
          </w:rPr>
          <w:fldChar w:fldCharType="end"/>
        </w:r>
      </w:hyperlink>
    </w:p>
    <w:p w14:paraId="090B825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0" w:history="1">
        <w:r w:rsidRPr="008927DE">
          <w:rPr>
            <w:rStyle w:val="Hipercze"/>
            <w:rFonts w:ascii="Arial" w:hAnsi="Arial" w:cs="Arial"/>
            <w:b w:val="0"/>
            <w:noProof/>
            <w:sz w:val="18"/>
            <w:szCs w:val="18"/>
          </w:rPr>
          <w:t>4.1.1.</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Sterowanie piecem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Pr="008927DE">
          <w:rPr>
            <w:rFonts w:ascii="Arial" w:hAnsi="Arial" w:cs="Arial"/>
            <w:b w:val="0"/>
            <w:noProof/>
            <w:webHidden/>
            <w:sz w:val="18"/>
            <w:szCs w:val="18"/>
          </w:rPr>
          <w:fldChar w:fldCharType="end"/>
        </w:r>
      </w:hyperlink>
    </w:p>
    <w:p w14:paraId="1992E632"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1" w:history="1">
        <w:r w:rsidRPr="008927DE">
          <w:rPr>
            <w:rStyle w:val="Hipercze"/>
            <w:rFonts w:ascii="Arial" w:hAnsi="Arial" w:cs="Arial"/>
            <w:b w:val="0"/>
            <w:noProof/>
            <w:sz w:val="18"/>
            <w:szCs w:val="18"/>
          </w:rPr>
          <w:t>4.1.1.1.</w:t>
        </w:r>
        <w:r w:rsidRPr="00F62B1B">
          <w:rPr>
            <w:rFonts w:ascii="Arial" w:hAnsi="Arial" w:cs="Arial"/>
            <w:b w:val="0"/>
            <w:bCs w:val="0"/>
            <w:noProof/>
            <w:sz w:val="18"/>
            <w:szCs w:val="18"/>
          </w:rPr>
          <w:tab/>
        </w:r>
        <w:r w:rsidRPr="008927DE">
          <w:rPr>
            <w:rStyle w:val="Hipercze"/>
            <w:rFonts w:ascii="Arial" w:hAnsi="Arial" w:cs="Arial"/>
            <w:b w:val="0"/>
            <w:noProof/>
            <w:sz w:val="18"/>
            <w:szCs w:val="18"/>
          </w:rPr>
          <w:t>Aparatura obiektowa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52</w:t>
        </w:r>
        <w:r w:rsidRPr="008927DE">
          <w:rPr>
            <w:rFonts w:ascii="Arial" w:hAnsi="Arial" w:cs="Arial"/>
            <w:b w:val="0"/>
            <w:noProof/>
            <w:webHidden/>
            <w:sz w:val="18"/>
            <w:szCs w:val="18"/>
          </w:rPr>
          <w:fldChar w:fldCharType="end"/>
        </w:r>
      </w:hyperlink>
    </w:p>
    <w:p w14:paraId="3395C94E"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2" w:history="1">
        <w:r w:rsidRPr="008927DE">
          <w:rPr>
            <w:rStyle w:val="Hipercze"/>
            <w:rFonts w:ascii="Arial" w:hAnsi="Arial" w:cs="Arial"/>
            <w:b w:val="0"/>
            <w:noProof/>
            <w:sz w:val="18"/>
            <w:szCs w:val="18"/>
          </w:rPr>
          <w:t>4.1.1.2.</w:t>
        </w:r>
        <w:r w:rsidRPr="00F62B1B">
          <w:rPr>
            <w:rFonts w:ascii="Arial" w:hAnsi="Arial" w:cs="Arial"/>
            <w:b w:val="0"/>
            <w:bCs w:val="0"/>
            <w:noProof/>
            <w:sz w:val="18"/>
            <w:szCs w:val="18"/>
          </w:rPr>
          <w:tab/>
        </w:r>
        <w:r w:rsidRPr="008927DE">
          <w:rPr>
            <w:rStyle w:val="Hipercze"/>
            <w:rFonts w:ascii="Arial" w:hAnsi="Arial" w:cs="Arial"/>
            <w:b w:val="0"/>
            <w:noProof/>
            <w:sz w:val="18"/>
            <w:szCs w:val="18"/>
          </w:rPr>
          <w:t>Lokalne panele sterownicze, panele w sterowni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Pr="008927DE">
          <w:rPr>
            <w:rFonts w:ascii="Arial" w:hAnsi="Arial" w:cs="Arial"/>
            <w:b w:val="0"/>
            <w:noProof/>
            <w:webHidden/>
            <w:sz w:val="18"/>
            <w:szCs w:val="18"/>
          </w:rPr>
          <w:fldChar w:fldCharType="end"/>
        </w:r>
      </w:hyperlink>
    </w:p>
    <w:p w14:paraId="14589792"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3" w:history="1">
        <w:r w:rsidRPr="008927DE">
          <w:rPr>
            <w:rStyle w:val="Hipercze"/>
            <w:rFonts w:ascii="Arial" w:hAnsi="Arial" w:cs="Arial"/>
            <w:b w:val="0"/>
            <w:noProof/>
            <w:sz w:val="18"/>
            <w:szCs w:val="18"/>
          </w:rPr>
          <w:t>4.1.1.3.</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blokadowy w oparciu o certyfikowany st</w:t>
        </w:r>
        <w:r>
          <w:rPr>
            <w:rStyle w:val="Hipercze"/>
            <w:rFonts w:ascii="Arial" w:hAnsi="Arial" w:cs="Arial"/>
            <w:b w:val="0"/>
            <w:noProof/>
            <w:sz w:val="18"/>
            <w:szCs w:val="18"/>
          </w:rPr>
          <w:t xml:space="preserve">erownik ESD/BMS wraz </w:t>
        </w:r>
        <w:r w:rsidRPr="008927DE">
          <w:rPr>
            <w:rStyle w:val="Hipercze"/>
            <w:rFonts w:ascii="Arial" w:hAnsi="Arial" w:cs="Arial"/>
            <w:b w:val="0"/>
            <w:noProof/>
            <w:sz w:val="18"/>
            <w:szCs w:val="18"/>
          </w:rPr>
          <w:t>z osprzętem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54</w:t>
        </w:r>
        <w:r w:rsidRPr="008927DE">
          <w:rPr>
            <w:rFonts w:ascii="Arial" w:hAnsi="Arial" w:cs="Arial"/>
            <w:b w:val="0"/>
            <w:noProof/>
            <w:webHidden/>
            <w:sz w:val="18"/>
            <w:szCs w:val="18"/>
          </w:rPr>
          <w:fldChar w:fldCharType="end"/>
        </w:r>
      </w:hyperlink>
    </w:p>
    <w:p w14:paraId="25BB7489"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4" w:history="1">
        <w:r w:rsidRPr="008927DE">
          <w:rPr>
            <w:rStyle w:val="Hipercze"/>
            <w:rFonts w:ascii="Arial" w:hAnsi="Arial" w:cs="Arial"/>
            <w:b w:val="0"/>
            <w:noProof/>
            <w:sz w:val="18"/>
            <w:szCs w:val="18"/>
          </w:rPr>
          <w:t>4.1.1.4.</w:t>
        </w:r>
        <w:r w:rsidRPr="00F62B1B">
          <w:rPr>
            <w:rFonts w:ascii="Arial" w:hAnsi="Arial" w:cs="Arial"/>
            <w:b w:val="0"/>
            <w:bCs w:val="0"/>
            <w:noProof/>
            <w:sz w:val="18"/>
            <w:szCs w:val="18"/>
          </w:rPr>
          <w:tab/>
        </w:r>
        <w:r w:rsidRPr="008927DE">
          <w:rPr>
            <w:rStyle w:val="Hipercze"/>
            <w:rFonts w:ascii="Arial" w:hAnsi="Arial" w:cs="Arial"/>
            <w:b w:val="0"/>
            <w:noProof/>
            <w:sz w:val="18"/>
            <w:szCs w:val="18"/>
          </w:rPr>
          <w:t>Przełączniki bocznikujące typu MOS i POS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237283F6"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5" w:history="1">
        <w:r w:rsidRPr="008927DE">
          <w:rPr>
            <w:rStyle w:val="Hipercze"/>
            <w:rFonts w:ascii="Arial" w:hAnsi="Arial" w:cs="Arial"/>
            <w:b w:val="0"/>
            <w:noProof/>
            <w:sz w:val="18"/>
            <w:szCs w:val="18"/>
          </w:rPr>
          <w:t>4.1.1.5.</w:t>
        </w:r>
        <w:r w:rsidRPr="00F62B1B">
          <w:rPr>
            <w:rFonts w:ascii="Arial" w:hAnsi="Arial" w:cs="Arial"/>
            <w:b w:val="0"/>
            <w:bCs w:val="0"/>
            <w:noProof/>
            <w:sz w:val="18"/>
            <w:szCs w:val="18"/>
          </w:rPr>
          <w:tab/>
        </w:r>
        <w:r w:rsidRPr="008927DE">
          <w:rPr>
            <w:rStyle w:val="Hipercze"/>
            <w:rFonts w:ascii="Arial" w:hAnsi="Arial" w:cs="Arial"/>
            <w:b w:val="0"/>
            <w:noProof/>
            <w:sz w:val="18"/>
            <w:szCs w:val="18"/>
          </w:rPr>
          <w:t>Logika sterowania i blokad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7B3D4630" w14:textId="77777777" w:rsidR="008927DE" w:rsidRPr="00F62B1B" w:rsidRDefault="008927DE" w:rsidP="008927DE">
      <w:pPr>
        <w:pStyle w:val="Spistreci1"/>
        <w:tabs>
          <w:tab w:val="left" w:pos="1000"/>
          <w:tab w:val="right" w:leader="dot" w:pos="9060"/>
        </w:tabs>
        <w:spacing w:before="0" w:after="0"/>
        <w:rPr>
          <w:rFonts w:ascii="Arial" w:hAnsi="Arial" w:cs="Arial"/>
          <w:b w:val="0"/>
          <w:bCs w:val="0"/>
          <w:noProof/>
          <w:sz w:val="18"/>
          <w:szCs w:val="18"/>
        </w:rPr>
      </w:pPr>
      <w:hyperlink w:anchor="_Toc475077816" w:history="1">
        <w:r w:rsidRPr="008927DE">
          <w:rPr>
            <w:rStyle w:val="Hipercze"/>
            <w:rFonts w:ascii="Arial" w:hAnsi="Arial" w:cs="Arial"/>
            <w:b w:val="0"/>
            <w:noProof/>
            <w:sz w:val="18"/>
            <w:szCs w:val="18"/>
          </w:rPr>
          <w:t>4.1.1.6.</w:t>
        </w:r>
        <w:r w:rsidRPr="00F62B1B">
          <w:rPr>
            <w:rFonts w:ascii="Arial" w:hAnsi="Arial" w:cs="Arial"/>
            <w:b w:val="0"/>
            <w:bCs w:val="0"/>
            <w:noProof/>
            <w:sz w:val="18"/>
            <w:szCs w:val="18"/>
          </w:rPr>
          <w:tab/>
        </w:r>
        <w:r w:rsidRPr="008927DE">
          <w:rPr>
            <w:rStyle w:val="Hipercze"/>
            <w:rFonts w:ascii="Arial" w:hAnsi="Arial" w:cs="Arial"/>
            <w:b w:val="0"/>
            <w:noProof/>
            <w:sz w:val="18"/>
            <w:szCs w:val="18"/>
          </w:rPr>
          <w:t>Logiki dla bezpiecznego rozruchu pieca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55</w:t>
        </w:r>
        <w:r w:rsidRPr="008927DE">
          <w:rPr>
            <w:rFonts w:ascii="Arial" w:hAnsi="Arial" w:cs="Arial"/>
            <w:b w:val="0"/>
            <w:noProof/>
            <w:webHidden/>
            <w:sz w:val="18"/>
            <w:szCs w:val="18"/>
          </w:rPr>
          <w:fldChar w:fldCharType="end"/>
        </w:r>
      </w:hyperlink>
    </w:p>
    <w:p w14:paraId="78BA86C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7" w:history="1">
        <w:r w:rsidRPr="008927DE">
          <w:rPr>
            <w:rStyle w:val="Hipercze"/>
            <w:rFonts w:ascii="Arial" w:hAnsi="Arial" w:cs="Arial"/>
            <w:b w:val="0"/>
            <w:noProof/>
            <w:sz w:val="18"/>
            <w:szCs w:val="18"/>
          </w:rPr>
          <w:t>4.1.2.</w:t>
        </w:r>
        <w:r w:rsidRPr="00F62B1B">
          <w:rPr>
            <w:rFonts w:ascii="Arial" w:hAnsi="Arial" w:cs="Arial"/>
            <w:b w:val="0"/>
            <w:bCs w:val="0"/>
            <w:noProof/>
            <w:sz w:val="18"/>
            <w:szCs w:val="18"/>
          </w:rPr>
          <w:tab/>
        </w:r>
        <w:r w:rsidRPr="008927DE">
          <w:rPr>
            <w:rStyle w:val="Hipercze"/>
            <w:rFonts w:ascii="Arial" w:hAnsi="Arial" w:cs="Arial"/>
            <w:b w:val="0"/>
            <w:noProof/>
            <w:sz w:val="18"/>
            <w:szCs w:val="18"/>
          </w:rPr>
          <w:t>Diagnostyka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26D0D34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18" w:history="1">
        <w:r w:rsidRPr="008927DE">
          <w:rPr>
            <w:rStyle w:val="Hipercze"/>
            <w:rFonts w:ascii="Arial" w:hAnsi="Arial" w:cs="Arial"/>
            <w:b w:val="0"/>
            <w:noProof/>
            <w:sz w:val="18"/>
            <w:szCs w:val="18"/>
          </w:rPr>
          <w:t>4.1.3.</w:t>
        </w:r>
        <w:r w:rsidRPr="00F62B1B">
          <w:rPr>
            <w:rFonts w:ascii="Arial" w:hAnsi="Arial" w:cs="Arial"/>
            <w:b w:val="0"/>
            <w:bCs w:val="0"/>
            <w:noProof/>
            <w:sz w:val="18"/>
            <w:szCs w:val="18"/>
          </w:rPr>
          <w:tab/>
        </w:r>
        <w:r w:rsidRPr="008927DE">
          <w:rPr>
            <w:rStyle w:val="Hipercze"/>
            <w:rFonts w:ascii="Arial" w:hAnsi="Arial" w:cs="Arial"/>
            <w:b w:val="0"/>
            <w:noProof/>
            <w:sz w:val="18"/>
            <w:szCs w:val="18"/>
          </w:rPr>
          <w:t>Rejestracja zdarzeń i próby funkcjonalne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344584E3"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19" w:history="1">
        <w:r w:rsidRPr="008927DE">
          <w:rPr>
            <w:rStyle w:val="Hipercze"/>
            <w:rFonts w:ascii="Arial" w:hAnsi="Arial" w:cs="Arial"/>
            <w:b w:val="0"/>
            <w:noProof/>
            <w:sz w:val="18"/>
            <w:szCs w:val="18"/>
          </w:rPr>
          <w:t>4.2.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ciągłego monitoringu spalin (jeśli występuje)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_Toc475077819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57</w:t>
        </w:r>
        <w:r w:rsidRPr="008927DE">
          <w:rPr>
            <w:rFonts w:ascii="Arial" w:hAnsi="Arial" w:cs="Arial"/>
            <w:b w:val="0"/>
            <w:noProof/>
            <w:webHidden/>
            <w:sz w:val="18"/>
            <w:szCs w:val="18"/>
          </w:rPr>
          <w:fldChar w:fldCharType="end"/>
        </w:r>
      </w:hyperlink>
    </w:p>
    <w:p w14:paraId="6A07C03E"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20" w:history="1">
        <w:r w:rsidRPr="008927DE">
          <w:rPr>
            <w:rStyle w:val="Hipercze"/>
            <w:rFonts w:ascii="Arial" w:hAnsi="Arial" w:cs="Arial"/>
            <w:b w:val="0"/>
            <w:noProof/>
            <w:sz w:val="18"/>
            <w:szCs w:val="18"/>
          </w:rPr>
          <w:t>5.</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STEROWNIA, POMIESZCZENIE SZAF STEROWNICZYCH I POMIESZCZENIE INŻYNIERSKIE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Pr="008927DE">
          <w:rPr>
            <w:rFonts w:ascii="Arial" w:hAnsi="Arial" w:cs="Arial"/>
            <w:b w:val="0"/>
            <w:noProof/>
            <w:webHidden/>
            <w:sz w:val="18"/>
            <w:szCs w:val="18"/>
          </w:rPr>
          <w:fldChar w:fldCharType="end"/>
        </w:r>
      </w:hyperlink>
    </w:p>
    <w:p w14:paraId="46670B2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1" w:history="1">
        <w:r w:rsidRPr="008927DE">
          <w:rPr>
            <w:rStyle w:val="Hipercze"/>
            <w:rFonts w:ascii="Arial" w:hAnsi="Arial" w:cs="Arial"/>
            <w:b w:val="0"/>
            <w:noProof/>
            <w:sz w:val="18"/>
            <w:szCs w:val="18"/>
          </w:rPr>
          <w:t>5.1.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montażowe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59</w:t>
        </w:r>
        <w:r w:rsidRPr="008927DE">
          <w:rPr>
            <w:rFonts w:ascii="Arial" w:hAnsi="Arial" w:cs="Arial"/>
            <w:b w:val="0"/>
            <w:noProof/>
            <w:webHidden/>
            <w:sz w:val="18"/>
            <w:szCs w:val="18"/>
          </w:rPr>
          <w:fldChar w:fldCharType="end"/>
        </w:r>
      </w:hyperlink>
    </w:p>
    <w:p w14:paraId="7A249277"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2" w:history="1">
        <w:r w:rsidRPr="008927DE">
          <w:rPr>
            <w:rStyle w:val="Hipercze"/>
            <w:rFonts w:ascii="Arial" w:hAnsi="Arial" w:cs="Arial"/>
            <w:b w:val="0"/>
            <w:noProof/>
            <w:sz w:val="18"/>
            <w:szCs w:val="18"/>
          </w:rPr>
          <w:t>5.2.</w:t>
        </w:r>
        <w:r w:rsidRPr="00F62B1B">
          <w:rPr>
            <w:rFonts w:ascii="Arial" w:hAnsi="Arial" w:cs="Arial"/>
            <w:b w:val="0"/>
            <w:bCs w:val="0"/>
            <w:noProof/>
            <w:sz w:val="18"/>
            <w:szCs w:val="18"/>
          </w:rPr>
          <w:tab/>
        </w:r>
        <w:r w:rsidRPr="008927DE">
          <w:rPr>
            <w:rStyle w:val="Hipercze"/>
            <w:rFonts w:ascii="Arial" w:hAnsi="Arial" w:cs="Arial"/>
            <w:b w:val="0"/>
            <w:noProof/>
            <w:sz w:val="18"/>
            <w:szCs w:val="18"/>
          </w:rPr>
          <w:t>Podstawowe urządzenia branży PiA stanowiące wyposażenie sterowni  i pomieszczeń technicznych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61</w:t>
        </w:r>
        <w:r w:rsidRPr="008927DE">
          <w:rPr>
            <w:rFonts w:ascii="Arial" w:hAnsi="Arial" w:cs="Arial"/>
            <w:b w:val="0"/>
            <w:noProof/>
            <w:webHidden/>
            <w:sz w:val="18"/>
            <w:szCs w:val="18"/>
          </w:rPr>
          <w:fldChar w:fldCharType="end"/>
        </w:r>
      </w:hyperlink>
    </w:p>
    <w:p w14:paraId="6813C641"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23" w:history="1">
        <w:r w:rsidRPr="008927DE">
          <w:rPr>
            <w:rStyle w:val="Hipercze"/>
            <w:rFonts w:ascii="Arial" w:hAnsi="Arial" w:cs="Arial"/>
            <w:b w:val="0"/>
            <w:noProof/>
            <w:sz w:val="18"/>
            <w:szCs w:val="18"/>
          </w:rPr>
          <w:t>6.</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MONITOROWANIA I STEROWANIA (DCS)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59A9A286"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4" w:history="1">
        <w:r w:rsidRPr="008927DE">
          <w:rPr>
            <w:rStyle w:val="Hipercze"/>
            <w:rFonts w:ascii="Arial" w:hAnsi="Arial" w:cs="Arial"/>
            <w:b w:val="0"/>
            <w:noProof/>
            <w:sz w:val="18"/>
            <w:szCs w:val="18"/>
          </w:rPr>
          <w:t>6.1.</w:t>
        </w:r>
        <w:r w:rsidRPr="00F62B1B">
          <w:rPr>
            <w:rFonts w:ascii="Arial" w:hAnsi="Arial" w:cs="Arial"/>
            <w:b w:val="0"/>
            <w:bCs w:val="0"/>
            <w:noProof/>
            <w:sz w:val="18"/>
            <w:szCs w:val="18"/>
          </w:rPr>
          <w:tab/>
        </w:r>
        <w:r w:rsidRPr="008927DE">
          <w:rPr>
            <w:rStyle w:val="Hipercze"/>
            <w:rFonts w:ascii="Arial" w:hAnsi="Arial" w:cs="Arial"/>
            <w:b w:val="0"/>
            <w:noProof/>
            <w:sz w:val="18"/>
            <w:szCs w:val="18"/>
          </w:rPr>
          <w:t>Akwizycja i przetwarzanie sygnałów wejściowych/wyjściowych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5BCCD2A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5" w:history="1">
        <w:r w:rsidRPr="008927DE">
          <w:rPr>
            <w:rStyle w:val="Hipercze"/>
            <w:rFonts w:ascii="Arial" w:hAnsi="Arial" w:cs="Arial"/>
            <w:b w:val="0"/>
            <w:noProof/>
            <w:sz w:val="18"/>
            <w:szCs w:val="18"/>
          </w:rPr>
          <w:t>6.1.1.</w:t>
        </w:r>
        <w:r w:rsidRPr="00F62B1B">
          <w:rPr>
            <w:rFonts w:ascii="Arial" w:hAnsi="Arial" w:cs="Arial"/>
            <w:b w:val="0"/>
            <w:bCs w:val="0"/>
            <w:noProof/>
            <w:sz w:val="18"/>
            <w:szCs w:val="18"/>
          </w:rPr>
          <w:tab/>
        </w:r>
        <w:r w:rsidRPr="008927DE">
          <w:rPr>
            <w:rStyle w:val="Hipercze"/>
            <w:rFonts w:ascii="Arial" w:hAnsi="Arial" w:cs="Arial"/>
            <w:b w:val="0"/>
            <w:noProof/>
            <w:sz w:val="18"/>
            <w:szCs w:val="18"/>
          </w:rPr>
          <w:t>Moduły wejść/wyjść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62</w:t>
        </w:r>
        <w:r w:rsidRPr="008927DE">
          <w:rPr>
            <w:rFonts w:ascii="Arial" w:hAnsi="Arial" w:cs="Arial"/>
            <w:b w:val="0"/>
            <w:noProof/>
            <w:webHidden/>
            <w:sz w:val="18"/>
            <w:szCs w:val="18"/>
          </w:rPr>
          <w:fldChar w:fldCharType="end"/>
        </w:r>
      </w:hyperlink>
    </w:p>
    <w:p w14:paraId="5BB9768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6" w:history="1">
        <w:r w:rsidRPr="008927DE">
          <w:rPr>
            <w:rStyle w:val="Hipercze"/>
            <w:rFonts w:ascii="Arial" w:hAnsi="Arial" w:cs="Arial"/>
            <w:b w:val="0"/>
            <w:noProof/>
            <w:sz w:val="18"/>
            <w:szCs w:val="18"/>
          </w:rPr>
          <w:t>6.1.2.</w:t>
        </w:r>
        <w:r w:rsidRPr="00F62B1B">
          <w:rPr>
            <w:rFonts w:ascii="Arial" w:hAnsi="Arial" w:cs="Arial"/>
            <w:b w:val="0"/>
            <w:bCs w:val="0"/>
            <w:noProof/>
            <w:sz w:val="18"/>
            <w:szCs w:val="18"/>
          </w:rPr>
          <w:tab/>
        </w:r>
        <w:r w:rsidRPr="008927DE">
          <w:rPr>
            <w:rStyle w:val="Hipercze"/>
            <w:rFonts w:ascii="Arial" w:hAnsi="Arial" w:cs="Arial"/>
            <w:b w:val="0"/>
            <w:noProof/>
            <w:sz w:val="18"/>
            <w:szCs w:val="18"/>
          </w:rPr>
          <w:t>Protokoły i standardy komunikacyjne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63</w:t>
        </w:r>
        <w:r w:rsidRPr="008927DE">
          <w:rPr>
            <w:rFonts w:ascii="Arial" w:hAnsi="Arial" w:cs="Arial"/>
            <w:b w:val="0"/>
            <w:noProof/>
            <w:webHidden/>
            <w:sz w:val="18"/>
            <w:szCs w:val="18"/>
          </w:rPr>
          <w:fldChar w:fldCharType="end"/>
        </w:r>
      </w:hyperlink>
    </w:p>
    <w:p w14:paraId="75050589"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27" w:history="1">
        <w:r w:rsidRPr="008927DE">
          <w:rPr>
            <w:rStyle w:val="Hipercze"/>
            <w:rFonts w:ascii="Arial" w:hAnsi="Arial" w:cs="Arial"/>
            <w:b w:val="0"/>
            <w:noProof/>
            <w:sz w:val="18"/>
            <w:szCs w:val="18"/>
          </w:rPr>
          <w:t>6.1.3.</w:t>
        </w:r>
        <w:r w:rsidRPr="00F62B1B">
          <w:rPr>
            <w:rFonts w:ascii="Arial" w:hAnsi="Arial" w:cs="Arial"/>
            <w:b w:val="0"/>
            <w:bCs w:val="0"/>
            <w:noProof/>
            <w:sz w:val="18"/>
            <w:szCs w:val="18"/>
          </w:rPr>
          <w:tab/>
        </w:r>
        <w:r w:rsidRPr="008927DE">
          <w:rPr>
            <w:rStyle w:val="Hipercze"/>
            <w:rFonts w:ascii="Arial" w:hAnsi="Arial" w:cs="Arial"/>
            <w:b w:val="0"/>
            <w:noProof/>
            <w:sz w:val="18"/>
            <w:szCs w:val="18"/>
          </w:rPr>
          <w:t>Przetwarzanie sygnałów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Pr="008927DE">
          <w:rPr>
            <w:rFonts w:ascii="Arial" w:hAnsi="Arial" w:cs="Arial"/>
            <w:b w:val="0"/>
            <w:noProof/>
            <w:webHidden/>
            <w:sz w:val="18"/>
            <w:szCs w:val="18"/>
          </w:rPr>
          <w:fldChar w:fldCharType="end"/>
        </w:r>
      </w:hyperlink>
    </w:p>
    <w:p w14:paraId="5CB25992"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8" w:history="1">
        <w:r w:rsidRPr="008927DE">
          <w:rPr>
            <w:rStyle w:val="Hipercze"/>
            <w:rFonts w:ascii="Arial" w:hAnsi="Arial" w:cs="Arial"/>
            <w:b w:val="0"/>
            <w:noProof/>
            <w:sz w:val="18"/>
            <w:szCs w:val="18"/>
          </w:rPr>
          <w:t>6.2.</w:t>
        </w:r>
        <w:r w:rsidRPr="00F62B1B">
          <w:rPr>
            <w:rFonts w:ascii="Arial" w:hAnsi="Arial" w:cs="Arial"/>
            <w:b w:val="0"/>
            <w:bCs w:val="0"/>
            <w:noProof/>
            <w:sz w:val="18"/>
            <w:szCs w:val="18"/>
          </w:rPr>
          <w:tab/>
        </w:r>
        <w:r w:rsidRPr="008927DE">
          <w:rPr>
            <w:rStyle w:val="Hipercze"/>
            <w:rFonts w:ascii="Arial" w:hAnsi="Arial" w:cs="Arial"/>
            <w:b w:val="0"/>
            <w:noProof/>
            <w:sz w:val="18"/>
            <w:szCs w:val="18"/>
          </w:rPr>
          <w:t>Regulacja i sterowanie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64</w:t>
        </w:r>
        <w:r w:rsidRPr="008927DE">
          <w:rPr>
            <w:rFonts w:ascii="Arial" w:hAnsi="Arial" w:cs="Arial"/>
            <w:b w:val="0"/>
            <w:noProof/>
            <w:webHidden/>
            <w:sz w:val="18"/>
            <w:szCs w:val="18"/>
          </w:rPr>
          <w:fldChar w:fldCharType="end"/>
        </w:r>
      </w:hyperlink>
    </w:p>
    <w:p w14:paraId="4123192B"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29" w:history="1">
        <w:r w:rsidRPr="008927DE">
          <w:rPr>
            <w:rStyle w:val="Hipercze"/>
            <w:rFonts w:ascii="Arial" w:hAnsi="Arial" w:cs="Arial"/>
            <w:b w:val="0"/>
            <w:noProof/>
            <w:sz w:val="18"/>
            <w:szCs w:val="18"/>
          </w:rPr>
          <w:t>6.3.</w:t>
        </w:r>
        <w:r w:rsidRPr="00F62B1B">
          <w:rPr>
            <w:rFonts w:ascii="Arial" w:hAnsi="Arial" w:cs="Arial"/>
            <w:b w:val="0"/>
            <w:bCs w:val="0"/>
            <w:noProof/>
            <w:sz w:val="18"/>
            <w:szCs w:val="18"/>
          </w:rPr>
          <w:tab/>
        </w:r>
        <w:r w:rsidRPr="008927DE">
          <w:rPr>
            <w:rStyle w:val="Hipercze"/>
            <w:rFonts w:ascii="Arial" w:hAnsi="Arial" w:cs="Arial"/>
            <w:b w:val="0"/>
            <w:noProof/>
            <w:sz w:val="18"/>
            <w:szCs w:val="18"/>
          </w:rPr>
          <w:t>Synchronizacja czasu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_Toc475077829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7A896C5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0" w:history="1">
        <w:r w:rsidRPr="008927DE">
          <w:rPr>
            <w:rStyle w:val="Hipercze"/>
            <w:rFonts w:ascii="Arial" w:hAnsi="Arial" w:cs="Arial"/>
            <w:b w:val="0"/>
            <w:noProof/>
            <w:sz w:val="18"/>
            <w:szCs w:val="18"/>
          </w:rPr>
          <w:t>6.4.</w:t>
        </w:r>
        <w:r w:rsidRPr="00F62B1B">
          <w:rPr>
            <w:rFonts w:ascii="Arial" w:hAnsi="Arial" w:cs="Arial"/>
            <w:b w:val="0"/>
            <w:bCs w:val="0"/>
            <w:noProof/>
            <w:sz w:val="18"/>
            <w:szCs w:val="18"/>
          </w:rPr>
          <w:tab/>
        </w:r>
        <w:r w:rsidRPr="008927DE">
          <w:rPr>
            <w:rStyle w:val="Hipercze"/>
            <w:rFonts w:ascii="Arial" w:hAnsi="Arial" w:cs="Arial"/>
            <w:b w:val="0"/>
            <w:noProof/>
            <w:sz w:val="18"/>
            <w:szCs w:val="18"/>
          </w:rPr>
          <w:t>Wizualizacja procesów technologicznych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050F6BFB"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1" w:history="1">
        <w:r w:rsidRPr="008927DE">
          <w:rPr>
            <w:rStyle w:val="Hipercze"/>
            <w:rFonts w:ascii="Arial" w:hAnsi="Arial" w:cs="Arial"/>
            <w:b w:val="0"/>
            <w:noProof/>
            <w:sz w:val="18"/>
            <w:szCs w:val="18"/>
          </w:rPr>
          <w:t>6.4.1.</w:t>
        </w:r>
        <w:r w:rsidRPr="00F62B1B">
          <w:rPr>
            <w:rFonts w:ascii="Arial" w:hAnsi="Arial" w:cs="Arial"/>
            <w:b w:val="0"/>
            <w:bCs w:val="0"/>
            <w:noProof/>
            <w:sz w:val="18"/>
            <w:szCs w:val="18"/>
          </w:rPr>
          <w:tab/>
        </w:r>
        <w:r w:rsidRPr="008927DE">
          <w:rPr>
            <w:rStyle w:val="Hipercze"/>
            <w:rFonts w:ascii="Arial" w:hAnsi="Arial" w:cs="Arial"/>
            <w:b w:val="0"/>
            <w:noProof/>
            <w:sz w:val="18"/>
            <w:szCs w:val="18"/>
          </w:rPr>
          <w:t>Ekrany wizualizacyjne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65</w:t>
        </w:r>
        <w:r w:rsidRPr="008927DE">
          <w:rPr>
            <w:rFonts w:ascii="Arial" w:hAnsi="Arial" w:cs="Arial"/>
            <w:b w:val="0"/>
            <w:noProof/>
            <w:webHidden/>
            <w:sz w:val="18"/>
            <w:szCs w:val="18"/>
          </w:rPr>
          <w:fldChar w:fldCharType="end"/>
        </w:r>
      </w:hyperlink>
    </w:p>
    <w:p w14:paraId="3BAE2C3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2" w:history="1">
        <w:r w:rsidRPr="008927DE">
          <w:rPr>
            <w:rStyle w:val="Hipercze"/>
            <w:rFonts w:ascii="Arial" w:hAnsi="Arial" w:cs="Arial"/>
            <w:b w:val="0"/>
            <w:noProof/>
            <w:sz w:val="18"/>
            <w:szCs w:val="18"/>
          </w:rPr>
          <w:t>6.4.2.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układu ekranów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Pr="008927DE">
          <w:rPr>
            <w:rFonts w:ascii="Arial" w:hAnsi="Arial" w:cs="Arial"/>
            <w:b w:val="0"/>
            <w:noProof/>
            <w:webHidden/>
            <w:sz w:val="18"/>
            <w:szCs w:val="18"/>
          </w:rPr>
          <w:fldChar w:fldCharType="end"/>
        </w:r>
      </w:hyperlink>
    </w:p>
    <w:p w14:paraId="23E2FE0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3" w:history="1">
        <w:r w:rsidRPr="008927DE">
          <w:rPr>
            <w:rStyle w:val="Hipercze"/>
            <w:rFonts w:ascii="Arial" w:hAnsi="Arial" w:cs="Arial"/>
            <w:b w:val="0"/>
            <w:noProof/>
            <w:sz w:val="18"/>
            <w:szCs w:val="18"/>
          </w:rPr>
          <w:t>6.4.3.</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symboli graficznych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66</w:t>
        </w:r>
        <w:r w:rsidRPr="008927DE">
          <w:rPr>
            <w:rFonts w:ascii="Arial" w:hAnsi="Arial" w:cs="Arial"/>
            <w:b w:val="0"/>
            <w:noProof/>
            <w:webHidden/>
            <w:sz w:val="18"/>
            <w:szCs w:val="18"/>
          </w:rPr>
          <w:fldChar w:fldCharType="end"/>
        </w:r>
      </w:hyperlink>
    </w:p>
    <w:p w14:paraId="5637B69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4" w:history="1">
        <w:r w:rsidRPr="008927DE">
          <w:rPr>
            <w:rStyle w:val="Hipercze"/>
            <w:rFonts w:ascii="Arial" w:hAnsi="Arial" w:cs="Arial"/>
            <w:b w:val="0"/>
            <w:noProof/>
            <w:sz w:val="18"/>
            <w:szCs w:val="18"/>
          </w:rPr>
          <w:t>6.4.4.</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funkcji sterujących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3264C89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5" w:history="1">
        <w:r w:rsidRPr="008927DE">
          <w:rPr>
            <w:rStyle w:val="Hipercze"/>
            <w:rFonts w:ascii="Arial" w:hAnsi="Arial" w:cs="Arial"/>
            <w:b w:val="0"/>
            <w:noProof/>
            <w:sz w:val="18"/>
            <w:szCs w:val="18"/>
          </w:rPr>
          <w:t>6.4.5.</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oprogramowania stacji operatorskich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5F6F83B2"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36" w:history="1">
        <w:r w:rsidRPr="008927DE">
          <w:rPr>
            <w:rStyle w:val="Hipercze"/>
            <w:rFonts w:ascii="Arial" w:hAnsi="Arial" w:cs="Arial"/>
            <w:b w:val="0"/>
            <w:noProof/>
            <w:sz w:val="18"/>
            <w:szCs w:val="18"/>
          </w:rPr>
          <w:t>6.4.6.</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edytora grafik</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67</w:t>
        </w:r>
        <w:r w:rsidRPr="008927DE">
          <w:rPr>
            <w:rFonts w:ascii="Arial" w:hAnsi="Arial" w:cs="Arial"/>
            <w:b w:val="0"/>
            <w:noProof/>
            <w:webHidden/>
            <w:sz w:val="18"/>
            <w:szCs w:val="18"/>
          </w:rPr>
          <w:fldChar w:fldCharType="end"/>
        </w:r>
      </w:hyperlink>
    </w:p>
    <w:p w14:paraId="541C2AC4"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7" w:history="1">
        <w:r w:rsidRPr="008927DE">
          <w:rPr>
            <w:rStyle w:val="Hipercze"/>
            <w:rFonts w:ascii="Arial" w:hAnsi="Arial" w:cs="Arial"/>
            <w:b w:val="0"/>
            <w:noProof/>
            <w:sz w:val="18"/>
            <w:szCs w:val="18"/>
          </w:rPr>
          <w:t>6.5.</w:t>
        </w:r>
        <w:r w:rsidRPr="00F62B1B">
          <w:rPr>
            <w:rFonts w:ascii="Arial" w:hAnsi="Arial" w:cs="Arial"/>
            <w:b w:val="0"/>
            <w:bCs w:val="0"/>
            <w:noProof/>
            <w:sz w:val="18"/>
            <w:szCs w:val="18"/>
          </w:rPr>
          <w:tab/>
        </w:r>
        <w:r w:rsidRPr="008927DE">
          <w:rPr>
            <w:rStyle w:val="Hipercze"/>
            <w:rFonts w:ascii="Arial" w:hAnsi="Arial" w:cs="Arial"/>
            <w:b w:val="0"/>
            <w:noProof/>
            <w:sz w:val="18"/>
            <w:szCs w:val="18"/>
          </w:rPr>
          <w:t>Diagnostyka i alarmowanie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Pr="008927DE">
          <w:rPr>
            <w:rFonts w:ascii="Arial" w:hAnsi="Arial" w:cs="Arial"/>
            <w:b w:val="0"/>
            <w:noProof/>
            <w:webHidden/>
            <w:sz w:val="18"/>
            <w:szCs w:val="18"/>
          </w:rPr>
          <w:fldChar w:fldCharType="end"/>
        </w:r>
      </w:hyperlink>
    </w:p>
    <w:p w14:paraId="57A178A5"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8" w:history="1">
        <w:r w:rsidRPr="008927DE">
          <w:rPr>
            <w:rStyle w:val="Hipercze"/>
            <w:rFonts w:ascii="Arial" w:hAnsi="Arial" w:cs="Arial"/>
            <w:b w:val="0"/>
            <w:noProof/>
            <w:sz w:val="18"/>
            <w:szCs w:val="18"/>
          </w:rPr>
          <w:t>6.6.</w:t>
        </w:r>
        <w:r w:rsidRPr="00F62B1B">
          <w:rPr>
            <w:rFonts w:ascii="Arial" w:hAnsi="Arial" w:cs="Arial"/>
            <w:b w:val="0"/>
            <w:bCs w:val="0"/>
            <w:noProof/>
            <w:sz w:val="18"/>
            <w:szCs w:val="18"/>
          </w:rPr>
          <w:tab/>
        </w:r>
        <w:r w:rsidRPr="008927DE">
          <w:rPr>
            <w:rStyle w:val="Hipercze"/>
            <w:rFonts w:ascii="Arial" w:hAnsi="Arial" w:cs="Arial"/>
            <w:b w:val="0"/>
            <w:noProof/>
            <w:sz w:val="18"/>
            <w:szCs w:val="18"/>
          </w:rPr>
          <w:t>Historyzacja i archiwizacja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68</w:t>
        </w:r>
        <w:r w:rsidRPr="008927DE">
          <w:rPr>
            <w:rFonts w:ascii="Arial" w:hAnsi="Arial" w:cs="Arial"/>
            <w:b w:val="0"/>
            <w:noProof/>
            <w:webHidden/>
            <w:sz w:val="18"/>
            <w:szCs w:val="18"/>
          </w:rPr>
          <w:fldChar w:fldCharType="end"/>
        </w:r>
      </w:hyperlink>
    </w:p>
    <w:p w14:paraId="689E2ACE"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39" w:history="1">
        <w:r w:rsidRPr="008927DE">
          <w:rPr>
            <w:rStyle w:val="Hipercze"/>
            <w:rFonts w:ascii="Arial" w:hAnsi="Arial" w:cs="Arial"/>
            <w:b w:val="0"/>
            <w:noProof/>
            <w:sz w:val="18"/>
            <w:szCs w:val="18"/>
          </w:rPr>
          <w:t>6.7.</w:t>
        </w:r>
        <w:r w:rsidRPr="00F62B1B">
          <w:rPr>
            <w:rFonts w:ascii="Arial" w:hAnsi="Arial" w:cs="Arial"/>
            <w:b w:val="0"/>
            <w:bCs w:val="0"/>
            <w:noProof/>
            <w:sz w:val="18"/>
            <w:szCs w:val="18"/>
          </w:rPr>
          <w:tab/>
        </w:r>
        <w:r w:rsidRPr="008927DE">
          <w:rPr>
            <w:rStyle w:val="Hipercze"/>
            <w:rFonts w:ascii="Arial" w:hAnsi="Arial" w:cs="Arial"/>
            <w:b w:val="0"/>
            <w:noProof/>
            <w:sz w:val="18"/>
            <w:szCs w:val="18"/>
          </w:rPr>
          <w:t>Raportowanie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_Toc475077839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Pr="008927DE">
          <w:rPr>
            <w:rFonts w:ascii="Arial" w:hAnsi="Arial" w:cs="Arial"/>
            <w:b w:val="0"/>
            <w:noProof/>
            <w:webHidden/>
            <w:sz w:val="18"/>
            <w:szCs w:val="18"/>
          </w:rPr>
          <w:fldChar w:fldCharType="end"/>
        </w:r>
      </w:hyperlink>
    </w:p>
    <w:p w14:paraId="16DD0B03"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0" w:history="1">
        <w:r w:rsidRPr="008927DE">
          <w:rPr>
            <w:rStyle w:val="Hipercze"/>
            <w:rFonts w:ascii="Arial" w:hAnsi="Arial" w:cs="Arial"/>
            <w:b w:val="0"/>
            <w:noProof/>
            <w:sz w:val="18"/>
            <w:szCs w:val="18"/>
          </w:rPr>
          <w:t>6.8.</w:t>
        </w:r>
        <w:r w:rsidRPr="00F62B1B">
          <w:rPr>
            <w:rFonts w:ascii="Arial" w:hAnsi="Arial" w:cs="Arial"/>
            <w:b w:val="0"/>
            <w:bCs w:val="0"/>
            <w:noProof/>
            <w:sz w:val="18"/>
            <w:szCs w:val="18"/>
          </w:rPr>
          <w:tab/>
        </w:r>
        <w:r w:rsidRPr="008927DE">
          <w:rPr>
            <w:rStyle w:val="Hipercze"/>
            <w:rFonts w:ascii="Arial" w:hAnsi="Arial" w:cs="Arial"/>
            <w:b w:val="0"/>
            <w:noProof/>
            <w:sz w:val="18"/>
            <w:szCs w:val="18"/>
          </w:rPr>
          <w:t>Redundancja i bezprzerwowa praca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69</w:t>
        </w:r>
        <w:r w:rsidRPr="008927DE">
          <w:rPr>
            <w:rFonts w:ascii="Arial" w:hAnsi="Arial" w:cs="Arial"/>
            <w:b w:val="0"/>
            <w:noProof/>
            <w:webHidden/>
            <w:sz w:val="18"/>
            <w:szCs w:val="18"/>
          </w:rPr>
          <w:fldChar w:fldCharType="end"/>
        </w:r>
      </w:hyperlink>
    </w:p>
    <w:p w14:paraId="38FC3454"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1" w:history="1">
        <w:r w:rsidRPr="008927DE">
          <w:rPr>
            <w:rStyle w:val="Hipercze"/>
            <w:rFonts w:ascii="Arial" w:hAnsi="Arial" w:cs="Arial"/>
            <w:b w:val="0"/>
            <w:noProof/>
            <w:sz w:val="18"/>
            <w:szCs w:val="18"/>
          </w:rPr>
          <w:t>6.9.</w:t>
        </w:r>
        <w:r w:rsidRPr="00F62B1B">
          <w:rPr>
            <w:rFonts w:ascii="Arial" w:hAnsi="Arial" w:cs="Arial"/>
            <w:b w:val="0"/>
            <w:bCs w:val="0"/>
            <w:noProof/>
            <w:sz w:val="18"/>
            <w:szCs w:val="18"/>
          </w:rPr>
          <w:tab/>
        </w:r>
        <w:r w:rsidRPr="008927DE">
          <w:rPr>
            <w:rStyle w:val="Hipercze"/>
            <w:rFonts w:ascii="Arial" w:hAnsi="Arial" w:cs="Arial"/>
            <w:b w:val="0"/>
            <w:noProof/>
            <w:sz w:val="18"/>
            <w:szCs w:val="18"/>
          </w:rPr>
          <w:t>Skalowalność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3E7043D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2" w:history="1">
        <w:r w:rsidRPr="008927DE">
          <w:rPr>
            <w:rStyle w:val="Hipercze"/>
            <w:rFonts w:ascii="Arial" w:hAnsi="Arial" w:cs="Arial"/>
            <w:b w:val="0"/>
            <w:noProof/>
            <w:sz w:val="18"/>
            <w:szCs w:val="18"/>
          </w:rPr>
          <w:t>6.10.</w:t>
        </w:r>
        <w:r w:rsidRPr="00F62B1B">
          <w:rPr>
            <w:rFonts w:ascii="Arial" w:hAnsi="Arial" w:cs="Arial"/>
            <w:b w:val="0"/>
            <w:bCs w:val="0"/>
            <w:noProof/>
            <w:sz w:val="18"/>
            <w:szCs w:val="18"/>
          </w:rPr>
          <w:tab/>
        </w:r>
        <w:r w:rsidRPr="008927DE">
          <w:rPr>
            <w:rStyle w:val="Hipercze"/>
            <w:rFonts w:ascii="Arial" w:hAnsi="Arial" w:cs="Arial"/>
            <w:b w:val="0"/>
            <w:noProof/>
            <w:sz w:val="18"/>
            <w:szCs w:val="18"/>
          </w:rPr>
          <w:t>Nadmiarowość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73E8952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3" w:history="1">
        <w:r w:rsidRPr="008927DE">
          <w:rPr>
            <w:rStyle w:val="Hipercze"/>
            <w:rFonts w:ascii="Arial" w:hAnsi="Arial" w:cs="Arial"/>
            <w:b w:val="0"/>
            <w:noProof/>
            <w:sz w:val="18"/>
            <w:szCs w:val="18"/>
          </w:rPr>
          <w:t>6.11.</w:t>
        </w:r>
        <w:r w:rsidRPr="00F62B1B">
          <w:rPr>
            <w:rFonts w:ascii="Arial" w:hAnsi="Arial" w:cs="Arial"/>
            <w:b w:val="0"/>
            <w:bCs w:val="0"/>
            <w:noProof/>
            <w:sz w:val="18"/>
            <w:szCs w:val="18"/>
          </w:rPr>
          <w:tab/>
        </w:r>
        <w:r w:rsidRPr="008927DE">
          <w:rPr>
            <w:rStyle w:val="Hipercze"/>
            <w:rFonts w:ascii="Arial" w:hAnsi="Arial" w:cs="Arial"/>
            <w:b w:val="0"/>
            <w:noProof/>
            <w:sz w:val="18"/>
            <w:szCs w:val="18"/>
          </w:rPr>
          <w:t>Wydajność</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70</w:t>
        </w:r>
        <w:r w:rsidRPr="008927DE">
          <w:rPr>
            <w:rFonts w:ascii="Arial" w:hAnsi="Arial" w:cs="Arial"/>
            <w:b w:val="0"/>
            <w:noProof/>
            <w:webHidden/>
            <w:sz w:val="18"/>
            <w:szCs w:val="18"/>
          </w:rPr>
          <w:fldChar w:fldCharType="end"/>
        </w:r>
      </w:hyperlink>
    </w:p>
    <w:p w14:paraId="3CAFF76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4" w:history="1">
        <w:r w:rsidRPr="008927DE">
          <w:rPr>
            <w:rStyle w:val="Hipercze"/>
            <w:rFonts w:ascii="Arial" w:hAnsi="Arial" w:cs="Arial"/>
            <w:b w:val="0"/>
            <w:noProof/>
            <w:sz w:val="18"/>
            <w:szCs w:val="18"/>
          </w:rPr>
          <w:t>6.12.</w:t>
        </w:r>
        <w:r w:rsidRPr="00F62B1B">
          <w:rPr>
            <w:rFonts w:ascii="Arial" w:hAnsi="Arial" w:cs="Arial"/>
            <w:b w:val="0"/>
            <w:bCs w:val="0"/>
            <w:noProof/>
            <w:sz w:val="18"/>
            <w:szCs w:val="18"/>
          </w:rPr>
          <w:tab/>
        </w:r>
        <w:r w:rsidRPr="008927DE">
          <w:rPr>
            <w:rStyle w:val="Hipercze"/>
            <w:rFonts w:ascii="Arial" w:hAnsi="Arial" w:cs="Arial"/>
            <w:b w:val="0"/>
            <w:noProof/>
            <w:sz w:val="18"/>
            <w:szCs w:val="18"/>
          </w:rPr>
          <w:t>Kopie zapasowe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71</w:t>
        </w:r>
        <w:r w:rsidRPr="008927DE">
          <w:rPr>
            <w:rFonts w:ascii="Arial" w:hAnsi="Arial" w:cs="Arial"/>
            <w:b w:val="0"/>
            <w:noProof/>
            <w:webHidden/>
            <w:sz w:val="18"/>
            <w:szCs w:val="18"/>
          </w:rPr>
          <w:fldChar w:fldCharType="end"/>
        </w:r>
      </w:hyperlink>
    </w:p>
    <w:p w14:paraId="45B20CD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5" w:history="1">
        <w:r w:rsidRPr="008927DE">
          <w:rPr>
            <w:rStyle w:val="Hipercze"/>
            <w:rFonts w:ascii="Arial" w:hAnsi="Arial" w:cs="Arial"/>
            <w:b w:val="0"/>
            <w:noProof/>
            <w:sz w:val="18"/>
            <w:szCs w:val="18"/>
          </w:rPr>
          <w:t>6.13.</w:t>
        </w:r>
        <w:r w:rsidRPr="00F62B1B">
          <w:rPr>
            <w:rFonts w:ascii="Arial" w:hAnsi="Arial" w:cs="Arial"/>
            <w:b w:val="0"/>
            <w:bCs w:val="0"/>
            <w:noProof/>
            <w:sz w:val="18"/>
            <w:szCs w:val="18"/>
          </w:rPr>
          <w:tab/>
        </w:r>
        <w:r w:rsidRPr="008927DE">
          <w:rPr>
            <w:rStyle w:val="Hipercze"/>
            <w:rFonts w:ascii="Arial" w:hAnsi="Arial" w:cs="Arial"/>
            <w:b w:val="0"/>
            <w:noProof/>
            <w:sz w:val="18"/>
            <w:szCs w:val="18"/>
          </w:rPr>
          <w:t>Licencjonowanie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Pr="008927DE">
          <w:rPr>
            <w:rFonts w:ascii="Arial" w:hAnsi="Arial" w:cs="Arial"/>
            <w:b w:val="0"/>
            <w:noProof/>
            <w:webHidden/>
            <w:sz w:val="18"/>
            <w:szCs w:val="18"/>
          </w:rPr>
          <w:fldChar w:fldCharType="end"/>
        </w:r>
      </w:hyperlink>
    </w:p>
    <w:p w14:paraId="5AA394AE"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6" w:history="1">
        <w:r w:rsidRPr="008927DE">
          <w:rPr>
            <w:rStyle w:val="Hipercze"/>
            <w:rFonts w:ascii="Arial" w:hAnsi="Arial" w:cs="Arial"/>
            <w:b w:val="0"/>
            <w:noProof/>
            <w:sz w:val="18"/>
            <w:szCs w:val="18"/>
          </w:rPr>
          <w:t>6.14.</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72</w:t>
        </w:r>
        <w:r w:rsidRPr="008927DE">
          <w:rPr>
            <w:rFonts w:ascii="Arial" w:hAnsi="Arial" w:cs="Arial"/>
            <w:b w:val="0"/>
            <w:noProof/>
            <w:webHidden/>
            <w:sz w:val="18"/>
            <w:szCs w:val="18"/>
          </w:rPr>
          <w:fldChar w:fldCharType="end"/>
        </w:r>
      </w:hyperlink>
    </w:p>
    <w:p w14:paraId="508BCBB9"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47" w:history="1">
        <w:r w:rsidRPr="008927DE">
          <w:rPr>
            <w:rStyle w:val="Hipercze"/>
            <w:rFonts w:ascii="Arial" w:hAnsi="Arial" w:cs="Arial"/>
            <w:b w:val="0"/>
            <w:noProof/>
            <w:sz w:val="18"/>
            <w:szCs w:val="18"/>
          </w:rPr>
          <w:t>6.15.</w:t>
        </w:r>
        <w:r w:rsidRPr="00F62B1B">
          <w:rPr>
            <w:rFonts w:ascii="Arial" w:hAnsi="Arial" w:cs="Arial"/>
            <w:b w:val="0"/>
            <w:bCs w:val="0"/>
            <w:noProof/>
            <w:sz w:val="18"/>
            <w:szCs w:val="18"/>
          </w:rPr>
          <w:tab/>
        </w:r>
        <w:r w:rsidRPr="008927DE">
          <w:rPr>
            <w:rStyle w:val="Hipercze"/>
            <w:rFonts w:ascii="Arial" w:hAnsi="Arial" w:cs="Arial"/>
            <w:b w:val="0"/>
            <w:noProof/>
            <w:sz w:val="18"/>
            <w:szCs w:val="18"/>
          </w:rPr>
          <w:t>Dane uwierzytelniające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73</w:t>
        </w:r>
        <w:r w:rsidRPr="008927DE">
          <w:rPr>
            <w:rFonts w:ascii="Arial" w:hAnsi="Arial" w:cs="Arial"/>
            <w:b w:val="0"/>
            <w:noProof/>
            <w:webHidden/>
            <w:sz w:val="18"/>
            <w:szCs w:val="18"/>
          </w:rPr>
          <w:fldChar w:fldCharType="end"/>
        </w:r>
      </w:hyperlink>
    </w:p>
    <w:p w14:paraId="1E13635B"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48" w:history="1">
        <w:r w:rsidRPr="008927DE">
          <w:rPr>
            <w:rStyle w:val="Hipercze"/>
            <w:rFonts w:ascii="Arial" w:hAnsi="Arial" w:cs="Arial"/>
            <w:b w:val="0"/>
            <w:noProof/>
            <w:sz w:val="18"/>
            <w:szCs w:val="18"/>
          </w:rPr>
          <w:t>7.</w:t>
        </w:r>
        <w:r w:rsidRPr="00F62B1B">
          <w:rPr>
            <w:rFonts w:ascii="Arial" w:hAnsi="Arial" w:cs="Arial"/>
            <w:b w:val="0"/>
            <w:bCs w:val="0"/>
            <w:noProof/>
            <w:sz w:val="18"/>
            <w:szCs w:val="18"/>
          </w:rPr>
          <w:tab/>
        </w:r>
        <w:r w:rsidRPr="008927DE">
          <w:rPr>
            <w:rStyle w:val="Hipercze"/>
            <w:rFonts w:ascii="Arial" w:hAnsi="Arial" w:cs="Arial"/>
            <w:b w:val="0"/>
            <w:noProof/>
            <w:sz w:val="18"/>
            <w:szCs w:val="18"/>
          </w:rPr>
          <w:t>STEROWNIKI PLC (Z WYŁĄCZENIEM SYSTEMU ESD)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Pr="008927DE">
          <w:rPr>
            <w:rFonts w:ascii="Arial" w:hAnsi="Arial" w:cs="Arial"/>
            <w:b w:val="0"/>
            <w:noProof/>
            <w:webHidden/>
            <w:sz w:val="18"/>
            <w:szCs w:val="18"/>
          </w:rPr>
          <w:fldChar w:fldCharType="end"/>
        </w:r>
      </w:hyperlink>
    </w:p>
    <w:p w14:paraId="68D76A28"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49" w:history="1">
        <w:r w:rsidRPr="008927DE">
          <w:rPr>
            <w:rStyle w:val="Hipercze"/>
            <w:rFonts w:ascii="Arial" w:hAnsi="Arial" w:cs="Arial"/>
            <w:b w:val="0"/>
            <w:noProof/>
            <w:sz w:val="18"/>
            <w:szCs w:val="18"/>
          </w:rPr>
          <w:t>7.1.</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elementów sprzętowych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_Toc475077849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74</w:t>
        </w:r>
        <w:r w:rsidRPr="008927DE">
          <w:rPr>
            <w:rFonts w:ascii="Arial" w:hAnsi="Arial" w:cs="Arial"/>
            <w:b w:val="0"/>
            <w:noProof/>
            <w:webHidden/>
            <w:sz w:val="18"/>
            <w:szCs w:val="18"/>
          </w:rPr>
          <w:fldChar w:fldCharType="end"/>
        </w:r>
      </w:hyperlink>
    </w:p>
    <w:p w14:paraId="2B10610A"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0" w:history="1">
        <w:r w:rsidRPr="008927DE">
          <w:rPr>
            <w:rStyle w:val="Hipercze"/>
            <w:rFonts w:ascii="Arial" w:hAnsi="Arial" w:cs="Arial"/>
            <w:b w:val="0"/>
            <w:noProof/>
            <w:sz w:val="18"/>
            <w:szCs w:val="18"/>
          </w:rPr>
          <w:t>7.2.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wobec elementów programowych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75</w:t>
        </w:r>
        <w:r w:rsidRPr="008927DE">
          <w:rPr>
            <w:rFonts w:ascii="Arial" w:hAnsi="Arial" w:cs="Arial"/>
            <w:b w:val="0"/>
            <w:noProof/>
            <w:webHidden/>
            <w:sz w:val="18"/>
            <w:szCs w:val="18"/>
          </w:rPr>
          <w:fldChar w:fldCharType="end"/>
        </w:r>
      </w:hyperlink>
    </w:p>
    <w:p w14:paraId="2E6794AD"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1" w:history="1">
        <w:r w:rsidRPr="008927DE">
          <w:rPr>
            <w:rStyle w:val="Hipercze"/>
            <w:rFonts w:ascii="Arial" w:hAnsi="Arial" w:cs="Arial"/>
            <w:b w:val="0"/>
            <w:noProof/>
            <w:sz w:val="18"/>
            <w:szCs w:val="18"/>
          </w:rPr>
          <w:t>7.3.</w:t>
        </w:r>
        <w:r w:rsidRPr="00F62B1B">
          <w:rPr>
            <w:rFonts w:ascii="Arial" w:hAnsi="Arial" w:cs="Arial"/>
            <w:b w:val="0"/>
            <w:bCs w:val="0"/>
            <w:noProof/>
            <w:sz w:val="18"/>
            <w:szCs w:val="18"/>
          </w:rPr>
          <w:tab/>
        </w:r>
        <w:r w:rsidRPr="008927DE">
          <w:rPr>
            <w:rStyle w:val="Hipercze"/>
            <w:rFonts w:ascii="Arial" w:hAnsi="Arial" w:cs="Arial"/>
            <w:b w:val="0"/>
            <w:noProof/>
            <w:sz w:val="18"/>
            <w:szCs w:val="18"/>
          </w:rPr>
          <w:t>Synchronizacja czasu</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Pr="008927DE">
          <w:rPr>
            <w:rFonts w:ascii="Arial" w:hAnsi="Arial" w:cs="Arial"/>
            <w:b w:val="0"/>
            <w:noProof/>
            <w:webHidden/>
            <w:sz w:val="18"/>
            <w:szCs w:val="18"/>
          </w:rPr>
          <w:fldChar w:fldCharType="end"/>
        </w:r>
      </w:hyperlink>
    </w:p>
    <w:p w14:paraId="56BF74BB"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2" w:history="1">
        <w:r w:rsidRPr="008927DE">
          <w:rPr>
            <w:rStyle w:val="Hipercze"/>
            <w:rFonts w:ascii="Arial" w:hAnsi="Arial" w:cs="Arial"/>
            <w:b w:val="0"/>
            <w:noProof/>
            <w:sz w:val="18"/>
            <w:szCs w:val="18"/>
          </w:rPr>
          <w:t>7.4.</w:t>
        </w:r>
        <w:r w:rsidRPr="00F62B1B">
          <w:rPr>
            <w:rFonts w:ascii="Arial" w:hAnsi="Arial" w:cs="Arial"/>
            <w:b w:val="0"/>
            <w:bCs w:val="0"/>
            <w:noProof/>
            <w:sz w:val="18"/>
            <w:szCs w:val="18"/>
          </w:rPr>
          <w:tab/>
        </w:r>
        <w:r w:rsidRPr="008927DE">
          <w:rPr>
            <w:rStyle w:val="Hipercze"/>
            <w:rFonts w:ascii="Arial" w:hAnsi="Arial" w:cs="Arial"/>
            <w:b w:val="0"/>
            <w:noProof/>
            <w:sz w:val="18"/>
            <w:szCs w:val="18"/>
          </w:rPr>
          <w:t>Redundancja i bezprzerwowa praca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76</w:t>
        </w:r>
        <w:r w:rsidRPr="008927DE">
          <w:rPr>
            <w:rFonts w:ascii="Arial" w:hAnsi="Arial" w:cs="Arial"/>
            <w:b w:val="0"/>
            <w:noProof/>
            <w:webHidden/>
            <w:sz w:val="18"/>
            <w:szCs w:val="18"/>
          </w:rPr>
          <w:fldChar w:fldCharType="end"/>
        </w:r>
      </w:hyperlink>
    </w:p>
    <w:p w14:paraId="09EE1981"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3" w:history="1">
        <w:r w:rsidRPr="008927DE">
          <w:rPr>
            <w:rStyle w:val="Hipercze"/>
            <w:rFonts w:ascii="Arial" w:hAnsi="Arial" w:cs="Arial"/>
            <w:b w:val="0"/>
            <w:noProof/>
            <w:sz w:val="18"/>
            <w:szCs w:val="18"/>
          </w:rPr>
          <w:t>7.5.</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77</w:t>
        </w:r>
        <w:r w:rsidRPr="008927DE">
          <w:rPr>
            <w:rFonts w:ascii="Arial" w:hAnsi="Arial" w:cs="Arial"/>
            <w:b w:val="0"/>
            <w:noProof/>
            <w:webHidden/>
            <w:sz w:val="18"/>
            <w:szCs w:val="18"/>
          </w:rPr>
          <w:fldChar w:fldCharType="end"/>
        </w:r>
      </w:hyperlink>
    </w:p>
    <w:p w14:paraId="0E552F1A"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54" w:history="1">
        <w:r w:rsidRPr="008927DE">
          <w:rPr>
            <w:rStyle w:val="Hipercze"/>
            <w:rFonts w:ascii="Arial" w:hAnsi="Arial" w:cs="Arial"/>
            <w:b w:val="0"/>
            <w:noProof/>
            <w:sz w:val="18"/>
            <w:szCs w:val="18"/>
          </w:rPr>
          <w:t>8.</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ZABEZPIECZEŃ ESD</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Pr="008927DE">
          <w:rPr>
            <w:rFonts w:ascii="Arial" w:hAnsi="Arial" w:cs="Arial"/>
            <w:b w:val="0"/>
            <w:noProof/>
            <w:webHidden/>
            <w:sz w:val="18"/>
            <w:szCs w:val="18"/>
          </w:rPr>
          <w:fldChar w:fldCharType="end"/>
        </w:r>
      </w:hyperlink>
    </w:p>
    <w:p w14:paraId="74FCA5A0"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5" w:history="1">
        <w:r w:rsidRPr="008927DE">
          <w:rPr>
            <w:rStyle w:val="Hipercze"/>
            <w:rFonts w:ascii="Arial" w:hAnsi="Arial" w:cs="Arial"/>
            <w:b w:val="0"/>
            <w:noProof/>
            <w:sz w:val="18"/>
            <w:szCs w:val="18"/>
          </w:rPr>
          <w:t>8.1.</w:t>
        </w:r>
        <w:r w:rsidRPr="00F62B1B">
          <w:rPr>
            <w:rFonts w:ascii="Arial" w:hAnsi="Arial" w:cs="Arial"/>
            <w:b w:val="0"/>
            <w:bCs w:val="0"/>
            <w:noProof/>
            <w:sz w:val="18"/>
            <w:szCs w:val="18"/>
          </w:rPr>
          <w:tab/>
        </w:r>
        <w:r w:rsidRPr="008927DE">
          <w:rPr>
            <w:rStyle w:val="Hipercze"/>
            <w:rFonts w:ascii="Arial" w:hAnsi="Arial" w:cs="Arial"/>
            <w:b w:val="0"/>
            <w:noProof/>
            <w:sz w:val="18"/>
            <w:szCs w:val="18"/>
          </w:rPr>
          <w:t>Klasyfikacja SIL i implementacja funkcji blokadowych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78</w:t>
        </w:r>
        <w:r w:rsidRPr="008927DE">
          <w:rPr>
            <w:rFonts w:ascii="Arial" w:hAnsi="Arial" w:cs="Arial"/>
            <w:b w:val="0"/>
            <w:noProof/>
            <w:webHidden/>
            <w:sz w:val="18"/>
            <w:szCs w:val="18"/>
          </w:rPr>
          <w:fldChar w:fldCharType="end"/>
        </w:r>
      </w:hyperlink>
    </w:p>
    <w:p w14:paraId="1B6AD946"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6" w:history="1">
        <w:r w:rsidRPr="008927DE">
          <w:rPr>
            <w:rStyle w:val="Hipercze"/>
            <w:rFonts w:ascii="Arial" w:hAnsi="Arial" w:cs="Arial"/>
            <w:b w:val="0"/>
            <w:noProof/>
            <w:sz w:val="18"/>
            <w:szCs w:val="18"/>
          </w:rPr>
          <w:t>8.2.</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odnośnie projektowania i wykonawstwa systemów bezpieczeństwa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79</w:t>
        </w:r>
        <w:r w:rsidRPr="008927DE">
          <w:rPr>
            <w:rFonts w:ascii="Arial" w:hAnsi="Arial" w:cs="Arial"/>
            <w:b w:val="0"/>
            <w:noProof/>
            <w:webHidden/>
            <w:sz w:val="18"/>
            <w:szCs w:val="18"/>
          </w:rPr>
          <w:fldChar w:fldCharType="end"/>
        </w:r>
      </w:hyperlink>
    </w:p>
    <w:p w14:paraId="6D1E0681"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7" w:history="1">
        <w:r w:rsidRPr="008927DE">
          <w:rPr>
            <w:rStyle w:val="Hipercze"/>
            <w:rFonts w:ascii="Arial" w:hAnsi="Arial" w:cs="Arial"/>
            <w:b w:val="0"/>
            <w:noProof/>
            <w:sz w:val="18"/>
            <w:szCs w:val="18"/>
          </w:rPr>
          <w:t>8.3.</w:t>
        </w:r>
        <w:r w:rsidRPr="00F62B1B">
          <w:rPr>
            <w:rFonts w:ascii="Arial" w:hAnsi="Arial" w:cs="Arial"/>
            <w:b w:val="0"/>
            <w:bCs w:val="0"/>
            <w:noProof/>
            <w:sz w:val="18"/>
            <w:szCs w:val="18"/>
          </w:rPr>
          <w:tab/>
        </w:r>
        <w:r w:rsidRPr="008927DE">
          <w:rPr>
            <w:rStyle w:val="Hipercze"/>
            <w:rFonts w:ascii="Arial" w:hAnsi="Arial" w:cs="Arial"/>
            <w:b w:val="0"/>
            <w:noProof/>
            <w:sz w:val="18"/>
            <w:szCs w:val="18"/>
          </w:rPr>
          <w:t>Projekt wykonawczy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81</w:t>
        </w:r>
        <w:r w:rsidRPr="008927DE">
          <w:rPr>
            <w:rFonts w:ascii="Arial" w:hAnsi="Arial" w:cs="Arial"/>
            <w:b w:val="0"/>
            <w:noProof/>
            <w:webHidden/>
            <w:sz w:val="18"/>
            <w:szCs w:val="18"/>
          </w:rPr>
          <w:fldChar w:fldCharType="end"/>
        </w:r>
      </w:hyperlink>
    </w:p>
    <w:p w14:paraId="33EC65EB"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8" w:history="1">
        <w:r w:rsidRPr="008927DE">
          <w:rPr>
            <w:rStyle w:val="Hipercze"/>
            <w:rFonts w:ascii="Arial" w:hAnsi="Arial" w:cs="Arial"/>
            <w:b w:val="0"/>
            <w:noProof/>
            <w:sz w:val="18"/>
            <w:szCs w:val="18"/>
          </w:rPr>
          <w:t>8.4.</w:t>
        </w:r>
        <w:r w:rsidRPr="00F62B1B">
          <w:rPr>
            <w:rFonts w:ascii="Arial" w:hAnsi="Arial" w:cs="Arial"/>
            <w:b w:val="0"/>
            <w:bCs w:val="0"/>
            <w:noProof/>
            <w:sz w:val="18"/>
            <w:szCs w:val="18"/>
          </w:rPr>
          <w:tab/>
        </w:r>
        <w:r w:rsidRPr="008927DE">
          <w:rPr>
            <w:rStyle w:val="Hipercze"/>
            <w:rFonts w:ascii="Arial" w:hAnsi="Arial" w:cs="Arial"/>
            <w:b w:val="0"/>
            <w:noProof/>
            <w:sz w:val="18"/>
            <w:szCs w:val="18"/>
          </w:rPr>
          <w:t>Oprogramowanie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82</w:t>
        </w:r>
        <w:r w:rsidRPr="008927DE">
          <w:rPr>
            <w:rFonts w:ascii="Arial" w:hAnsi="Arial" w:cs="Arial"/>
            <w:b w:val="0"/>
            <w:noProof/>
            <w:webHidden/>
            <w:sz w:val="18"/>
            <w:szCs w:val="18"/>
          </w:rPr>
          <w:fldChar w:fldCharType="end"/>
        </w:r>
      </w:hyperlink>
    </w:p>
    <w:p w14:paraId="0F0EC74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59" w:history="1">
        <w:r w:rsidRPr="008927DE">
          <w:rPr>
            <w:rStyle w:val="Hipercze"/>
            <w:rFonts w:ascii="Arial" w:hAnsi="Arial" w:cs="Arial"/>
            <w:b w:val="0"/>
            <w:noProof/>
            <w:sz w:val="18"/>
            <w:szCs w:val="18"/>
          </w:rPr>
          <w:t>8.5.</w:t>
        </w:r>
        <w:r w:rsidRPr="00F62B1B">
          <w:rPr>
            <w:rFonts w:ascii="Arial" w:hAnsi="Arial" w:cs="Arial"/>
            <w:b w:val="0"/>
            <w:bCs w:val="0"/>
            <w:noProof/>
            <w:sz w:val="18"/>
            <w:szCs w:val="18"/>
          </w:rPr>
          <w:tab/>
        </w:r>
        <w:r w:rsidRPr="008927DE">
          <w:rPr>
            <w:rStyle w:val="Hipercze"/>
            <w:rFonts w:ascii="Arial" w:hAnsi="Arial" w:cs="Arial"/>
            <w:b w:val="0"/>
            <w:noProof/>
            <w:sz w:val="18"/>
            <w:szCs w:val="18"/>
          </w:rPr>
          <w:t>Dostawy i montaże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_Toc475077859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83</w:t>
        </w:r>
        <w:r w:rsidRPr="008927DE">
          <w:rPr>
            <w:rFonts w:ascii="Arial" w:hAnsi="Arial" w:cs="Arial"/>
            <w:b w:val="0"/>
            <w:noProof/>
            <w:webHidden/>
            <w:sz w:val="18"/>
            <w:szCs w:val="18"/>
          </w:rPr>
          <w:fldChar w:fldCharType="end"/>
        </w:r>
      </w:hyperlink>
    </w:p>
    <w:p w14:paraId="4500DA7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0" w:history="1">
        <w:r w:rsidRPr="008927DE">
          <w:rPr>
            <w:rStyle w:val="Hipercze"/>
            <w:rFonts w:ascii="Arial" w:hAnsi="Arial" w:cs="Arial"/>
            <w:b w:val="0"/>
            <w:noProof/>
            <w:sz w:val="18"/>
            <w:szCs w:val="18"/>
          </w:rPr>
          <w:t>8.6.</w:t>
        </w:r>
        <w:r w:rsidRPr="00F62B1B">
          <w:rPr>
            <w:rFonts w:ascii="Arial" w:hAnsi="Arial" w:cs="Arial"/>
            <w:b w:val="0"/>
            <w:bCs w:val="0"/>
            <w:noProof/>
            <w:sz w:val="18"/>
            <w:szCs w:val="18"/>
          </w:rPr>
          <w:tab/>
        </w:r>
        <w:r w:rsidRPr="008927DE">
          <w:rPr>
            <w:rStyle w:val="Hipercze"/>
            <w:rFonts w:ascii="Arial" w:hAnsi="Arial" w:cs="Arial"/>
            <w:b w:val="0"/>
            <w:noProof/>
            <w:sz w:val="18"/>
            <w:szCs w:val="18"/>
          </w:rPr>
          <w:t>Gwarancja</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84</w:t>
        </w:r>
        <w:r w:rsidRPr="008927DE">
          <w:rPr>
            <w:rFonts w:ascii="Arial" w:hAnsi="Arial" w:cs="Arial"/>
            <w:b w:val="0"/>
            <w:noProof/>
            <w:webHidden/>
            <w:sz w:val="18"/>
            <w:szCs w:val="18"/>
          </w:rPr>
          <w:fldChar w:fldCharType="end"/>
        </w:r>
      </w:hyperlink>
    </w:p>
    <w:p w14:paraId="4CCB07D6" w14:textId="77777777" w:rsidR="008927DE" w:rsidRPr="00F62B1B" w:rsidRDefault="008927DE" w:rsidP="008927DE">
      <w:pPr>
        <w:pStyle w:val="Spistreci1"/>
        <w:tabs>
          <w:tab w:val="left" w:pos="400"/>
          <w:tab w:val="right" w:leader="dot" w:pos="9060"/>
        </w:tabs>
        <w:spacing w:before="0" w:after="0"/>
        <w:rPr>
          <w:rFonts w:ascii="Arial" w:hAnsi="Arial" w:cs="Arial"/>
          <w:b w:val="0"/>
          <w:bCs w:val="0"/>
          <w:noProof/>
          <w:sz w:val="18"/>
          <w:szCs w:val="18"/>
        </w:rPr>
      </w:pPr>
      <w:hyperlink w:anchor="_Toc475077861" w:history="1">
        <w:r w:rsidRPr="008927DE">
          <w:rPr>
            <w:rStyle w:val="Hipercze"/>
            <w:rFonts w:ascii="Arial" w:hAnsi="Arial" w:cs="Arial"/>
            <w:b w:val="0"/>
            <w:noProof/>
            <w:sz w:val="18"/>
            <w:szCs w:val="18"/>
          </w:rPr>
          <w:t>9.</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POWIĄZANE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Pr="008927DE">
          <w:rPr>
            <w:rFonts w:ascii="Arial" w:hAnsi="Arial" w:cs="Arial"/>
            <w:b w:val="0"/>
            <w:noProof/>
            <w:webHidden/>
            <w:sz w:val="18"/>
            <w:szCs w:val="18"/>
          </w:rPr>
          <w:fldChar w:fldCharType="end"/>
        </w:r>
      </w:hyperlink>
    </w:p>
    <w:p w14:paraId="23F88472"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2" w:history="1">
        <w:r w:rsidRPr="008927DE">
          <w:rPr>
            <w:rStyle w:val="Hipercze"/>
            <w:rFonts w:ascii="Arial" w:hAnsi="Arial" w:cs="Arial"/>
            <w:b w:val="0"/>
            <w:noProof/>
            <w:sz w:val="18"/>
            <w:szCs w:val="18"/>
          </w:rPr>
          <w:t>9.1.</w:t>
        </w:r>
        <w:r w:rsidRPr="00F62B1B">
          <w:rPr>
            <w:rFonts w:ascii="Arial" w:hAnsi="Arial" w:cs="Arial"/>
            <w:b w:val="0"/>
            <w:bCs w:val="0"/>
            <w:noProof/>
            <w:sz w:val="18"/>
            <w:szCs w:val="18"/>
          </w:rPr>
          <w:tab/>
        </w:r>
        <w:r w:rsidRPr="008927DE">
          <w:rPr>
            <w:rStyle w:val="Hipercze"/>
            <w:rFonts w:ascii="Arial" w:hAnsi="Arial" w:cs="Arial"/>
            <w:b w:val="0"/>
            <w:noProof/>
            <w:sz w:val="18"/>
            <w:szCs w:val="18"/>
          </w:rPr>
          <w:t>Konsola operatorska – panel Top Box</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85</w:t>
        </w:r>
        <w:r w:rsidRPr="008927DE">
          <w:rPr>
            <w:rFonts w:ascii="Arial" w:hAnsi="Arial" w:cs="Arial"/>
            <w:b w:val="0"/>
            <w:noProof/>
            <w:webHidden/>
            <w:sz w:val="18"/>
            <w:szCs w:val="18"/>
          </w:rPr>
          <w:fldChar w:fldCharType="end"/>
        </w:r>
      </w:hyperlink>
    </w:p>
    <w:p w14:paraId="0FFDCBE1"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3" w:history="1">
        <w:r w:rsidRPr="008927DE">
          <w:rPr>
            <w:rStyle w:val="Hipercze"/>
            <w:rFonts w:ascii="Arial" w:hAnsi="Arial" w:cs="Arial"/>
            <w:b w:val="0"/>
            <w:noProof/>
            <w:sz w:val="18"/>
            <w:szCs w:val="18"/>
          </w:rPr>
          <w:t>9.2.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 zarządzania zasobami sprzętowymi (AMS)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86</w:t>
        </w:r>
        <w:r w:rsidRPr="008927DE">
          <w:rPr>
            <w:rFonts w:ascii="Arial" w:hAnsi="Arial" w:cs="Arial"/>
            <w:b w:val="0"/>
            <w:noProof/>
            <w:webHidden/>
            <w:sz w:val="18"/>
            <w:szCs w:val="18"/>
          </w:rPr>
          <w:fldChar w:fldCharType="end"/>
        </w:r>
      </w:hyperlink>
    </w:p>
    <w:p w14:paraId="16832EA3"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4" w:history="1">
        <w:r w:rsidRPr="008927DE">
          <w:rPr>
            <w:rStyle w:val="Hipercze"/>
            <w:rFonts w:ascii="Arial" w:hAnsi="Arial" w:cs="Arial"/>
            <w:b w:val="0"/>
            <w:noProof/>
            <w:sz w:val="18"/>
            <w:szCs w:val="18"/>
          </w:rPr>
          <w:t>9.3.</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antypompażowe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87</w:t>
        </w:r>
        <w:r w:rsidRPr="008927DE">
          <w:rPr>
            <w:rFonts w:ascii="Arial" w:hAnsi="Arial" w:cs="Arial"/>
            <w:b w:val="0"/>
            <w:noProof/>
            <w:webHidden/>
            <w:sz w:val="18"/>
            <w:szCs w:val="18"/>
          </w:rPr>
          <w:fldChar w:fldCharType="end"/>
        </w:r>
      </w:hyperlink>
    </w:p>
    <w:p w14:paraId="41A0EA06"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5" w:history="1">
        <w:r w:rsidRPr="008927DE">
          <w:rPr>
            <w:rStyle w:val="Hipercze"/>
            <w:rFonts w:ascii="Arial" w:hAnsi="Arial" w:cs="Arial"/>
            <w:b w:val="0"/>
            <w:noProof/>
            <w:sz w:val="18"/>
            <w:szCs w:val="18"/>
          </w:rPr>
          <w:t>9.4.</w:t>
        </w:r>
        <w:r w:rsidRPr="00F62B1B">
          <w:rPr>
            <w:rFonts w:ascii="Arial" w:hAnsi="Arial" w:cs="Arial"/>
            <w:b w:val="0"/>
            <w:bCs w:val="0"/>
            <w:noProof/>
            <w:sz w:val="18"/>
            <w:szCs w:val="18"/>
          </w:rPr>
          <w:tab/>
        </w:r>
        <w:r w:rsidRPr="008927DE">
          <w:rPr>
            <w:rStyle w:val="Hipercze"/>
            <w:rFonts w:ascii="Arial" w:hAnsi="Arial" w:cs="Arial"/>
            <w:b w:val="0"/>
            <w:noProof/>
            <w:sz w:val="18"/>
            <w:szCs w:val="18"/>
          </w:rPr>
          <w:t>Wymagania dla Kontraktora systemu APC w zakresie współpracy z systemem DCS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88</w:t>
        </w:r>
        <w:r w:rsidRPr="008927DE">
          <w:rPr>
            <w:rFonts w:ascii="Arial" w:hAnsi="Arial" w:cs="Arial"/>
            <w:b w:val="0"/>
            <w:noProof/>
            <w:webHidden/>
            <w:sz w:val="18"/>
            <w:szCs w:val="18"/>
          </w:rPr>
          <w:fldChar w:fldCharType="end"/>
        </w:r>
      </w:hyperlink>
    </w:p>
    <w:p w14:paraId="553EB49B"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6" w:history="1">
        <w:r w:rsidRPr="008927DE">
          <w:rPr>
            <w:rStyle w:val="Hipercze"/>
            <w:rFonts w:ascii="Arial" w:hAnsi="Arial" w:cs="Arial"/>
            <w:b w:val="0"/>
            <w:noProof/>
            <w:sz w:val="18"/>
            <w:szCs w:val="18"/>
          </w:rPr>
          <w:t>10.</w:t>
        </w:r>
        <w:r w:rsidRPr="00F62B1B">
          <w:rPr>
            <w:rFonts w:ascii="Arial" w:hAnsi="Arial" w:cs="Arial"/>
            <w:b w:val="0"/>
            <w:bCs w:val="0"/>
            <w:noProof/>
            <w:sz w:val="18"/>
            <w:szCs w:val="18"/>
          </w:rPr>
          <w:tab/>
        </w:r>
        <w:r w:rsidRPr="008927DE">
          <w:rPr>
            <w:rStyle w:val="Hipercze"/>
            <w:rFonts w:ascii="Arial" w:hAnsi="Arial" w:cs="Arial"/>
            <w:b w:val="0"/>
            <w:noProof/>
            <w:sz w:val="18"/>
            <w:szCs w:val="18"/>
          </w:rPr>
          <w:t>KOMUNIKACJA Z SYSTEMAMI ZEWNĘTRZNYMI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Pr="008927DE">
          <w:rPr>
            <w:rFonts w:ascii="Arial" w:hAnsi="Arial" w:cs="Arial"/>
            <w:b w:val="0"/>
            <w:noProof/>
            <w:webHidden/>
            <w:sz w:val="18"/>
            <w:szCs w:val="18"/>
          </w:rPr>
          <w:fldChar w:fldCharType="end"/>
        </w:r>
      </w:hyperlink>
    </w:p>
    <w:p w14:paraId="61A382A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67" w:history="1">
        <w:r w:rsidRPr="008927DE">
          <w:rPr>
            <w:rStyle w:val="Hipercze"/>
            <w:rFonts w:ascii="Arial" w:hAnsi="Arial" w:cs="Arial"/>
            <w:b w:val="0"/>
            <w:noProof/>
            <w:sz w:val="18"/>
            <w:szCs w:val="18"/>
          </w:rPr>
          <w:t>10.1.</w:t>
        </w:r>
        <w:r w:rsidRPr="00F62B1B">
          <w:rPr>
            <w:rFonts w:ascii="Arial" w:hAnsi="Arial" w:cs="Arial"/>
            <w:b w:val="0"/>
            <w:bCs w:val="0"/>
            <w:noProof/>
            <w:sz w:val="18"/>
            <w:szCs w:val="18"/>
          </w:rPr>
          <w:tab/>
        </w:r>
        <w:r w:rsidRPr="008927DE">
          <w:rPr>
            <w:rStyle w:val="Hipercze"/>
            <w:rFonts w:ascii="Arial" w:hAnsi="Arial" w:cs="Arial"/>
            <w:b w:val="0"/>
            <w:noProof/>
            <w:sz w:val="18"/>
            <w:szCs w:val="18"/>
          </w:rPr>
          <w:t>Komunikacja z systemami zabezpieczenia maszyn (MMS)</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89</w:t>
        </w:r>
        <w:r w:rsidRPr="008927DE">
          <w:rPr>
            <w:rFonts w:ascii="Arial" w:hAnsi="Arial" w:cs="Arial"/>
            <w:b w:val="0"/>
            <w:noProof/>
            <w:webHidden/>
            <w:sz w:val="18"/>
            <w:szCs w:val="18"/>
          </w:rPr>
          <w:fldChar w:fldCharType="end"/>
        </w:r>
      </w:hyperlink>
    </w:p>
    <w:p w14:paraId="58D7895F"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68" w:history="1">
        <w:r w:rsidRPr="008927DE">
          <w:rPr>
            <w:rStyle w:val="Hipercze"/>
            <w:rFonts w:ascii="Arial" w:hAnsi="Arial" w:cs="Arial"/>
            <w:b w:val="0"/>
            <w:noProof/>
            <w:sz w:val="18"/>
            <w:szCs w:val="18"/>
          </w:rPr>
          <w:t>11.</w:t>
        </w:r>
        <w:r w:rsidRPr="00F62B1B">
          <w:rPr>
            <w:rFonts w:ascii="Arial" w:hAnsi="Arial" w:cs="Arial"/>
            <w:b w:val="0"/>
            <w:bCs w:val="0"/>
            <w:noProof/>
            <w:sz w:val="18"/>
            <w:szCs w:val="18"/>
          </w:rPr>
          <w:tab/>
        </w:r>
        <w:r w:rsidRPr="008927DE">
          <w:rPr>
            <w:rStyle w:val="Hipercze"/>
            <w:rFonts w:ascii="Arial" w:hAnsi="Arial" w:cs="Arial"/>
            <w:b w:val="0"/>
            <w:noProof/>
            <w:sz w:val="18"/>
            <w:szCs w:val="18"/>
          </w:rPr>
          <w:t>WSPÓŁPRACA Z SYSTEMAMI WSPOMAGAJĄCYMI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Pr="008927DE">
          <w:rPr>
            <w:rFonts w:ascii="Arial" w:hAnsi="Arial" w:cs="Arial"/>
            <w:b w:val="0"/>
            <w:noProof/>
            <w:webHidden/>
            <w:sz w:val="18"/>
            <w:szCs w:val="18"/>
          </w:rPr>
          <w:fldChar w:fldCharType="end"/>
        </w:r>
      </w:hyperlink>
    </w:p>
    <w:p w14:paraId="5FBDD967"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69" w:history="1">
        <w:r w:rsidRPr="008927DE">
          <w:rPr>
            <w:rStyle w:val="Hipercze"/>
            <w:rFonts w:ascii="Arial" w:hAnsi="Arial" w:cs="Arial"/>
            <w:b w:val="0"/>
            <w:noProof/>
            <w:sz w:val="18"/>
            <w:szCs w:val="18"/>
          </w:rPr>
          <w:t>11.1.</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antywirusowe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_Toc475077869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90</w:t>
        </w:r>
        <w:r w:rsidRPr="008927DE">
          <w:rPr>
            <w:rFonts w:ascii="Arial" w:hAnsi="Arial" w:cs="Arial"/>
            <w:b w:val="0"/>
            <w:noProof/>
            <w:webHidden/>
            <w:sz w:val="18"/>
            <w:szCs w:val="18"/>
          </w:rPr>
          <w:fldChar w:fldCharType="end"/>
        </w:r>
      </w:hyperlink>
    </w:p>
    <w:p w14:paraId="114A20B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0" w:history="1">
        <w:r w:rsidRPr="008927DE">
          <w:rPr>
            <w:rStyle w:val="Hipercze"/>
            <w:rFonts w:ascii="Arial" w:hAnsi="Arial" w:cs="Arial"/>
            <w:b w:val="0"/>
            <w:noProof/>
            <w:sz w:val="18"/>
            <w:szCs w:val="18"/>
          </w:rPr>
          <w:t>11.2.</w:t>
        </w:r>
        <w:r w:rsidRPr="00F62B1B">
          <w:rPr>
            <w:rFonts w:ascii="Arial" w:hAnsi="Arial" w:cs="Arial"/>
            <w:b w:val="0"/>
            <w:bCs w:val="0"/>
            <w:noProof/>
            <w:sz w:val="18"/>
            <w:szCs w:val="18"/>
          </w:rPr>
          <w:tab/>
        </w:r>
        <w:r w:rsidRPr="008927DE">
          <w:rPr>
            <w:rStyle w:val="Hipercze"/>
            <w:rFonts w:ascii="Arial" w:hAnsi="Arial" w:cs="Arial"/>
            <w:b w:val="0"/>
            <w:noProof/>
            <w:sz w:val="18"/>
            <w:szCs w:val="18"/>
          </w:rPr>
          <w:t>Systemy zarządzania łatami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Pr="008927DE">
          <w:rPr>
            <w:rFonts w:ascii="Arial" w:hAnsi="Arial" w:cs="Arial"/>
            <w:b w:val="0"/>
            <w:noProof/>
            <w:webHidden/>
            <w:sz w:val="18"/>
            <w:szCs w:val="18"/>
          </w:rPr>
          <w:fldChar w:fldCharType="end"/>
        </w:r>
      </w:hyperlink>
    </w:p>
    <w:p w14:paraId="63D67761"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1" w:history="1">
        <w:r w:rsidRPr="008927DE">
          <w:rPr>
            <w:rStyle w:val="Hipercze"/>
            <w:rFonts w:ascii="Arial" w:hAnsi="Arial" w:cs="Arial"/>
            <w:b w:val="0"/>
            <w:noProof/>
            <w:sz w:val="18"/>
            <w:szCs w:val="18"/>
          </w:rPr>
          <w:t>11.3.</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kopiami zapasowymi (backupy)</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92</w:t>
        </w:r>
        <w:r w:rsidRPr="008927DE">
          <w:rPr>
            <w:rFonts w:ascii="Arial" w:hAnsi="Arial" w:cs="Arial"/>
            <w:b w:val="0"/>
            <w:noProof/>
            <w:webHidden/>
            <w:sz w:val="18"/>
            <w:szCs w:val="18"/>
          </w:rPr>
          <w:fldChar w:fldCharType="end"/>
        </w:r>
      </w:hyperlink>
    </w:p>
    <w:p w14:paraId="35AEAF16"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72" w:history="1">
        <w:r w:rsidRPr="008927DE">
          <w:rPr>
            <w:rStyle w:val="Hipercze"/>
            <w:rFonts w:ascii="Arial" w:hAnsi="Arial" w:cs="Arial"/>
            <w:b w:val="0"/>
            <w:noProof/>
            <w:sz w:val="18"/>
            <w:szCs w:val="18"/>
          </w:rPr>
          <w:t>12.</w:t>
        </w:r>
        <w:r w:rsidRPr="00F62B1B">
          <w:rPr>
            <w:rFonts w:ascii="Arial" w:hAnsi="Arial" w:cs="Arial"/>
            <w:b w:val="0"/>
            <w:bCs w:val="0"/>
            <w:noProof/>
            <w:sz w:val="18"/>
            <w:szCs w:val="18"/>
          </w:rPr>
          <w:tab/>
        </w:r>
        <w:r w:rsidRPr="008927DE">
          <w:rPr>
            <w:rStyle w:val="Hipercze"/>
            <w:rFonts w:ascii="Arial" w:hAnsi="Arial" w:cs="Arial"/>
            <w:b w:val="0"/>
            <w:noProof/>
            <w:sz w:val="18"/>
            <w:szCs w:val="18"/>
          </w:rPr>
          <w:t>KONTROLA DOSTĘPU DO SYSTEMÓW AUTOMATYKI ORAZ SYSTEMÓW OPERACYJNYCH</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097FB996"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3" w:history="1">
        <w:r w:rsidRPr="008927DE">
          <w:rPr>
            <w:rStyle w:val="Hipercze"/>
            <w:rFonts w:ascii="Arial" w:hAnsi="Arial" w:cs="Arial"/>
            <w:b w:val="0"/>
            <w:noProof/>
            <w:sz w:val="18"/>
            <w:szCs w:val="18"/>
          </w:rPr>
          <w:t>12.1.</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sesjami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03FF53C3"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4" w:history="1">
        <w:r w:rsidRPr="008927DE">
          <w:rPr>
            <w:rStyle w:val="Hipercze"/>
            <w:rFonts w:ascii="Arial" w:hAnsi="Arial" w:cs="Arial"/>
            <w:b w:val="0"/>
            <w:noProof/>
            <w:sz w:val="18"/>
            <w:szCs w:val="18"/>
          </w:rPr>
          <w:t>12.2.</w:t>
        </w:r>
        <w:r w:rsidRPr="00F62B1B">
          <w:rPr>
            <w:rFonts w:ascii="Arial" w:hAnsi="Arial" w:cs="Arial"/>
            <w:b w:val="0"/>
            <w:bCs w:val="0"/>
            <w:noProof/>
            <w:sz w:val="18"/>
            <w:szCs w:val="18"/>
          </w:rPr>
          <w:tab/>
        </w:r>
        <w:r w:rsidRPr="008927DE">
          <w:rPr>
            <w:rStyle w:val="Hipercze"/>
            <w:rFonts w:ascii="Arial" w:hAnsi="Arial" w:cs="Arial"/>
            <w:b w:val="0"/>
            <w:noProof/>
            <w:sz w:val="18"/>
            <w:szCs w:val="18"/>
          </w:rPr>
          <w:t>Zarządzanie hasłami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94</w:t>
        </w:r>
        <w:r w:rsidRPr="008927DE">
          <w:rPr>
            <w:rFonts w:ascii="Arial" w:hAnsi="Arial" w:cs="Arial"/>
            <w:b w:val="0"/>
            <w:noProof/>
            <w:webHidden/>
            <w:sz w:val="18"/>
            <w:szCs w:val="18"/>
          </w:rPr>
          <w:fldChar w:fldCharType="end"/>
        </w:r>
      </w:hyperlink>
    </w:p>
    <w:p w14:paraId="753D100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5" w:history="1">
        <w:r w:rsidRPr="008927DE">
          <w:rPr>
            <w:rStyle w:val="Hipercze"/>
            <w:rFonts w:ascii="Arial" w:hAnsi="Arial" w:cs="Arial"/>
            <w:b w:val="0"/>
            <w:noProof/>
            <w:sz w:val="18"/>
            <w:szCs w:val="18"/>
          </w:rPr>
          <w:t>12.3.</w:t>
        </w:r>
        <w:r w:rsidRPr="00F62B1B">
          <w:rPr>
            <w:rFonts w:ascii="Arial" w:hAnsi="Arial" w:cs="Arial"/>
            <w:b w:val="0"/>
            <w:bCs w:val="0"/>
            <w:noProof/>
            <w:sz w:val="18"/>
            <w:szCs w:val="18"/>
          </w:rPr>
          <w:tab/>
        </w:r>
        <w:r w:rsidRPr="008927DE">
          <w:rPr>
            <w:rStyle w:val="Hipercze"/>
            <w:rFonts w:ascii="Arial" w:hAnsi="Arial" w:cs="Arial"/>
            <w:b w:val="0"/>
            <w:noProof/>
            <w:sz w:val="18"/>
            <w:szCs w:val="18"/>
          </w:rPr>
          <w:t>Użytkownicy i grupy użytkowników</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95</w:t>
        </w:r>
        <w:r w:rsidRPr="008927DE">
          <w:rPr>
            <w:rFonts w:ascii="Arial" w:hAnsi="Arial" w:cs="Arial"/>
            <w:b w:val="0"/>
            <w:noProof/>
            <w:webHidden/>
            <w:sz w:val="18"/>
            <w:szCs w:val="18"/>
          </w:rPr>
          <w:fldChar w:fldCharType="end"/>
        </w:r>
      </w:hyperlink>
    </w:p>
    <w:p w14:paraId="429C61CA"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76" w:history="1">
        <w:r w:rsidRPr="008927DE">
          <w:rPr>
            <w:rStyle w:val="Hipercze"/>
            <w:rFonts w:ascii="Arial" w:hAnsi="Arial" w:cs="Arial"/>
            <w:b w:val="0"/>
            <w:noProof/>
            <w:sz w:val="18"/>
            <w:szCs w:val="18"/>
          </w:rPr>
          <w:t>13.</w:t>
        </w:r>
        <w:r w:rsidRPr="00F62B1B">
          <w:rPr>
            <w:rFonts w:ascii="Arial" w:hAnsi="Arial" w:cs="Arial"/>
            <w:b w:val="0"/>
            <w:bCs w:val="0"/>
            <w:noProof/>
            <w:sz w:val="18"/>
            <w:szCs w:val="18"/>
          </w:rPr>
          <w:tab/>
        </w:r>
        <w:r w:rsidRPr="008927DE">
          <w:rPr>
            <w:rStyle w:val="Hipercze"/>
            <w:rFonts w:ascii="Arial" w:hAnsi="Arial" w:cs="Arial"/>
            <w:b w:val="0"/>
            <w:noProof/>
            <w:sz w:val="18"/>
            <w:szCs w:val="18"/>
          </w:rPr>
          <w:t>BEZPIECZEŃSTWO FIZYCZNE I ŚRODOWISKOWE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0460517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7" w:history="1">
        <w:r w:rsidRPr="008927DE">
          <w:rPr>
            <w:rStyle w:val="Hipercze"/>
            <w:rFonts w:ascii="Arial" w:hAnsi="Arial" w:cs="Arial"/>
            <w:b w:val="0"/>
            <w:noProof/>
            <w:sz w:val="18"/>
            <w:szCs w:val="18"/>
          </w:rPr>
          <w:t>13.1.</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przed nieautoryzowanym dostępem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_Toc475077877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7E20DB00"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8" w:history="1">
        <w:r w:rsidRPr="008927DE">
          <w:rPr>
            <w:rStyle w:val="Hipercze"/>
            <w:rFonts w:ascii="Arial" w:hAnsi="Arial" w:cs="Arial"/>
            <w:b w:val="0"/>
            <w:noProof/>
            <w:sz w:val="18"/>
            <w:szCs w:val="18"/>
          </w:rPr>
          <w:t>13.2.</w:t>
        </w:r>
        <w:r w:rsidRPr="00F62B1B">
          <w:rPr>
            <w:rFonts w:ascii="Arial" w:hAnsi="Arial" w:cs="Arial"/>
            <w:b w:val="0"/>
            <w:bCs w:val="0"/>
            <w:noProof/>
            <w:sz w:val="18"/>
            <w:szCs w:val="18"/>
          </w:rPr>
          <w:tab/>
        </w:r>
        <w:r w:rsidRPr="008927DE">
          <w:rPr>
            <w:rStyle w:val="Hipercze"/>
            <w:rFonts w:ascii="Arial" w:hAnsi="Arial" w:cs="Arial"/>
            <w:b w:val="0"/>
            <w:noProof/>
            <w:sz w:val="18"/>
            <w:szCs w:val="18"/>
          </w:rPr>
          <w:t>Ochrona przed zagrożeniem pożarem</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_Toc475077878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4D7E7A5F"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79" w:history="1">
        <w:r w:rsidRPr="008927DE">
          <w:rPr>
            <w:rStyle w:val="Hipercze"/>
            <w:rFonts w:ascii="Arial" w:hAnsi="Arial" w:cs="Arial"/>
            <w:b w:val="0"/>
            <w:noProof/>
            <w:sz w:val="18"/>
            <w:szCs w:val="18"/>
          </w:rPr>
          <w:t>13.3.</w:t>
        </w:r>
        <w:r w:rsidRPr="00F62B1B">
          <w:rPr>
            <w:rFonts w:ascii="Arial" w:hAnsi="Arial" w:cs="Arial"/>
            <w:b w:val="0"/>
            <w:bCs w:val="0"/>
            <w:noProof/>
            <w:sz w:val="18"/>
            <w:szCs w:val="18"/>
          </w:rPr>
          <w:tab/>
        </w:r>
        <w:r w:rsidRPr="008927DE">
          <w:rPr>
            <w:rStyle w:val="Hipercze"/>
            <w:rFonts w:ascii="Arial" w:hAnsi="Arial" w:cs="Arial"/>
            <w:b w:val="0"/>
            <w:noProof/>
            <w:sz w:val="18"/>
            <w:szCs w:val="18"/>
          </w:rPr>
          <w:t>Zasilanie elektryczne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_Toc475077879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96</w:t>
        </w:r>
        <w:r w:rsidRPr="008927DE">
          <w:rPr>
            <w:rFonts w:ascii="Arial" w:hAnsi="Arial" w:cs="Arial"/>
            <w:b w:val="0"/>
            <w:noProof/>
            <w:webHidden/>
            <w:sz w:val="18"/>
            <w:szCs w:val="18"/>
          </w:rPr>
          <w:fldChar w:fldCharType="end"/>
        </w:r>
      </w:hyperlink>
    </w:p>
    <w:p w14:paraId="0829739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0" w:history="1">
        <w:r w:rsidRPr="008927DE">
          <w:rPr>
            <w:rStyle w:val="Hipercze"/>
            <w:rFonts w:ascii="Arial" w:hAnsi="Arial" w:cs="Arial"/>
            <w:b w:val="0"/>
            <w:noProof/>
            <w:sz w:val="18"/>
            <w:szCs w:val="18"/>
          </w:rPr>
          <w:t>13.4.</w:t>
        </w:r>
        <w:r w:rsidRPr="00F62B1B">
          <w:rPr>
            <w:rFonts w:ascii="Arial" w:hAnsi="Arial" w:cs="Arial"/>
            <w:b w:val="0"/>
            <w:bCs w:val="0"/>
            <w:noProof/>
            <w:sz w:val="18"/>
            <w:szCs w:val="18"/>
          </w:rPr>
          <w:tab/>
        </w:r>
        <w:r w:rsidRPr="008927DE">
          <w:rPr>
            <w:rStyle w:val="Hipercze"/>
            <w:rFonts w:ascii="Arial" w:hAnsi="Arial" w:cs="Arial"/>
            <w:b w:val="0"/>
            <w:noProof/>
            <w:sz w:val="18"/>
            <w:szCs w:val="18"/>
          </w:rPr>
          <w:t>Utrzymywanie temperatury i wilgotności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_Toc475077880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Pr="008927DE">
          <w:rPr>
            <w:rFonts w:ascii="Arial" w:hAnsi="Arial" w:cs="Arial"/>
            <w:b w:val="0"/>
            <w:noProof/>
            <w:webHidden/>
            <w:sz w:val="18"/>
            <w:szCs w:val="18"/>
          </w:rPr>
          <w:fldChar w:fldCharType="end"/>
        </w:r>
      </w:hyperlink>
    </w:p>
    <w:p w14:paraId="394442F8"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1" w:history="1">
        <w:r w:rsidRPr="008927DE">
          <w:rPr>
            <w:rStyle w:val="Hipercze"/>
            <w:rFonts w:ascii="Arial" w:hAnsi="Arial" w:cs="Arial"/>
            <w:b w:val="0"/>
            <w:noProof/>
            <w:sz w:val="18"/>
            <w:szCs w:val="18"/>
          </w:rPr>
          <w:t>13.5.</w:t>
        </w:r>
        <w:r w:rsidRPr="00F62B1B">
          <w:rPr>
            <w:rFonts w:ascii="Arial" w:hAnsi="Arial" w:cs="Arial"/>
            <w:b w:val="0"/>
            <w:bCs w:val="0"/>
            <w:noProof/>
            <w:sz w:val="18"/>
            <w:szCs w:val="18"/>
          </w:rPr>
          <w:tab/>
        </w:r>
        <w:r w:rsidRPr="008927DE">
          <w:rPr>
            <w:rStyle w:val="Hipercze"/>
            <w:rFonts w:ascii="Arial" w:hAnsi="Arial" w:cs="Arial"/>
            <w:b w:val="0"/>
            <w:noProof/>
            <w:sz w:val="18"/>
            <w:szCs w:val="18"/>
          </w:rPr>
          <w:t>Wibracje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_Toc475077881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97</w:t>
        </w:r>
        <w:r w:rsidRPr="008927DE">
          <w:rPr>
            <w:rFonts w:ascii="Arial" w:hAnsi="Arial" w:cs="Arial"/>
            <w:b w:val="0"/>
            <w:noProof/>
            <w:webHidden/>
            <w:sz w:val="18"/>
            <w:szCs w:val="18"/>
          </w:rPr>
          <w:fldChar w:fldCharType="end"/>
        </w:r>
      </w:hyperlink>
    </w:p>
    <w:p w14:paraId="0AC9F924"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2" w:history="1">
        <w:r w:rsidRPr="008927DE">
          <w:rPr>
            <w:rStyle w:val="Hipercze"/>
            <w:rFonts w:ascii="Arial" w:hAnsi="Arial" w:cs="Arial"/>
            <w:b w:val="0"/>
            <w:noProof/>
            <w:sz w:val="18"/>
            <w:szCs w:val="18"/>
          </w:rPr>
          <w:t>13.6.</w:t>
        </w:r>
        <w:r w:rsidRPr="00F62B1B">
          <w:rPr>
            <w:rFonts w:ascii="Arial" w:hAnsi="Arial" w:cs="Arial"/>
            <w:b w:val="0"/>
            <w:bCs w:val="0"/>
            <w:noProof/>
            <w:sz w:val="18"/>
            <w:szCs w:val="18"/>
          </w:rPr>
          <w:tab/>
        </w:r>
        <w:r w:rsidRPr="008927DE">
          <w:rPr>
            <w:rStyle w:val="Hipercze"/>
            <w:rFonts w:ascii="Arial" w:hAnsi="Arial" w:cs="Arial"/>
            <w:b w:val="0"/>
            <w:noProof/>
            <w:sz w:val="18"/>
            <w:szCs w:val="18"/>
          </w:rPr>
          <w:t>Środowisko agresywne</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_Toc475077882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99</w:t>
        </w:r>
        <w:r w:rsidRPr="008927DE">
          <w:rPr>
            <w:rFonts w:ascii="Arial" w:hAnsi="Arial" w:cs="Arial"/>
            <w:b w:val="0"/>
            <w:noProof/>
            <w:webHidden/>
            <w:sz w:val="18"/>
            <w:szCs w:val="18"/>
          </w:rPr>
          <w:fldChar w:fldCharType="end"/>
        </w:r>
      </w:hyperlink>
    </w:p>
    <w:p w14:paraId="016793C7" w14:textId="77777777" w:rsidR="008927DE" w:rsidRPr="00F62B1B" w:rsidRDefault="008927DE" w:rsidP="008927DE">
      <w:pPr>
        <w:pStyle w:val="Spistreci1"/>
        <w:tabs>
          <w:tab w:val="left" w:pos="600"/>
          <w:tab w:val="right" w:leader="dot" w:pos="9060"/>
        </w:tabs>
        <w:spacing w:before="0" w:after="0"/>
        <w:rPr>
          <w:rFonts w:ascii="Arial" w:hAnsi="Arial" w:cs="Arial"/>
          <w:b w:val="0"/>
          <w:bCs w:val="0"/>
          <w:noProof/>
          <w:sz w:val="18"/>
          <w:szCs w:val="18"/>
        </w:rPr>
      </w:pPr>
      <w:hyperlink w:anchor="_Toc475077883" w:history="1">
        <w:r w:rsidRPr="008927DE">
          <w:rPr>
            <w:rStyle w:val="Hipercze"/>
            <w:rFonts w:ascii="Arial" w:hAnsi="Arial" w:cs="Arial"/>
            <w:b w:val="0"/>
            <w:noProof/>
            <w:sz w:val="18"/>
            <w:szCs w:val="18"/>
          </w:rPr>
          <w:t>14.</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ODBIORÓW URZĄDZEŃ</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_Toc475077883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Pr="008927DE">
          <w:rPr>
            <w:rFonts w:ascii="Arial" w:hAnsi="Arial" w:cs="Arial"/>
            <w:b w:val="0"/>
            <w:noProof/>
            <w:webHidden/>
            <w:sz w:val="18"/>
            <w:szCs w:val="18"/>
          </w:rPr>
          <w:fldChar w:fldCharType="end"/>
        </w:r>
      </w:hyperlink>
    </w:p>
    <w:p w14:paraId="7D9CE785"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4" w:history="1">
        <w:r w:rsidRPr="008927DE">
          <w:rPr>
            <w:rStyle w:val="Hipercze"/>
            <w:rFonts w:ascii="Arial" w:hAnsi="Arial" w:cs="Arial"/>
            <w:b w:val="0"/>
            <w:noProof/>
            <w:sz w:val="18"/>
            <w:szCs w:val="18"/>
          </w:rPr>
          <w:t>14.1.</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odbioru FAT (Factory Acceptance Test)</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_Toc475077884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101</w:t>
        </w:r>
        <w:r w:rsidRPr="008927DE">
          <w:rPr>
            <w:rFonts w:ascii="Arial" w:hAnsi="Arial" w:cs="Arial"/>
            <w:b w:val="0"/>
            <w:noProof/>
            <w:webHidden/>
            <w:sz w:val="18"/>
            <w:szCs w:val="18"/>
          </w:rPr>
          <w:fldChar w:fldCharType="end"/>
        </w:r>
      </w:hyperlink>
    </w:p>
    <w:p w14:paraId="076ADC4C" w14:textId="77777777" w:rsidR="008927DE" w:rsidRPr="00F62B1B" w:rsidRDefault="008927DE" w:rsidP="008927DE">
      <w:pPr>
        <w:pStyle w:val="Spistreci1"/>
        <w:tabs>
          <w:tab w:val="left" w:pos="800"/>
          <w:tab w:val="right" w:leader="dot" w:pos="9060"/>
        </w:tabs>
        <w:spacing w:before="0" w:after="0"/>
        <w:rPr>
          <w:rFonts w:ascii="Arial" w:hAnsi="Arial" w:cs="Arial"/>
          <w:b w:val="0"/>
          <w:bCs w:val="0"/>
          <w:noProof/>
          <w:sz w:val="18"/>
          <w:szCs w:val="18"/>
        </w:rPr>
      </w:pPr>
      <w:hyperlink w:anchor="_Toc475077885" w:history="1">
        <w:r w:rsidRPr="008927DE">
          <w:rPr>
            <w:rStyle w:val="Hipercze"/>
            <w:rFonts w:ascii="Arial" w:hAnsi="Arial" w:cs="Arial"/>
            <w:b w:val="0"/>
            <w:noProof/>
            <w:sz w:val="18"/>
            <w:szCs w:val="18"/>
          </w:rPr>
          <w:t>14.2.</w:t>
        </w:r>
        <w:r w:rsidRPr="00F62B1B">
          <w:rPr>
            <w:rFonts w:ascii="Arial" w:hAnsi="Arial" w:cs="Arial"/>
            <w:b w:val="0"/>
            <w:bCs w:val="0"/>
            <w:noProof/>
            <w:sz w:val="18"/>
            <w:szCs w:val="18"/>
          </w:rPr>
          <w:tab/>
        </w:r>
        <w:r w:rsidRPr="008927DE">
          <w:rPr>
            <w:rStyle w:val="Hipercze"/>
            <w:rFonts w:ascii="Arial" w:hAnsi="Arial" w:cs="Arial"/>
            <w:b w:val="0"/>
            <w:noProof/>
            <w:sz w:val="18"/>
            <w:szCs w:val="18"/>
          </w:rPr>
          <w:t>Wytyczne dla przeprowadzania odbioru SAT (Site Acceptance Test)</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_Toc475077885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102</w:t>
        </w:r>
        <w:r w:rsidRPr="008927DE">
          <w:rPr>
            <w:rFonts w:ascii="Arial" w:hAnsi="Arial" w:cs="Arial"/>
            <w:b w:val="0"/>
            <w:noProof/>
            <w:webHidden/>
            <w:sz w:val="18"/>
            <w:szCs w:val="18"/>
          </w:rPr>
          <w:fldChar w:fldCharType="end"/>
        </w:r>
      </w:hyperlink>
    </w:p>
    <w:p w14:paraId="2991FBBE" w14:textId="77777777" w:rsidR="008927DE" w:rsidRPr="00F62B1B" w:rsidRDefault="008927DE" w:rsidP="008927DE">
      <w:pPr>
        <w:pStyle w:val="Spistreci1"/>
        <w:tabs>
          <w:tab w:val="left" w:pos="600"/>
          <w:tab w:val="right" w:leader="dot" w:pos="9060"/>
        </w:tabs>
        <w:spacing w:before="0" w:after="0"/>
        <w:rPr>
          <w:rFonts w:ascii="Calibri" w:hAnsi="Calibri"/>
          <w:b w:val="0"/>
          <w:bCs w:val="0"/>
          <w:noProof/>
          <w:sz w:val="22"/>
          <w:szCs w:val="22"/>
        </w:rPr>
      </w:pPr>
      <w:hyperlink w:anchor="_Toc475077886" w:history="1">
        <w:r w:rsidRPr="008927DE">
          <w:rPr>
            <w:rStyle w:val="Hipercze"/>
            <w:rFonts w:ascii="Arial" w:hAnsi="Arial" w:cs="Arial"/>
            <w:b w:val="0"/>
            <w:noProof/>
            <w:sz w:val="18"/>
            <w:szCs w:val="18"/>
          </w:rPr>
          <w:t>15.</w:t>
        </w:r>
        <w:r w:rsidRPr="00F62B1B">
          <w:rPr>
            <w:rFonts w:ascii="Arial" w:hAnsi="Arial" w:cs="Arial"/>
            <w:b w:val="0"/>
            <w:bCs w:val="0"/>
            <w:noProof/>
            <w:sz w:val="18"/>
            <w:szCs w:val="18"/>
          </w:rPr>
          <w:tab/>
        </w:r>
        <w:r w:rsidRPr="008927DE">
          <w:rPr>
            <w:rStyle w:val="Hipercze"/>
            <w:rFonts w:ascii="Arial" w:hAnsi="Arial" w:cs="Arial"/>
            <w:b w:val="0"/>
            <w:noProof/>
            <w:sz w:val="18"/>
            <w:szCs w:val="18"/>
          </w:rPr>
          <w:t>ZAŁĄCZNIKI</w:t>
        </w:r>
        <w:r w:rsidRPr="008927DE">
          <w:rPr>
            <w:rFonts w:ascii="Arial" w:hAnsi="Arial" w:cs="Arial"/>
            <w:b w:val="0"/>
            <w:noProof/>
            <w:webHidden/>
            <w:sz w:val="18"/>
            <w:szCs w:val="18"/>
          </w:rPr>
          <w:tab/>
        </w:r>
        <w:r w:rsidRPr="008927DE">
          <w:rPr>
            <w:rFonts w:ascii="Arial" w:hAnsi="Arial" w:cs="Arial"/>
            <w:b w:val="0"/>
            <w:noProof/>
            <w:webHidden/>
            <w:sz w:val="18"/>
            <w:szCs w:val="18"/>
          </w:rPr>
          <w:fldChar w:fldCharType="begin"/>
        </w:r>
        <w:r w:rsidRPr="008927DE">
          <w:rPr>
            <w:rFonts w:ascii="Arial" w:hAnsi="Arial" w:cs="Arial"/>
            <w:b w:val="0"/>
            <w:noProof/>
            <w:webHidden/>
            <w:sz w:val="18"/>
            <w:szCs w:val="18"/>
          </w:rPr>
          <w:instrText xml:space="preserve"> PAGEREF _Toc475077886 \h </w:instrText>
        </w:r>
        <w:r w:rsidRPr="008927DE">
          <w:rPr>
            <w:rFonts w:ascii="Arial" w:hAnsi="Arial" w:cs="Arial"/>
            <w:b w:val="0"/>
            <w:noProof/>
            <w:webHidden/>
            <w:sz w:val="18"/>
            <w:szCs w:val="18"/>
          </w:rPr>
        </w:r>
        <w:r w:rsidRPr="008927DE">
          <w:rPr>
            <w:rFonts w:ascii="Arial" w:hAnsi="Arial" w:cs="Arial"/>
            <w:b w:val="0"/>
            <w:noProof/>
            <w:webHidden/>
            <w:sz w:val="18"/>
            <w:szCs w:val="18"/>
          </w:rPr>
          <w:fldChar w:fldCharType="separate"/>
        </w:r>
        <w:r w:rsidR="00334E29">
          <w:rPr>
            <w:rFonts w:ascii="Arial" w:hAnsi="Arial" w:cs="Arial"/>
            <w:b w:val="0"/>
            <w:noProof/>
            <w:webHidden/>
            <w:sz w:val="18"/>
            <w:szCs w:val="18"/>
          </w:rPr>
          <w:t>104</w:t>
        </w:r>
        <w:r w:rsidRPr="008927DE">
          <w:rPr>
            <w:rFonts w:ascii="Arial" w:hAnsi="Arial" w:cs="Arial"/>
            <w:b w:val="0"/>
            <w:noProof/>
            <w:webHidden/>
            <w:sz w:val="18"/>
            <w:szCs w:val="18"/>
          </w:rPr>
          <w:fldChar w:fldCharType="end"/>
        </w:r>
      </w:hyperlink>
    </w:p>
    <w:p w14:paraId="60738156" w14:textId="77777777" w:rsidR="002204E8" w:rsidRPr="00712221" w:rsidRDefault="004F59FA" w:rsidP="002204E8">
      <w:pPr>
        <w:rPr>
          <w:rFonts w:ascii="Arial" w:hAnsi="Arial" w:cs="Arial"/>
          <w:sz w:val="18"/>
          <w:szCs w:val="18"/>
        </w:rPr>
      </w:pPr>
      <w:r w:rsidRPr="00712221">
        <w:rPr>
          <w:rFonts w:ascii="Arial" w:hAnsi="Arial" w:cs="Arial"/>
          <w:bCs/>
          <w:caps/>
          <w:sz w:val="18"/>
          <w:szCs w:val="18"/>
          <w:u w:val="single"/>
        </w:rPr>
        <w:fldChar w:fldCharType="end"/>
      </w:r>
    </w:p>
    <w:p w14:paraId="4A35ADDD" w14:textId="77777777" w:rsidR="002204E8" w:rsidRPr="00712221" w:rsidRDefault="002204E8" w:rsidP="002204E8">
      <w:pPr>
        <w:rPr>
          <w:rFonts w:ascii="Arial" w:hAnsi="Arial" w:cs="Arial"/>
          <w:sz w:val="18"/>
          <w:szCs w:val="18"/>
        </w:rPr>
      </w:pPr>
    </w:p>
    <w:p w14:paraId="085BC72A" w14:textId="77777777" w:rsidR="002204E8" w:rsidRDefault="002204E8" w:rsidP="002204E8"/>
    <w:p w14:paraId="43F43B7F" w14:textId="77777777" w:rsidR="002204E8" w:rsidRDefault="002204E8" w:rsidP="002204E8"/>
    <w:p w14:paraId="0B9B5B8B" w14:textId="77777777" w:rsidR="002204E8" w:rsidRDefault="002204E8" w:rsidP="002370DA">
      <w:pPr>
        <w:tabs>
          <w:tab w:val="left" w:pos="567"/>
        </w:tabs>
      </w:pPr>
    </w:p>
    <w:p w14:paraId="6213A641" w14:textId="77777777" w:rsidR="002204E8" w:rsidRDefault="002204E8" w:rsidP="002204E8"/>
    <w:p w14:paraId="26DE05C0" w14:textId="77777777" w:rsidR="002204E8" w:rsidRDefault="002204E8" w:rsidP="002204E8"/>
    <w:p w14:paraId="2E8F4D13" w14:textId="77777777" w:rsidR="002204E8" w:rsidRDefault="002204E8" w:rsidP="002204E8"/>
    <w:p w14:paraId="4A8C9FD4" w14:textId="77777777" w:rsidR="002204E8" w:rsidRDefault="002204E8" w:rsidP="002204E8"/>
    <w:p w14:paraId="0FDC5E43" w14:textId="77777777" w:rsidR="002204E8" w:rsidRDefault="002204E8" w:rsidP="002204E8"/>
    <w:p w14:paraId="1418E671" w14:textId="77777777" w:rsidR="002204E8" w:rsidRDefault="002204E8" w:rsidP="002204E8"/>
    <w:p w14:paraId="1A4D3613" w14:textId="77777777" w:rsidR="002204E8" w:rsidRDefault="002204E8" w:rsidP="002204E8"/>
    <w:p w14:paraId="1F203326" w14:textId="77777777" w:rsidR="002204E8" w:rsidRDefault="002204E8" w:rsidP="002204E8"/>
    <w:p w14:paraId="3156EDC8" w14:textId="77777777" w:rsidR="002204E8" w:rsidRDefault="002204E8" w:rsidP="002204E8"/>
    <w:p w14:paraId="6EECD53D" w14:textId="77777777" w:rsidR="002204E8" w:rsidRDefault="002204E8" w:rsidP="002204E8"/>
    <w:p w14:paraId="0EBD7F39" w14:textId="77777777" w:rsidR="002204E8" w:rsidRDefault="002204E8" w:rsidP="002204E8"/>
    <w:p w14:paraId="16C65D24" w14:textId="77777777" w:rsidR="002204E8" w:rsidRDefault="002204E8" w:rsidP="002204E8"/>
    <w:p w14:paraId="52EFE0BB" w14:textId="77777777" w:rsidR="002204E8" w:rsidRDefault="002204E8" w:rsidP="002204E8"/>
    <w:p w14:paraId="578D37AE" w14:textId="77777777" w:rsidR="002204E8" w:rsidRDefault="002204E8" w:rsidP="002204E8"/>
    <w:p w14:paraId="5F9DEE91" w14:textId="77777777" w:rsidR="002204E8" w:rsidRDefault="002204E8" w:rsidP="002204E8"/>
    <w:p w14:paraId="48D62125" w14:textId="77777777" w:rsidR="002204E8" w:rsidRDefault="002204E8" w:rsidP="002204E8"/>
    <w:p w14:paraId="59C25491" w14:textId="77777777" w:rsidR="002204E8" w:rsidRDefault="002204E8" w:rsidP="002204E8"/>
    <w:p w14:paraId="0F332D7F" w14:textId="77777777" w:rsidR="002204E8" w:rsidRDefault="002204E8" w:rsidP="002204E8"/>
    <w:p w14:paraId="39652D6A" w14:textId="77777777" w:rsidR="002204E8" w:rsidRDefault="002204E8" w:rsidP="002204E8"/>
    <w:p w14:paraId="798C11E6" w14:textId="77777777" w:rsidR="002204E8" w:rsidRDefault="002204E8" w:rsidP="002204E8"/>
    <w:p w14:paraId="0D978EF5" w14:textId="77777777" w:rsidR="002204E8" w:rsidRDefault="002204E8" w:rsidP="002204E8"/>
    <w:p w14:paraId="0A53FDC9" w14:textId="77777777" w:rsidR="002204E8" w:rsidRDefault="002204E8" w:rsidP="002204E8"/>
    <w:p w14:paraId="533BC503" w14:textId="77777777" w:rsidR="002204E8" w:rsidRDefault="002204E8" w:rsidP="002204E8"/>
    <w:p w14:paraId="3701D863" w14:textId="77777777" w:rsidR="002204E8" w:rsidRDefault="002204E8" w:rsidP="002204E8"/>
    <w:p w14:paraId="5CD70EB4" w14:textId="77777777" w:rsidR="002204E8" w:rsidRDefault="002204E8" w:rsidP="002204E8"/>
    <w:p w14:paraId="415BE6D5" w14:textId="77777777" w:rsidR="002204E8" w:rsidRDefault="002204E8" w:rsidP="002204E8"/>
    <w:p w14:paraId="7DB3523E" w14:textId="77777777" w:rsidR="002204E8" w:rsidRDefault="002204E8" w:rsidP="002204E8"/>
    <w:p w14:paraId="6366FEB2" w14:textId="77777777" w:rsidR="004F59FA" w:rsidRDefault="004F59FA" w:rsidP="002204E8"/>
    <w:p w14:paraId="0145DB58" w14:textId="77777777" w:rsidR="004F59FA" w:rsidRDefault="004F59FA" w:rsidP="002204E8"/>
    <w:p w14:paraId="6FFC68ED" w14:textId="77777777" w:rsidR="00B90D26" w:rsidRPr="00B90D26" w:rsidRDefault="003573B1" w:rsidP="00775897">
      <w:pPr>
        <w:pStyle w:val="Nagwek1"/>
        <w:numPr>
          <w:ilvl w:val="0"/>
          <w:numId w:val="147"/>
        </w:numPr>
        <w:jc w:val="both"/>
        <w:rPr>
          <w:rFonts w:cs="Arial"/>
        </w:rPr>
      </w:pPr>
      <w:r>
        <w:rPr>
          <w:rFonts w:cs="Arial"/>
        </w:rPr>
        <w:br w:type="page"/>
      </w:r>
      <w:bookmarkStart w:id="0" w:name="_Toc475077744"/>
      <w:r w:rsidR="00B90D26" w:rsidRPr="00B90D26">
        <w:rPr>
          <w:rFonts w:cs="Arial"/>
        </w:rPr>
        <w:lastRenderedPageBreak/>
        <w:t>WPROWADZENIE</w:t>
      </w:r>
      <w:bookmarkEnd w:id="0"/>
    </w:p>
    <w:p w14:paraId="41524183" w14:textId="77777777" w:rsidR="00B90D26" w:rsidRPr="00B90D26" w:rsidRDefault="00B90D26" w:rsidP="00B90D26">
      <w:pPr>
        <w:jc w:val="both"/>
        <w:rPr>
          <w:rFonts w:ascii="Arial" w:hAnsi="Arial" w:cs="Arial"/>
          <w:sz w:val="22"/>
          <w:szCs w:val="22"/>
        </w:rPr>
      </w:pPr>
    </w:p>
    <w:p w14:paraId="0BA815E3" w14:textId="77777777" w:rsidR="00B90D26" w:rsidRPr="00B90D26" w:rsidRDefault="00B90D26" w:rsidP="00B90D26">
      <w:pPr>
        <w:pStyle w:val="Tekstpodstawowy"/>
        <w:jc w:val="both"/>
        <w:rPr>
          <w:rFonts w:cs="Arial"/>
          <w:szCs w:val="22"/>
        </w:rPr>
      </w:pPr>
      <w:r w:rsidRPr="00B90D26">
        <w:rPr>
          <w:rFonts w:cs="Arial"/>
          <w:szCs w:val="22"/>
        </w:rPr>
        <w:t xml:space="preserve">Dokument ten określa podstawowe wymagania techniczne w zakresie branży pomiarów </w:t>
      </w:r>
      <w:r>
        <w:rPr>
          <w:rFonts w:cs="Arial"/>
          <w:szCs w:val="22"/>
        </w:rPr>
        <w:br/>
      </w:r>
      <w:r w:rsidRPr="00B90D26">
        <w:rPr>
          <w:rFonts w:cs="Arial"/>
          <w:szCs w:val="22"/>
        </w:rPr>
        <w:t>i automatyki (</w:t>
      </w:r>
      <w:proofErr w:type="spellStart"/>
      <w:r w:rsidRPr="00B90D26">
        <w:rPr>
          <w:rFonts w:cs="Arial"/>
          <w:szCs w:val="22"/>
        </w:rPr>
        <w:t>PiA</w:t>
      </w:r>
      <w:proofErr w:type="spellEnd"/>
      <w:r w:rsidRPr="00B90D26">
        <w:rPr>
          <w:rFonts w:cs="Arial"/>
          <w:szCs w:val="22"/>
        </w:rPr>
        <w:t>) i stanowi wytyczne projektowe i/lub wykonawcze obowiązujące: Realizatora, Służby Dozoru, Służby Inwestycyjne, Służby Zaopatrzenia ANWIL S.A., itp</w:t>
      </w:r>
      <w:r w:rsidR="007D7537">
        <w:rPr>
          <w:rFonts w:cs="Arial"/>
          <w:szCs w:val="22"/>
        </w:rPr>
        <w:t>. /określone mianem Kupującego/</w:t>
      </w:r>
      <w:r w:rsidRPr="00B90D26">
        <w:rPr>
          <w:rFonts w:cs="Arial"/>
          <w:szCs w:val="22"/>
        </w:rPr>
        <w:t>oraz będące stroną umowy: Biura Projektowe, Firmy</w:t>
      </w:r>
      <w:r w:rsidR="00E020D2">
        <w:rPr>
          <w:rFonts w:cs="Arial"/>
          <w:szCs w:val="22"/>
        </w:rPr>
        <w:t xml:space="preserve"> Wykonawcze lub inne Firmy Obce</w:t>
      </w:r>
      <w:r w:rsidRPr="00B90D26">
        <w:rPr>
          <w:rFonts w:cs="Arial"/>
          <w:szCs w:val="22"/>
        </w:rPr>
        <w:t>/określone mianem Kontraktora/ podczas prowadzenia prac w zakresie budowy nowych instalacji i obiektów technologicznych, modernizacji, prac odtworzeniowych realizowanych na terenie ANWIL S.A.</w:t>
      </w:r>
    </w:p>
    <w:p w14:paraId="4A5C4A08" w14:textId="77777777" w:rsidR="00B90D26" w:rsidRPr="00B90D26" w:rsidRDefault="00B90D26" w:rsidP="00B90D26">
      <w:pPr>
        <w:jc w:val="both"/>
        <w:rPr>
          <w:rFonts w:ascii="Arial" w:hAnsi="Arial" w:cs="Arial"/>
          <w:sz w:val="22"/>
          <w:szCs w:val="22"/>
        </w:rPr>
      </w:pPr>
    </w:p>
    <w:p w14:paraId="5190E0F5" w14:textId="77777777" w:rsidR="00C05C37" w:rsidRDefault="00B90D26" w:rsidP="00B90D26">
      <w:pPr>
        <w:jc w:val="both"/>
        <w:rPr>
          <w:rFonts w:ascii="Arial" w:hAnsi="Arial" w:cs="Arial"/>
          <w:sz w:val="22"/>
          <w:szCs w:val="22"/>
        </w:rPr>
      </w:pPr>
      <w:r w:rsidRPr="00B90D26">
        <w:rPr>
          <w:rFonts w:ascii="Arial" w:hAnsi="Arial" w:cs="Arial"/>
          <w:sz w:val="22"/>
          <w:szCs w:val="22"/>
        </w:rPr>
        <w:t xml:space="preserve">Na podstawie niniejszego dokumentu Kontraktor jest zobowiązany uzgodnić z </w:t>
      </w:r>
      <w:r w:rsidR="00A77364">
        <w:rPr>
          <w:rFonts w:ascii="Arial" w:hAnsi="Arial" w:cs="Arial"/>
          <w:sz w:val="22"/>
          <w:szCs w:val="22"/>
        </w:rPr>
        <w:t>Kupującym</w:t>
      </w:r>
      <w:r w:rsidRPr="00B90D26">
        <w:rPr>
          <w:rFonts w:ascii="Arial" w:hAnsi="Arial" w:cs="Arial"/>
          <w:sz w:val="22"/>
          <w:szCs w:val="22"/>
        </w:rPr>
        <w:t xml:space="preserve"> szczegółowe założenia </w:t>
      </w:r>
      <w:r w:rsidRPr="00E84583">
        <w:rPr>
          <w:rFonts w:ascii="Arial" w:hAnsi="Arial" w:cs="Arial"/>
          <w:sz w:val="22"/>
          <w:szCs w:val="22"/>
        </w:rPr>
        <w:t>(</w:t>
      </w:r>
      <w:r w:rsidR="00944E1C" w:rsidRPr="00E84583">
        <w:rPr>
          <w:rFonts w:ascii="Arial" w:hAnsi="Arial" w:cs="Arial"/>
          <w:sz w:val="22"/>
          <w:szCs w:val="22"/>
        </w:rPr>
        <w:t>stosowane rozwiązania projektowe, zakres prac projektowych, realizacyjnych</w:t>
      </w:r>
      <w:r w:rsidRPr="00E84583">
        <w:rPr>
          <w:rFonts w:ascii="Arial" w:hAnsi="Arial" w:cs="Arial"/>
          <w:sz w:val="22"/>
          <w:szCs w:val="22"/>
        </w:rPr>
        <w:t>, itp.) i potwierdzić je stosowną</w:t>
      </w:r>
      <w:r w:rsidRPr="00B90D26">
        <w:rPr>
          <w:rFonts w:ascii="Arial" w:hAnsi="Arial" w:cs="Arial"/>
          <w:sz w:val="22"/>
          <w:szCs w:val="22"/>
        </w:rPr>
        <w:t xml:space="preserve"> notatką służbową podpisaną przez obie strony. Odpowiedzialnym za dokonanie ustaleń jest Kontraktor.</w:t>
      </w:r>
    </w:p>
    <w:p w14:paraId="3E12FEDB" w14:textId="77777777" w:rsidR="00A77364" w:rsidRDefault="00A77364" w:rsidP="00B90D26">
      <w:pPr>
        <w:jc w:val="both"/>
        <w:rPr>
          <w:rFonts w:ascii="Arial" w:hAnsi="Arial" w:cs="Arial"/>
          <w:sz w:val="22"/>
          <w:szCs w:val="22"/>
        </w:rPr>
      </w:pPr>
    </w:p>
    <w:p w14:paraId="79C7E7F4" w14:textId="77777777" w:rsidR="00C61285" w:rsidRDefault="00A77364" w:rsidP="00A77364">
      <w:pPr>
        <w:jc w:val="both"/>
        <w:rPr>
          <w:rFonts w:ascii="Arial" w:eastAsia="Calibri" w:hAnsi="Arial" w:cs="Arial"/>
          <w:sz w:val="22"/>
          <w:szCs w:val="22"/>
        </w:rPr>
      </w:pPr>
      <w:r w:rsidRPr="00A77364">
        <w:rPr>
          <w:rFonts w:ascii="Arial" w:eastAsia="Calibri" w:hAnsi="Arial" w:cs="Arial"/>
          <w:sz w:val="22"/>
          <w:szCs w:val="22"/>
        </w:rPr>
        <w:t>W przypadku, gdy Kontraktor proponuje rozwiązani</w:t>
      </w:r>
      <w:r>
        <w:rPr>
          <w:rFonts w:ascii="Arial" w:eastAsia="Calibri" w:hAnsi="Arial" w:cs="Arial"/>
          <w:sz w:val="22"/>
          <w:szCs w:val="22"/>
        </w:rPr>
        <w:t>a</w:t>
      </w:r>
      <w:r w:rsidRPr="00A77364">
        <w:rPr>
          <w:rFonts w:ascii="Arial" w:eastAsia="Calibri" w:hAnsi="Arial" w:cs="Arial"/>
          <w:sz w:val="22"/>
          <w:szCs w:val="22"/>
        </w:rPr>
        <w:t xml:space="preserve"> odbiegające od </w:t>
      </w:r>
      <w:r>
        <w:rPr>
          <w:rFonts w:ascii="Arial" w:eastAsia="Calibri" w:hAnsi="Arial" w:cs="Arial"/>
          <w:sz w:val="22"/>
          <w:szCs w:val="22"/>
        </w:rPr>
        <w:t xml:space="preserve">opisanych w niniejszym </w:t>
      </w:r>
      <w:r w:rsidR="00C61285">
        <w:rPr>
          <w:rFonts w:ascii="Arial" w:eastAsia="Calibri" w:hAnsi="Arial" w:cs="Arial"/>
          <w:sz w:val="22"/>
          <w:szCs w:val="22"/>
        </w:rPr>
        <w:t>dokumencie Wymagań T</w:t>
      </w:r>
      <w:r>
        <w:rPr>
          <w:rFonts w:ascii="Arial" w:eastAsia="Calibri" w:hAnsi="Arial" w:cs="Arial"/>
          <w:sz w:val="22"/>
          <w:szCs w:val="22"/>
        </w:rPr>
        <w:t>echnicznych</w:t>
      </w:r>
      <w:r w:rsidRPr="00A77364">
        <w:rPr>
          <w:rFonts w:ascii="Arial" w:eastAsia="Calibri" w:hAnsi="Arial" w:cs="Arial"/>
          <w:sz w:val="22"/>
          <w:szCs w:val="22"/>
        </w:rPr>
        <w:t xml:space="preserve">, </w:t>
      </w:r>
      <w:r>
        <w:rPr>
          <w:rFonts w:ascii="Arial" w:eastAsia="Calibri" w:hAnsi="Arial" w:cs="Arial"/>
          <w:sz w:val="22"/>
          <w:szCs w:val="22"/>
        </w:rPr>
        <w:t xml:space="preserve">musi </w:t>
      </w:r>
      <w:r w:rsidRPr="00A77364">
        <w:rPr>
          <w:rFonts w:ascii="Arial" w:eastAsia="Calibri" w:hAnsi="Arial" w:cs="Arial"/>
          <w:sz w:val="22"/>
          <w:szCs w:val="22"/>
        </w:rPr>
        <w:t>przedstawić w formie pisemnej opis proponowanego rozwiązania wraz ze wskazaniem w jakiej</w:t>
      </w:r>
      <w:r>
        <w:rPr>
          <w:rFonts w:ascii="Arial" w:eastAsia="Calibri" w:hAnsi="Arial" w:cs="Arial"/>
          <w:sz w:val="22"/>
          <w:szCs w:val="22"/>
        </w:rPr>
        <w:t xml:space="preserve"> </w:t>
      </w:r>
      <w:r w:rsidRPr="00A77364">
        <w:rPr>
          <w:rFonts w:ascii="Arial" w:eastAsia="Calibri" w:hAnsi="Arial" w:cs="Arial"/>
          <w:sz w:val="22"/>
          <w:szCs w:val="22"/>
        </w:rPr>
        <w:t xml:space="preserve">części odbiega on od </w:t>
      </w:r>
      <w:r w:rsidR="00C61285">
        <w:rPr>
          <w:rFonts w:ascii="Arial" w:eastAsia="Calibri" w:hAnsi="Arial" w:cs="Arial"/>
          <w:sz w:val="22"/>
          <w:szCs w:val="22"/>
        </w:rPr>
        <w:t>Wymagań T</w:t>
      </w:r>
      <w:r>
        <w:rPr>
          <w:rFonts w:ascii="Arial" w:eastAsia="Calibri" w:hAnsi="Arial" w:cs="Arial"/>
          <w:sz w:val="22"/>
          <w:szCs w:val="22"/>
        </w:rPr>
        <w:t>echnicznych</w:t>
      </w:r>
      <w:r w:rsidRPr="00A77364">
        <w:rPr>
          <w:rFonts w:ascii="Arial" w:eastAsia="Calibri" w:hAnsi="Arial" w:cs="Arial"/>
          <w:sz w:val="22"/>
          <w:szCs w:val="22"/>
        </w:rPr>
        <w:t>. Ponadto Oferent jest zobowiązany wskaza</w:t>
      </w:r>
      <w:r w:rsidR="00C61285">
        <w:rPr>
          <w:rFonts w:ascii="Arial" w:eastAsia="Calibri" w:hAnsi="Arial" w:cs="Arial"/>
          <w:sz w:val="22"/>
          <w:szCs w:val="22"/>
        </w:rPr>
        <w:t xml:space="preserve">ć jakie potencjalne ryzyko wynika z proponowanego odstępstwa od Wymagań Technicznych oraz podać planowane rozwiązania </w:t>
      </w:r>
      <w:r w:rsidR="004A59A4">
        <w:rPr>
          <w:rFonts w:ascii="Arial" w:eastAsia="Calibri" w:hAnsi="Arial" w:cs="Arial"/>
          <w:sz w:val="22"/>
          <w:szCs w:val="22"/>
        </w:rPr>
        <w:t>minimalizujące</w:t>
      </w:r>
      <w:r w:rsidR="00C61285">
        <w:rPr>
          <w:rFonts w:ascii="Arial" w:eastAsia="Calibri" w:hAnsi="Arial" w:cs="Arial"/>
          <w:sz w:val="22"/>
          <w:szCs w:val="22"/>
        </w:rPr>
        <w:t xml:space="preserve"> lub całkowicie eliminujące</w:t>
      </w:r>
      <w:r w:rsidR="004A59A4">
        <w:rPr>
          <w:rFonts w:ascii="Arial" w:eastAsia="Calibri" w:hAnsi="Arial" w:cs="Arial"/>
          <w:sz w:val="22"/>
          <w:szCs w:val="22"/>
        </w:rPr>
        <w:t xml:space="preserve"> to ryzyko.</w:t>
      </w:r>
    </w:p>
    <w:p w14:paraId="051A7807" w14:textId="77777777" w:rsidR="00A77364" w:rsidRDefault="00A77364" w:rsidP="00A77364">
      <w:pPr>
        <w:jc w:val="both"/>
        <w:rPr>
          <w:rFonts w:ascii="Arial" w:eastAsia="Calibri" w:hAnsi="Arial" w:cs="Arial"/>
          <w:sz w:val="22"/>
          <w:szCs w:val="22"/>
        </w:rPr>
      </w:pPr>
      <w:r w:rsidRPr="00A77364">
        <w:rPr>
          <w:rFonts w:ascii="Arial" w:eastAsia="Calibri" w:hAnsi="Arial" w:cs="Arial"/>
          <w:sz w:val="22"/>
          <w:szCs w:val="22"/>
        </w:rPr>
        <w:t xml:space="preserve">Każde odstępstwo od </w:t>
      </w:r>
      <w:r>
        <w:rPr>
          <w:rFonts w:ascii="Arial" w:eastAsia="Calibri" w:hAnsi="Arial" w:cs="Arial"/>
          <w:sz w:val="22"/>
          <w:szCs w:val="22"/>
        </w:rPr>
        <w:t>Wymagań Technicznych</w:t>
      </w:r>
      <w:r w:rsidRPr="00A77364">
        <w:rPr>
          <w:rFonts w:ascii="Arial" w:eastAsia="Calibri" w:hAnsi="Arial" w:cs="Arial"/>
          <w:sz w:val="22"/>
          <w:szCs w:val="22"/>
        </w:rPr>
        <w:t xml:space="preserve"> </w:t>
      </w:r>
      <w:r w:rsidR="004A59A4">
        <w:rPr>
          <w:rFonts w:ascii="Arial" w:eastAsia="Calibri" w:hAnsi="Arial" w:cs="Arial"/>
          <w:sz w:val="22"/>
          <w:szCs w:val="22"/>
        </w:rPr>
        <w:t xml:space="preserve">określonych w niniejszym dokumencie </w:t>
      </w:r>
      <w:r w:rsidRPr="00A77364">
        <w:rPr>
          <w:rFonts w:ascii="Arial" w:eastAsia="Calibri" w:hAnsi="Arial" w:cs="Arial"/>
          <w:sz w:val="22"/>
          <w:szCs w:val="22"/>
        </w:rPr>
        <w:t xml:space="preserve">musi </w:t>
      </w:r>
      <w:r w:rsidR="004A59A4">
        <w:rPr>
          <w:rFonts w:ascii="Arial" w:eastAsia="Calibri" w:hAnsi="Arial" w:cs="Arial"/>
          <w:sz w:val="22"/>
          <w:szCs w:val="22"/>
        </w:rPr>
        <w:t>zostać</w:t>
      </w:r>
      <w:r w:rsidRPr="00A77364">
        <w:rPr>
          <w:rFonts w:ascii="Arial" w:eastAsia="Calibri" w:hAnsi="Arial" w:cs="Arial"/>
          <w:sz w:val="22"/>
          <w:szCs w:val="22"/>
        </w:rPr>
        <w:t xml:space="preserve"> </w:t>
      </w:r>
      <w:r w:rsidR="00C61285">
        <w:rPr>
          <w:rFonts w:ascii="Arial" w:eastAsia="Calibri" w:hAnsi="Arial" w:cs="Arial"/>
          <w:sz w:val="22"/>
          <w:szCs w:val="22"/>
        </w:rPr>
        <w:t>zaakceptowane</w:t>
      </w:r>
      <w:r w:rsidRPr="00A77364">
        <w:rPr>
          <w:rFonts w:ascii="Arial" w:eastAsia="Calibri" w:hAnsi="Arial" w:cs="Arial"/>
          <w:sz w:val="22"/>
          <w:szCs w:val="22"/>
        </w:rPr>
        <w:t xml:space="preserve"> na etapie ofertowania przez </w:t>
      </w:r>
      <w:r w:rsidR="004A59A4">
        <w:rPr>
          <w:rFonts w:ascii="Arial" w:eastAsia="Calibri" w:hAnsi="Arial" w:cs="Arial"/>
          <w:sz w:val="22"/>
          <w:szCs w:val="22"/>
        </w:rPr>
        <w:t>Kupującego.</w:t>
      </w:r>
    </w:p>
    <w:p w14:paraId="637B45BC" w14:textId="77777777" w:rsidR="00701935" w:rsidRDefault="00701935" w:rsidP="00A77364">
      <w:pPr>
        <w:jc w:val="both"/>
        <w:rPr>
          <w:rFonts w:ascii="Arial" w:eastAsia="Calibri" w:hAnsi="Arial" w:cs="Arial"/>
          <w:sz w:val="22"/>
          <w:szCs w:val="22"/>
        </w:rPr>
      </w:pPr>
    </w:p>
    <w:p w14:paraId="0B2F290C" w14:textId="77777777" w:rsidR="00701935" w:rsidRDefault="00701935" w:rsidP="00A77364">
      <w:pPr>
        <w:jc w:val="both"/>
        <w:rPr>
          <w:rFonts w:ascii="Arial" w:eastAsia="Calibri" w:hAnsi="Arial" w:cs="Arial"/>
          <w:sz w:val="22"/>
          <w:szCs w:val="22"/>
        </w:rPr>
      </w:pPr>
    </w:p>
    <w:p w14:paraId="2B466C7B" w14:textId="77777777" w:rsidR="00701935" w:rsidRDefault="00701935" w:rsidP="00A77364">
      <w:pPr>
        <w:jc w:val="both"/>
        <w:rPr>
          <w:rFonts w:ascii="Arial" w:eastAsia="Calibri" w:hAnsi="Arial" w:cs="Arial"/>
          <w:sz w:val="22"/>
          <w:szCs w:val="22"/>
        </w:rPr>
      </w:pPr>
    </w:p>
    <w:p w14:paraId="47BC6A39" w14:textId="77777777" w:rsidR="00701935" w:rsidRDefault="00701935" w:rsidP="00A77364">
      <w:pPr>
        <w:jc w:val="both"/>
        <w:rPr>
          <w:rFonts w:ascii="Arial" w:eastAsia="Calibri" w:hAnsi="Arial" w:cs="Arial"/>
          <w:sz w:val="22"/>
          <w:szCs w:val="22"/>
        </w:rPr>
      </w:pPr>
    </w:p>
    <w:p w14:paraId="2243E7BF" w14:textId="77777777" w:rsidR="00701935" w:rsidRDefault="00701935" w:rsidP="00A77364">
      <w:pPr>
        <w:jc w:val="both"/>
        <w:rPr>
          <w:rFonts w:ascii="Arial" w:eastAsia="Calibri" w:hAnsi="Arial" w:cs="Arial"/>
          <w:sz w:val="22"/>
          <w:szCs w:val="22"/>
        </w:rPr>
      </w:pPr>
    </w:p>
    <w:p w14:paraId="221E5877" w14:textId="77777777" w:rsidR="00701935" w:rsidRDefault="00701935" w:rsidP="00A77364">
      <w:pPr>
        <w:jc w:val="both"/>
        <w:rPr>
          <w:rFonts w:ascii="Arial" w:eastAsia="Calibri" w:hAnsi="Arial" w:cs="Arial"/>
          <w:sz w:val="22"/>
          <w:szCs w:val="22"/>
        </w:rPr>
      </w:pPr>
    </w:p>
    <w:p w14:paraId="01348B0D" w14:textId="77777777" w:rsidR="00701935" w:rsidRDefault="00701935" w:rsidP="00A77364">
      <w:pPr>
        <w:jc w:val="both"/>
        <w:rPr>
          <w:rFonts w:ascii="Arial" w:eastAsia="Calibri" w:hAnsi="Arial" w:cs="Arial"/>
          <w:sz w:val="22"/>
          <w:szCs w:val="22"/>
        </w:rPr>
      </w:pPr>
    </w:p>
    <w:p w14:paraId="57C71F94" w14:textId="77777777" w:rsidR="00701935" w:rsidRDefault="00701935" w:rsidP="00A77364">
      <w:pPr>
        <w:jc w:val="both"/>
        <w:rPr>
          <w:rFonts w:ascii="Arial" w:eastAsia="Calibri" w:hAnsi="Arial" w:cs="Arial"/>
          <w:sz w:val="22"/>
          <w:szCs w:val="22"/>
        </w:rPr>
      </w:pPr>
    </w:p>
    <w:p w14:paraId="0D1350E7" w14:textId="77777777" w:rsidR="00701935" w:rsidRDefault="00701935" w:rsidP="00A77364">
      <w:pPr>
        <w:jc w:val="both"/>
        <w:rPr>
          <w:rFonts w:ascii="Arial" w:eastAsia="Calibri" w:hAnsi="Arial" w:cs="Arial"/>
          <w:sz w:val="22"/>
          <w:szCs w:val="22"/>
        </w:rPr>
      </w:pPr>
    </w:p>
    <w:p w14:paraId="39136E95" w14:textId="77777777" w:rsidR="00701935" w:rsidRDefault="00701935" w:rsidP="00A77364">
      <w:pPr>
        <w:jc w:val="both"/>
        <w:rPr>
          <w:rFonts w:ascii="Arial" w:eastAsia="Calibri" w:hAnsi="Arial" w:cs="Arial"/>
          <w:sz w:val="22"/>
          <w:szCs w:val="22"/>
        </w:rPr>
      </w:pPr>
    </w:p>
    <w:p w14:paraId="39861A9A" w14:textId="77777777" w:rsidR="00701935" w:rsidRDefault="00701935" w:rsidP="00A77364">
      <w:pPr>
        <w:jc w:val="both"/>
        <w:rPr>
          <w:rFonts w:ascii="Arial" w:eastAsia="Calibri" w:hAnsi="Arial" w:cs="Arial"/>
          <w:sz w:val="22"/>
          <w:szCs w:val="22"/>
        </w:rPr>
      </w:pPr>
    </w:p>
    <w:p w14:paraId="68B762EE" w14:textId="77777777" w:rsidR="00701935" w:rsidRDefault="00701935" w:rsidP="00A77364">
      <w:pPr>
        <w:jc w:val="both"/>
        <w:rPr>
          <w:rFonts w:ascii="Arial" w:eastAsia="Calibri" w:hAnsi="Arial" w:cs="Arial"/>
          <w:sz w:val="22"/>
          <w:szCs w:val="22"/>
        </w:rPr>
      </w:pPr>
    </w:p>
    <w:p w14:paraId="5E5B2E42" w14:textId="77777777" w:rsidR="00701935" w:rsidRDefault="00701935" w:rsidP="00A77364">
      <w:pPr>
        <w:jc w:val="both"/>
        <w:rPr>
          <w:rFonts w:ascii="Arial" w:eastAsia="Calibri" w:hAnsi="Arial" w:cs="Arial"/>
          <w:sz w:val="22"/>
          <w:szCs w:val="22"/>
        </w:rPr>
      </w:pPr>
    </w:p>
    <w:p w14:paraId="6B0A8619" w14:textId="77777777" w:rsidR="00701935" w:rsidRDefault="00701935" w:rsidP="00A77364">
      <w:pPr>
        <w:jc w:val="both"/>
        <w:rPr>
          <w:rFonts w:ascii="Arial" w:eastAsia="Calibri" w:hAnsi="Arial" w:cs="Arial"/>
          <w:sz w:val="22"/>
          <w:szCs w:val="22"/>
        </w:rPr>
      </w:pPr>
    </w:p>
    <w:p w14:paraId="0DC74B0C" w14:textId="77777777" w:rsidR="00701935" w:rsidRDefault="00701935" w:rsidP="00A77364">
      <w:pPr>
        <w:jc w:val="both"/>
        <w:rPr>
          <w:rFonts w:ascii="Arial" w:eastAsia="Calibri" w:hAnsi="Arial" w:cs="Arial"/>
          <w:sz w:val="22"/>
          <w:szCs w:val="22"/>
        </w:rPr>
      </w:pPr>
    </w:p>
    <w:p w14:paraId="3196B672" w14:textId="77777777" w:rsidR="00701935" w:rsidRDefault="00701935" w:rsidP="00A77364">
      <w:pPr>
        <w:jc w:val="both"/>
        <w:rPr>
          <w:rFonts w:ascii="Arial" w:eastAsia="Calibri" w:hAnsi="Arial" w:cs="Arial"/>
          <w:sz w:val="22"/>
          <w:szCs w:val="22"/>
        </w:rPr>
      </w:pPr>
    </w:p>
    <w:p w14:paraId="7DE1F7E5" w14:textId="77777777" w:rsidR="00701935" w:rsidRDefault="00701935" w:rsidP="00A77364">
      <w:pPr>
        <w:jc w:val="both"/>
        <w:rPr>
          <w:rFonts w:ascii="Arial" w:eastAsia="Calibri" w:hAnsi="Arial" w:cs="Arial"/>
          <w:sz w:val="22"/>
          <w:szCs w:val="22"/>
        </w:rPr>
      </w:pPr>
    </w:p>
    <w:p w14:paraId="60F00D24" w14:textId="77777777" w:rsidR="00701935" w:rsidRDefault="00701935" w:rsidP="00A77364">
      <w:pPr>
        <w:jc w:val="both"/>
        <w:rPr>
          <w:rFonts w:ascii="Arial" w:eastAsia="Calibri" w:hAnsi="Arial" w:cs="Arial"/>
          <w:sz w:val="22"/>
          <w:szCs w:val="22"/>
        </w:rPr>
      </w:pPr>
    </w:p>
    <w:p w14:paraId="74350F24" w14:textId="77777777" w:rsidR="00701935" w:rsidRDefault="00701935" w:rsidP="00A77364">
      <w:pPr>
        <w:jc w:val="both"/>
        <w:rPr>
          <w:rFonts w:ascii="Arial" w:eastAsia="Calibri" w:hAnsi="Arial" w:cs="Arial"/>
          <w:sz w:val="22"/>
          <w:szCs w:val="22"/>
        </w:rPr>
      </w:pPr>
    </w:p>
    <w:p w14:paraId="3292DBF4" w14:textId="77777777" w:rsidR="00701935" w:rsidRDefault="00701935" w:rsidP="00A77364">
      <w:pPr>
        <w:jc w:val="both"/>
        <w:rPr>
          <w:rFonts w:ascii="Arial" w:eastAsia="Calibri" w:hAnsi="Arial" w:cs="Arial"/>
          <w:sz w:val="22"/>
          <w:szCs w:val="22"/>
        </w:rPr>
      </w:pPr>
    </w:p>
    <w:p w14:paraId="470CED7E" w14:textId="77777777" w:rsidR="00701935" w:rsidRDefault="00701935" w:rsidP="00A77364">
      <w:pPr>
        <w:jc w:val="both"/>
        <w:rPr>
          <w:rFonts w:ascii="Arial" w:eastAsia="Calibri" w:hAnsi="Arial" w:cs="Arial"/>
          <w:sz w:val="22"/>
          <w:szCs w:val="22"/>
        </w:rPr>
      </w:pPr>
    </w:p>
    <w:p w14:paraId="55FFCA0C" w14:textId="77777777" w:rsidR="00701935" w:rsidRDefault="00701935" w:rsidP="00A77364">
      <w:pPr>
        <w:jc w:val="both"/>
        <w:rPr>
          <w:rFonts w:ascii="Arial" w:eastAsia="Calibri" w:hAnsi="Arial" w:cs="Arial"/>
          <w:sz w:val="22"/>
          <w:szCs w:val="22"/>
        </w:rPr>
      </w:pPr>
    </w:p>
    <w:p w14:paraId="50F70EF1" w14:textId="77777777" w:rsidR="00701935" w:rsidRDefault="00701935" w:rsidP="00A77364">
      <w:pPr>
        <w:jc w:val="both"/>
        <w:rPr>
          <w:rFonts w:ascii="Arial" w:eastAsia="Calibri" w:hAnsi="Arial" w:cs="Arial"/>
          <w:sz w:val="22"/>
          <w:szCs w:val="22"/>
        </w:rPr>
      </w:pPr>
    </w:p>
    <w:p w14:paraId="31051290" w14:textId="77777777" w:rsidR="00701935" w:rsidRDefault="00701935" w:rsidP="00A77364">
      <w:pPr>
        <w:jc w:val="both"/>
        <w:rPr>
          <w:rFonts w:ascii="Arial" w:eastAsia="Calibri" w:hAnsi="Arial" w:cs="Arial"/>
          <w:sz w:val="22"/>
          <w:szCs w:val="22"/>
        </w:rPr>
      </w:pPr>
    </w:p>
    <w:p w14:paraId="2AA5DE14" w14:textId="77777777" w:rsidR="00701935" w:rsidRDefault="00701935" w:rsidP="00A77364">
      <w:pPr>
        <w:jc w:val="both"/>
        <w:rPr>
          <w:rFonts w:ascii="Arial" w:eastAsia="Calibri" w:hAnsi="Arial" w:cs="Arial"/>
          <w:sz w:val="22"/>
          <w:szCs w:val="22"/>
        </w:rPr>
      </w:pPr>
    </w:p>
    <w:p w14:paraId="38456ED9" w14:textId="77777777" w:rsidR="00701935" w:rsidRDefault="00701935" w:rsidP="00A77364">
      <w:pPr>
        <w:jc w:val="both"/>
        <w:rPr>
          <w:rFonts w:ascii="Arial" w:eastAsia="Calibri" w:hAnsi="Arial" w:cs="Arial"/>
          <w:sz w:val="22"/>
          <w:szCs w:val="22"/>
        </w:rPr>
      </w:pPr>
    </w:p>
    <w:p w14:paraId="5ABA3C8B" w14:textId="77777777" w:rsidR="00B90D26" w:rsidRDefault="00B90D26" w:rsidP="00B90D26">
      <w:pPr>
        <w:jc w:val="both"/>
      </w:pPr>
    </w:p>
    <w:p w14:paraId="35B185CD" w14:textId="77777777" w:rsidR="00701935" w:rsidRDefault="00701935" w:rsidP="00B90D26">
      <w:pPr>
        <w:jc w:val="both"/>
        <w:rPr>
          <w:rFonts w:ascii="Arial" w:hAnsi="Arial" w:cs="Arial"/>
          <w:sz w:val="22"/>
          <w:szCs w:val="22"/>
        </w:rPr>
      </w:pPr>
    </w:p>
    <w:p w14:paraId="7666D320" w14:textId="77777777" w:rsidR="00B03C4D" w:rsidRPr="00E86EFD" w:rsidRDefault="00B90D26" w:rsidP="00334E29">
      <w:pPr>
        <w:pStyle w:val="Nagwek1"/>
        <w:numPr>
          <w:ilvl w:val="0"/>
          <w:numId w:val="1"/>
        </w:numPr>
        <w:jc w:val="both"/>
        <w:rPr>
          <w:rFonts w:cs="Arial"/>
        </w:rPr>
      </w:pPr>
      <w:bookmarkStart w:id="1" w:name="_Toc475077745"/>
      <w:r w:rsidRPr="00E86EFD">
        <w:rPr>
          <w:rFonts w:cs="Arial"/>
        </w:rPr>
        <w:t>OGÓLNE WYMAGANIA TECHNICZNE</w:t>
      </w:r>
      <w:bookmarkEnd w:id="1"/>
    </w:p>
    <w:p w14:paraId="61BE61AB" w14:textId="77777777" w:rsidR="00B90D26" w:rsidRDefault="00B90D26" w:rsidP="00B03C4D"/>
    <w:p w14:paraId="5FB5BE74" w14:textId="77777777" w:rsidR="00B90D26" w:rsidRDefault="00B90D26" w:rsidP="00255617">
      <w:pPr>
        <w:pStyle w:val="Nagwek1"/>
        <w:numPr>
          <w:ilvl w:val="1"/>
          <w:numId w:val="1"/>
        </w:numPr>
        <w:tabs>
          <w:tab w:val="clear" w:pos="792"/>
          <w:tab w:val="num" w:pos="567"/>
        </w:tabs>
        <w:ind w:hanging="792"/>
      </w:pPr>
      <w:bookmarkStart w:id="2" w:name="_Toc475077746"/>
      <w:r>
        <w:t>Zakres</w:t>
      </w:r>
      <w:bookmarkEnd w:id="2"/>
    </w:p>
    <w:p w14:paraId="5A58401B" w14:textId="77777777" w:rsidR="00B90D26" w:rsidRDefault="00B90D26" w:rsidP="004A36CF"/>
    <w:p w14:paraId="06A02F18" w14:textId="77777777" w:rsidR="00255617" w:rsidRDefault="00B90D26" w:rsidP="00255617">
      <w:pPr>
        <w:jc w:val="both"/>
        <w:rPr>
          <w:rFonts w:ascii="Arial" w:hAnsi="Arial" w:cs="Arial"/>
          <w:sz w:val="22"/>
          <w:szCs w:val="22"/>
        </w:rPr>
      </w:pPr>
      <w:r w:rsidRPr="00A533AE">
        <w:rPr>
          <w:rFonts w:ascii="Arial" w:hAnsi="Arial" w:cs="Arial"/>
          <w:sz w:val="22"/>
          <w:szCs w:val="22"/>
        </w:rPr>
        <w:t>Wymagania techniczne branży P</w:t>
      </w:r>
      <w:r>
        <w:rPr>
          <w:rFonts w:ascii="Arial" w:hAnsi="Arial" w:cs="Arial"/>
          <w:sz w:val="22"/>
          <w:szCs w:val="22"/>
        </w:rPr>
        <w:t xml:space="preserve">omiarów </w:t>
      </w:r>
      <w:r w:rsidRPr="00A533AE">
        <w:rPr>
          <w:rFonts w:ascii="Arial" w:hAnsi="Arial" w:cs="Arial"/>
          <w:sz w:val="22"/>
          <w:szCs w:val="22"/>
        </w:rPr>
        <w:t>i</w:t>
      </w:r>
      <w:r>
        <w:rPr>
          <w:rFonts w:ascii="Arial" w:hAnsi="Arial" w:cs="Arial"/>
          <w:sz w:val="22"/>
          <w:szCs w:val="22"/>
        </w:rPr>
        <w:t xml:space="preserve"> </w:t>
      </w:r>
      <w:r w:rsidRPr="00A533AE">
        <w:rPr>
          <w:rFonts w:ascii="Arial" w:hAnsi="Arial" w:cs="Arial"/>
          <w:sz w:val="22"/>
          <w:szCs w:val="22"/>
        </w:rPr>
        <w:t>A</w:t>
      </w:r>
      <w:r>
        <w:rPr>
          <w:rFonts w:ascii="Arial" w:hAnsi="Arial" w:cs="Arial"/>
          <w:sz w:val="22"/>
          <w:szCs w:val="22"/>
        </w:rPr>
        <w:t>utomatyki</w:t>
      </w:r>
      <w:r w:rsidRPr="00A533AE">
        <w:rPr>
          <w:rFonts w:ascii="Arial" w:hAnsi="Arial" w:cs="Arial"/>
          <w:sz w:val="22"/>
          <w:szCs w:val="22"/>
        </w:rPr>
        <w:t>:</w:t>
      </w:r>
    </w:p>
    <w:p w14:paraId="4A3B52AE" w14:textId="77777777" w:rsidR="00255617" w:rsidRDefault="00B90D26" w:rsidP="00461418">
      <w:pPr>
        <w:numPr>
          <w:ilvl w:val="0"/>
          <w:numId w:val="10"/>
        </w:numPr>
        <w:jc w:val="both"/>
        <w:rPr>
          <w:rFonts w:ascii="Arial" w:hAnsi="Arial" w:cs="Arial"/>
          <w:sz w:val="22"/>
          <w:szCs w:val="22"/>
        </w:rPr>
      </w:pPr>
      <w:r w:rsidRPr="00B90D26">
        <w:rPr>
          <w:rFonts w:ascii="Arial" w:hAnsi="Arial" w:cs="Arial"/>
          <w:sz w:val="22"/>
          <w:szCs w:val="22"/>
        </w:rPr>
        <w:t xml:space="preserve">standardy techniczne – rozwiązania techniczne przyjęte przez branżę </w:t>
      </w:r>
      <w:proofErr w:type="spellStart"/>
      <w:r w:rsidRPr="00B90D26">
        <w:rPr>
          <w:rFonts w:ascii="Arial" w:hAnsi="Arial" w:cs="Arial"/>
          <w:sz w:val="22"/>
          <w:szCs w:val="22"/>
        </w:rPr>
        <w:t>PiA</w:t>
      </w:r>
      <w:proofErr w:type="spellEnd"/>
      <w:r w:rsidRPr="00B90D26">
        <w:rPr>
          <w:rFonts w:ascii="Arial" w:hAnsi="Arial" w:cs="Arial"/>
          <w:sz w:val="22"/>
          <w:szCs w:val="22"/>
        </w:rPr>
        <w:t xml:space="preserve"> </w:t>
      </w:r>
      <w:r>
        <w:rPr>
          <w:rFonts w:ascii="Arial" w:hAnsi="Arial" w:cs="Arial"/>
          <w:sz w:val="22"/>
          <w:szCs w:val="22"/>
        </w:rPr>
        <w:br/>
        <w:t xml:space="preserve">w </w:t>
      </w:r>
      <w:r w:rsidRPr="00B90D26">
        <w:rPr>
          <w:rFonts w:ascii="Arial" w:hAnsi="Arial" w:cs="Arial"/>
          <w:sz w:val="22"/>
          <w:szCs w:val="22"/>
        </w:rPr>
        <w:t>ANWIL S.A.</w:t>
      </w:r>
      <w:r w:rsidR="00255617">
        <w:rPr>
          <w:rFonts w:ascii="Arial" w:hAnsi="Arial" w:cs="Arial"/>
          <w:sz w:val="22"/>
          <w:szCs w:val="22"/>
        </w:rPr>
        <w:t>,</w:t>
      </w:r>
    </w:p>
    <w:p w14:paraId="60DFC86F" w14:textId="77777777" w:rsidR="00B90D26" w:rsidRPr="00E84583" w:rsidRDefault="00B90D26" w:rsidP="00461418">
      <w:pPr>
        <w:numPr>
          <w:ilvl w:val="0"/>
          <w:numId w:val="10"/>
        </w:numPr>
        <w:jc w:val="both"/>
        <w:rPr>
          <w:rFonts w:ascii="Arial" w:hAnsi="Arial" w:cs="Arial"/>
          <w:sz w:val="22"/>
          <w:szCs w:val="22"/>
        </w:rPr>
      </w:pPr>
      <w:r w:rsidRPr="00E84583">
        <w:rPr>
          <w:rFonts w:ascii="Arial" w:hAnsi="Arial" w:cs="Arial"/>
          <w:sz w:val="22"/>
          <w:szCs w:val="22"/>
        </w:rPr>
        <w:t xml:space="preserve">zasady współdziałania pomiędzy uczestnikami procesu inwestycyjnego oraz </w:t>
      </w:r>
      <w:r w:rsidR="006C17A1" w:rsidRPr="00E84583">
        <w:rPr>
          <w:rFonts w:ascii="Arial" w:hAnsi="Arial" w:cs="Arial"/>
          <w:sz w:val="22"/>
          <w:szCs w:val="22"/>
        </w:rPr>
        <w:t>Służbami Utrzymania Ruchu</w:t>
      </w:r>
      <w:r w:rsidRPr="00E84583">
        <w:rPr>
          <w:rFonts w:ascii="Arial" w:hAnsi="Arial" w:cs="Arial"/>
          <w:sz w:val="22"/>
          <w:szCs w:val="22"/>
        </w:rPr>
        <w:t>.</w:t>
      </w:r>
    </w:p>
    <w:p w14:paraId="04192165" w14:textId="77777777" w:rsidR="005B1D9B" w:rsidRDefault="005B1D9B" w:rsidP="00255617">
      <w:pPr>
        <w:jc w:val="both"/>
        <w:rPr>
          <w:rFonts w:ascii="Arial" w:hAnsi="Arial" w:cs="Arial"/>
          <w:sz w:val="22"/>
          <w:szCs w:val="22"/>
        </w:rPr>
      </w:pPr>
    </w:p>
    <w:p w14:paraId="5322D5B7" w14:textId="77777777"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zagadnienia w zakresie 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nie ujęte w tym dokumencie dotyczące przedmiotu kontraktu podlegają uregulowaniom zawartym w polskich przepisach </w:t>
      </w:r>
      <w:r>
        <w:rPr>
          <w:rFonts w:ascii="Arial" w:hAnsi="Arial" w:cs="Arial"/>
          <w:sz w:val="22"/>
          <w:szCs w:val="22"/>
        </w:rPr>
        <w:br/>
      </w:r>
      <w:r w:rsidRPr="00A533AE">
        <w:rPr>
          <w:rFonts w:ascii="Arial" w:hAnsi="Arial" w:cs="Arial"/>
          <w:sz w:val="22"/>
          <w:szCs w:val="22"/>
        </w:rPr>
        <w:t xml:space="preserve">i normach przedmiotowych lub uregulowaniom wewnętrznym </w:t>
      </w:r>
      <w:r>
        <w:rPr>
          <w:rFonts w:ascii="Arial" w:hAnsi="Arial" w:cs="Arial"/>
          <w:sz w:val="22"/>
          <w:szCs w:val="22"/>
        </w:rPr>
        <w:t>ANWIL</w:t>
      </w:r>
      <w:r w:rsidRPr="00A533AE">
        <w:rPr>
          <w:rFonts w:ascii="Arial" w:hAnsi="Arial" w:cs="Arial"/>
          <w:sz w:val="22"/>
          <w:szCs w:val="22"/>
        </w:rPr>
        <w:t xml:space="preserve"> S.A. </w:t>
      </w:r>
    </w:p>
    <w:p w14:paraId="7A6DA5E5" w14:textId="77777777" w:rsidR="005B1D9B" w:rsidRDefault="005B1D9B" w:rsidP="00255617">
      <w:pPr>
        <w:jc w:val="both"/>
        <w:rPr>
          <w:rFonts w:ascii="Arial" w:hAnsi="Arial" w:cs="Arial"/>
          <w:sz w:val="22"/>
          <w:szCs w:val="22"/>
        </w:rPr>
      </w:pPr>
    </w:p>
    <w:p w14:paraId="5B8228EB" w14:textId="77777777" w:rsidR="00B90D26" w:rsidRPr="00A533AE" w:rsidRDefault="00B90D26" w:rsidP="00255617">
      <w:pPr>
        <w:jc w:val="both"/>
        <w:rPr>
          <w:rFonts w:ascii="Arial" w:hAnsi="Arial" w:cs="Arial"/>
          <w:sz w:val="22"/>
          <w:szCs w:val="22"/>
        </w:rPr>
      </w:pPr>
      <w:r w:rsidRPr="00A533AE">
        <w:rPr>
          <w:rFonts w:ascii="Arial" w:hAnsi="Arial" w:cs="Arial"/>
          <w:sz w:val="22"/>
          <w:szCs w:val="22"/>
        </w:rPr>
        <w:t xml:space="preserve">Wszystkie odstępstwa od wymagań technicznych zawartych w tym dokumencie </w:t>
      </w:r>
      <w:r>
        <w:rPr>
          <w:rFonts w:ascii="Arial" w:hAnsi="Arial" w:cs="Arial"/>
          <w:sz w:val="22"/>
          <w:szCs w:val="22"/>
        </w:rPr>
        <w:t>muszą zostać</w:t>
      </w:r>
      <w:r w:rsidRPr="00A533AE">
        <w:rPr>
          <w:rFonts w:ascii="Arial" w:hAnsi="Arial" w:cs="Arial"/>
          <w:sz w:val="22"/>
          <w:szCs w:val="22"/>
        </w:rPr>
        <w:t xml:space="preserve"> uzgodnione i pisemnie zaakceptowane przez </w:t>
      </w:r>
      <w:r>
        <w:rPr>
          <w:rFonts w:ascii="Arial" w:hAnsi="Arial" w:cs="Arial"/>
          <w:sz w:val="22"/>
          <w:szCs w:val="22"/>
        </w:rPr>
        <w:t>ANWIL</w:t>
      </w:r>
      <w:r w:rsidRPr="00A533AE">
        <w:rPr>
          <w:rFonts w:ascii="Arial" w:hAnsi="Arial" w:cs="Arial"/>
          <w:sz w:val="22"/>
          <w:szCs w:val="22"/>
        </w:rPr>
        <w:t xml:space="preserve"> S.A.</w:t>
      </w:r>
    </w:p>
    <w:p w14:paraId="2B689A69" w14:textId="77777777" w:rsidR="005B1D9B" w:rsidRDefault="005B1D9B" w:rsidP="00255617">
      <w:pPr>
        <w:jc w:val="both"/>
        <w:rPr>
          <w:rFonts w:ascii="Arial" w:hAnsi="Arial" w:cs="Arial"/>
          <w:sz w:val="22"/>
          <w:szCs w:val="22"/>
        </w:rPr>
      </w:pPr>
    </w:p>
    <w:p w14:paraId="66F87C38" w14:textId="77777777" w:rsidR="00354CEC" w:rsidRDefault="00B90D26" w:rsidP="00255617">
      <w:pPr>
        <w:jc w:val="both"/>
        <w:rPr>
          <w:rFonts w:ascii="Arial" w:hAnsi="Arial" w:cs="Arial"/>
          <w:sz w:val="22"/>
          <w:szCs w:val="22"/>
        </w:rPr>
      </w:pPr>
      <w:r w:rsidRPr="00A533AE">
        <w:rPr>
          <w:rFonts w:ascii="Arial" w:hAnsi="Arial" w:cs="Arial"/>
          <w:sz w:val="22"/>
          <w:szCs w:val="22"/>
        </w:rPr>
        <w:t>Opracowanie obejmuje ogólne wymagania dla projektowania urządzeń automatyki obiektowej, układów sterowania DCS, układów zabezpieczeń ESD oraz innych systemów monitorujących.</w:t>
      </w:r>
    </w:p>
    <w:p w14:paraId="65C25485" w14:textId="77777777" w:rsidR="00354CEC" w:rsidRDefault="00354CEC" w:rsidP="00354CEC">
      <w:pPr>
        <w:autoSpaceDE w:val="0"/>
        <w:autoSpaceDN w:val="0"/>
        <w:adjustRightInd w:val="0"/>
        <w:rPr>
          <w:rFonts w:ascii="Arial" w:eastAsia="Calibri" w:hAnsi="Arial" w:cs="Arial"/>
          <w:sz w:val="22"/>
          <w:szCs w:val="22"/>
        </w:rPr>
      </w:pPr>
      <w:r>
        <w:rPr>
          <w:rFonts w:ascii="Arial" w:eastAsia="Calibri" w:hAnsi="Arial" w:cs="Arial"/>
          <w:sz w:val="22"/>
          <w:szCs w:val="22"/>
        </w:rPr>
        <w:t>Opracowanie ma zastosowanie do sporządzania zapytań ofertowych, kontraktów, umów dla</w:t>
      </w:r>
    </w:p>
    <w:p w14:paraId="6B316CE6" w14:textId="77777777" w:rsidR="0086258B" w:rsidRDefault="00354CEC" w:rsidP="00B90D26">
      <w:pPr>
        <w:jc w:val="both"/>
        <w:rPr>
          <w:rFonts w:ascii="Arial" w:eastAsia="Calibri" w:hAnsi="Arial" w:cs="Arial"/>
          <w:sz w:val="22"/>
          <w:szCs w:val="22"/>
        </w:rPr>
      </w:pPr>
      <w:r>
        <w:rPr>
          <w:rFonts w:ascii="Arial" w:eastAsia="Calibri" w:hAnsi="Arial" w:cs="Arial"/>
          <w:sz w:val="22"/>
          <w:szCs w:val="22"/>
        </w:rPr>
        <w:t>przedsięwzięć inwestycyjnych i modernizacyjnych w zakresie w</w:t>
      </w:r>
      <w:r w:rsidR="00701935">
        <w:rPr>
          <w:rFonts w:ascii="Arial" w:eastAsia="Calibri" w:hAnsi="Arial" w:cs="Arial"/>
          <w:sz w:val="22"/>
          <w:szCs w:val="22"/>
        </w:rPr>
        <w:t xml:space="preserve">ymagań technicznych branży </w:t>
      </w:r>
      <w:proofErr w:type="spellStart"/>
      <w:r w:rsidR="00701935">
        <w:rPr>
          <w:rFonts w:ascii="Arial" w:eastAsia="Calibri" w:hAnsi="Arial" w:cs="Arial"/>
          <w:sz w:val="22"/>
          <w:szCs w:val="22"/>
        </w:rPr>
        <w:t>PiA</w:t>
      </w:r>
      <w:proofErr w:type="spellEnd"/>
      <w:r w:rsidR="00701935">
        <w:rPr>
          <w:rFonts w:ascii="Arial" w:eastAsia="Calibri" w:hAnsi="Arial" w:cs="Arial"/>
          <w:sz w:val="22"/>
          <w:szCs w:val="22"/>
        </w:rPr>
        <w:t>.</w:t>
      </w:r>
    </w:p>
    <w:p w14:paraId="622B93B0" w14:textId="77777777" w:rsidR="0086258B" w:rsidRDefault="0086258B" w:rsidP="00B90D26">
      <w:pPr>
        <w:jc w:val="both"/>
        <w:rPr>
          <w:rFonts w:ascii="Arial" w:hAnsi="Arial" w:cs="Arial"/>
          <w:sz w:val="22"/>
          <w:szCs w:val="22"/>
        </w:rPr>
      </w:pPr>
    </w:p>
    <w:p w14:paraId="3CCDA293" w14:textId="77777777" w:rsidR="00B90D26" w:rsidRDefault="00B90D26" w:rsidP="00255617">
      <w:pPr>
        <w:pStyle w:val="Nagwek1"/>
        <w:numPr>
          <w:ilvl w:val="1"/>
          <w:numId w:val="1"/>
        </w:numPr>
        <w:tabs>
          <w:tab w:val="clear" w:pos="792"/>
          <w:tab w:val="num" w:pos="567"/>
        </w:tabs>
        <w:ind w:hanging="792"/>
      </w:pPr>
      <w:bookmarkStart w:id="3" w:name="_Toc475077747"/>
      <w:r>
        <w:t>Normy i przepisy</w:t>
      </w:r>
      <w:bookmarkEnd w:id="3"/>
    </w:p>
    <w:p w14:paraId="37E2C0DD" w14:textId="77777777" w:rsidR="00B90D26" w:rsidRDefault="00B90D26" w:rsidP="00B90D26"/>
    <w:p w14:paraId="110DA180" w14:textId="77777777" w:rsidR="00B90D26" w:rsidRDefault="00B90D26" w:rsidP="00255617">
      <w:pPr>
        <w:jc w:val="both"/>
        <w:rPr>
          <w:rFonts w:ascii="Arial" w:hAnsi="Arial" w:cs="Arial"/>
          <w:sz w:val="22"/>
          <w:szCs w:val="22"/>
        </w:rPr>
      </w:pPr>
      <w:r w:rsidRPr="00A533AE">
        <w:rPr>
          <w:rFonts w:ascii="Arial" w:hAnsi="Arial" w:cs="Arial"/>
          <w:sz w:val="22"/>
          <w:szCs w:val="22"/>
        </w:rPr>
        <w:t>Projektowanie oraz wykonawstwo urządzeń, systemów oraz układów sterowania powinno spełniać wymagania polskiego prawa, dyrektyw unijnych, norm i przepisów oraz niniejszego opracowania uwzględniając je jak następuje:</w:t>
      </w:r>
    </w:p>
    <w:p w14:paraId="52F95C5A"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Ustawy RP – ustawy oraz rozporządzenia Rady Ministrów RP</w:t>
      </w:r>
      <w:r>
        <w:rPr>
          <w:rFonts w:ascii="Arial" w:hAnsi="Arial" w:cs="Arial"/>
          <w:sz w:val="22"/>
          <w:szCs w:val="22"/>
        </w:rPr>
        <w:t>,</w:t>
      </w:r>
    </w:p>
    <w:p w14:paraId="4358D305"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Dyrektywy Unii Europejskiej</w:t>
      </w:r>
      <w:r>
        <w:rPr>
          <w:rFonts w:ascii="Arial" w:hAnsi="Arial" w:cs="Arial"/>
          <w:sz w:val="22"/>
          <w:szCs w:val="22"/>
        </w:rPr>
        <w:t>,</w:t>
      </w:r>
    </w:p>
    <w:p w14:paraId="41A436FD" w14:textId="77777777" w:rsidR="00B90D26" w:rsidRPr="00B90D26" w:rsidRDefault="00B90D26" w:rsidP="00461418">
      <w:pPr>
        <w:pStyle w:val="Akapitzlist"/>
        <w:numPr>
          <w:ilvl w:val="0"/>
          <w:numId w:val="11"/>
        </w:numPr>
        <w:jc w:val="both"/>
        <w:rPr>
          <w:rFonts w:ascii="Arial" w:hAnsi="Arial" w:cs="Arial"/>
          <w:sz w:val="22"/>
          <w:szCs w:val="22"/>
        </w:rPr>
      </w:pPr>
      <w:r>
        <w:rPr>
          <w:rFonts w:ascii="Arial" w:hAnsi="Arial" w:cs="Arial"/>
          <w:sz w:val="22"/>
          <w:szCs w:val="22"/>
        </w:rPr>
        <w:t>PN (PN EN)</w:t>
      </w:r>
      <w:r w:rsidRPr="00B90D26">
        <w:rPr>
          <w:rFonts w:ascii="Arial" w:hAnsi="Arial" w:cs="Arial"/>
          <w:sz w:val="22"/>
          <w:szCs w:val="22"/>
        </w:rPr>
        <w:t xml:space="preserve"> –</w:t>
      </w:r>
      <w:r>
        <w:rPr>
          <w:rFonts w:ascii="Arial" w:hAnsi="Arial" w:cs="Arial"/>
          <w:sz w:val="22"/>
          <w:szCs w:val="22"/>
        </w:rPr>
        <w:t xml:space="preserve"> </w:t>
      </w:r>
      <w:r w:rsidRPr="00B90D26">
        <w:rPr>
          <w:rFonts w:ascii="Arial" w:hAnsi="Arial" w:cs="Arial"/>
          <w:sz w:val="22"/>
          <w:szCs w:val="22"/>
        </w:rPr>
        <w:t>POLSKIE NORMY (Polskie Normy zharmonizowane z normami Unii Europejskiej)</w:t>
      </w:r>
      <w:r>
        <w:rPr>
          <w:rFonts w:ascii="Arial" w:hAnsi="Arial" w:cs="Arial"/>
          <w:sz w:val="22"/>
          <w:szCs w:val="22"/>
        </w:rPr>
        <w:t>,</w:t>
      </w:r>
    </w:p>
    <w:p w14:paraId="53DE6F63" w14:textId="77777777" w:rsidR="00B90D26" w:rsidRP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CEN/CENELEC – Eu</w:t>
      </w:r>
      <w:r w:rsidR="0075252E">
        <w:rPr>
          <w:rFonts w:ascii="Arial" w:hAnsi="Arial" w:cs="Arial"/>
          <w:sz w:val="22"/>
          <w:szCs w:val="22"/>
        </w:rPr>
        <w:t>ropejski Komitet Normalizacyjny/</w:t>
      </w:r>
      <w:r w:rsidRPr="00B90D26">
        <w:rPr>
          <w:rFonts w:ascii="Arial" w:hAnsi="Arial" w:cs="Arial"/>
          <w:sz w:val="22"/>
          <w:szCs w:val="22"/>
        </w:rPr>
        <w:t xml:space="preserve">Europejski Komitet </w:t>
      </w:r>
      <w:r>
        <w:rPr>
          <w:rFonts w:ascii="Arial" w:hAnsi="Arial" w:cs="Arial"/>
          <w:sz w:val="22"/>
          <w:szCs w:val="22"/>
        </w:rPr>
        <w:t>Normalizacyjny Elektrotechniki,</w:t>
      </w:r>
    </w:p>
    <w:p w14:paraId="1763FCE3" w14:textId="77777777" w:rsidR="00B90D26" w:rsidRDefault="00B90D26" w:rsidP="00461418">
      <w:pPr>
        <w:pStyle w:val="Akapitzlist"/>
        <w:numPr>
          <w:ilvl w:val="0"/>
          <w:numId w:val="11"/>
        </w:numPr>
        <w:jc w:val="both"/>
        <w:rPr>
          <w:rFonts w:ascii="Arial" w:hAnsi="Arial" w:cs="Arial"/>
          <w:sz w:val="22"/>
          <w:szCs w:val="22"/>
        </w:rPr>
      </w:pPr>
      <w:r w:rsidRPr="00B90D26">
        <w:rPr>
          <w:rFonts w:ascii="Arial" w:hAnsi="Arial" w:cs="Arial"/>
          <w:sz w:val="22"/>
          <w:szCs w:val="22"/>
        </w:rPr>
        <w:t xml:space="preserve">IEC – Międzynarodowy Komitet Elektrotechniki (International </w:t>
      </w:r>
      <w:proofErr w:type="spellStart"/>
      <w:r w:rsidRPr="00B90D26">
        <w:rPr>
          <w:rFonts w:ascii="Arial" w:hAnsi="Arial" w:cs="Arial"/>
          <w:sz w:val="22"/>
          <w:szCs w:val="22"/>
        </w:rPr>
        <w:t>Electrotechnical</w:t>
      </w:r>
      <w:proofErr w:type="spellEnd"/>
      <w:r w:rsidRPr="00B90D26">
        <w:rPr>
          <w:rFonts w:ascii="Arial" w:hAnsi="Arial" w:cs="Arial"/>
          <w:sz w:val="22"/>
          <w:szCs w:val="22"/>
        </w:rPr>
        <w:t xml:space="preserve"> </w:t>
      </w:r>
      <w:proofErr w:type="spellStart"/>
      <w:r w:rsidRPr="00B90D26">
        <w:rPr>
          <w:rFonts w:ascii="Arial" w:hAnsi="Arial" w:cs="Arial"/>
          <w:sz w:val="22"/>
          <w:szCs w:val="22"/>
        </w:rPr>
        <w:t>Commission</w:t>
      </w:r>
      <w:proofErr w:type="spellEnd"/>
      <w:r w:rsidRPr="00B90D26">
        <w:rPr>
          <w:rFonts w:ascii="Arial" w:hAnsi="Arial" w:cs="Arial"/>
          <w:sz w:val="22"/>
          <w:szCs w:val="22"/>
        </w:rPr>
        <w:t>).</w:t>
      </w:r>
    </w:p>
    <w:p w14:paraId="71E954B9" w14:textId="77777777" w:rsidR="00CA5A69" w:rsidRPr="00B90D26" w:rsidRDefault="00CA5A69" w:rsidP="008F5903">
      <w:pPr>
        <w:pStyle w:val="Akapitzlist"/>
        <w:jc w:val="both"/>
        <w:rPr>
          <w:rFonts w:ascii="Arial" w:hAnsi="Arial" w:cs="Arial"/>
          <w:sz w:val="22"/>
          <w:szCs w:val="22"/>
        </w:rPr>
      </w:pPr>
    </w:p>
    <w:p w14:paraId="1F642942" w14:textId="77777777" w:rsidR="00B90D26" w:rsidRDefault="00B90D26" w:rsidP="00F328C8">
      <w:pPr>
        <w:jc w:val="both"/>
        <w:rPr>
          <w:rFonts w:ascii="Arial" w:hAnsi="Arial" w:cs="Arial"/>
          <w:sz w:val="22"/>
          <w:szCs w:val="22"/>
        </w:rPr>
      </w:pPr>
      <w:r w:rsidRPr="00A533AE">
        <w:rPr>
          <w:rFonts w:ascii="Arial" w:hAnsi="Arial" w:cs="Arial"/>
          <w:sz w:val="22"/>
          <w:szCs w:val="22"/>
        </w:rPr>
        <w:t>Należy uwzględniać zapisy ostatniej, najbardziej aktualnej edycji norm lub przepisów.</w:t>
      </w:r>
    </w:p>
    <w:p w14:paraId="608F79C1" w14:textId="77777777" w:rsidR="00B90D26" w:rsidRDefault="00B90D26" w:rsidP="00B90D26">
      <w:pPr>
        <w:ind w:left="1068" w:hanging="708"/>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0"/>
        <w:gridCol w:w="6662"/>
      </w:tblGrid>
      <w:tr w:rsidR="00A20D76" w:rsidRPr="00A20D76" w14:paraId="5F1602A4" w14:textId="77777777">
        <w:trPr>
          <w:cantSplit/>
          <w:tblHeader/>
        </w:trPr>
        <w:tc>
          <w:tcPr>
            <w:tcW w:w="2410" w:type="dxa"/>
            <w:tcBorders>
              <w:top w:val="single" w:sz="4" w:space="0" w:color="auto"/>
              <w:left w:val="single" w:sz="4" w:space="0" w:color="auto"/>
              <w:bottom w:val="single" w:sz="4" w:space="0" w:color="auto"/>
              <w:right w:val="single" w:sz="4" w:space="0" w:color="auto"/>
            </w:tcBorders>
            <w:vAlign w:val="center"/>
          </w:tcPr>
          <w:p w14:paraId="7B3EC477" w14:textId="77777777"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Nazwa dokumentu</w:t>
            </w:r>
          </w:p>
        </w:tc>
        <w:tc>
          <w:tcPr>
            <w:tcW w:w="6662" w:type="dxa"/>
            <w:tcBorders>
              <w:top w:val="single" w:sz="4" w:space="0" w:color="auto"/>
              <w:left w:val="single" w:sz="4" w:space="0" w:color="auto"/>
              <w:bottom w:val="single" w:sz="4" w:space="0" w:color="auto"/>
              <w:right w:val="single" w:sz="4" w:space="0" w:color="auto"/>
            </w:tcBorders>
            <w:vAlign w:val="center"/>
          </w:tcPr>
          <w:p w14:paraId="320403E4" w14:textId="77777777" w:rsidR="00A20D76" w:rsidRPr="00A1043F" w:rsidRDefault="00A20D76" w:rsidP="005810FC">
            <w:pPr>
              <w:widowControl w:val="0"/>
              <w:tabs>
                <w:tab w:val="left" w:pos="567"/>
              </w:tabs>
              <w:spacing w:before="40" w:after="40"/>
              <w:contextualSpacing/>
              <w:rPr>
                <w:rFonts w:ascii="Arial" w:hAnsi="Arial" w:cs="Arial"/>
                <w:b/>
                <w:sz w:val="18"/>
                <w:szCs w:val="18"/>
              </w:rPr>
            </w:pPr>
            <w:r w:rsidRPr="00A1043F">
              <w:rPr>
                <w:rFonts w:ascii="Arial" w:hAnsi="Arial" w:cs="Arial"/>
                <w:b/>
                <w:sz w:val="18"/>
                <w:szCs w:val="18"/>
              </w:rPr>
              <w:t>Tytuł dokumentu</w:t>
            </w:r>
          </w:p>
        </w:tc>
      </w:tr>
      <w:tr w:rsidR="00A20D76" w:rsidRPr="00C275A9" w14:paraId="7B99BA3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A702BFC"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B.1.20.1</w:t>
            </w:r>
          </w:p>
        </w:tc>
        <w:tc>
          <w:tcPr>
            <w:tcW w:w="6662" w:type="dxa"/>
            <w:tcBorders>
              <w:top w:val="single" w:sz="4" w:space="0" w:color="auto"/>
              <w:left w:val="single" w:sz="4" w:space="0" w:color="auto"/>
              <w:bottom w:val="single" w:sz="4" w:space="0" w:color="auto"/>
              <w:right w:val="single" w:sz="4" w:space="0" w:color="auto"/>
            </w:tcBorders>
            <w:vAlign w:val="center"/>
          </w:tcPr>
          <w:p w14:paraId="6C545DA7"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Pipe Threads, General Purpose (inch).</w:t>
            </w:r>
          </w:p>
        </w:tc>
      </w:tr>
      <w:tr w:rsidR="00A20D76" w:rsidRPr="00C275A9" w14:paraId="56CAAC0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389B535"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B.16.5</w:t>
            </w:r>
          </w:p>
        </w:tc>
        <w:tc>
          <w:tcPr>
            <w:tcW w:w="6662" w:type="dxa"/>
            <w:tcBorders>
              <w:top w:val="single" w:sz="4" w:space="0" w:color="auto"/>
              <w:left w:val="single" w:sz="4" w:space="0" w:color="auto"/>
              <w:bottom w:val="single" w:sz="4" w:space="0" w:color="auto"/>
              <w:right w:val="single" w:sz="4" w:space="0" w:color="auto"/>
            </w:tcBorders>
            <w:vAlign w:val="center"/>
          </w:tcPr>
          <w:p w14:paraId="64F99B60"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w:t>
            </w:r>
            <w:proofErr w:type="spellStart"/>
            <w:r w:rsidRPr="00A1043F">
              <w:rPr>
                <w:rFonts w:ascii="Arial" w:hAnsi="Arial" w:cs="Arial"/>
                <w:sz w:val="18"/>
                <w:szCs w:val="18"/>
                <w:lang w:val="en-GB"/>
              </w:rPr>
              <w:t>ipe</w:t>
            </w:r>
            <w:proofErr w:type="spellEnd"/>
            <w:r w:rsidRPr="00A1043F">
              <w:rPr>
                <w:rFonts w:ascii="Arial" w:hAnsi="Arial" w:cs="Arial"/>
                <w:sz w:val="18"/>
                <w:szCs w:val="18"/>
                <w:lang w:val="en-GB"/>
              </w:rPr>
              <w:t xml:space="preserve"> Flanges and Flanged Fitting</w:t>
            </w:r>
            <w:r w:rsidRPr="00A1043F">
              <w:rPr>
                <w:rFonts w:ascii="Arial" w:hAnsi="Arial" w:cs="Arial"/>
                <w:sz w:val="18"/>
                <w:szCs w:val="18"/>
                <w:lang w:val="en-US"/>
              </w:rPr>
              <w:t>s</w:t>
            </w:r>
          </w:p>
        </w:tc>
      </w:tr>
      <w:tr w:rsidR="00A20D76" w:rsidRPr="00C275A9" w14:paraId="0E98F59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835A56A"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B.16.10</w:t>
            </w:r>
          </w:p>
        </w:tc>
        <w:tc>
          <w:tcPr>
            <w:tcW w:w="6662" w:type="dxa"/>
            <w:tcBorders>
              <w:top w:val="single" w:sz="4" w:space="0" w:color="auto"/>
              <w:left w:val="single" w:sz="4" w:space="0" w:color="auto"/>
              <w:bottom w:val="single" w:sz="4" w:space="0" w:color="auto"/>
              <w:right w:val="single" w:sz="4" w:space="0" w:color="auto"/>
            </w:tcBorders>
            <w:vAlign w:val="center"/>
          </w:tcPr>
          <w:p w14:paraId="7D17A16E"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Face-to-Face and End-to-End Dimension of Valves.</w:t>
            </w:r>
          </w:p>
        </w:tc>
      </w:tr>
      <w:tr w:rsidR="00A20D76" w:rsidRPr="00C275A9" w14:paraId="4768499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D119837"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B.16.11</w:t>
            </w:r>
          </w:p>
        </w:tc>
        <w:tc>
          <w:tcPr>
            <w:tcW w:w="6662" w:type="dxa"/>
            <w:tcBorders>
              <w:top w:val="single" w:sz="4" w:space="0" w:color="auto"/>
              <w:left w:val="single" w:sz="4" w:space="0" w:color="auto"/>
              <w:bottom w:val="single" w:sz="4" w:space="0" w:color="auto"/>
              <w:right w:val="single" w:sz="4" w:space="0" w:color="auto"/>
            </w:tcBorders>
            <w:vAlign w:val="center"/>
          </w:tcPr>
          <w:p w14:paraId="470935F8"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Forget Fittings, Socket – Welding and Threaded.</w:t>
            </w:r>
          </w:p>
        </w:tc>
      </w:tr>
      <w:tr w:rsidR="00A20D76" w:rsidRPr="00A20D76" w14:paraId="0289B8D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6DB8E7B"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B.16.25</w:t>
            </w:r>
          </w:p>
        </w:tc>
        <w:tc>
          <w:tcPr>
            <w:tcW w:w="6662" w:type="dxa"/>
            <w:tcBorders>
              <w:top w:val="single" w:sz="4" w:space="0" w:color="auto"/>
              <w:left w:val="single" w:sz="4" w:space="0" w:color="auto"/>
              <w:bottom w:val="single" w:sz="4" w:space="0" w:color="auto"/>
              <w:right w:val="single" w:sz="4" w:space="0" w:color="auto"/>
            </w:tcBorders>
            <w:vAlign w:val="center"/>
          </w:tcPr>
          <w:p w14:paraId="2FF5C4C0"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Butt welding Ends.</w:t>
            </w:r>
          </w:p>
        </w:tc>
      </w:tr>
      <w:tr w:rsidR="00A20D76" w:rsidRPr="00C275A9" w14:paraId="7035943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884E7B2"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B.16.34</w:t>
            </w:r>
          </w:p>
        </w:tc>
        <w:tc>
          <w:tcPr>
            <w:tcW w:w="6662" w:type="dxa"/>
            <w:tcBorders>
              <w:top w:val="single" w:sz="4" w:space="0" w:color="auto"/>
              <w:left w:val="single" w:sz="4" w:space="0" w:color="auto"/>
              <w:bottom w:val="single" w:sz="4" w:space="0" w:color="auto"/>
              <w:right w:val="single" w:sz="4" w:space="0" w:color="auto"/>
            </w:tcBorders>
            <w:vAlign w:val="center"/>
          </w:tcPr>
          <w:p w14:paraId="1DB97E78"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Valves – Flanged, Threated and Welding End.</w:t>
            </w:r>
          </w:p>
        </w:tc>
      </w:tr>
      <w:tr w:rsidR="00A20D76" w:rsidRPr="00A20D76" w14:paraId="7C8CA90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84CF69"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B.16.36</w:t>
            </w:r>
          </w:p>
        </w:tc>
        <w:tc>
          <w:tcPr>
            <w:tcW w:w="6662" w:type="dxa"/>
            <w:tcBorders>
              <w:top w:val="single" w:sz="4" w:space="0" w:color="auto"/>
              <w:left w:val="single" w:sz="4" w:space="0" w:color="auto"/>
              <w:bottom w:val="single" w:sz="4" w:space="0" w:color="auto"/>
              <w:right w:val="single" w:sz="4" w:space="0" w:color="auto"/>
            </w:tcBorders>
            <w:vAlign w:val="center"/>
          </w:tcPr>
          <w:p w14:paraId="4C15D4AC"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Orifice Flanges.</w:t>
            </w:r>
          </w:p>
        </w:tc>
      </w:tr>
      <w:tr w:rsidR="00A20D76" w:rsidRPr="00A20D76" w14:paraId="4980E5D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B3DEDAD"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ASME B.46.1</w:t>
            </w:r>
          </w:p>
        </w:tc>
        <w:tc>
          <w:tcPr>
            <w:tcW w:w="6662" w:type="dxa"/>
            <w:tcBorders>
              <w:top w:val="single" w:sz="4" w:space="0" w:color="auto"/>
              <w:left w:val="single" w:sz="4" w:space="0" w:color="auto"/>
              <w:bottom w:val="single" w:sz="4" w:space="0" w:color="auto"/>
              <w:right w:val="single" w:sz="4" w:space="0" w:color="auto"/>
            </w:tcBorders>
            <w:vAlign w:val="center"/>
          </w:tcPr>
          <w:p w14:paraId="51D3E83A"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Surface Texture.</w:t>
            </w:r>
          </w:p>
        </w:tc>
      </w:tr>
      <w:tr w:rsidR="00060BA3" w:rsidRPr="00A20D76" w14:paraId="6EEDA59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0FF4598" w14:textId="77777777" w:rsidR="00060BA3" w:rsidRPr="00A1043F"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lastRenderedPageBreak/>
              <w:t>API-1164</w:t>
            </w:r>
          </w:p>
        </w:tc>
        <w:tc>
          <w:tcPr>
            <w:tcW w:w="6662" w:type="dxa"/>
            <w:tcBorders>
              <w:top w:val="single" w:sz="4" w:space="0" w:color="auto"/>
              <w:left w:val="single" w:sz="4" w:space="0" w:color="auto"/>
              <w:bottom w:val="single" w:sz="4" w:space="0" w:color="auto"/>
              <w:right w:val="single" w:sz="4" w:space="0" w:color="auto"/>
            </w:tcBorders>
            <w:vAlign w:val="center"/>
          </w:tcPr>
          <w:p w14:paraId="0C1DD128" w14:textId="77777777" w:rsidR="00060BA3" w:rsidRPr="00A1043F"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Pipeline SCADA security.</w:t>
            </w:r>
          </w:p>
        </w:tc>
      </w:tr>
      <w:tr w:rsidR="00060BA3" w:rsidRPr="00060BA3" w14:paraId="6DF2383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DF6D605" w14:textId="77777777" w:rsidR="00060BA3" w:rsidRDefault="00060BA3" w:rsidP="00D71F69">
            <w:pPr>
              <w:tabs>
                <w:tab w:val="left" w:pos="567"/>
              </w:tabs>
              <w:spacing w:before="40" w:after="40"/>
              <w:rPr>
                <w:rFonts w:ascii="Arial" w:hAnsi="Arial" w:cs="Arial"/>
                <w:sz w:val="18"/>
                <w:szCs w:val="18"/>
                <w:lang w:val="en-US"/>
              </w:rPr>
            </w:pPr>
            <w:r>
              <w:rPr>
                <w:rFonts w:ascii="Arial" w:hAnsi="Arial" w:cs="Arial"/>
                <w:sz w:val="18"/>
                <w:szCs w:val="18"/>
                <w:lang w:val="en-US"/>
              </w:rPr>
              <w:t>API-1165</w:t>
            </w:r>
          </w:p>
        </w:tc>
        <w:tc>
          <w:tcPr>
            <w:tcW w:w="6662" w:type="dxa"/>
            <w:tcBorders>
              <w:top w:val="single" w:sz="4" w:space="0" w:color="auto"/>
              <w:left w:val="single" w:sz="4" w:space="0" w:color="auto"/>
              <w:bottom w:val="single" w:sz="4" w:space="0" w:color="auto"/>
              <w:right w:val="single" w:sz="4" w:space="0" w:color="auto"/>
            </w:tcBorders>
            <w:vAlign w:val="center"/>
          </w:tcPr>
          <w:p w14:paraId="717D45F8" w14:textId="77777777" w:rsidR="00060BA3" w:rsidRDefault="00060BA3" w:rsidP="00D35797">
            <w:pPr>
              <w:tabs>
                <w:tab w:val="left" w:pos="567"/>
              </w:tabs>
              <w:spacing w:before="40" w:after="40"/>
              <w:rPr>
                <w:rFonts w:ascii="Arial" w:hAnsi="Arial" w:cs="Arial"/>
                <w:sz w:val="18"/>
                <w:szCs w:val="18"/>
                <w:lang w:val="en-US"/>
              </w:rPr>
            </w:pPr>
            <w:r>
              <w:rPr>
                <w:rFonts w:ascii="Arial" w:hAnsi="Arial" w:cs="Arial"/>
                <w:sz w:val="18"/>
                <w:szCs w:val="18"/>
                <w:lang w:val="en-US"/>
              </w:rPr>
              <w:t>Recommended practice for pipeline SCADA displays.</w:t>
            </w:r>
          </w:p>
        </w:tc>
      </w:tr>
      <w:tr w:rsidR="00A20D76" w:rsidRPr="00A20D76" w14:paraId="7F369F6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063C9BD"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551</w:t>
            </w:r>
          </w:p>
        </w:tc>
        <w:tc>
          <w:tcPr>
            <w:tcW w:w="6662" w:type="dxa"/>
            <w:tcBorders>
              <w:top w:val="single" w:sz="4" w:space="0" w:color="auto"/>
              <w:left w:val="single" w:sz="4" w:space="0" w:color="auto"/>
              <w:bottom w:val="single" w:sz="4" w:space="0" w:color="auto"/>
              <w:right w:val="single" w:sz="4" w:space="0" w:color="auto"/>
            </w:tcBorders>
            <w:vAlign w:val="center"/>
          </w:tcPr>
          <w:p w14:paraId="0F3F01D9"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Measurement – Second Edition.</w:t>
            </w:r>
          </w:p>
        </w:tc>
      </w:tr>
      <w:tr w:rsidR="00A20D76" w:rsidRPr="00A20D76" w14:paraId="117DB21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D8EE647"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554</w:t>
            </w:r>
          </w:p>
        </w:tc>
        <w:tc>
          <w:tcPr>
            <w:tcW w:w="6662" w:type="dxa"/>
            <w:tcBorders>
              <w:top w:val="single" w:sz="4" w:space="0" w:color="auto"/>
              <w:left w:val="single" w:sz="4" w:space="0" w:color="auto"/>
              <w:bottom w:val="single" w:sz="4" w:space="0" w:color="auto"/>
              <w:right w:val="single" w:sz="4" w:space="0" w:color="auto"/>
            </w:tcBorders>
            <w:vAlign w:val="center"/>
          </w:tcPr>
          <w:p w14:paraId="1E25215D"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Process Instrument and Control.</w:t>
            </w:r>
          </w:p>
        </w:tc>
      </w:tr>
      <w:tr w:rsidR="00A20D76" w:rsidRPr="00A20D76" w14:paraId="1F01452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E261D3C"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API-RP 555</w:t>
            </w:r>
          </w:p>
        </w:tc>
        <w:tc>
          <w:tcPr>
            <w:tcW w:w="6662" w:type="dxa"/>
            <w:tcBorders>
              <w:top w:val="single" w:sz="4" w:space="0" w:color="auto"/>
              <w:left w:val="single" w:sz="4" w:space="0" w:color="auto"/>
              <w:bottom w:val="single" w:sz="4" w:space="0" w:color="auto"/>
              <w:right w:val="single" w:sz="4" w:space="0" w:color="auto"/>
            </w:tcBorders>
            <w:vAlign w:val="center"/>
          </w:tcPr>
          <w:p w14:paraId="373C4A75"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 xml:space="preserve">Process </w:t>
            </w:r>
            <w:proofErr w:type="spellStart"/>
            <w:r w:rsidRPr="00A1043F">
              <w:rPr>
                <w:rFonts w:ascii="Arial" w:hAnsi="Arial" w:cs="Arial"/>
                <w:sz w:val="18"/>
                <w:szCs w:val="18"/>
                <w:lang w:val="en-US"/>
              </w:rPr>
              <w:t>Analysers</w:t>
            </w:r>
            <w:proofErr w:type="spellEnd"/>
            <w:r w:rsidRPr="00A1043F">
              <w:rPr>
                <w:rFonts w:ascii="Arial" w:hAnsi="Arial" w:cs="Arial"/>
                <w:sz w:val="18"/>
                <w:szCs w:val="18"/>
                <w:lang w:val="en-US"/>
              </w:rPr>
              <w:t xml:space="preserve"> – Third Edition.</w:t>
            </w:r>
          </w:p>
        </w:tc>
      </w:tr>
      <w:tr w:rsidR="00A20D76" w:rsidRPr="00C275A9" w14:paraId="0767C38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EC75439" w14:textId="77777777" w:rsidR="00A20D76" w:rsidRPr="00A1043F" w:rsidRDefault="00A20D76"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API-STD-670</w:t>
            </w:r>
          </w:p>
        </w:tc>
        <w:tc>
          <w:tcPr>
            <w:tcW w:w="6662" w:type="dxa"/>
            <w:tcBorders>
              <w:top w:val="single" w:sz="4" w:space="0" w:color="auto"/>
              <w:left w:val="single" w:sz="4" w:space="0" w:color="auto"/>
              <w:bottom w:val="single" w:sz="4" w:space="0" w:color="auto"/>
              <w:right w:val="single" w:sz="4" w:space="0" w:color="auto"/>
            </w:tcBorders>
            <w:vAlign w:val="center"/>
          </w:tcPr>
          <w:p w14:paraId="0FF6BAC5" w14:textId="77777777" w:rsidR="00A20D76" w:rsidRPr="00A1043F" w:rsidRDefault="00A20D76"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Machinery Protection System – Fifth Edition.</w:t>
            </w:r>
          </w:p>
        </w:tc>
      </w:tr>
      <w:tr w:rsidR="005F346C" w:rsidRPr="005F346C" w14:paraId="7616DF8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2C5C39A"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81, poz. 351</w:t>
            </w:r>
          </w:p>
          <w:p w14:paraId="67EDBA71" w14:textId="77777777" w:rsidR="005F346C" w:rsidRPr="00A1043F" w:rsidRDefault="005F346C" w:rsidP="001F1FFD">
            <w:pPr>
              <w:tabs>
                <w:tab w:val="left" w:pos="567"/>
              </w:tabs>
              <w:spacing w:before="40" w:after="40"/>
              <w:contextualSpacing/>
              <w:rPr>
                <w:rFonts w:ascii="Arial" w:hAnsi="Arial" w:cs="Arial"/>
                <w:bCs/>
                <w:sz w:val="18"/>
                <w:szCs w:val="18"/>
              </w:rPr>
            </w:pPr>
            <w:r w:rsidRPr="00A1043F">
              <w:rPr>
                <w:rFonts w:ascii="Arial" w:hAnsi="Arial" w:cs="Arial"/>
                <w:sz w:val="18"/>
                <w:szCs w:val="18"/>
              </w:rPr>
              <w:t>Dz. U. z 201</w:t>
            </w:r>
            <w:r w:rsidR="001F1FFD">
              <w:rPr>
                <w:rFonts w:ascii="Arial" w:hAnsi="Arial" w:cs="Arial"/>
                <w:sz w:val="18"/>
                <w:szCs w:val="18"/>
              </w:rPr>
              <w:t>8</w:t>
            </w:r>
            <w:r w:rsidRPr="00A1043F">
              <w:rPr>
                <w:rFonts w:ascii="Arial" w:hAnsi="Arial" w:cs="Arial"/>
                <w:sz w:val="18"/>
                <w:szCs w:val="18"/>
              </w:rPr>
              <w:t xml:space="preserve"> r. poz. </w:t>
            </w:r>
            <w:r w:rsidR="001F1FFD">
              <w:rPr>
                <w:rFonts w:ascii="Arial" w:hAnsi="Arial" w:cs="Arial"/>
                <w:sz w:val="18"/>
                <w:szCs w:val="18"/>
              </w:rPr>
              <w:t>620</w:t>
            </w:r>
          </w:p>
        </w:tc>
        <w:tc>
          <w:tcPr>
            <w:tcW w:w="6662" w:type="dxa"/>
            <w:tcBorders>
              <w:top w:val="single" w:sz="4" w:space="0" w:color="auto"/>
              <w:left w:val="single" w:sz="4" w:space="0" w:color="auto"/>
              <w:bottom w:val="single" w:sz="4" w:space="0" w:color="auto"/>
              <w:right w:val="single" w:sz="4" w:space="0" w:color="auto"/>
            </w:tcBorders>
            <w:vAlign w:val="center"/>
          </w:tcPr>
          <w:p w14:paraId="2616768A"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24.08.1991r. o ochronie przeciwpożarowej</w:t>
            </w:r>
          </w:p>
          <w:p w14:paraId="46CE5EC7" w14:textId="77777777" w:rsidR="005F346C" w:rsidRPr="00A1043F" w:rsidRDefault="005F346C" w:rsidP="001F1FFD">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1F1FFD">
              <w:rPr>
                <w:rFonts w:ascii="Arial" w:hAnsi="Arial" w:cs="Arial"/>
                <w:sz w:val="18"/>
                <w:szCs w:val="18"/>
              </w:rPr>
              <w:t>6 marca</w:t>
            </w:r>
            <w:r w:rsidRPr="00A1043F">
              <w:rPr>
                <w:rFonts w:ascii="Arial" w:hAnsi="Arial" w:cs="Arial"/>
                <w:sz w:val="18"/>
                <w:szCs w:val="18"/>
              </w:rPr>
              <w:t xml:space="preserve"> 201</w:t>
            </w:r>
            <w:r w:rsidR="001F1FFD">
              <w:rPr>
                <w:rFonts w:ascii="Arial" w:hAnsi="Arial" w:cs="Arial"/>
                <w:sz w:val="18"/>
                <w:szCs w:val="18"/>
              </w:rPr>
              <w:t>8</w:t>
            </w:r>
            <w:r w:rsidRPr="00A1043F">
              <w:rPr>
                <w:rFonts w:ascii="Arial" w:hAnsi="Arial" w:cs="Arial"/>
                <w:sz w:val="18"/>
                <w:szCs w:val="18"/>
              </w:rPr>
              <w:t>r. w sprawie ogłoszenia jednolitego tekstu ustawy o ochronie przeciwpożarowej</w:t>
            </w:r>
          </w:p>
        </w:tc>
      </w:tr>
      <w:tr w:rsidR="005F346C" w:rsidRPr="005F346C" w14:paraId="0AB68E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68ABCDF"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1994 nr 89 poz. 414</w:t>
            </w:r>
          </w:p>
          <w:p w14:paraId="737CAE12" w14:textId="77777777" w:rsidR="005F346C" w:rsidRPr="00A1043F" w:rsidRDefault="005F346C" w:rsidP="002E4D85">
            <w:pPr>
              <w:tabs>
                <w:tab w:val="left" w:pos="567"/>
              </w:tabs>
              <w:spacing w:before="40" w:after="40"/>
              <w:contextualSpacing/>
              <w:rPr>
                <w:rFonts w:ascii="Arial" w:hAnsi="Arial" w:cs="Arial"/>
                <w:sz w:val="18"/>
                <w:szCs w:val="18"/>
              </w:rPr>
            </w:pPr>
            <w:r w:rsidRPr="00A1043F">
              <w:rPr>
                <w:rStyle w:val="h11"/>
                <w:rFonts w:ascii="Arial" w:hAnsi="Arial" w:cs="Arial"/>
                <w:b w:val="0"/>
                <w:sz w:val="18"/>
                <w:szCs w:val="18"/>
              </w:rPr>
              <w:t>Dz. U. 201</w:t>
            </w:r>
            <w:r w:rsidR="002E4D85">
              <w:rPr>
                <w:rStyle w:val="h11"/>
                <w:rFonts w:ascii="Arial" w:hAnsi="Arial" w:cs="Arial"/>
                <w:b w:val="0"/>
                <w:sz w:val="18"/>
                <w:szCs w:val="18"/>
              </w:rPr>
              <w:t>8</w:t>
            </w:r>
            <w:r w:rsidRPr="00A1043F">
              <w:rPr>
                <w:rStyle w:val="h11"/>
                <w:rFonts w:ascii="Arial" w:hAnsi="Arial" w:cs="Arial"/>
                <w:b w:val="0"/>
                <w:sz w:val="18"/>
                <w:szCs w:val="18"/>
              </w:rPr>
              <w:t xml:space="preserve"> poz. </w:t>
            </w:r>
            <w:r w:rsidR="002E4D85">
              <w:rPr>
                <w:rStyle w:val="h11"/>
                <w:rFonts w:ascii="Arial" w:hAnsi="Arial" w:cs="Arial"/>
                <w:b w:val="0"/>
                <w:sz w:val="18"/>
                <w:szCs w:val="18"/>
              </w:rPr>
              <w:t>1202</w:t>
            </w:r>
          </w:p>
        </w:tc>
        <w:tc>
          <w:tcPr>
            <w:tcW w:w="6662" w:type="dxa"/>
            <w:tcBorders>
              <w:top w:val="single" w:sz="4" w:space="0" w:color="auto"/>
              <w:left w:val="single" w:sz="4" w:space="0" w:color="auto"/>
              <w:bottom w:val="single" w:sz="4" w:space="0" w:color="auto"/>
              <w:right w:val="single" w:sz="4" w:space="0" w:color="auto"/>
            </w:tcBorders>
            <w:vAlign w:val="center"/>
          </w:tcPr>
          <w:p w14:paraId="112EDA6F"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07.07.1994r. – prawo budowlane</w:t>
            </w:r>
          </w:p>
          <w:p w14:paraId="4D7E8B65" w14:textId="77777777" w:rsidR="005F346C" w:rsidRPr="00A1043F" w:rsidRDefault="005F346C" w:rsidP="002E4D85">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 xml:space="preserve">Obwieszczenie Marszałka Sejmu Rzeczypospolitej Polskiej z dnia </w:t>
            </w:r>
            <w:r w:rsidR="002E4D85">
              <w:rPr>
                <w:rFonts w:ascii="Arial" w:hAnsi="Arial" w:cs="Arial"/>
                <w:sz w:val="18"/>
                <w:szCs w:val="18"/>
              </w:rPr>
              <w:t>7 czerwca</w:t>
            </w:r>
            <w:r w:rsidRPr="00A1043F">
              <w:rPr>
                <w:rFonts w:ascii="Arial" w:hAnsi="Arial" w:cs="Arial"/>
                <w:sz w:val="18"/>
                <w:szCs w:val="18"/>
              </w:rPr>
              <w:t xml:space="preserve"> 201</w:t>
            </w:r>
            <w:r w:rsidR="002E4D85">
              <w:rPr>
                <w:rFonts w:ascii="Arial" w:hAnsi="Arial" w:cs="Arial"/>
                <w:sz w:val="18"/>
                <w:szCs w:val="18"/>
              </w:rPr>
              <w:t>8</w:t>
            </w:r>
            <w:r w:rsidRPr="00A1043F">
              <w:rPr>
                <w:rFonts w:ascii="Arial" w:hAnsi="Arial" w:cs="Arial"/>
                <w:sz w:val="18"/>
                <w:szCs w:val="18"/>
              </w:rPr>
              <w:t xml:space="preserve"> r. w sprawie ogłoszenia jednolitego tekstu ustawy – Prawo budowlane</w:t>
            </w:r>
          </w:p>
        </w:tc>
      </w:tr>
      <w:tr w:rsidR="005F346C" w:rsidRPr="005F346C" w14:paraId="08E9E2A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8966096"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122 poz. 1321</w:t>
            </w:r>
          </w:p>
          <w:p w14:paraId="5C041456" w14:textId="77777777"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1</w:t>
            </w:r>
            <w:r w:rsidR="00B84759">
              <w:rPr>
                <w:rFonts w:ascii="Arial" w:hAnsi="Arial" w:cs="Arial"/>
                <w:bCs/>
                <w:sz w:val="18"/>
                <w:szCs w:val="18"/>
              </w:rPr>
              <w:t>351</w:t>
            </w:r>
          </w:p>
        </w:tc>
        <w:tc>
          <w:tcPr>
            <w:tcW w:w="6662" w:type="dxa"/>
            <w:tcBorders>
              <w:top w:val="single" w:sz="4" w:space="0" w:color="auto"/>
              <w:left w:val="single" w:sz="4" w:space="0" w:color="auto"/>
              <w:bottom w:val="single" w:sz="4" w:space="0" w:color="auto"/>
              <w:right w:val="single" w:sz="4" w:space="0" w:color="auto"/>
            </w:tcBorders>
            <w:vAlign w:val="center"/>
          </w:tcPr>
          <w:p w14:paraId="238D09C6"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21 grudnia 2000r. o Dozorze Technicznym.</w:t>
            </w:r>
          </w:p>
          <w:p w14:paraId="74BCC54C" w14:textId="77777777" w:rsidR="005F346C" w:rsidRPr="00A1043F" w:rsidRDefault="005F346C" w:rsidP="00B84759">
            <w:pPr>
              <w:tabs>
                <w:tab w:val="left" w:pos="567"/>
              </w:tabs>
              <w:spacing w:before="40" w:after="40"/>
              <w:contextualSpacing/>
              <w:rPr>
                <w:rFonts w:ascii="Arial" w:hAnsi="Arial" w:cs="Arial"/>
                <w:sz w:val="18"/>
                <w:szCs w:val="18"/>
              </w:rPr>
            </w:pPr>
            <w:r w:rsidRPr="00A1043F">
              <w:rPr>
                <w:rFonts w:ascii="Arial" w:hAnsi="Arial" w:cs="Arial"/>
                <w:sz w:val="18"/>
                <w:szCs w:val="18"/>
              </w:rPr>
              <w:t>Obwieszczenie Marszałka Sejmu Rzeczypospolitej Polskiej z dnia 2</w:t>
            </w:r>
            <w:r w:rsidR="00B84759">
              <w:rPr>
                <w:rFonts w:ascii="Arial" w:hAnsi="Arial" w:cs="Arial"/>
                <w:sz w:val="18"/>
                <w:szCs w:val="18"/>
              </w:rPr>
              <w:t>9</w:t>
            </w:r>
            <w:r w:rsidRPr="00A1043F">
              <w:rPr>
                <w:rFonts w:ascii="Arial" w:hAnsi="Arial" w:cs="Arial"/>
                <w:sz w:val="18"/>
                <w:szCs w:val="18"/>
              </w:rPr>
              <w:t xml:space="preserve"> </w:t>
            </w:r>
            <w:r w:rsidR="00B84759">
              <w:rPr>
                <w:rFonts w:ascii="Arial" w:hAnsi="Arial" w:cs="Arial"/>
                <w:sz w:val="18"/>
                <w:szCs w:val="18"/>
              </w:rPr>
              <w:t>czerwca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 xml:space="preserve"> r. w sprawie ogłoszenia jednolitego tekstu ustawy o dozorze technicznym</w:t>
            </w:r>
          </w:p>
        </w:tc>
      </w:tr>
      <w:tr w:rsidR="005F346C" w:rsidRPr="005F346C" w14:paraId="3911F19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FAA009C"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63 poz. 636</w:t>
            </w:r>
          </w:p>
          <w:p w14:paraId="07E61A85" w14:textId="77777777" w:rsidR="005F346C" w:rsidRPr="00A1043F" w:rsidRDefault="005F346C" w:rsidP="00B84759">
            <w:pPr>
              <w:tabs>
                <w:tab w:val="left" w:pos="567"/>
              </w:tabs>
              <w:spacing w:before="40" w:after="40"/>
              <w:contextualSpacing/>
              <w:rPr>
                <w:rFonts w:ascii="Arial" w:hAnsi="Arial" w:cs="Arial"/>
                <w:b/>
                <w:sz w:val="18"/>
                <w:szCs w:val="18"/>
              </w:rPr>
            </w:pPr>
            <w:r w:rsidRPr="00A1043F">
              <w:rPr>
                <w:rFonts w:ascii="Arial" w:hAnsi="Arial" w:cs="Arial"/>
                <w:bCs/>
                <w:sz w:val="18"/>
                <w:szCs w:val="18"/>
              </w:rPr>
              <w:t>Dz. U. 201</w:t>
            </w:r>
            <w:r w:rsidR="00B84759">
              <w:rPr>
                <w:rFonts w:ascii="Arial" w:hAnsi="Arial" w:cs="Arial"/>
                <w:bCs/>
                <w:sz w:val="18"/>
                <w:szCs w:val="18"/>
              </w:rPr>
              <w:t>8</w:t>
            </w:r>
            <w:r w:rsidRPr="00A1043F">
              <w:rPr>
                <w:rFonts w:ascii="Arial" w:hAnsi="Arial" w:cs="Arial"/>
                <w:bCs/>
                <w:sz w:val="18"/>
                <w:szCs w:val="18"/>
              </w:rPr>
              <w:t xml:space="preserve"> poz. </w:t>
            </w:r>
            <w:r w:rsidR="00B84759">
              <w:rPr>
                <w:rFonts w:ascii="Arial" w:hAnsi="Arial" w:cs="Arial"/>
                <w:bCs/>
                <w:sz w:val="18"/>
                <w:szCs w:val="18"/>
              </w:rPr>
              <w:t>376</w:t>
            </w:r>
          </w:p>
        </w:tc>
        <w:tc>
          <w:tcPr>
            <w:tcW w:w="6662" w:type="dxa"/>
            <w:tcBorders>
              <w:top w:val="single" w:sz="4" w:space="0" w:color="auto"/>
              <w:left w:val="single" w:sz="4" w:space="0" w:color="auto"/>
              <w:bottom w:val="single" w:sz="4" w:space="0" w:color="auto"/>
              <w:right w:val="single" w:sz="4" w:space="0" w:color="auto"/>
            </w:tcBorders>
            <w:vAlign w:val="center"/>
          </w:tcPr>
          <w:p w14:paraId="21941C7C"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Ustawa z dnia 11 maja 2001. Prawo o miarach.</w:t>
            </w:r>
          </w:p>
          <w:p w14:paraId="4A15956A" w14:textId="77777777" w:rsidR="005F346C" w:rsidRPr="00A1043F" w:rsidRDefault="005F346C" w:rsidP="00B84759">
            <w:pPr>
              <w:spacing w:before="40" w:after="40"/>
              <w:contextualSpacing/>
              <w:textAlignment w:val="top"/>
              <w:rPr>
                <w:rFonts w:ascii="Arial" w:hAnsi="Arial" w:cs="Arial"/>
                <w:sz w:val="18"/>
                <w:szCs w:val="18"/>
              </w:rPr>
            </w:pPr>
            <w:r w:rsidRPr="00A1043F">
              <w:rPr>
                <w:rFonts w:ascii="Arial" w:hAnsi="Arial" w:cs="Arial"/>
                <w:sz w:val="18"/>
                <w:szCs w:val="18"/>
              </w:rPr>
              <w:t xml:space="preserve">Obwieszczenie Marszałka Sejmu Rzeczypospolitej Polskiej z dnia </w:t>
            </w:r>
            <w:r w:rsidR="00B84759">
              <w:rPr>
                <w:rFonts w:ascii="Arial" w:hAnsi="Arial" w:cs="Arial"/>
                <w:sz w:val="18"/>
                <w:szCs w:val="18"/>
              </w:rPr>
              <w:t>30 stycznia</w:t>
            </w:r>
            <w:r w:rsidRPr="00A1043F">
              <w:rPr>
                <w:rFonts w:ascii="Arial" w:hAnsi="Arial" w:cs="Arial"/>
                <w:sz w:val="18"/>
                <w:szCs w:val="18"/>
              </w:rPr>
              <w:t xml:space="preserve"> 201</w:t>
            </w:r>
            <w:r w:rsidR="00B84759">
              <w:rPr>
                <w:rFonts w:ascii="Arial" w:hAnsi="Arial" w:cs="Arial"/>
                <w:sz w:val="18"/>
                <w:szCs w:val="18"/>
              </w:rPr>
              <w:t>8</w:t>
            </w:r>
            <w:r w:rsidRPr="00A1043F">
              <w:rPr>
                <w:rFonts w:ascii="Arial" w:hAnsi="Arial" w:cs="Arial"/>
                <w:sz w:val="18"/>
                <w:szCs w:val="18"/>
              </w:rPr>
              <w:t>r. w sprawie ogłoszenia jednolitego tekstu ustawy – Prawo o miarach.</w:t>
            </w:r>
          </w:p>
        </w:tc>
      </w:tr>
      <w:tr w:rsidR="005F346C" w:rsidRPr="005F346C" w14:paraId="5D26BE1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06D8E17"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Nr 243, poz. 2063</w:t>
            </w:r>
          </w:p>
          <w:p w14:paraId="05F0BB3C" w14:textId="77777777" w:rsidR="005F346C" w:rsidRPr="00A1043F" w:rsidRDefault="005F346C" w:rsidP="00D71F69">
            <w:pPr>
              <w:tabs>
                <w:tab w:val="left" w:pos="567"/>
              </w:tabs>
              <w:spacing w:before="40" w:after="40"/>
              <w:contextualSpacing/>
              <w:rPr>
                <w:rFonts w:ascii="Arial" w:hAnsi="Arial" w:cs="Arial"/>
                <w:sz w:val="18"/>
                <w:szCs w:val="18"/>
              </w:rPr>
            </w:pPr>
          </w:p>
          <w:p w14:paraId="7F4BAD15" w14:textId="77777777" w:rsidR="005F346C" w:rsidRPr="00A1043F" w:rsidRDefault="005F346C" w:rsidP="00D71F69">
            <w:pPr>
              <w:tabs>
                <w:tab w:val="left" w:pos="567"/>
              </w:tabs>
              <w:spacing w:before="40" w:after="40"/>
              <w:contextualSpacing/>
              <w:rPr>
                <w:rFonts w:ascii="Arial" w:hAnsi="Arial" w:cs="Arial"/>
                <w:sz w:val="18"/>
                <w:szCs w:val="18"/>
              </w:rPr>
            </w:pPr>
          </w:p>
          <w:p w14:paraId="153C047D" w14:textId="77777777" w:rsidR="005F346C" w:rsidRPr="00A1043F" w:rsidRDefault="005F346C" w:rsidP="00D71F69">
            <w:pPr>
              <w:tabs>
                <w:tab w:val="left" w:pos="567"/>
              </w:tabs>
              <w:spacing w:before="40" w:after="40"/>
              <w:contextualSpacing/>
              <w:rPr>
                <w:rFonts w:ascii="Arial" w:hAnsi="Arial" w:cs="Arial"/>
                <w:sz w:val="18"/>
                <w:szCs w:val="18"/>
              </w:rPr>
            </w:pPr>
          </w:p>
          <w:p w14:paraId="3A84DB65" w14:textId="77777777" w:rsidR="005F346C" w:rsidRPr="00A1043F" w:rsidRDefault="005F346C" w:rsidP="00D71F69">
            <w:pPr>
              <w:tabs>
                <w:tab w:val="left" w:pos="567"/>
              </w:tabs>
              <w:spacing w:before="40" w:after="40"/>
              <w:contextualSpacing/>
              <w:rPr>
                <w:rFonts w:ascii="Arial" w:hAnsi="Arial" w:cs="Arial"/>
                <w:sz w:val="18"/>
                <w:szCs w:val="18"/>
              </w:rPr>
            </w:pPr>
            <w:r w:rsidRPr="00A1043F">
              <w:rPr>
                <w:rFonts w:ascii="Arial" w:hAnsi="Arial" w:cs="Arial"/>
                <w:sz w:val="18"/>
                <w:szCs w:val="18"/>
              </w:rPr>
              <w:t>Dz. U. 2014 poz. 1853</w:t>
            </w:r>
          </w:p>
          <w:p w14:paraId="15E17D12" w14:textId="77777777" w:rsidR="005F346C" w:rsidRPr="00A1043F" w:rsidRDefault="005F346C" w:rsidP="00D71F69">
            <w:pPr>
              <w:tabs>
                <w:tab w:val="left" w:pos="567"/>
              </w:tabs>
              <w:spacing w:before="40" w:after="40"/>
              <w:contextualSpacing/>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0687EB0B"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21.11.2005 r. w sprawie warunków technicznych jakim powinny odpowiadać bazy i stacje paliw płynnych, rurociągi przesyłowe  dalekosiężne służące do transportu ropy naftowej i produktów naftowych i ich usytuowanie</w:t>
            </w:r>
          </w:p>
          <w:p w14:paraId="2750ADC2" w14:textId="77777777" w:rsidR="005F346C" w:rsidRPr="00A1043F" w:rsidRDefault="005F346C" w:rsidP="00D35797">
            <w:pPr>
              <w:pStyle w:val="celp"/>
              <w:spacing w:before="40" w:after="40"/>
              <w:ind w:left="0" w:right="0"/>
              <w:contextualSpacing/>
              <w:jc w:val="left"/>
              <w:rPr>
                <w:rFonts w:ascii="Arial" w:hAnsi="Arial" w:cs="Arial"/>
                <w:sz w:val="18"/>
                <w:szCs w:val="18"/>
              </w:rPr>
            </w:pPr>
            <w:r w:rsidRPr="00A1043F">
              <w:rPr>
                <w:rFonts w:ascii="Arial" w:hAnsi="Arial" w:cs="Arial"/>
                <w:sz w:val="18"/>
                <w:szCs w:val="18"/>
              </w:rPr>
              <w:t>Obwieszczenie Ministra Gospodarki z dnia 14 sierpnia 2014 r. w sprawie ogłoszenia jednolitego tekstu rozporządzenia Ministra Gospodarki w sprawie warunków technicznych, jakim powinny odpowiadać bazy i stacje paliw płynnych, rurociągi przesyłowe dalekosiężne służące do transportu ropy naftowej i produktów naftowych i ich usytuowanie</w:t>
            </w:r>
          </w:p>
        </w:tc>
      </w:tr>
      <w:tr w:rsidR="005F346C" w:rsidRPr="005F346C" w14:paraId="34AE396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2589284" w14:textId="77777777" w:rsidR="005F346C" w:rsidRPr="00A1043F" w:rsidRDefault="005F346C" w:rsidP="00D71F69">
            <w:pPr>
              <w:tabs>
                <w:tab w:val="left" w:pos="567"/>
              </w:tabs>
              <w:spacing w:before="40" w:after="40"/>
              <w:contextualSpacing/>
              <w:rPr>
                <w:rStyle w:val="h11"/>
                <w:rFonts w:ascii="Arial" w:hAnsi="Arial" w:cs="Arial"/>
                <w:b w:val="0"/>
                <w:sz w:val="18"/>
                <w:szCs w:val="18"/>
              </w:rPr>
            </w:pPr>
            <w:r w:rsidRPr="00A1043F">
              <w:rPr>
                <w:rFonts w:ascii="Arial" w:hAnsi="Arial" w:cs="Arial"/>
                <w:sz w:val="18"/>
                <w:szCs w:val="18"/>
              </w:rPr>
              <w:t>Dz. U. 2007 Nr 143, poz. 1002</w:t>
            </w:r>
          </w:p>
          <w:p w14:paraId="0AF990F9" w14:textId="77777777" w:rsidR="005F346C" w:rsidRPr="00A1043F" w:rsidRDefault="005F346C" w:rsidP="00D71F69">
            <w:pPr>
              <w:tabs>
                <w:tab w:val="left" w:pos="567"/>
              </w:tabs>
              <w:spacing w:before="40" w:after="40"/>
              <w:contextualSpacing/>
              <w:rPr>
                <w:rStyle w:val="h11"/>
                <w:rFonts w:ascii="Arial" w:hAnsi="Arial" w:cs="Arial"/>
                <w:b w:val="0"/>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233B4AB8" w14:textId="77777777" w:rsidR="005F346C" w:rsidRPr="00A1043F" w:rsidRDefault="005F346C"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Spraw Wewnętrznych i Administracji z dnia 20.06.2007r. w sprawie wykazu wyrobów służących  zapewnieniu bezpieczeństwa publicznego lub ochronie zdrowia i życia oraz mienia, a także zasad wydawania dopuszczenia tych wyrobów do użytkowania</w:t>
            </w:r>
          </w:p>
        </w:tc>
      </w:tr>
      <w:tr w:rsidR="005F346C" w:rsidRPr="005F346C" w14:paraId="70A1836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ADD05FA" w14:textId="77777777" w:rsidR="005F346C" w:rsidRPr="00772E70" w:rsidRDefault="005F346C" w:rsidP="001A1FE1">
            <w:pPr>
              <w:tabs>
                <w:tab w:val="left" w:pos="567"/>
              </w:tabs>
              <w:spacing w:before="40" w:after="40"/>
              <w:rPr>
                <w:rFonts w:ascii="Arial" w:hAnsi="Arial" w:cs="Arial"/>
                <w:sz w:val="18"/>
                <w:szCs w:val="18"/>
                <w:lang w:val="en-US"/>
              </w:rPr>
            </w:pPr>
            <w:r>
              <w:rPr>
                <w:rFonts w:ascii="Arial" w:hAnsi="Arial" w:cs="Arial"/>
                <w:sz w:val="18"/>
                <w:szCs w:val="18"/>
                <w:lang w:val="en-US"/>
              </w:rPr>
              <w:t>Dz</w:t>
            </w:r>
            <w:r w:rsidRPr="00772E70">
              <w:rPr>
                <w:rFonts w:ascii="Arial" w:hAnsi="Arial" w:cs="Arial"/>
                <w:sz w:val="18"/>
                <w:szCs w:val="18"/>
                <w:lang w:val="en-US"/>
              </w:rPr>
              <w:t xml:space="preserve">. </w:t>
            </w:r>
            <w:r>
              <w:rPr>
                <w:rFonts w:ascii="Arial" w:hAnsi="Arial" w:cs="Arial"/>
                <w:sz w:val="18"/>
                <w:szCs w:val="18"/>
                <w:lang w:val="en-US"/>
              </w:rPr>
              <w:t>U</w:t>
            </w:r>
            <w:r w:rsidRPr="00772E70">
              <w:rPr>
                <w:rFonts w:ascii="Arial" w:hAnsi="Arial" w:cs="Arial"/>
                <w:sz w:val="18"/>
                <w:szCs w:val="18"/>
                <w:lang w:val="en-US"/>
              </w:rPr>
              <w:t xml:space="preserve">. </w:t>
            </w:r>
            <w:r>
              <w:rPr>
                <w:rFonts w:ascii="Arial" w:hAnsi="Arial" w:cs="Arial"/>
                <w:sz w:val="18"/>
                <w:szCs w:val="18"/>
                <w:lang w:val="en-US"/>
              </w:rPr>
              <w:t>20</w:t>
            </w:r>
            <w:r w:rsidR="001A1FE1">
              <w:rPr>
                <w:rFonts w:ascii="Arial" w:hAnsi="Arial" w:cs="Arial"/>
                <w:sz w:val="18"/>
                <w:szCs w:val="18"/>
                <w:lang w:val="en-US"/>
              </w:rPr>
              <w:t>17</w:t>
            </w:r>
            <w:r>
              <w:rPr>
                <w:rFonts w:ascii="Arial" w:hAnsi="Arial" w:cs="Arial"/>
                <w:sz w:val="18"/>
                <w:szCs w:val="18"/>
                <w:lang w:val="en-US"/>
              </w:rPr>
              <w:t xml:space="preserve">, </w:t>
            </w:r>
            <w:proofErr w:type="spellStart"/>
            <w:r>
              <w:rPr>
                <w:rFonts w:ascii="Arial" w:hAnsi="Arial" w:cs="Arial"/>
                <w:sz w:val="18"/>
                <w:szCs w:val="18"/>
                <w:lang w:val="en-US"/>
              </w:rPr>
              <w:t>poz</w:t>
            </w:r>
            <w:proofErr w:type="spellEnd"/>
            <w:r w:rsidR="008608F8">
              <w:rPr>
                <w:rFonts w:ascii="Arial" w:hAnsi="Arial" w:cs="Arial"/>
                <w:sz w:val="18"/>
                <w:szCs w:val="18"/>
                <w:lang w:val="en-US"/>
              </w:rPr>
              <w:t>.</w:t>
            </w:r>
            <w:r>
              <w:rPr>
                <w:rFonts w:ascii="Arial" w:hAnsi="Arial" w:cs="Arial"/>
                <w:sz w:val="18"/>
                <w:szCs w:val="18"/>
                <w:lang w:val="en-US"/>
              </w:rPr>
              <w:t xml:space="preserve"> </w:t>
            </w:r>
            <w:r w:rsidR="001A1FE1">
              <w:rPr>
                <w:rFonts w:ascii="Arial" w:hAnsi="Arial" w:cs="Arial"/>
                <w:sz w:val="18"/>
                <w:szCs w:val="18"/>
                <w:lang w:val="en-US"/>
              </w:rPr>
              <w:t>885</w:t>
            </w:r>
          </w:p>
        </w:tc>
        <w:tc>
          <w:tcPr>
            <w:tcW w:w="6662" w:type="dxa"/>
            <w:tcBorders>
              <w:top w:val="single" w:sz="4" w:space="0" w:color="auto"/>
              <w:left w:val="single" w:sz="4" w:space="0" w:color="auto"/>
              <w:bottom w:val="single" w:sz="4" w:space="0" w:color="auto"/>
              <w:right w:val="single" w:sz="4" w:space="0" w:color="auto"/>
            </w:tcBorders>
            <w:vAlign w:val="center"/>
          </w:tcPr>
          <w:p w14:paraId="2C3B0E54" w14:textId="77777777" w:rsidR="005F346C" w:rsidRPr="005F346C" w:rsidRDefault="005F346C" w:rsidP="001A1FE1">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Ministra </w:t>
            </w:r>
            <w:r w:rsidR="001A1FE1">
              <w:rPr>
                <w:rStyle w:val="h2"/>
                <w:rFonts w:ascii="Arial" w:hAnsi="Arial" w:cs="Arial"/>
                <w:sz w:val="18"/>
                <w:szCs w:val="18"/>
              </w:rPr>
              <w:t>Rozwoju i Finansów</w:t>
            </w:r>
            <w:r w:rsidRPr="005F346C">
              <w:rPr>
                <w:rStyle w:val="h2"/>
                <w:rFonts w:ascii="Arial" w:hAnsi="Arial" w:cs="Arial"/>
                <w:sz w:val="18"/>
                <w:szCs w:val="18"/>
              </w:rPr>
              <w:t xml:space="preserve"> z dnia </w:t>
            </w:r>
            <w:r w:rsidR="001A1FE1">
              <w:rPr>
                <w:rStyle w:val="h2"/>
                <w:rFonts w:ascii="Arial" w:hAnsi="Arial" w:cs="Arial"/>
                <w:sz w:val="18"/>
                <w:szCs w:val="18"/>
              </w:rPr>
              <w:t>13</w:t>
            </w:r>
            <w:r w:rsidRPr="005F346C">
              <w:rPr>
                <w:rStyle w:val="h2"/>
                <w:rFonts w:ascii="Arial" w:hAnsi="Arial" w:cs="Arial"/>
                <w:sz w:val="18"/>
                <w:szCs w:val="18"/>
              </w:rPr>
              <w:t xml:space="preserve"> </w:t>
            </w:r>
            <w:r w:rsidR="001A1FE1">
              <w:rPr>
                <w:rStyle w:val="h2"/>
                <w:rFonts w:ascii="Arial" w:hAnsi="Arial" w:cs="Arial"/>
                <w:sz w:val="18"/>
                <w:szCs w:val="18"/>
              </w:rPr>
              <w:t>kwietnia</w:t>
            </w:r>
            <w:r w:rsidRPr="005F346C">
              <w:rPr>
                <w:rStyle w:val="h2"/>
                <w:rFonts w:ascii="Arial" w:hAnsi="Arial" w:cs="Arial"/>
                <w:sz w:val="18"/>
                <w:szCs w:val="18"/>
              </w:rPr>
              <w:t xml:space="preserve"> 20</w:t>
            </w:r>
            <w:r w:rsidR="001A1FE1">
              <w:rPr>
                <w:rStyle w:val="h2"/>
                <w:rFonts w:ascii="Arial" w:hAnsi="Arial" w:cs="Arial"/>
                <w:sz w:val="18"/>
                <w:szCs w:val="18"/>
              </w:rPr>
              <w:t>1</w:t>
            </w:r>
            <w:r w:rsidRPr="005F346C">
              <w:rPr>
                <w:rStyle w:val="h2"/>
                <w:rFonts w:ascii="Arial" w:hAnsi="Arial" w:cs="Arial"/>
                <w:sz w:val="18"/>
                <w:szCs w:val="18"/>
              </w:rPr>
              <w:t>7 r. w sprawie rodzajów przyrządów pomiarowych podlegających prawnej kontroli metrologicznej oraz zakresu tej kontroli</w:t>
            </w:r>
            <w:r w:rsidRPr="005F346C">
              <w:rPr>
                <w:rFonts w:ascii="Arial" w:hAnsi="Arial" w:cs="Arial"/>
                <w:sz w:val="18"/>
                <w:szCs w:val="18"/>
              </w:rPr>
              <w:t>.</w:t>
            </w:r>
          </w:p>
        </w:tc>
      </w:tr>
      <w:tr w:rsidR="005F346C" w:rsidRPr="005F346C" w14:paraId="3AAF9B6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F3C07C5" w14:textId="77777777" w:rsidR="005F346C" w:rsidRPr="00772E70" w:rsidRDefault="005F346C" w:rsidP="0093309F">
            <w:pPr>
              <w:tabs>
                <w:tab w:val="left" w:pos="567"/>
              </w:tabs>
              <w:spacing w:before="40" w:after="40"/>
              <w:rPr>
                <w:rFonts w:ascii="Arial" w:hAnsi="Arial" w:cs="Arial"/>
                <w:sz w:val="18"/>
                <w:szCs w:val="18"/>
                <w:lang w:val="en-US"/>
              </w:rPr>
            </w:pPr>
            <w:r>
              <w:rPr>
                <w:rFonts w:ascii="Arial" w:hAnsi="Arial" w:cs="Arial"/>
                <w:sz w:val="18"/>
                <w:szCs w:val="18"/>
                <w:lang w:val="en-US"/>
              </w:rPr>
              <w:t>Dz. U. 20</w:t>
            </w:r>
            <w:r w:rsidR="0093309F">
              <w:rPr>
                <w:rFonts w:ascii="Arial" w:hAnsi="Arial" w:cs="Arial"/>
                <w:sz w:val="18"/>
                <w:szCs w:val="18"/>
                <w:lang w:val="en-US"/>
              </w:rPr>
              <w:t>17</w:t>
            </w:r>
            <w:r>
              <w:rPr>
                <w:rFonts w:ascii="Arial" w:hAnsi="Arial" w:cs="Arial"/>
                <w:sz w:val="18"/>
                <w:szCs w:val="18"/>
                <w:lang w:val="en-US"/>
              </w:rPr>
              <w:t xml:space="preserve"> Nr 5, </w:t>
            </w:r>
            <w:proofErr w:type="spellStart"/>
            <w:r>
              <w:rPr>
                <w:rFonts w:ascii="Arial" w:hAnsi="Arial" w:cs="Arial"/>
                <w:sz w:val="18"/>
                <w:szCs w:val="18"/>
                <w:lang w:val="en-US"/>
              </w:rPr>
              <w:t>poz</w:t>
            </w:r>
            <w:proofErr w:type="spellEnd"/>
            <w:r>
              <w:rPr>
                <w:rFonts w:ascii="Arial" w:hAnsi="Arial" w:cs="Arial"/>
                <w:sz w:val="18"/>
                <w:szCs w:val="18"/>
                <w:lang w:val="en-US"/>
              </w:rPr>
              <w:t xml:space="preserve">. </w:t>
            </w:r>
            <w:r w:rsidR="0093309F">
              <w:rPr>
                <w:rFonts w:ascii="Arial" w:hAnsi="Arial" w:cs="Arial"/>
                <w:sz w:val="18"/>
                <w:szCs w:val="18"/>
                <w:lang w:val="en-US"/>
              </w:rPr>
              <w:t>969</w:t>
            </w:r>
          </w:p>
        </w:tc>
        <w:tc>
          <w:tcPr>
            <w:tcW w:w="6662" w:type="dxa"/>
            <w:tcBorders>
              <w:top w:val="single" w:sz="4" w:space="0" w:color="auto"/>
              <w:left w:val="single" w:sz="4" w:space="0" w:color="auto"/>
              <w:bottom w:val="single" w:sz="4" w:space="0" w:color="auto"/>
              <w:right w:val="single" w:sz="4" w:space="0" w:color="auto"/>
            </w:tcBorders>
            <w:vAlign w:val="center"/>
          </w:tcPr>
          <w:p w14:paraId="3D0317AA" w14:textId="77777777" w:rsidR="005F346C" w:rsidRPr="005F346C" w:rsidRDefault="005F346C" w:rsidP="00D35797">
            <w:pPr>
              <w:tabs>
                <w:tab w:val="left" w:pos="567"/>
              </w:tabs>
              <w:spacing w:before="40" w:after="40"/>
              <w:rPr>
                <w:rFonts w:ascii="Arial" w:hAnsi="Arial" w:cs="Arial"/>
                <w:sz w:val="18"/>
                <w:szCs w:val="18"/>
              </w:rPr>
            </w:pPr>
            <w:r w:rsidRPr="005F346C">
              <w:rPr>
                <w:rStyle w:val="h2"/>
                <w:rFonts w:ascii="Arial" w:hAnsi="Arial" w:cs="Arial"/>
                <w:sz w:val="18"/>
                <w:szCs w:val="18"/>
              </w:rPr>
              <w:t xml:space="preserve">Rozporządzenie </w:t>
            </w:r>
            <w:r w:rsidR="0093309F" w:rsidRPr="005F346C">
              <w:rPr>
                <w:rStyle w:val="h2"/>
                <w:rFonts w:ascii="Arial" w:hAnsi="Arial" w:cs="Arial"/>
                <w:sz w:val="18"/>
                <w:szCs w:val="18"/>
              </w:rPr>
              <w:t xml:space="preserve">Ministra </w:t>
            </w:r>
            <w:r w:rsidR="0093309F">
              <w:rPr>
                <w:rStyle w:val="h2"/>
                <w:rFonts w:ascii="Arial" w:hAnsi="Arial" w:cs="Arial"/>
                <w:sz w:val="18"/>
                <w:szCs w:val="18"/>
              </w:rPr>
              <w:t>Rozwoju i Finansów</w:t>
            </w:r>
            <w:r w:rsidR="0093309F" w:rsidRPr="005F346C">
              <w:rPr>
                <w:rStyle w:val="h2"/>
                <w:rFonts w:ascii="Arial" w:hAnsi="Arial" w:cs="Arial"/>
                <w:sz w:val="18"/>
                <w:szCs w:val="18"/>
              </w:rPr>
              <w:t xml:space="preserve"> z dnia </w:t>
            </w:r>
            <w:r w:rsidR="0093309F">
              <w:rPr>
                <w:rStyle w:val="h2"/>
                <w:rFonts w:ascii="Arial" w:hAnsi="Arial" w:cs="Arial"/>
                <w:sz w:val="18"/>
                <w:szCs w:val="18"/>
              </w:rPr>
              <w:t>13</w:t>
            </w:r>
            <w:r w:rsidR="0093309F" w:rsidRPr="005F346C">
              <w:rPr>
                <w:rStyle w:val="h2"/>
                <w:rFonts w:ascii="Arial" w:hAnsi="Arial" w:cs="Arial"/>
                <w:sz w:val="18"/>
                <w:szCs w:val="18"/>
              </w:rPr>
              <w:t xml:space="preserve"> </w:t>
            </w:r>
            <w:r w:rsidR="0093309F">
              <w:rPr>
                <w:rStyle w:val="h2"/>
                <w:rFonts w:ascii="Arial" w:hAnsi="Arial" w:cs="Arial"/>
                <w:sz w:val="18"/>
                <w:szCs w:val="18"/>
              </w:rPr>
              <w:t>kwietnia</w:t>
            </w:r>
            <w:r w:rsidR="0093309F" w:rsidRPr="005F346C">
              <w:rPr>
                <w:rStyle w:val="h2"/>
                <w:rFonts w:ascii="Arial" w:hAnsi="Arial" w:cs="Arial"/>
                <w:sz w:val="18"/>
                <w:szCs w:val="18"/>
              </w:rPr>
              <w:t xml:space="preserve"> 20</w:t>
            </w:r>
            <w:r w:rsidR="0093309F">
              <w:rPr>
                <w:rStyle w:val="h2"/>
                <w:rFonts w:ascii="Arial" w:hAnsi="Arial" w:cs="Arial"/>
                <w:sz w:val="18"/>
                <w:szCs w:val="18"/>
              </w:rPr>
              <w:t>17 r</w:t>
            </w:r>
            <w:r w:rsidRPr="005F346C">
              <w:rPr>
                <w:rStyle w:val="h2"/>
                <w:rFonts w:ascii="Arial" w:hAnsi="Arial" w:cs="Arial"/>
                <w:sz w:val="18"/>
                <w:szCs w:val="18"/>
              </w:rPr>
              <w:t>. w sprawie prawnej kontroli metrologicznej przyrządów pomiarowych</w:t>
            </w:r>
            <w:r w:rsidRPr="005F346C">
              <w:rPr>
                <w:rFonts w:ascii="Arial" w:hAnsi="Arial" w:cs="Arial"/>
                <w:sz w:val="18"/>
                <w:szCs w:val="18"/>
              </w:rPr>
              <w:t>.</w:t>
            </w:r>
          </w:p>
        </w:tc>
      </w:tr>
      <w:tr w:rsidR="008608F8" w:rsidRPr="008608F8" w14:paraId="492CB3D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DEA165C" w14:textId="77777777"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 xml:space="preserve">Dz. U. </w:t>
            </w:r>
            <w:r>
              <w:rPr>
                <w:rFonts w:ascii="Arial" w:hAnsi="Arial" w:cs="Arial"/>
                <w:sz w:val="18"/>
                <w:szCs w:val="18"/>
              </w:rPr>
              <w:t xml:space="preserve">2008 </w:t>
            </w:r>
            <w:r w:rsidRPr="005C7E56">
              <w:rPr>
                <w:rFonts w:ascii="Arial" w:hAnsi="Arial" w:cs="Arial"/>
                <w:sz w:val="18"/>
                <w:szCs w:val="18"/>
              </w:rPr>
              <w:t>Nr 2</w:t>
            </w:r>
            <w:r>
              <w:rPr>
                <w:rFonts w:ascii="Arial" w:hAnsi="Arial" w:cs="Arial"/>
                <w:sz w:val="18"/>
                <w:szCs w:val="18"/>
              </w:rPr>
              <w:t>1, poz. 125</w:t>
            </w:r>
          </w:p>
          <w:p w14:paraId="1868B3FF" w14:textId="77777777" w:rsidR="005C7E56" w:rsidRPr="005C7E56" w:rsidRDefault="005C7E56" w:rsidP="005C7E56">
            <w:pPr>
              <w:tabs>
                <w:tab w:val="left" w:pos="567"/>
              </w:tabs>
              <w:spacing w:before="40" w:after="40"/>
              <w:rPr>
                <w:rFonts w:ascii="Arial" w:hAnsi="Arial" w:cs="Arial"/>
                <w:sz w:val="18"/>
                <w:szCs w:val="18"/>
              </w:rPr>
            </w:pPr>
          </w:p>
          <w:p w14:paraId="03CDF8C2" w14:textId="77777777" w:rsidR="005C7E56" w:rsidRPr="005C7E56" w:rsidRDefault="005C7E56" w:rsidP="005C7E56">
            <w:pPr>
              <w:tabs>
                <w:tab w:val="left" w:pos="567"/>
              </w:tabs>
              <w:spacing w:before="40" w:after="40"/>
              <w:rPr>
                <w:rFonts w:ascii="Arial" w:hAnsi="Arial" w:cs="Arial"/>
                <w:sz w:val="18"/>
                <w:szCs w:val="18"/>
              </w:rPr>
            </w:pPr>
          </w:p>
          <w:p w14:paraId="0FCCEA05" w14:textId="77777777" w:rsidR="005C7E56" w:rsidRPr="005C7E56" w:rsidRDefault="005C7E56" w:rsidP="005C7E56">
            <w:pPr>
              <w:tabs>
                <w:tab w:val="left" w:pos="567"/>
              </w:tabs>
              <w:spacing w:before="40" w:after="40"/>
              <w:rPr>
                <w:rFonts w:ascii="Arial" w:hAnsi="Arial" w:cs="Arial"/>
                <w:sz w:val="18"/>
                <w:szCs w:val="18"/>
              </w:rPr>
            </w:pPr>
          </w:p>
          <w:p w14:paraId="433A767E" w14:textId="77777777" w:rsidR="005C7E56" w:rsidRPr="005C7E56" w:rsidRDefault="005C7E56" w:rsidP="005C7E56">
            <w:pPr>
              <w:tabs>
                <w:tab w:val="left" w:pos="567"/>
              </w:tabs>
              <w:spacing w:before="40" w:after="40"/>
              <w:rPr>
                <w:rFonts w:ascii="Arial" w:hAnsi="Arial" w:cs="Arial"/>
                <w:sz w:val="18"/>
                <w:szCs w:val="18"/>
              </w:rPr>
            </w:pPr>
            <w:r w:rsidRPr="005C7E56">
              <w:rPr>
                <w:rFonts w:ascii="Arial" w:hAnsi="Arial" w:cs="Arial"/>
                <w:sz w:val="18"/>
                <w:szCs w:val="18"/>
              </w:rPr>
              <w:t>Dz. U. 20</w:t>
            </w:r>
            <w:r>
              <w:rPr>
                <w:rFonts w:ascii="Arial" w:hAnsi="Arial" w:cs="Arial"/>
                <w:sz w:val="18"/>
                <w:szCs w:val="18"/>
              </w:rPr>
              <w:t>14</w:t>
            </w:r>
            <w:r w:rsidRPr="005C7E56">
              <w:rPr>
                <w:rFonts w:ascii="Arial" w:hAnsi="Arial" w:cs="Arial"/>
                <w:sz w:val="18"/>
                <w:szCs w:val="18"/>
              </w:rPr>
              <w:t xml:space="preserve"> poz. 1</w:t>
            </w:r>
            <w:r>
              <w:rPr>
                <w:rFonts w:ascii="Arial" w:hAnsi="Arial" w:cs="Arial"/>
                <w:sz w:val="18"/>
                <w:szCs w:val="18"/>
              </w:rPr>
              <w:t>098</w:t>
            </w:r>
          </w:p>
          <w:p w14:paraId="34E08DDA" w14:textId="77777777" w:rsidR="009A312E" w:rsidRPr="009A312E" w:rsidRDefault="009A312E" w:rsidP="00D71F69">
            <w:pPr>
              <w:tabs>
                <w:tab w:val="left" w:pos="567"/>
              </w:tabs>
              <w:spacing w:before="40" w:after="40"/>
              <w:rPr>
                <w:rFonts w:ascii="Arial" w:hAnsi="Arial" w:cs="Arial"/>
                <w:sz w:val="18"/>
                <w:szCs w:val="18"/>
              </w:rPr>
            </w:pPr>
          </w:p>
        </w:tc>
        <w:tc>
          <w:tcPr>
            <w:tcW w:w="6662" w:type="dxa"/>
            <w:tcBorders>
              <w:top w:val="single" w:sz="4" w:space="0" w:color="auto"/>
              <w:left w:val="single" w:sz="4" w:space="0" w:color="auto"/>
              <w:bottom w:val="single" w:sz="4" w:space="0" w:color="auto"/>
              <w:right w:val="single" w:sz="4" w:space="0" w:color="auto"/>
            </w:tcBorders>
            <w:vAlign w:val="center"/>
          </w:tcPr>
          <w:p w14:paraId="25AEA203" w14:textId="77777777" w:rsidR="009A312E"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Gospodarki z dnia 22 stycznia 2008 r. w sprawie wymagań, którym powinny odpowiadać zbiorniki pomiarowe, oraz szczegółowego zakresu badań i sprawdzeń wykonywanych podczas prawnej kontroli metrologicznej tych przyrządów pomiarowych</w:t>
            </w:r>
            <w:r w:rsidRPr="008608F8">
              <w:rPr>
                <w:rFonts w:ascii="Arial" w:hAnsi="Arial" w:cs="Arial"/>
                <w:sz w:val="18"/>
                <w:szCs w:val="18"/>
              </w:rPr>
              <w:t>.</w:t>
            </w:r>
          </w:p>
          <w:p w14:paraId="378A214F" w14:textId="77777777" w:rsidR="009A312E" w:rsidRPr="008608F8" w:rsidRDefault="009A312E" w:rsidP="00D35797">
            <w:pPr>
              <w:tabs>
                <w:tab w:val="left" w:pos="567"/>
              </w:tabs>
              <w:spacing w:before="40" w:after="40"/>
              <w:rPr>
                <w:rFonts w:ascii="Arial" w:hAnsi="Arial" w:cs="Arial"/>
                <w:sz w:val="18"/>
                <w:szCs w:val="18"/>
              </w:rPr>
            </w:pPr>
            <w:r w:rsidRPr="009A312E">
              <w:rPr>
                <w:rFonts w:ascii="Arial" w:hAnsi="Arial" w:cs="Arial"/>
                <w:sz w:val="18"/>
                <w:szCs w:val="18"/>
              </w:rPr>
              <w:t>Obwieszczenie Ministra Gospodarki z dnia 21 maja 2014 r. w sprawie ogłoszenia jednolitego tekstu rozporządzenia Ministra Gospodarki w sprawie wymagań, którym powinny odpowiadać zbiorniki pomiarowe, oraz szczegółowego zakresu badań i sprawdzeń wykonywanych podczas prawnej kontroli metrologicznej tych przyrządów pomiarowych</w:t>
            </w:r>
          </w:p>
        </w:tc>
      </w:tr>
      <w:tr w:rsidR="008608F8" w:rsidRPr="008608F8" w14:paraId="4168C05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FBCDF1" w14:textId="77777777" w:rsidR="008608F8" w:rsidRPr="0040749D" w:rsidRDefault="008608F8" w:rsidP="00D71F69">
            <w:pPr>
              <w:tabs>
                <w:tab w:val="left" w:pos="567"/>
              </w:tabs>
              <w:spacing w:before="40" w:after="40"/>
              <w:rPr>
                <w:rFonts w:ascii="Arial" w:hAnsi="Arial" w:cs="Arial"/>
                <w:sz w:val="18"/>
                <w:szCs w:val="18"/>
              </w:rPr>
            </w:pPr>
            <w:r>
              <w:rPr>
                <w:rFonts w:ascii="Arial" w:hAnsi="Arial" w:cs="Arial"/>
                <w:sz w:val="18"/>
                <w:szCs w:val="18"/>
              </w:rPr>
              <w:t>Dz</w:t>
            </w:r>
            <w:r w:rsidRPr="0040749D">
              <w:rPr>
                <w:rFonts w:ascii="Arial" w:hAnsi="Arial" w:cs="Arial"/>
                <w:sz w:val="18"/>
                <w:szCs w:val="18"/>
              </w:rPr>
              <w:t xml:space="preserve">. </w:t>
            </w:r>
            <w:r>
              <w:rPr>
                <w:rFonts w:ascii="Arial" w:hAnsi="Arial" w:cs="Arial"/>
                <w:sz w:val="18"/>
                <w:szCs w:val="18"/>
              </w:rPr>
              <w:t>U</w:t>
            </w:r>
            <w:r w:rsidRPr="0040749D">
              <w:rPr>
                <w:rFonts w:ascii="Arial" w:hAnsi="Arial" w:cs="Arial"/>
                <w:sz w:val="18"/>
                <w:szCs w:val="18"/>
              </w:rPr>
              <w:t xml:space="preserve">. </w:t>
            </w:r>
            <w:r>
              <w:rPr>
                <w:rFonts w:ascii="Arial" w:hAnsi="Arial" w:cs="Arial"/>
                <w:sz w:val="18"/>
                <w:szCs w:val="18"/>
              </w:rPr>
              <w:t>2010 Nr 109, poz. 719</w:t>
            </w:r>
          </w:p>
        </w:tc>
        <w:tc>
          <w:tcPr>
            <w:tcW w:w="6662" w:type="dxa"/>
            <w:tcBorders>
              <w:top w:val="single" w:sz="4" w:space="0" w:color="auto"/>
              <w:left w:val="single" w:sz="4" w:space="0" w:color="auto"/>
              <w:bottom w:val="single" w:sz="4" w:space="0" w:color="auto"/>
              <w:right w:val="single" w:sz="4" w:space="0" w:color="auto"/>
            </w:tcBorders>
            <w:vAlign w:val="center"/>
          </w:tcPr>
          <w:p w14:paraId="21186F0B" w14:textId="77777777" w:rsidR="008608F8" w:rsidRPr="008608F8" w:rsidRDefault="008608F8" w:rsidP="00D35797">
            <w:pPr>
              <w:tabs>
                <w:tab w:val="left" w:pos="567"/>
              </w:tabs>
              <w:spacing w:before="40" w:after="40"/>
              <w:rPr>
                <w:rFonts w:ascii="Arial" w:hAnsi="Arial" w:cs="Arial"/>
                <w:sz w:val="18"/>
                <w:szCs w:val="18"/>
              </w:rPr>
            </w:pPr>
            <w:r w:rsidRPr="008608F8">
              <w:rPr>
                <w:rStyle w:val="h2"/>
                <w:rFonts w:ascii="Arial" w:hAnsi="Arial" w:cs="Arial"/>
                <w:sz w:val="18"/>
                <w:szCs w:val="18"/>
              </w:rPr>
              <w:t>Rozporządzenie Ministra Spraw Wewnętrznych i Administracji z dnia 7 czerwca 2010 r. w sprawie ochrony przeciwpożarowej budynków, innych obiektów budowlanych i terenów</w:t>
            </w:r>
            <w:r w:rsidRPr="008608F8">
              <w:rPr>
                <w:rFonts w:ascii="Arial" w:hAnsi="Arial" w:cs="Arial"/>
                <w:sz w:val="18"/>
                <w:szCs w:val="18"/>
              </w:rPr>
              <w:t>.</w:t>
            </w:r>
          </w:p>
        </w:tc>
      </w:tr>
      <w:tr w:rsidR="008608F8" w:rsidRPr="00A20D76" w14:paraId="21B127B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AA72D5B" w14:textId="77777777" w:rsidR="008608F8" w:rsidRPr="00A1043F" w:rsidRDefault="008608F8" w:rsidP="00D71F69">
            <w:pPr>
              <w:tabs>
                <w:tab w:val="left" w:pos="567"/>
              </w:tabs>
              <w:spacing w:before="40" w:after="40"/>
              <w:contextualSpacing/>
              <w:rPr>
                <w:rFonts w:ascii="Arial" w:hAnsi="Arial" w:cs="Arial"/>
                <w:b/>
                <w:sz w:val="18"/>
                <w:szCs w:val="18"/>
                <w:lang w:val="en-US"/>
              </w:rPr>
            </w:pPr>
            <w:r w:rsidRPr="00A1043F">
              <w:rPr>
                <w:rFonts w:ascii="Arial" w:hAnsi="Arial" w:cs="Arial"/>
                <w:bCs/>
                <w:sz w:val="18"/>
                <w:szCs w:val="18"/>
                <w:lang w:val="en-GB"/>
              </w:rPr>
              <w:t>Dz. U. 2010 nr 138</w:t>
            </w:r>
            <w:r>
              <w:rPr>
                <w:rFonts w:ascii="Arial" w:hAnsi="Arial" w:cs="Arial"/>
                <w:bCs/>
                <w:sz w:val="18"/>
                <w:szCs w:val="18"/>
                <w:lang w:val="en-GB"/>
              </w:rPr>
              <w:t>,</w:t>
            </w:r>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poz</w:t>
            </w:r>
            <w:proofErr w:type="spellEnd"/>
            <w:r w:rsidRPr="00A1043F">
              <w:rPr>
                <w:rFonts w:ascii="Arial" w:hAnsi="Arial" w:cs="Arial"/>
                <w:bCs/>
                <w:sz w:val="18"/>
                <w:szCs w:val="18"/>
                <w:lang w:val="en-GB"/>
              </w:rPr>
              <w:t>. 931</w:t>
            </w:r>
          </w:p>
        </w:tc>
        <w:tc>
          <w:tcPr>
            <w:tcW w:w="6662" w:type="dxa"/>
            <w:tcBorders>
              <w:top w:val="single" w:sz="4" w:space="0" w:color="auto"/>
              <w:left w:val="single" w:sz="4" w:space="0" w:color="auto"/>
              <w:bottom w:val="single" w:sz="4" w:space="0" w:color="auto"/>
              <w:right w:val="single" w:sz="4" w:space="0" w:color="auto"/>
            </w:tcBorders>
            <w:vAlign w:val="center"/>
          </w:tcPr>
          <w:p w14:paraId="2A83E9E8"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Rozporządzenie Ministra Gospodarki z dnia 8 lipca 2010 r. w sprawie minimalnych wymagań, dotyczących bezpieczeństwa i higieny pracy, związanych z możliwością wystąpienia w miejscu pracy atmosfery wybuchowej.</w:t>
            </w:r>
          </w:p>
        </w:tc>
      </w:tr>
      <w:tr w:rsidR="008608F8" w:rsidRPr="008608F8" w14:paraId="0A8618F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4CBD45" w14:textId="77777777" w:rsidR="008608F8" w:rsidRPr="00A1043F" w:rsidRDefault="008608F8" w:rsidP="00D71F69">
            <w:pPr>
              <w:tabs>
                <w:tab w:val="left" w:pos="567"/>
              </w:tabs>
              <w:spacing w:before="40" w:after="40"/>
              <w:rPr>
                <w:rFonts w:ascii="Arial" w:hAnsi="Arial" w:cs="Arial"/>
                <w:b/>
                <w:sz w:val="18"/>
                <w:szCs w:val="18"/>
                <w:lang w:val="en-US"/>
              </w:rPr>
            </w:pPr>
            <w:r>
              <w:rPr>
                <w:rFonts w:ascii="Arial" w:hAnsi="Arial" w:cs="Arial"/>
                <w:bCs/>
                <w:sz w:val="18"/>
                <w:szCs w:val="18"/>
                <w:lang w:val="en-GB"/>
              </w:rPr>
              <w:t>Dz</w:t>
            </w:r>
            <w:r w:rsidRPr="00A1043F">
              <w:rPr>
                <w:rFonts w:ascii="Arial" w:hAnsi="Arial" w:cs="Arial"/>
                <w:bCs/>
                <w:sz w:val="18"/>
                <w:szCs w:val="18"/>
                <w:lang w:val="en-GB"/>
              </w:rPr>
              <w:t xml:space="preserve">. </w:t>
            </w:r>
            <w:r>
              <w:rPr>
                <w:rFonts w:ascii="Arial" w:hAnsi="Arial" w:cs="Arial"/>
                <w:bCs/>
                <w:sz w:val="18"/>
                <w:szCs w:val="18"/>
                <w:lang w:val="en-GB"/>
              </w:rPr>
              <w:t>U</w:t>
            </w:r>
            <w:r w:rsidRPr="00A1043F">
              <w:rPr>
                <w:rFonts w:ascii="Arial" w:hAnsi="Arial" w:cs="Arial"/>
                <w:bCs/>
                <w:sz w:val="18"/>
                <w:szCs w:val="18"/>
                <w:lang w:val="en-GB"/>
              </w:rPr>
              <w:t>. 20</w:t>
            </w:r>
            <w:r>
              <w:rPr>
                <w:rFonts w:ascii="Arial" w:hAnsi="Arial" w:cs="Arial"/>
                <w:bCs/>
                <w:sz w:val="18"/>
                <w:szCs w:val="18"/>
                <w:lang w:val="en-GB"/>
              </w:rPr>
              <w:t>16</w:t>
            </w:r>
            <w:r w:rsidRPr="00A1043F">
              <w:rPr>
                <w:rFonts w:ascii="Arial" w:hAnsi="Arial" w:cs="Arial"/>
                <w:bCs/>
                <w:sz w:val="18"/>
                <w:szCs w:val="18"/>
                <w:lang w:val="en-GB"/>
              </w:rPr>
              <w:t xml:space="preserve"> </w:t>
            </w:r>
            <w:r>
              <w:rPr>
                <w:rFonts w:ascii="Arial" w:hAnsi="Arial" w:cs="Arial"/>
                <w:bCs/>
                <w:sz w:val="18"/>
                <w:szCs w:val="18"/>
                <w:lang w:val="en-GB"/>
              </w:rPr>
              <w:t>Nr 0,</w:t>
            </w:r>
            <w:r w:rsidRPr="00A1043F">
              <w:rPr>
                <w:rFonts w:ascii="Arial" w:hAnsi="Arial" w:cs="Arial"/>
                <w:bCs/>
                <w:sz w:val="18"/>
                <w:szCs w:val="18"/>
                <w:lang w:val="en-GB"/>
              </w:rPr>
              <w:t xml:space="preserve"> </w:t>
            </w:r>
            <w:proofErr w:type="spellStart"/>
            <w:r>
              <w:rPr>
                <w:rFonts w:ascii="Arial" w:hAnsi="Arial" w:cs="Arial"/>
                <w:bCs/>
                <w:sz w:val="18"/>
                <w:szCs w:val="18"/>
                <w:lang w:val="en-GB"/>
              </w:rPr>
              <w:t>poz</w:t>
            </w:r>
            <w:proofErr w:type="spellEnd"/>
            <w:r>
              <w:rPr>
                <w:rFonts w:ascii="Arial" w:hAnsi="Arial" w:cs="Arial"/>
                <w:bCs/>
                <w:sz w:val="18"/>
                <w:szCs w:val="18"/>
                <w:lang w:val="en-GB"/>
              </w:rPr>
              <w:t>.</w:t>
            </w:r>
            <w:r w:rsidRPr="00A1043F">
              <w:rPr>
                <w:rFonts w:ascii="Arial" w:hAnsi="Arial" w:cs="Arial"/>
                <w:bCs/>
                <w:sz w:val="18"/>
                <w:szCs w:val="18"/>
                <w:lang w:val="en-GB"/>
              </w:rPr>
              <w:t xml:space="preserve"> </w:t>
            </w:r>
            <w:r>
              <w:rPr>
                <w:rFonts w:ascii="Arial" w:hAnsi="Arial" w:cs="Arial"/>
                <w:bCs/>
                <w:sz w:val="18"/>
                <w:szCs w:val="18"/>
                <w:lang w:val="en-GB"/>
              </w:rPr>
              <w:t>817</w:t>
            </w:r>
          </w:p>
        </w:tc>
        <w:tc>
          <w:tcPr>
            <w:tcW w:w="6662" w:type="dxa"/>
            <w:tcBorders>
              <w:top w:val="single" w:sz="4" w:space="0" w:color="auto"/>
              <w:left w:val="single" w:sz="4" w:space="0" w:color="auto"/>
              <w:bottom w:val="single" w:sz="4" w:space="0" w:color="auto"/>
              <w:right w:val="single" w:sz="4" w:space="0" w:color="auto"/>
            </w:tcBorders>
            <w:vAlign w:val="center"/>
          </w:tcPr>
          <w:p w14:paraId="2F05BF3B" w14:textId="77777777" w:rsidR="008608F8" w:rsidRPr="008608F8" w:rsidRDefault="008608F8" w:rsidP="00D35797">
            <w:pPr>
              <w:tabs>
                <w:tab w:val="left" w:pos="567"/>
              </w:tabs>
              <w:spacing w:before="40" w:after="40"/>
              <w:rPr>
                <w:rFonts w:ascii="Arial" w:hAnsi="Arial" w:cs="Arial"/>
                <w:sz w:val="18"/>
                <w:szCs w:val="18"/>
              </w:rPr>
            </w:pPr>
            <w:r w:rsidRPr="008608F8">
              <w:rPr>
                <w:rFonts w:ascii="Arial" w:hAnsi="Arial" w:cs="Arial"/>
                <w:sz w:val="18"/>
                <w:szCs w:val="18"/>
              </w:rPr>
              <w:t xml:space="preserve">Rozporządzenie Ministra Rozwoju z dnia 6 czerwca 2016 r. w sprawie wymagań dla urządzeń i systemów ochronnych przeznaczonych do użytku w atmosferze potencjalnie wybuchowej. </w:t>
            </w:r>
          </w:p>
        </w:tc>
      </w:tr>
      <w:tr w:rsidR="008608F8" w:rsidRPr="00A20D76" w14:paraId="181C0DB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579AAF4"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lastRenderedPageBreak/>
              <w:t>PN-EN ISO 5167-1:2005</w:t>
            </w:r>
          </w:p>
        </w:tc>
        <w:tc>
          <w:tcPr>
            <w:tcW w:w="6662" w:type="dxa"/>
            <w:tcBorders>
              <w:top w:val="single" w:sz="4" w:space="0" w:color="auto"/>
              <w:left w:val="single" w:sz="4" w:space="0" w:color="auto"/>
              <w:bottom w:val="single" w:sz="4" w:space="0" w:color="auto"/>
              <w:right w:val="single" w:sz="4" w:space="0" w:color="auto"/>
            </w:tcBorders>
            <w:vAlign w:val="center"/>
          </w:tcPr>
          <w:p w14:paraId="37A034F3"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Pomiary strumienia płynu za pomocą zwężek pomiarowych wbudowanych w całkowicie wypełnione rurociągi o przekroju kołowym - Część 1: Zasady i wymagania ogólne.</w:t>
            </w:r>
          </w:p>
        </w:tc>
      </w:tr>
      <w:tr w:rsidR="008608F8" w:rsidRPr="00A20D76" w14:paraId="3DDD2CD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7480619"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PN-ISO 5725-1: 2002</w:t>
            </w:r>
          </w:p>
        </w:tc>
        <w:tc>
          <w:tcPr>
            <w:tcW w:w="6662" w:type="dxa"/>
            <w:tcBorders>
              <w:top w:val="single" w:sz="4" w:space="0" w:color="auto"/>
              <w:left w:val="single" w:sz="4" w:space="0" w:color="auto"/>
              <w:bottom w:val="single" w:sz="4" w:space="0" w:color="auto"/>
              <w:right w:val="single" w:sz="4" w:space="0" w:color="auto"/>
            </w:tcBorders>
            <w:vAlign w:val="center"/>
          </w:tcPr>
          <w:p w14:paraId="711E98EA"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Dokładność (poprawność i precyzja) metod pomiarowych i wyników pomiarów</w:t>
            </w:r>
          </w:p>
        </w:tc>
      </w:tr>
      <w:tr w:rsidR="008608F8" w:rsidRPr="00A20D76" w14:paraId="6A391CC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90CFF4D" w14:textId="77777777" w:rsidR="008608F8" w:rsidRPr="00A1043F" w:rsidRDefault="008608F8"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PN-ISO 6790:1996</w:t>
            </w:r>
          </w:p>
        </w:tc>
        <w:tc>
          <w:tcPr>
            <w:tcW w:w="6662" w:type="dxa"/>
            <w:tcBorders>
              <w:top w:val="single" w:sz="4" w:space="0" w:color="auto"/>
              <w:left w:val="single" w:sz="4" w:space="0" w:color="auto"/>
              <w:bottom w:val="single" w:sz="4" w:space="0" w:color="auto"/>
              <w:right w:val="single" w:sz="4" w:space="0" w:color="auto"/>
            </w:tcBorders>
            <w:vAlign w:val="center"/>
          </w:tcPr>
          <w:p w14:paraId="32AB21B6" w14:textId="77777777" w:rsidR="008608F8" w:rsidRPr="00A1043F" w:rsidRDefault="008608F8"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Sprzęt i urządzenia do zabezpieczeń przeciwpożarowych i zwalczania pożarów - Symbole graficzne na planach ochrony przeciwpożarowej </w:t>
            </w:r>
            <w:r>
              <w:rPr>
                <w:rFonts w:ascii="Arial" w:hAnsi="Arial" w:cs="Arial"/>
                <w:sz w:val="18"/>
                <w:szCs w:val="18"/>
              </w:rPr>
              <w:t>–</w:t>
            </w:r>
            <w:r w:rsidRPr="00A1043F">
              <w:rPr>
                <w:rFonts w:ascii="Arial" w:hAnsi="Arial" w:cs="Arial"/>
                <w:sz w:val="18"/>
                <w:szCs w:val="18"/>
              </w:rPr>
              <w:t xml:space="preserve"> Wyszczególnienie</w:t>
            </w:r>
          </w:p>
        </w:tc>
      </w:tr>
      <w:tr w:rsidR="00907383" w:rsidRPr="00A20D76" w14:paraId="5B4093F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C12F4F0" w14:textId="77777777" w:rsidR="00907383" w:rsidRPr="00BB6D70"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27001:2017-06</w:t>
            </w:r>
          </w:p>
        </w:tc>
        <w:tc>
          <w:tcPr>
            <w:tcW w:w="6662" w:type="dxa"/>
            <w:tcBorders>
              <w:top w:val="single" w:sz="4" w:space="0" w:color="auto"/>
              <w:left w:val="single" w:sz="4" w:space="0" w:color="auto"/>
              <w:bottom w:val="single" w:sz="4" w:space="0" w:color="auto"/>
              <w:right w:val="single" w:sz="4" w:space="0" w:color="auto"/>
            </w:tcBorders>
            <w:vAlign w:val="center"/>
          </w:tcPr>
          <w:p w14:paraId="6E4B5674" w14:textId="77777777"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Systemy zarządzan</w:t>
            </w:r>
            <w:r w:rsidR="001D46F0">
              <w:rPr>
                <w:rFonts w:ascii="Arial" w:hAnsi="Arial" w:cs="Arial"/>
                <w:sz w:val="18"/>
                <w:szCs w:val="18"/>
              </w:rPr>
              <w:t>ia bezpieczeństwem informacji -</w:t>
            </w:r>
            <w:r w:rsidRPr="00907383">
              <w:rPr>
                <w:rFonts w:ascii="Arial" w:hAnsi="Arial" w:cs="Arial"/>
                <w:sz w:val="18"/>
                <w:szCs w:val="18"/>
              </w:rPr>
              <w:t xml:space="preserve"> Wymagania.</w:t>
            </w:r>
          </w:p>
        </w:tc>
      </w:tr>
      <w:tr w:rsidR="00907383" w:rsidRPr="00A20D76" w14:paraId="209A3FA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779D721" w14:textId="77777777" w:rsidR="00907383" w:rsidRPr="003B4A97" w:rsidRDefault="00BB6D70" w:rsidP="00BB6D70">
            <w:pPr>
              <w:shd w:val="clear" w:color="auto" w:fill="FFFFFF"/>
              <w:outlineLvl w:val="0"/>
              <w:rPr>
                <w:rFonts w:ascii="Arial" w:hAnsi="Arial" w:cs="Arial"/>
                <w:bCs/>
                <w:kern w:val="36"/>
                <w:sz w:val="18"/>
                <w:szCs w:val="18"/>
              </w:rPr>
            </w:pPr>
            <w:r w:rsidRPr="00BB6D70">
              <w:rPr>
                <w:rFonts w:ascii="Arial" w:hAnsi="Arial" w:cs="Arial"/>
                <w:bCs/>
                <w:kern w:val="36"/>
                <w:sz w:val="18"/>
                <w:szCs w:val="18"/>
              </w:rPr>
              <w:t>PN-EN ISO/IEC 27002:2017-06</w:t>
            </w:r>
          </w:p>
        </w:tc>
        <w:tc>
          <w:tcPr>
            <w:tcW w:w="6662" w:type="dxa"/>
            <w:tcBorders>
              <w:top w:val="single" w:sz="4" w:space="0" w:color="auto"/>
              <w:left w:val="single" w:sz="4" w:space="0" w:color="auto"/>
              <w:bottom w:val="single" w:sz="4" w:space="0" w:color="auto"/>
              <w:right w:val="single" w:sz="4" w:space="0" w:color="auto"/>
            </w:tcBorders>
            <w:vAlign w:val="center"/>
          </w:tcPr>
          <w:p w14:paraId="783EE9BF" w14:textId="77777777" w:rsidR="00907383" w:rsidRPr="00907383" w:rsidRDefault="00907383" w:rsidP="00D35797">
            <w:pPr>
              <w:tabs>
                <w:tab w:val="left" w:pos="567"/>
              </w:tabs>
              <w:spacing w:before="40" w:after="40"/>
              <w:contextualSpacing/>
              <w:rPr>
                <w:rFonts w:ascii="Arial" w:hAnsi="Arial" w:cs="Arial"/>
                <w:sz w:val="18"/>
                <w:szCs w:val="18"/>
              </w:rPr>
            </w:pPr>
            <w:r w:rsidRPr="00907383">
              <w:rPr>
                <w:rFonts w:ascii="Arial" w:hAnsi="Arial" w:cs="Arial"/>
                <w:sz w:val="18"/>
                <w:szCs w:val="18"/>
              </w:rPr>
              <w:t>Technika informatyczna - Techniki bezpieczeństwa - Praktyczne zasady zabezpieczania informacji.</w:t>
            </w:r>
          </w:p>
        </w:tc>
      </w:tr>
      <w:tr w:rsidR="00907383" w:rsidRPr="00A20D76" w14:paraId="2FD5470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8886F23"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PN-EN 54-1:2011</w:t>
            </w:r>
          </w:p>
        </w:tc>
        <w:tc>
          <w:tcPr>
            <w:tcW w:w="6662" w:type="dxa"/>
            <w:tcBorders>
              <w:top w:val="single" w:sz="4" w:space="0" w:color="auto"/>
              <w:left w:val="single" w:sz="4" w:space="0" w:color="auto"/>
              <w:bottom w:val="single" w:sz="4" w:space="0" w:color="auto"/>
              <w:right w:val="single" w:sz="4" w:space="0" w:color="auto"/>
            </w:tcBorders>
            <w:vAlign w:val="center"/>
          </w:tcPr>
          <w:p w14:paraId="051C758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 Wprowadzenie</w:t>
            </w:r>
          </w:p>
        </w:tc>
      </w:tr>
      <w:tr w:rsidR="00907383" w:rsidRPr="00A20D76" w14:paraId="361E23B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13D8D4"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rPr>
              <w:t>PN-EN 54-2:2002/A1:2007</w:t>
            </w:r>
          </w:p>
        </w:tc>
        <w:tc>
          <w:tcPr>
            <w:tcW w:w="6662" w:type="dxa"/>
            <w:tcBorders>
              <w:top w:val="single" w:sz="4" w:space="0" w:color="auto"/>
              <w:left w:val="single" w:sz="4" w:space="0" w:color="auto"/>
              <w:bottom w:val="single" w:sz="4" w:space="0" w:color="auto"/>
              <w:right w:val="single" w:sz="4" w:space="0" w:color="auto"/>
            </w:tcBorders>
            <w:vAlign w:val="center"/>
          </w:tcPr>
          <w:p w14:paraId="2871F058"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 Centrale sygnalizacji pożarowej</w:t>
            </w:r>
          </w:p>
        </w:tc>
      </w:tr>
      <w:tr w:rsidR="00907383" w:rsidRPr="00A20D76" w14:paraId="0E9AA8D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D4C9206"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54-3:2014-12</w:t>
            </w:r>
          </w:p>
        </w:tc>
        <w:tc>
          <w:tcPr>
            <w:tcW w:w="6662" w:type="dxa"/>
            <w:tcBorders>
              <w:top w:val="single" w:sz="4" w:space="0" w:color="auto"/>
              <w:left w:val="single" w:sz="4" w:space="0" w:color="auto"/>
              <w:bottom w:val="single" w:sz="4" w:space="0" w:color="auto"/>
              <w:right w:val="single" w:sz="4" w:space="0" w:color="auto"/>
            </w:tcBorders>
            <w:vAlign w:val="center"/>
          </w:tcPr>
          <w:p w14:paraId="3D8ABDA8"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 Pożarowe urządzenia alarmowe -- Sygnalizatory akustyczne</w:t>
            </w:r>
          </w:p>
        </w:tc>
      </w:tr>
      <w:tr w:rsidR="00907383" w:rsidRPr="00A20D76" w14:paraId="2B606FE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E4B9BD7"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54-4:2001/A2:2007</w:t>
            </w:r>
          </w:p>
        </w:tc>
        <w:tc>
          <w:tcPr>
            <w:tcW w:w="6662" w:type="dxa"/>
            <w:tcBorders>
              <w:top w:val="single" w:sz="4" w:space="0" w:color="auto"/>
              <w:left w:val="single" w:sz="4" w:space="0" w:color="auto"/>
              <w:bottom w:val="single" w:sz="4" w:space="0" w:color="auto"/>
              <w:right w:val="single" w:sz="4" w:space="0" w:color="auto"/>
            </w:tcBorders>
            <w:vAlign w:val="center"/>
          </w:tcPr>
          <w:p w14:paraId="15A6643F"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4: Zasilacze</w:t>
            </w:r>
          </w:p>
        </w:tc>
      </w:tr>
      <w:tr w:rsidR="00907383" w:rsidRPr="00A20D76" w14:paraId="290FD68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DB18812" w14:textId="77777777" w:rsidR="00907383" w:rsidRPr="007E3246" w:rsidRDefault="007E3246" w:rsidP="007E3246">
            <w:pPr>
              <w:shd w:val="clear" w:color="auto" w:fill="FFFFFF"/>
              <w:outlineLvl w:val="0"/>
              <w:rPr>
                <w:rFonts w:ascii="Arial" w:hAnsi="Arial" w:cs="Arial"/>
                <w:bCs/>
                <w:kern w:val="36"/>
                <w:sz w:val="18"/>
                <w:szCs w:val="18"/>
              </w:rPr>
            </w:pPr>
            <w:r w:rsidRPr="007E3246">
              <w:rPr>
                <w:rFonts w:ascii="Arial" w:hAnsi="Arial" w:cs="Arial"/>
                <w:bCs/>
                <w:kern w:val="36"/>
                <w:sz w:val="18"/>
                <w:szCs w:val="18"/>
              </w:rPr>
              <w:t>PN-EN 54-5+A1:2018-11</w:t>
            </w:r>
          </w:p>
        </w:tc>
        <w:tc>
          <w:tcPr>
            <w:tcW w:w="6662" w:type="dxa"/>
            <w:tcBorders>
              <w:top w:val="single" w:sz="4" w:space="0" w:color="auto"/>
              <w:left w:val="single" w:sz="4" w:space="0" w:color="auto"/>
              <w:bottom w:val="single" w:sz="4" w:space="0" w:color="auto"/>
              <w:right w:val="single" w:sz="4" w:space="0" w:color="auto"/>
            </w:tcBorders>
            <w:vAlign w:val="center"/>
          </w:tcPr>
          <w:p w14:paraId="0EBDF940" w14:textId="77777777" w:rsidR="00907383" w:rsidRPr="00A1043F" w:rsidRDefault="00907383" w:rsidP="003B4A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Systemy sygnalizacji pożarowej - Część 5: Czujki ciepła </w:t>
            </w:r>
            <w:r w:rsidR="003B4A97">
              <w:rPr>
                <w:rFonts w:ascii="Arial" w:hAnsi="Arial" w:cs="Arial"/>
                <w:sz w:val="18"/>
                <w:szCs w:val="18"/>
              </w:rPr>
              <w:t>–</w:t>
            </w:r>
            <w:r w:rsidRPr="00A1043F">
              <w:rPr>
                <w:rFonts w:ascii="Arial" w:hAnsi="Arial" w:cs="Arial"/>
                <w:sz w:val="18"/>
                <w:szCs w:val="18"/>
              </w:rPr>
              <w:t xml:space="preserve"> </w:t>
            </w:r>
            <w:r w:rsidR="003B4A97">
              <w:rPr>
                <w:rFonts w:ascii="Arial" w:hAnsi="Arial" w:cs="Arial"/>
                <w:sz w:val="18"/>
                <w:szCs w:val="18"/>
              </w:rPr>
              <w:t>Punktowe czujki ciepła</w:t>
            </w:r>
          </w:p>
        </w:tc>
      </w:tr>
      <w:tr w:rsidR="00907383" w:rsidRPr="00A20D76" w14:paraId="1A3287E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FA4ECED" w14:textId="77777777" w:rsidR="00907383" w:rsidRPr="006668B3" w:rsidRDefault="006668B3" w:rsidP="006668B3">
            <w:pPr>
              <w:shd w:val="clear" w:color="auto" w:fill="FFFFFF"/>
              <w:outlineLvl w:val="0"/>
              <w:rPr>
                <w:rFonts w:ascii="Arial" w:hAnsi="Arial" w:cs="Arial"/>
                <w:bCs/>
                <w:kern w:val="36"/>
                <w:sz w:val="18"/>
                <w:szCs w:val="18"/>
              </w:rPr>
            </w:pPr>
            <w:r w:rsidRPr="006668B3">
              <w:rPr>
                <w:rFonts w:ascii="Arial" w:hAnsi="Arial" w:cs="Arial"/>
                <w:bCs/>
                <w:kern w:val="36"/>
                <w:sz w:val="18"/>
                <w:szCs w:val="18"/>
              </w:rPr>
              <w:t>PN-EN 54-7:2018-11</w:t>
            </w:r>
          </w:p>
        </w:tc>
        <w:tc>
          <w:tcPr>
            <w:tcW w:w="6662" w:type="dxa"/>
            <w:tcBorders>
              <w:top w:val="single" w:sz="4" w:space="0" w:color="auto"/>
              <w:left w:val="single" w:sz="4" w:space="0" w:color="auto"/>
              <w:bottom w:val="single" w:sz="4" w:space="0" w:color="auto"/>
              <w:right w:val="single" w:sz="4" w:space="0" w:color="auto"/>
            </w:tcBorders>
            <w:vAlign w:val="center"/>
          </w:tcPr>
          <w:p w14:paraId="552226A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7: Czujki dymu - Czujki punktowe działające z wykorzystaniem światła rozproszonego, światła przechodzącego lub jonizacji</w:t>
            </w:r>
          </w:p>
        </w:tc>
      </w:tr>
      <w:tr w:rsidR="00907383" w:rsidRPr="00A20D76" w14:paraId="766A105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F936BBA"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54-10:2005</w:t>
            </w:r>
          </w:p>
        </w:tc>
        <w:tc>
          <w:tcPr>
            <w:tcW w:w="6662" w:type="dxa"/>
            <w:tcBorders>
              <w:top w:val="single" w:sz="4" w:space="0" w:color="auto"/>
              <w:left w:val="single" w:sz="4" w:space="0" w:color="auto"/>
              <w:bottom w:val="single" w:sz="4" w:space="0" w:color="auto"/>
              <w:right w:val="single" w:sz="4" w:space="0" w:color="auto"/>
            </w:tcBorders>
            <w:vAlign w:val="center"/>
          </w:tcPr>
          <w:p w14:paraId="75987FC1"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Część10: Czujki płomienia - Czujki punktowe</w:t>
            </w:r>
          </w:p>
        </w:tc>
      </w:tr>
      <w:tr w:rsidR="00907383" w:rsidRPr="00A20D76" w14:paraId="0A6F7CC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E02A65C" w14:textId="77777777" w:rsidR="00907383" w:rsidRPr="008A498E" w:rsidRDefault="008A498E" w:rsidP="008A498E">
            <w:pPr>
              <w:shd w:val="clear" w:color="auto" w:fill="FFFFFF"/>
              <w:outlineLvl w:val="0"/>
              <w:rPr>
                <w:rFonts w:ascii="Arial" w:hAnsi="Arial" w:cs="Arial"/>
                <w:bCs/>
                <w:kern w:val="36"/>
                <w:sz w:val="18"/>
                <w:szCs w:val="18"/>
              </w:rPr>
            </w:pPr>
            <w:r w:rsidRPr="008A498E">
              <w:rPr>
                <w:rFonts w:ascii="Arial" w:hAnsi="Arial" w:cs="Arial"/>
                <w:bCs/>
                <w:kern w:val="36"/>
                <w:sz w:val="18"/>
                <w:szCs w:val="18"/>
              </w:rPr>
              <w:t>PN-EN 54-11:2004/A1:2006</w:t>
            </w:r>
          </w:p>
        </w:tc>
        <w:tc>
          <w:tcPr>
            <w:tcW w:w="6662" w:type="dxa"/>
            <w:tcBorders>
              <w:top w:val="single" w:sz="4" w:space="0" w:color="auto"/>
              <w:left w:val="single" w:sz="4" w:space="0" w:color="auto"/>
              <w:bottom w:val="single" w:sz="4" w:space="0" w:color="auto"/>
              <w:right w:val="single" w:sz="4" w:space="0" w:color="auto"/>
            </w:tcBorders>
            <w:vAlign w:val="center"/>
          </w:tcPr>
          <w:p w14:paraId="26B50AE3"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11: Ręczne ostrzegacze pożarowe</w:t>
            </w:r>
          </w:p>
        </w:tc>
      </w:tr>
      <w:tr w:rsidR="00907383" w:rsidRPr="00A20D76" w14:paraId="73DEF3B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212E815"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54-12:2015-05</w:t>
            </w:r>
          </w:p>
        </w:tc>
        <w:tc>
          <w:tcPr>
            <w:tcW w:w="6662" w:type="dxa"/>
            <w:tcBorders>
              <w:top w:val="single" w:sz="4" w:space="0" w:color="auto"/>
              <w:left w:val="single" w:sz="4" w:space="0" w:color="auto"/>
              <w:bottom w:val="single" w:sz="4" w:space="0" w:color="auto"/>
              <w:right w:val="single" w:sz="4" w:space="0" w:color="auto"/>
            </w:tcBorders>
            <w:vAlign w:val="center"/>
          </w:tcPr>
          <w:p w14:paraId="5A5E6F41"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12: Czujki dymu - Czujki liniowe działające z wykorzystaniem wiązki światła przechodzącego</w:t>
            </w:r>
          </w:p>
        </w:tc>
      </w:tr>
      <w:tr w:rsidR="00907383" w:rsidRPr="00A20D76" w14:paraId="074B08C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B39A5C7" w14:textId="77777777" w:rsidR="00907383" w:rsidRPr="002576AB" w:rsidRDefault="002576AB" w:rsidP="002576AB">
            <w:pPr>
              <w:shd w:val="clear" w:color="auto" w:fill="FFFFFF"/>
              <w:outlineLvl w:val="0"/>
              <w:rPr>
                <w:rFonts w:ascii="Arial" w:hAnsi="Arial" w:cs="Arial"/>
                <w:bCs/>
                <w:kern w:val="36"/>
                <w:sz w:val="18"/>
                <w:szCs w:val="18"/>
              </w:rPr>
            </w:pPr>
            <w:r w:rsidRPr="002576AB">
              <w:rPr>
                <w:rFonts w:ascii="Arial" w:hAnsi="Arial" w:cs="Arial"/>
                <w:bCs/>
                <w:kern w:val="36"/>
                <w:sz w:val="18"/>
                <w:szCs w:val="18"/>
              </w:rPr>
              <w:t>PN-EN 54-13:2017-05</w:t>
            </w:r>
          </w:p>
        </w:tc>
        <w:tc>
          <w:tcPr>
            <w:tcW w:w="6662" w:type="dxa"/>
            <w:tcBorders>
              <w:top w:val="single" w:sz="4" w:space="0" w:color="auto"/>
              <w:left w:val="single" w:sz="4" w:space="0" w:color="auto"/>
              <w:bottom w:val="single" w:sz="4" w:space="0" w:color="auto"/>
              <w:right w:val="single" w:sz="4" w:space="0" w:color="auto"/>
            </w:tcBorders>
            <w:vAlign w:val="center"/>
          </w:tcPr>
          <w:p w14:paraId="7D99908A" w14:textId="77777777" w:rsidR="00907383" w:rsidRPr="00A1043F" w:rsidRDefault="002576AB"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Systemy sygnalizacji pożarowej - Część 13: Ocena kompatybilności możliwości przyłączenia podzespołów systemu</w:t>
            </w:r>
          </w:p>
        </w:tc>
      </w:tr>
      <w:tr w:rsidR="00907383" w:rsidRPr="00A20D76" w14:paraId="6135C33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49B8916"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PKN-CEN/TS 54-14:2006</w:t>
            </w:r>
          </w:p>
        </w:tc>
        <w:tc>
          <w:tcPr>
            <w:tcW w:w="6662" w:type="dxa"/>
            <w:tcBorders>
              <w:top w:val="single" w:sz="4" w:space="0" w:color="auto"/>
              <w:left w:val="single" w:sz="4" w:space="0" w:color="auto"/>
              <w:bottom w:val="single" w:sz="4" w:space="0" w:color="auto"/>
              <w:right w:val="single" w:sz="4" w:space="0" w:color="auto"/>
            </w:tcBorders>
            <w:vAlign w:val="center"/>
          </w:tcPr>
          <w:p w14:paraId="3DE6FAF1"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14: Wytyczne planowania, projektowania, instalowania, odbioru, eksploatacji i konserwacji</w:t>
            </w:r>
          </w:p>
        </w:tc>
      </w:tr>
      <w:tr w:rsidR="00907383" w:rsidRPr="00A20D76" w14:paraId="608A99E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6901D9A"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54-16:2011</w:t>
            </w:r>
          </w:p>
        </w:tc>
        <w:tc>
          <w:tcPr>
            <w:tcW w:w="6662" w:type="dxa"/>
            <w:tcBorders>
              <w:top w:val="single" w:sz="4" w:space="0" w:color="auto"/>
              <w:left w:val="single" w:sz="4" w:space="0" w:color="auto"/>
              <w:bottom w:val="single" w:sz="4" w:space="0" w:color="auto"/>
              <w:right w:val="single" w:sz="4" w:space="0" w:color="auto"/>
            </w:tcBorders>
            <w:vAlign w:val="center"/>
          </w:tcPr>
          <w:p w14:paraId="41CC955B"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16: Centrale dźwiękowych systemów ostrzegawczych</w:t>
            </w:r>
          </w:p>
        </w:tc>
      </w:tr>
      <w:tr w:rsidR="00907383" w:rsidRPr="00A20D76" w14:paraId="4203665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03FF915"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54-17:2007</w:t>
            </w:r>
          </w:p>
        </w:tc>
        <w:tc>
          <w:tcPr>
            <w:tcW w:w="6662" w:type="dxa"/>
            <w:tcBorders>
              <w:top w:val="single" w:sz="4" w:space="0" w:color="auto"/>
              <w:left w:val="single" w:sz="4" w:space="0" w:color="auto"/>
              <w:bottom w:val="single" w:sz="4" w:space="0" w:color="auto"/>
              <w:right w:val="single" w:sz="4" w:space="0" w:color="auto"/>
            </w:tcBorders>
            <w:vAlign w:val="center"/>
          </w:tcPr>
          <w:p w14:paraId="71436840"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17: Izolatory zwarć</w:t>
            </w:r>
          </w:p>
        </w:tc>
      </w:tr>
      <w:tr w:rsidR="00907383" w:rsidRPr="00A20D76" w14:paraId="7D1FF56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77A2AFE"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54-18:2007</w:t>
            </w:r>
          </w:p>
        </w:tc>
        <w:tc>
          <w:tcPr>
            <w:tcW w:w="6662" w:type="dxa"/>
            <w:tcBorders>
              <w:top w:val="single" w:sz="4" w:space="0" w:color="auto"/>
              <w:left w:val="single" w:sz="4" w:space="0" w:color="auto"/>
              <w:bottom w:val="single" w:sz="4" w:space="0" w:color="auto"/>
              <w:right w:val="single" w:sz="4" w:space="0" w:color="auto"/>
            </w:tcBorders>
            <w:vAlign w:val="center"/>
          </w:tcPr>
          <w:p w14:paraId="44D010C3"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18: Urządzenia wejścia/wyjścia</w:t>
            </w:r>
          </w:p>
        </w:tc>
      </w:tr>
      <w:tr w:rsidR="00907383" w:rsidRPr="00A20D76" w14:paraId="66D4EBB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E169E8D"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54-20:2010</w:t>
            </w:r>
          </w:p>
        </w:tc>
        <w:tc>
          <w:tcPr>
            <w:tcW w:w="6662" w:type="dxa"/>
            <w:tcBorders>
              <w:top w:val="single" w:sz="4" w:space="0" w:color="auto"/>
              <w:left w:val="single" w:sz="4" w:space="0" w:color="auto"/>
              <w:bottom w:val="single" w:sz="4" w:space="0" w:color="auto"/>
              <w:right w:val="single" w:sz="4" w:space="0" w:color="auto"/>
            </w:tcBorders>
            <w:vAlign w:val="center"/>
          </w:tcPr>
          <w:p w14:paraId="54CD6628"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20: Czujki dymu zasysające</w:t>
            </w:r>
          </w:p>
        </w:tc>
      </w:tr>
      <w:tr w:rsidR="00907383" w:rsidRPr="00A20D76" w14:paraId="6AC731D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162B301"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54-21:2009</w:t>
            </w:r>
          </w:p>
        </w:tc>
        <w:tc>
          <w:tcPr>
            <w:tcW w:w="6662" w:type="dxa"/>
            <w:tcBorders>
              <w:top w:val="single" w:sz="4" w:space="0" w:color="auto"/>
              <w:left w:val="single" w:sz="4" w:space="0" w:color="auto"/>
              <w:bottom w:val="single" w:sz="4" w:space="0" w:color="auto"/>
              <w:right w:val="single" w:sz="4" w:space="0" w:color="auto"/>
            </w:tcBorders>
            <w:vAlign w:val="center"/>
          </w:tcPr>
          <w:p w14:paraId="1279EEB4"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Systemy sygnalizacji pożarowej - Część 21: Urządzenia transmisji alarmów pożarowych i sygnałów </w:t>
            </w:r>
            <w:proofErr w:type="spellStart"/>
            <w:r w:rsidRPr="00A1043F">
              <w:rPr>
                <w:rFonts w:ascii="Arial" w:hAnsi="Arial" w:cs="Arial"/>
                <w:sz w:val="18"/>
                <w:szCs w:val="18"/>
              </w:rPr>
              <w:t>uszkodzeniowych</w:t>
            </w:r>
            <w:proofErr w:type="spellEnd"/>
          </w:p>
        </w:tc>
      </w:tr>
      <w:tr w:rsidR="00907383" w:rsidRPr="00A20D76" w14:paraId="37ECC24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6D05674"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54-22:2015-07</w:t>
            </w:r>
          </w:p>
        </w:tc>
        <w:tc>
          <w:tcPr>
            <w:tcW w:w="6662" w:type="dxa"/>
            <w:tcBorders>
              <w:top w:val="single" w:sz="4" w:space="0" w:color="auto"/>
              <w:left w:val="single" w:sz="4" w:space="0" w:color="auto"/>
              <w:bottom w:val="single" w:sz="4" w:space="0" w:color="auto"/>
              <w:right w:val="single" w:sz="4" w:space="0" w:color="auto"/>
            </w:tcBorders>
            <w:vAlign w:val="center"/>
          </w:tcPr>
          <w:p w14:paraId="31918D76"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22: Liniowe kasowalne czujki ciepła</w:t>
            </w:r>
          </w:p>
        </w:tc>
      </w:tr>
      <w:tr w:rsidR="00907383" w:rsidRPr="00A20D76" w14:paraId="23B3EDC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0E70D65"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54-23:2010</w:t>
            </w:r>
          </w:p>
        </w:tc>
        <w:tc>
          <w:tcPr>
            <w:tcW w:w="6662" w:type="dxa"/>
            <w:tcBorders>
              <w:top w:val="single" w:sz="4" w:space="0" w:color="auto"/>
              <w:left w:val="single" w:sz="4" w:space="0" w:color="auto"/>
              <w:bottom w:val="single" w:sz="4" w:space="0" w:color="auto"/>
              <w:right w:val="single" w:sz="4" w:space="0" w:color="auto"/>
            </w:tcBorders>
            <w:vAlign w:val="center"/>
          </w:tcPr>
          <w:p w14:paraId="0AF9941E"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23: Pożarowe urządzenia alarmowe - Sygnalizatory optyczne</w:t>
            </w:r>
          </w:p>
        </w:tc>
      </w:tr>
      <w:tr w:rsidR="00907383" w:rsidRPr="00A20D76" w14:paraId="3704042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8B5016B"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54-24:2008</w:t>
            </w:r>
          </w:p>
        </w:tc>
        <w:tc>
          <w:tcPr>
            <w:tcW w:w="6662" w:type="dxa"/>
            <w:tcBorders>
              <w:top w:val="single" w:sz="4" w:space="0" w:color="auto"/>
              <w:left w:val="single" w:sz="4" w:space="0" w:color="auto"/>
              <w:bottom w:val="single" w:sz="4" w:space="0" w:color="auto"/>
              <w:right w:val="single" w:sz="4" w:space="0" w:color="auto"/>
            </w:tcBorders>
            <w:vAlign w:val="center"/>
          </w:tcPr>
          <w:p w14:paraId="63044CD2"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24: Dźwiękowe systemy ostrzegawcze - Głośniki</w:t>
            </w:r>
          </w:p>
        </w:tc>
      </w:tr>
      <w:tr w:rsidR="00907383" w:rsidRPr="00A20D76" w14:paraId="1621C5D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02053A4"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54-25:2011</w:t>
            </w:r>
          </w:p>
        </w:tc>
        <w:tc>
          <w:tcPr>
            <w:tcW w:w="6662" w:type="dxa"/>
            <w:tcBorders>
              <w:top w:val="single" w:sz="4" w:space="0" w:color="auto"/>
              <w:left w:val="single" w:sz="4" w:space="0" w:color="auto"/>
              <w:bottom w:val="single" w:sz="4" w:space="0" w:color="auto"/>
              <w:right w:val="single" w:sz="4" w:space="0" w:color="auto"/>
            </w:tcBorders>
            <w:vAlign w:val="center"/>
          </w:tcPr>
          <w:p w14:paraId="63357DA3"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25: Podzespoły wykorzystujące łącza radiowe</w:t>
            </w:r>
          </w:p>
        </w:tc>
      </w:tr>
      <w:tr w:rsidR="00907383" w:rsidRPr="00A20D76" w14:paraId="19A9C6E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8B05520"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54-26:2015-05</w:t>
            </w:r>
          </w:p>
        </w:tc>
        <w:tc>
          <w:tcPr>
            <w:tcW w:w="6662" w:type="dxa"/>
            <w:tcBorders>
              <w:top w:val="single" w:sz="4" w:space="0" w:color="auto"/>
              <w:left w:val="single" w:sz="4" w:space="0" w:color="auto"/>
              <w:bottom w:val="single" w:sz="4" w:space="0" w:color="auto"/>
              <w:right w:val="single" w:sz="4" w:space="0" w:color="auto"/>
            </w:tcBorders>
            <w:vAlign w:val="center"/>
          </w:tcPr>
          <w:p w14:paraId="0FBE7C0D"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w:t>
            </w:r>
            <w:r>
              <w:rPr>
                <w:rFonts w:ascii="Arial" w:hAnsi="Arial" w:cs="Arial"/>
                <w:sz w:val="18"/>
                <w:szCs w:val="18"/>
              </w:rPr>
              <w:t>ęść 26: Czujki tlenku węgla -</w:t>
            </w:r>
            <w:r w:rsidRPr="00A1043F">
              <w:rPr>
                <w:rFonts w:ascii="Arial" w:hAnsi="Arial" w:cs="Arial"/>
                <w:sz w:val="18"/>
                <w:szCs w:val="18"/>
              </w:rPr>
              <w:t xml:space="preserve"> Czujki punktowe</w:t>
            </w:r>
          </w:p>
        </w:tc>
      </w:tr>
      <w:tr w:rsidR="00907383" w:rsidRPr="00A20D76" w14:paraId="3C05068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13F7C82"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54-27:2015-04</w:t>
            </w:r>
          </w:p>
        </w:tc>
        <w:tc>
          <w:tcPr>
            <w:tcW w:w="6662" w:type="dxa"/>
            <w:tcBorders>
              <w:top w:val="single" w:sz="4" w:space="0" w:color="auto"/>
              <w:left w:val="single" w:sz="4" w:space="0" w:color="auto"/>
              <w:bottom w:val="single" w:sz="4" w:space="0" w:color="auto"/>
              <w:right w:val="single" w:sz="4" w:space="0" w:color="auto"/>
            </w:tcBorders>
            <w:vAlign w:val="center"/>
          </w:tcPr>
          <w:p w14:paraId="1B9847BE"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27: Kanałowe czujki dymu</w:t>
            </w:r>
          </w:p>
        </w:tc>
      </w:tr>
      <w:tr w:rsidR="00907383" w:rsidRPr="00A20D76" w14:paraId="790D09D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7D9812E"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54-28:2016-06</w:t>
            </w:r>
          </w:p>
        </w:tc>
        <w:tc>
          <w:tcPr>
            <w:tcW w:w="6662" w:type="dxa"/>
            <w:tcBorders>
              <w:top w:val="single" w:sz="4" w:space="0" w:color="auto"/>
              <w:left w:val="single" w:sz="4" w:space="0" w:color="auto"/>
              <w:bottom w:val="single" w:sz="4" w:space="0" w:color="auto"/>
              <w:right w:val="single" w:sz="4" w:space="0" w:color="auto"/>
            </w:tcBorders>
            <w:vAlign w:val="center"/>
          </w:tcPr>
          <w:p w14:paraId="5E3D8465"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28: Czujki ciepła liniowe niekasowalne</w:t>
            </w:r>
          </w:p>
        </w:tc>
      </w:tr>
      <w:tr w:rsidR="00907383" w:rsidRPr="00A20D76" w14:paraId="4A3212C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43FF75F"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54-29:2015-05</w:t>
            </w:r>
          </w:p>
        </w:tc>
        <w:tc>
          <w:tcPr>
            <w:tcW w:w="6662" w:type="dxa"/>
            <w:tcBorders>
              <w:top w:val="single" w:sz="4" w:space="0" w:color="auto"/>
              <w:left w:val="single" w:sz="4" w:space="0" w:color="auto"/>
              <w:bottom w:val="single" w:sz="4" w:space="0" w:color="auto"/>
              <w:right w:val="single" w:sz="4" w:space="0" w:color="auto"/>
            </w:tcBorders>
            <w:vAlign w:val="center"/>
          </w:tcPr>
          <w:p w14:paraId="25019EB4"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29: Czujki pożarowe wielodetektorowe - Czujki punktowe wykorzystujące kombinacje detektorów dymu i ciepła</w:t>
            </w:r>
          </w:p>
        </w:tc>
      </w:tr>
      <w:tr w:rsidR="00907383" w:rsidRPr="00A20D76" w14:paraId="5992B9B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E07C072"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54-30:2015-05</w:t>
            </w:r>
          </w:p>
        </w:tc>
        <w:tc>
          <w:tcPr>
            <w:tcW w:w="6662" w:type="dxa"/>
            <w:tcBorders>
              <w:top w:val="single" w:sz="4" w:space="0" w:color="auto"/>
              <w:left w:val="single" w:sz="4" w:space="0" w:color="auto"/>
              <w:bottom w:val="single" w:sz="4" w:space="0" w:color="auto"/>
              <w:right w:val="single" w:sz="4" w:space="0" w:color="auto"/>
            </w:tcBorders>
            <w:vAlign w:val="center"/>
          </w:tcPr>
          <w:p w14:paraId="0A6ED94B"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30: Czujki pożarowe wielodetektorowe - Czujki punktowe wykorzystujące kombinację detektorów tlenku węgla i ciepła</w:t>
            </w:r>
          </w:p>
        </w:tc>
      </w:tr>
      <w:tr w:rsidR="00907383" w:rsidRPr="00A20D76" w14:paraId="544C7FD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CEC3092" w14:textId="77777777" w:rsidR="00907383" w:rsidRPr="00A1043F" w:rsidRDefault="00907383" w:rsidP="00D71F69">
            <w:pPr>
              <w:tabs>
                <w:tab w:val="left" w:pos="567"/>
              </w:tabs>
              <w:spacing w:before="40" w:after="40"/>
              <w:contextualSpacing/>
              <w:rPr>
                <w:rFonts w:ascii="Arial" w:hAnsi="Arial" w:cs="Arial"/>
                <w:bCs/>
                <w:kern w:val="36"/>
                <w:sz w:val="18"/>
                <w:szCs w:val="18"/>
              </w:rPr>
            </w:pPr>
            <w:r w:rsidRPr="00A1043F">
              <w:rPr>
                <w:rFonts w:ascii="Arial" w:hAnsi="Arial" w:cs="Arial"/>
                <w:bCs/>
                <w:kern w:val="36"/>
                <w:sz w:val="18"/>
                <w:szCs w:val="18"/>
              </w:rPr>
              <w:t>PN-EN 54-31+A1:2016-06</w:t>
            </w:r>
          </w:p>
        </w:tc>
        <w:tc>
          <w:tcPr>
            <w:tcW w:w="6662" w:type="dxa"/>
            <w:tcBorders>
              <w:top w:val="single" w:sz="4" w:space="0" w:color="auto"/>
              <w:left w:val="single" w:sz="4" w:space="0" w:color="auto"/>
              <w:bottom w:val="single" w:sz="4" w:space="0" w:color="auto"/>
              <w:right w:val="single" w:sz="4" w:space="0" w:color="auto"/>
            </w:tcBorders>
            <w:vAlign w:val="center"/>
          </w:tcPr>
          <w:p w14:paraId="3C10319F"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Systemy sygnalizacji pożarowej - Część 31: Czujki pożarowe wielodetektorowe - Czujki punktowe wykorzystujące kombinację detektorów dymu, tlenku węgla i opcjonalnie ciepła</w:t>
            </w:r>
          </w:p>
        </w:tc>
      </w:tr>
      <w:tr w:rsidR="00907383" w:rsidRPr="00A20D76" w14:paraId="673FDEC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5D16E91" w14:textId="77777777" w:rsidR="00907383" w:rsidRPr="00F15568" w:rsidRDefault="00F15568" w:rsidP="00F15568">
            <w:pPr>
              <w:shd w:val="clear" w:color="auto" w:fill="FFFFFF"/>
              <w:outlineLvl w:val="0"/>
              <w:rPr>
                <w:rFonts w:ascii="Arial" w:hAnsi="Arial" w:cs="Arial"/>
                <w:bCs/>
                <w:kern w:val="36"/>
                <w:sz w:val="18"/>
                <w:szCs w:val="18"/>
              </w:rPr>
            </w:pPr>
            <w:r w:rsidRPr="00F15568">
              <w:rPr>
                <w:rFonts w:ascii="Arial" w:hAnsi="Arial" w:cs="Arial"/>
                <w:bCs/>
                <w:kern w:val="36"/>
                <w:sz w:val="18"/>
                <w:szCs w:val="18"/>
              </w:rPr>
              <w:t>PN-EN 1092-1:2018-08</w:t>
            </w:r>
          </w:p>
        </w:tc>
        <w:tc>
          <w:tcPr>
            <w:tcW w:w="6662" w:type="dxa"/>
            <w:tcBorders>
              <w:top w:val="single" w:sz="4" w:space="0" w:color="auto"/>
              <w:left w:val="single" w:sz="4" w:space="0" w:color="auto"/>
              <w:bottom w:val="single" w:sz="4" w:space="0" w:color="auto"/>
              <w:right w:val="single" w:sz="4" w:space="0" w:color="auto"/>
            </w:tcBorders>
            <w:vAlign w:val="center"/>
          </w:tcPr>
          <w:p w14:paraId="1E8B7623"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Kołnierze i ich połączenia - Kołnierze okrągłe do rur, armatury, kształtek, łączników i osprzętu z oznaczeniem PN - Część 1: Kołnierze stalowe</w:t>
            </w:r>
          </w:p>
        </w:tc>
      </w:tr>
      <w:tr w:rsidR="00907383" w:rsidRPr="00A20D76" w14:paraId="1C96AC1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8534042"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125+A1:2016-02</w:t>
            </w:r>
          </w:p>
        </w:tc>
        <w:tc>
          <w:tcPr>
            <w:tcW w:w="6662" w:type="dxa"/>
            <w:tcBorders>
              <w:top w:val="single" w:sz="4" w:space="0" w:color="auto"/>
              <w:left w:val="single" w:sz="4" w:space="0" w:color="auto"/>
              <w:bottom w:val="single" w:sz="4" w:space="0" w:color="auto"/>
              <w:right w:val="single" w:sz="4" w:space="0" w:color="auto"/>
            </w:tcBorders>
            <w:vAlign w:val="center"/>
          </w:tcPr>
          <w:p w14:paraId="4CD4D906"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 xml:space="preserve">Urządzenia nadzoru płomienia do odbiorników spalających paliwa gazowe - </w:t>
            </w:r>
            <w:proofErr w:type="spellStart"/>
            <w:r w:rsidRPr="00A1043F">
              <w:rPr>
                <w:rFonts w:ascii="Arial" w:eastAsia="Calibri" w:hAnsi="Arial" w:cs="Arial"/>
                <w:sz w:val="18"/>
                <w:szCs w:val="18"/>
                <w:lang w:eastAsia="en-US"/>
              </w:rPr>
              <w:t>Termoelektromagnetyczne</w:t>
            </w:r>
            <w:proofErr w:type="spellEnd"/>
            <w:r w:rsidRPr="00A1043F">
              <w:rPr>
                <w:rFonts w:ascii="Arial" w:eastAsia="Calibri" w:hAnsi="Arial" w:cs="Arial"/>
                <w:sz w:val="18"/>
                <w:szCs w:val="18"/>
                <w:lang w:eastAsia="en-US"/>
              </w:rPr>
              <w:t xml:space="preserve"> urządzenia nadzoru płomienia.</w:t>
            </w:r>
          </w:p>
        </w:tc>
      </w:tr>
      <w:tr w:rsidR="00907383" w:rsidRPr="00A20D76" w14:paraId="10798B2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550AA8"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161+A3:2013-06</w:t>
            </w:r>
          </w:p>
        </w:tc>
        <w:tc>
          <w:tcPr>
            <w:tcW w:w="6662" w:type="dxa"/>
            <w:tcBorders>
              <w:top w:val="single" w:sz="4" w:space="0" w:color="auto"/>
              <w:left w:val="single" w:sz="4" w:space="0" w:color="auto"/>
              <w:bottom w:val="single" w:sz="4" w:space="0" w:color="auto"/>
              <w:right w:val="single" w:sz="4" w:space="0" w:color="auto"/>
            </w:tcBorders>
            <w:vAlign w:val="center"/>
          </w:tcPr>
          <w:p w14:paraId="6886A51F"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zawory odcinające dla palników i urządzeń gazowych.</w:t>
            </w:r>
          </w:p>
        </w:tc>
      </w:tr>
      <w:tr w:rsidR="00907383" w:rsidRPr="00A20D76" w14:paraId="4C2BD54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1DC186F"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lastRenderedPageBreak/>
              <w:t>PN-EN 298:2012</w:t>
            </w:r>
          </w:p>
        </w:tc>
        <w:tc>
          <w:tcPr>
            <w:tcW w:w="6662" w:type="dxa"/>
            <w:tcBorders>
              <w:top w:val="single" w:sz="4" w:space="0" w:color="auto"/>
              <w:left w:val="single" w:sz="4" w:space="0" w:color="auto"/>
              <w:bottom w:val="single" w:sz="4" w:space="0" w:color="auto"/>
              <w:right w:val="single" w:sz="4" w:space="0" w:color="auto"/>
            </w:tcBorders>
            <w:vAlign w:val="center"/>
          </w:tcPr>
          <w:p w14:paraId="13A215D2"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układy sterowania palnikiem przeznaczone do palników i urządzeń spalających paliwa gazowe lub paliwa ciekłe.</w:t>
            </w:r>
          </w:p>
        </w:tc>
      </w:tr>
      <w:tr w:rsidR="00907383" w:rsidRPr="00A20D76" w14:paraId="7889128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8A2FE22"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ISO 23553-1:2014-07</w:t>
            </w:r>
          </w:p>
        </w:tc>
        <w:tc>
          <w:tcPr>
            <w:tcW w:w="6662" w:type="dxa"/>
            <w:tcBorders>
              <w:top w:val="single" w:sz="4" w:space="0" w:color="auto"/>
              <w:left w:val="single" w:sz="4" w:space="0" w:color="auto"/>
              <w:bottom w:val="single" w:sz="4" w:space="0" w:color="auto"/>
              <w:right w:val="single" w:sz="4" w:space="0" w:color="auto"/>
            </w:tcBorders>
            <w:vAlign w:val="center"/>
          </w:tcPr>
          <w:p w14:paraId="2FFC2E4D"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sterujące i zabezpieczające palników olejowych - Wymagania szczegółowe - Część 1: Zawory automatyczne i półautomatyczne.</w:t>
            </w:r>
          </w:p>
        </w:tc>
      </w:tr>
      <w:tr w:rsidR="00907383" w:rsidRPr="00A20D76" w14:paraId="138DB8D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D993EC8"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676+A2:2008</w:t>
            </w:r>
          </w:p>
        </w:tc>
        <w:tc>
          <w:tcPr>
            <w:tcW w:w="6662" w:type="dxa"/>
            <w:tcBorders>
              <w:top w:val="single" w:sz="4" w:space="0" w:color="auto"/>
              <w:left w:val="single" w:sz="4" w:space="0" w:color="auto"/>
              <w:bottom w:val="single" w:sz="4" w:space="0" w:color="auto"/>
              <w:right w:val="single" w:sz="4" w:space="0" w:color="auto"/>
            </w:tcBorders>
            <w:vAlign w:val="center"/>
          </w:tcPr>
          <w:p w14:paraId="3B0A41DE"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Automatyczne palniki z wymuszonym nadmuchem do paliw gazowych.</w:t>
            </w:r>
          </w:p>
        </w:tc>
      </w:tr>
      <w:tr w:rsidR="00907383" w:rsidRPr="00A20D76" w14:paraId="630395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EF9E09C"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746-1+A1:2012</w:t>
            </w:r>
          </w:p>
        </w:tc>
        <w:tc>
          <w:tcPr>
            <w:tcW w:w="6662" w:type="dxa"/>
            <w:tcBorders>
              <w:top w:val="single" w:sz="4" w:space="0" w:color="auto"/>
              <w:left w:val="single" w:sz="4" w:space="0" w:color="auto"/>
              <w:bottom w:val="single" w:sz="4" w:space="0" w:color="auto"/>
              <w:right w:val="single" w:sz="4" w:space="0" w:color="auto"/>
            </w:tcBorders>
            <w:vAlign w:val="center"/>
          </w:tcPr>
          <w:p w14:paraId="132A90D9"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1: Ogólne wymagania bezpieczeństwa dotyczące urządzeń przemysłowych do procesów cieplnych.</w:t>
            </w:r>
          </w:p>
        </w:tc>
      </w:tr>
      <w:tr w:rsidR="00907383" w:rsidRPr="00A20D76" w14:paraId="6D1AA20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B9C38D6" w14:textId="77777777" w:rsidR="00907383" w:rsidRPr="00E838C1" w:rsidRDefault="00E838C1" w:rsidP="00E838C1">
            <w:pPr>
              <w:shd w:val="clear" w:color="auto" w:fill="FFFFFF"/>
              <w:outlineLvl w:val="0"/>
              <w:rPr>
                <w:rFonts w:ascii="Arial" w:hAnsi="Arial" w:cs="Arial"/>
                <w:bCs/>
                <w:kern w:val="36"/>
                <w:sz w:val="18"/>
                <w:szCs w:val="18"/>
              </w:rPr>
            </w:pPr>
            <w:r w:rsidRPr="00E838C1">
              <w:rPr>
                <w:rFonts w:ascii="Arial" w:hAnsi="Arial" w:cs="Arial"/>
                <w:bCs/>
                <w:kern w:val="36"/>
                <w:sz w:val="18"/>
                <w:szCs w:val="18"/>
              </w:rPr>
              <w:t>PN-EN 746-2:2010</w:t>
            </w:r>
          </w:p>
        </w:tc>
        <w:tc>
          <w:tcPr>
            <w:tcW w:w="6662" w:type="dxa"/>
            <w:tcBorders>
              <w:top w:val="single" w:sz="4" w:space="0" w:color="auto"/>
              <w:left w:val="single" w:sz="4" w:space="0" w:color="auto"/>
              <w:bottom w:val="single" w:sz="4" w:space="0" w:color="auto"/>
              <w:right w:val="single" w:sz="4" w:space="0" w:color="auto"/>
            </w:tcBorders>
            <w:vAlign w:val="center"/>
          </w:tcPr>
          <w:p w14:paraId="533D2E00"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Wymagania dotyczące bezpieczeństwa systemów spalania i układów paliwowych.</w:t>
            </w:r>
          </w:p>
        </w:tc>
      </w:tr>
      <w:tr w:rsidR="00907383" w:rsidRPr="00A20D76" w14:paraId="7BBA03F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1C77D5A"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746-3+A1:2012</w:t>
            </w:r>
          </w:p>
        </w:tc>
        <w:tc>
          <w:tcPr>
            <w:tcW w:w="6662" w:type="dxa"/>
            <w:tcBorders>
              <w:top w:val="single" w:sz="4" w:space="0" w:color="auto"/>
              <w:left w:val="single" w:sz="4" w:space="0" w:color="auto"/>
              <w:bottom w:val="single" w:sz="4" w:space="0" w:color="auto"/>
              <w:right w:val="single" w:sz="4" w:space="0" w:color="auto"/>
            </w:tcBorders>
            <w:vAlign w:val="center"/>
          </w:tcPr>
          <w:p w14:paraId="4D20BB30"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Urządzenia przemysłowe do procesów cieplnych - Część 3: Wymagania dotyczące bezpieczeństwa wytwarzania i stosowania atmosfer gazowych.</w:t>
            </w:r>
          </w:p>
        </w:tc>
      </w:tr>
      <w:tr w:rsidR="00907383" w:rsidRPr="00A20D76" w14:paraId="5252E10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A3616C9" w14:textId="77777777"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1349: 2010</w:t>
            </w:r>
          </w:p>
        </w:tc>
        <w:tc>
          <w:tcPr>
            <w:tcW w:w="6662" w:type="dxa"/>
            <w:tcBorders>
              <w:top w:val="single" w:sz="4" w:space="0" w:color="auto"/>
              <w:left w:val="single" w:sz="4" w:space="0" w:color="auto"/>
              <w:bottom w:val="single" w:sz="4" w:space="0" w:color="auto"/>
              <w:right w:val="single" w:sz="4" w:space="0" w:color="auto"/>
            </w:tcBorders>
            <w:vAlign w:val="center"/>
          </w:tcPr>
          <w:p w14:paraId="7814D596"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Armatura sterująca procesami przemysłowymi</w:t>
            </w:r>
          </w:p>
        </w:tc>
      </w:tr>
      <w:tr w:rsidR="00907383" w:rsidRPr="00A20D76" w14:paraId="5FDBA84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08F244E" w14:textId="77777777" w:rsidR="00907383" w:rsidRPr="00A1043F" w:rsidRDefault="00907383" w:rsidP="00D71F69">
            <w:pPr>
              <w:spacing w:before="40" w:after="40"/>
              <w:contextualSpacing/>
              <w:rPr>
                <w:rFonts w:ascii="Arial" w:eastAsia="Calibri" w:hAnsi="Arial" w:cs="Arial"/>
                <w:bCs/>
                <w:kern w:val="36"/>
                <w:sz w:val="18"/>
                <w:szCs w:val="18"/>
                <w:lang w:eastAsia="en-US"/>
              </w:rPr>
            </w:pPr>
            <w:r w:rsidRPr="00A1043F">
              <w:rPr>
                <w:rFonts w:ascii="Arial" w:eastAsia="Calibri" w:hAnsi="Arial" w:cs="Arial"/>
                <w:bCs/>
                <w:kern w:val="36"/>
                <w:sz w:val="18"/>
                <w:szCs w:val="18"/>
                <w:lang w:eastAsia="en-US"/>
              </w:rPr>
              <w:t>PN-EN ISO 1461:2011</w:t>
            </w:r>
          </w:p>
        </w:tc>
        <w:tc>
          <w:tcPr>
            <w:tcW w:w="6662" w:type="dxa"/>
            <w:tcBorders>
              <w:top w:val="single" w:sz="4" w:space="0" w:color="auto"/>
              <w:left w:val="single" w:sz="4" w:space="0" w:color="auto"/>
              <w:bottom w:val="single" w:sz="4" w:space="0" w:color="auto"/>
              <w:right w:val="single" w:sz="4" w:space="0" w:color="auto"/>
            </w:tcBorders>
            <w:vAlign w:val="center"/>
          </w:tcPr>
          <w:p w14:paraId="1E70939D"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hAnsi="Arial" w:cs="Arial"/>
                <w:sz w:val="18"/>
                <w:szCs w:val="18"/>
              </w:rPr>
              <w:t>Powłoki cynkowe nanoszone na wyroby stalowe i żeliwne metodą zanurzeniową</w:t>
            </w:r>
            <w:r>
              <w:rPr>
                <w:rFonts w:ascii="Arial" w:hAnsi="Arial" w:cs="Arial"/>
                <w:sz w:val="18"/>
                <w:szCs w:val="18"/>
              </w:rPr>
              <w:t xml:space="preserve"> </w:t>
            </w:r>
            <w:r w:rsidRPr="00A1043F">
              <w:rPr>
                <w:rFonts w:ascii="Arial" w:hAnsi="Arial" w:cs="Arial"/>
                <w:sz w:val="18"/>
                <w:szCs w:val="18"/>
              </w:rPr>
              <w:t>- Wymagania i metody badań</w:t>
            </w:r>
          </w:p>
        </w:tc>
      </w:tr>
      <w:tr w:rsidR="000665DB" w:rsidRPr="00A20D76" w14:paraId="3772ED6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8D2A4A0" w14:textId="77777777" w:rsidR="000665DB" w:rsidRPr="000665DB" w:rsidRDefault="000665DB" w:rsidP="00D71F69">
            <w:pPr>
              <w:spacing w:before="40" w:after="40"/>
              <w:contextualSpacing/>
              <w:rPr>
                <w:rFonts w:ascii="Arial" w:eastAsia="Calibri" w:hAnsi="Arial" w:cs="Arial"/>
                <w:bCs/>
                <w:kern w:val="36"/>
                <w:sz w:val="18"/>
                <w:szCs w:val="18"/>
                <w:lang w:eastAsia="en-US"/>
              </w:rPr>
            </w:pPr>
            <w:r>
              <w:rPr>
                <w:rFonts w:ascii="Arial" w:eastAsia="Calibri" w:hAnsi="Arial" w:cs="Arial"/>
                <w:sz w:val="18"/>
                <w:szCs w:val="18"/>
                <w:lang w:eastAsia="en-US"/>
              </w:rPr>
              <w:t>PN-EN 12464-1:2012</w:t>
            </w:r>
          </w:p>
        </w:tc>
        <w:tc>
          <w:tcPr>
            <w:tcW w:w="6662" w:type="dxa"/>
            <w:tcBorders>
              <w:top w:val="single" w:sz="4" w:space="0" w:color="auto"/>
              <w:left w:val="single" w:sz="4" w:space="0" w:color="auto"/>
              <w:bottom w:val="single" w:sz="4" w:space="0" w:color="auto"/>
              <w:right w:val="single" w:sz="4" w:space="0" w:color="auto"/>
            </w:tcBorders>
            <w:vAlign w:val="center"/>
          </w:tcPr>
          <w:p w14:paraId="14024DE4" w14:textId="77777777" w:rsidR="000665DB" w:rsidRPr="00E838C1" w:rsidRDefault="00707535" w:rsidP="00D35797">
            <w:pPr>
              <w:spacing w:before="40" w:after="40"/>
              <w:contextualSpacing/>
              <w:rPr>
                <w:rFonts w:ascii="Arial" w:hAnsi="Arial" w:cs="Arial"/>
                <w:sz w:val="18"/>
                <w:szCs w:val="18"/>
              </w:rPr>
            </w:pPr>
            <w:r w:rsidRPr="00E838C1">
              <w:rPr>
                <w:rFonts w:ascii="Arial" w:hAnsi="Arial" w:cs="Arial"/>
                <w:sz w:val="18"/>
                <w:szCs w:val="18"/>
              </w:rPr>
              <w:t>Światło i oświetlenie - Oświetlenie miejsc pracy - Część 1: Miejsca pracy we wnętrzach</w:t>
            </w:r>
          </w:p>
        </w:tc>
      </w:tr>
      <w:tr w:rsidR="00865ED8" w:rsidRPr="00A20D76" w14:paraId="0DDACB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F0A96DB" w14:textId="77777777" w:rsidR="00865ED8" w:rsidRPr="00A1043F" w:rsidRDefault="00865ED8"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 xml:space="preserve">PN-EN </w:t>
            </w:r>
            <w:smartTag w:uri="urn:schemas-microsoft-com:office:smarttags" w:element="PostalCode">
              <w:r>
                <w:rPr>
                  <w:rFonts w:ascii="Arial" w:hAnsi="Arial" w:cs="Arial"/>
                  <w:bCs/>
                  <w:kern w:val="36"/>
                  <w:sz w:val="18"/>
                  <w:szCs w:val="18"/>
                  <w:lang w:val="en-GB"/>
                </w:rPr>
                <w:t>14181</w:t>
              </w:r>
            </w:smartTag>
            <w:r>
              <w:rPr>
                <w:rFonts w:ascii="Arial" w:hAnsi="Arial" w:cs="Arial"/>
                <w:bCs/>
                <w:kern w:val="36"/>
                <w:sz w:val="18"/>
                <w:szCs w:val="18"/>
                <w:lang w:val="en-GB"/>
              </w:rPr>
              <w:t>:2015-02</w:t>
            </w:r>
          </w:p>
        </w:tc>
        <w:tc>
          <w:tcPr>
            <w:tcW w:w="6662" w:type="dxa"/>
            <w:tcBorders>
              <w:top w:val="single" w:sz="4" w:space="0" w:color="auto"/>
              <w:left w:val="single" w:sz="4" w:space="0" w:color="auto"/>
              <w:bottom w:val="single" w:sz="4" w:space="0" w:color="auto"/>
              <w:right w:val="single" w:sz="4" w:space="0" w:color="auto"/>
            </w:tcBorders>
            <w:vAlign w:val="center"/>
          </w:tcPr>
          <w:p w14:paraId="644A34DC" w14:textId="77777777" w:rsidR="00865ED8" w:rsidRPr="004A39F0" w:rsidRDefault="00865ED8" w:rsidP="00D35797">
            <w:pPr>
              <w:tabs>
                <w:tab w:val="left" w:pos="567"/>
              </w:tabs>
              <w:spacing w:before="40" w:after="40"/>
              <w:contextualSpacing/>
              <w:rPr>
                <w:rFonts w:ascii="Arial" w:hAnsi="Arial" w:cs="Arial"/>
                <w:sz w:val="18"/>
                <w:szCs w:val="18"/>
              </w:rPr>
            </w:pPr>
            <w:r w:rsidRPr="004A39F0">
              <w:rPr>
                <w:rFonts w:ascii="Arial" w:hAnsi="Arial" w:cs="Arial"/>
                <w:sz w:val="18"/>
                <w:szCs w:val="18"/>
              </w:rPr>
              <w:t>E</w:t>
            </w:r>
            <w:r w:rsidR="007141F4" w:rsidRPr="004A39F0">
              <w:rPr>
                <w:rFonts w:ascii="Arial" w:hAnsi="Arial" w:cs="Arial"/>
                <w:sz w:val="18"/>
                <w:szCs w:val="18"/>
              </w:rPr>
              <w:t>misja ze źródeł stacjonarnych -</w:t>
            </w:r>
            <w:r w:rsidRPr="004A39F0">
              <w:rPr>
                <w:rFonts w:ascii="Arial" w:hAnsi="Arial" w:cs="Arial"/>
                <w:sz w:val="18"/>
                <w:szCs w:val="18"/>
              </w:rPr>
              <w:t xml:space="preserve"> Zapewnienie jakości automatycznych systemów pomiarowych.</w:t>
            </w:r>
          </w:p>
        </w:tc>
      </w:tr>
      <w:tr w:rsidR="007141F4" w:rsidRPr="00A20D76" w14:paraId="3D68DC6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DCEA53C" w14:textId="77777777" w:rsidR="007141F4" w:rsidRPr="007141F4" w:rsidRDefault="007141F4" w:rsidP="00D71F69">
            <w:pPr>
              <w:tabs>
                <w:tab w:val="left" w:pos="567"/>
              </w:tabs>
              <w:spacing w:before="40" w:after="40"/>
              <w:contextualSpacing/>
              <w:rPr>
                <w:rFonts w:ascii="Arial" w:hAnsi="Arial" w:cs="Arial"/>
                <w:bCs/>
                <w:kern w:val="36"/>
                <w:sz w:val="18"/>
                <w:szCs w:val="18"/>
                <w:lang w:val="en-GB"/>
              </w:rPr>
            </w:pPr>
            <w:r>
              <w:rPr>
                <w:rFonts w:ascii="Arial" w:hAnsi="Arial" w:cs="Arial"/>
                <w:sz w:val="18"/>
                <w:szCs w:val="18"/>
              </w:rPr>
              <w:t xml:space="preserve">PN-EN </w:t>
            </w:r>
            <w:r w:rsidRPr="007141F4">
              <w:rPr>
                <w:rFonts w:ascii="Arial" w:hAnsi="Arial" w:cs="Arial"/>
                <w:sz w:val="18"/>
                <w:szCs w:val="18"/>
              </w:rPr>
              <w:t>14956:2006</w:t>
            </w:r>
          </w:p>
        </w:tc>
        <w:tc>
          <w:tcPr>
            <w:tcW w:w="6662" w:type="dxa"/>
            <w:tcBorders>
              <w:top w:val="single" w:sz="4" w:space="0" w:color="auto"/>
              <w:left w:val="single" w:sz="4" w:space="0" w:color="auto"/>
              <w:bottom w:val="single" w:sz="4" w:space="0" w:color="auto"/>
              <w:right w:val="single" w:sz="4" w:space="0" w:color="auto"/>
            </w:tcBorders>
            <w:vAlign w:val="center"/>
          </w:tcPr>
          <w:p w14:paraId="1BA5A99E" w14:textId="77777777" w:rsidR="007141F4" w:rsidRPr="004A39F0" w:rsidRDefault="007141F4" w:rsidP="00D35797">
            <w:pPr>
              <w:tabs>
                <w:tab w:val="left" w:pos="567"/>
              </w:tabs>
              <w:spacing w:before="40" w:after="40"/>
              <w:contextualSpacing/>
              <w:rPr>
                <w:rFonts w:ascii="Arial" w:hAnsi="Arial" w:cs="Arial"/>
                <w:sz w:val="18"/>
                <w:szCs w:val="18"/>
              </w:rPr>
            </w:pPr>
            <w:r w:rsidRPr="004A39F0">
              <w:rPr>
                <w:rFonts w:ascii="Arial" w:hAnsi="Arial" w:cs="Arial"/>
                <w:sz w:val="18"/>
                <w:szCs w:val="18"/>
              </w:rPr>
              <w:t>Jakość powietrza - Ocena przydatności procedury pomiarowej przez odniesienie do wymaganej niepewności pomiaru</w:t>
            </w:r>
          </w:p>
        </w:tc>
      </w:tr>
      <w:tr w:rsidR="001F3E32" w:rsidRPr="00A20D76" w14:paraId="5C2A662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ADD2D1E" w14:textId="77777777" w:rsidR="001F3E32" w:rsidRPr="00617558" w:rsidRDefault="00617558" w:rsidP="00D71F69">
            <w:pPr>
              <w:tabs>
                <w:tab w:val="left" w:pos="567"/>
              </w:tabs>
              <w:spacing w:before="40" w:after="40"/>
              <w:contextualSpacing/>
              <w:rPr>
                <w:rFonts w:ascii="Arial" w:hAnsi="Arial" w:cs="Arial"/>
                <w:sz w:val="18"/>
                <w:szCs w:val="18"/>
              </w:rPr>
            </w:pPr>
            <w:r w:rsidRPr="00617558">
              <w:rPr>
                <w:rFonts w:ascii="Arial" w:hAnsi="Arial" w:cs="Arial"/>
                <w:sz w:val="18"/>
                <w:szCs w:val="18"/>
              </w:rPr>
              <w:t>PN-EN 15267-1:2009</w:t>
            </w:r>
          </w:p>
        </w:tc>
        <w:tc>
          <w:tcPr>
            <w:tcW w:w="6662" w:type="dxa"/>
            <w:tcBorders>
              <w:top w:val="single" w:sz="4" w:space="0" w:color="auto"/>
              <w:left w:val="single" w:sz="4" w:space="0" w:color="auto"/>
              <w:bottom w:val="single" w:sz="4" w:space="0" w:color="auto"/>
              <w:right w:val="single" w:sz="4" w:space="0" w:color="auto"/>
            </w:tcBorders>
            <w:vAlign w:val="center"/>
          </w:tcPr>
          <w:p w14:paraId="1218CAD7" w14:textId="77777777" w:rsidR="001F3E32" w:rsidRPr="00617558" w:rsidRDefault="00A122AF" w:rsidP="00D35797">
            <w:pPr>
              <w:tabs>
                <w:tab w:val="left" w:pos="567"/>
              </w:tabs>
              <w:spacing w:before="40" w:after="40"/>
              <w:contextualSpacing/>
              <w:rPr>
                <w:rFonts w:ascii="Arial" w:hAnsi="Arial" w:cs="Arial"/>
                <w:sz w:val="18"/>
                <w:szCs w:val="18"/>
              </w:rPr>
            </w:pPr>
            <w:r>
              <w:rPr>
                <w:rStyle w:val="st1"/>
                <w:rFonts w:ascii="Arial" w:hAnsi="Arial" w:cs="Arial"/>
                <w:sz w:val="18"/>
                <w:szCs w:val="18"/>
              </w:rPr>
              <w:t>Jakość powietrza -</w:t>
            </w:r>
            <w:r w:rsidR="00617558" w:rsidRPr="00617558">
              <w:rPr>
                <w:rStyle w:val="st1"/>
                <w:rFonts w:ascii="Arial" w:hAnsi="Arial" w:cs="Arial"/>
                <w:sz w:val="18"/>
                <w:szCs w:val="18"/>
              </w:rPr>
              <w:t xml:space="preserve"> Certyfikacja automatycznych systemów pomiarowych - Część 1: Zasady ogólne.</w:t>
            </w:r>
          </w:p>
        </w:tc>
      </w:tr>
      <w:tr w:rsidR="00907383" w:rsidRPr="00A20D76" w14:paraId="5732EA0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19DF461" w14:textId="77777777" w:rsidR="00907383" w:rsidRPr="00A1043F" w:rsidRDefault="00907383"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45501</w:t>
                </w:r>
              </w:smartTag>
            </w:smartTag>
            <w:r w:rsidRPr="00A1043F">
              <w:rPr>
                <w:rFonts w:ascii="Arial" w:hAnsi="Arial" w:cs="Arial"/>
                <w:bCs/>
                <w:kern w:val="36"/>
                <w:sz w:val="18"/>
                <w:szCs w:val="18"/>
                <w:lang w:val="en-GB"/>
              </w:rPr>
              <w:t>:2015-05</w:t>
            </w:r>
          </w:p>
        </w:tc>
        <w:tc>
          <w:tcPr>
            <w:tcW w:w="6662" w:type="dxa"/>
            <w:tcBorders>
              <w:top w:val="single" w:sz="4" w:space="0" w:color="auto"/>
              <w:left w:val="single" w:sz="4" w:space="0" w:color="auto"/>
              <w:bottom w:val="single" w:sz="4" w:space="0" w:color="auto"/>
              <w:right w:val="single" w:sz="4" w:space="0" w:color="auto"/>
            </w:tcBorders>
            <w:vAlign w:val="center"/>
          </w:tcPr>
          <w:p w14:paraId="03B52401"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Zagadnienia metrologiczne wag nieautomatycznych</w:t>
            </w:r>
          </w:p>
        </w:tc>
      </w:tr>
      <w:tr w:rsidR="00907383" w:rsidRPr="00A20D76" w14:paraId="47FCDE7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748895F" w14:textId="77777777"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50271:2018-08</w:t>
            </w:r>
          </w:p>
        </w:tc>
        <w:tc>
          <w:tcPr>
            <w:tcW w:w="6662" w:type="dxa"/>
            <w:tcBorders>
              <w:top w:val="single" w:sz="4" w:space="0" w:color="auto"/>
              <w:left w:val="single" w:sz="4" w:space="0" w:color="auto"/>
              <w:bottom w:val="single" w:sz="4" w:space="0" w:color="auto"/>
              <w:right w:val="single" w:sz="4" w:space="0" w:color="auto"/>
            </w:tcBorders>
            <w:vAlign w:val="center"/>
          </w:tcPr>
          <w:p w14:paraId="14CAED43"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Elektryczne przyrządy do wykrywania i pomiaru gazów palnych, gazów toksycznych lub tlenu - Wymagania i badania dotyczące przyrządów wykorzystujących oprogramowanie i/lub techniki cyfrowe.</w:t>
            </w:r>
          </w:p>
        </w:tc>
      </w:tr>
      <w:tr w:rsidR="00852592" w:rsidRPr="00A20D76" w14:paraId="709BAA5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AEF1468" w14:textId="77777777" w:rsidR="00852592" w:rsidRPr="00A1043F" w:rsidRDefault="00852592"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55024</w:t>
                </w:r>
              </w:smartTag>
            </w:smartTag>
            <w:r>
              <w:rPr>
                <w:rFonts w:ascii="Arial" w:hAnsi="Arial" w:cs="Arial"/>
                <w:bCs/>
                <w:kern w:val="36"/>
                <w:sz w:val="18"/>
                <w:szCs w:val="18"/>
                <w:lang w:val="en-GB"/>
              </w:rPr>
              <w:t>:2011</w:t>
            </w:r>
          </w:p>
        </w:tc>
        <w:tc>
          <w:tcPr>
            <w:tcW w:w="6662" w:type="dxa"/>
            <w:tcBorders>
              <w:top w:val="single" w:sz="4" w:space="0" w:color="auto"/>
              <w:left w:val="single" w:sz="4" w:space="0" w:color="auto"/>
              <w:bottom w:val="single" w:sz="4" w:space="0" w:color="auto"/>
              <w:right w:val="single" w:sz="4" w:space="0" w:color="auto"/>
            </w:tcBorders>
            <w:vAlign w:val="center"/>
          </w:tcPr>
          <w:p w14:paraId="50EEB4D2" w14:textId="77777777" w:rsidR="00852592" w:rsidRPr="00852592" w:rsidRDefault="00852592" w:rsidP="00D35797">
            <w:pPr>
              <w:tabs>
                <w:tab w:val="left" w:pos="567"/>
              </w:tabs>
              <w:spacing w:before="40" w:after="40"/>
              <w:contextualSpacing/>
              <w:rPr>
                <w:rFonts w:ascii="Arial" w:hAnsi="Arial" w:cs="Arial"/>
                <w:sz w:val="18"/>
                <w:szCs w:val="18"/>
              </w:rPr>
            </w:pPr>
            <w:r>
              <w:rPr>
                <w:rFonts w:ascii="Arial" w:hAnsi="Arial" w:cs="Arial"/>
                <w:sz w:val="18"/>
                <w:szCs w:val="18"/>
              </w:rPr>
              <w:t xml:space="preserve">Urządzenia informatyczne - Charakterystyki odporności - </w:t>
            </w:r>
            <w:r w:rsidRPr="00852592">
              <w:rPr>
                <w:rFonts w:ascii="Arial" w:hAnsi="Arial" w:cs="Arial"/>
                <w:sz w:val="18"/>
                <w:szCs w:val="18"/>
              </w:rPr>
              <w:t>Poziomy wymagane i metody pomiarów.</w:t>
            </w:r>
          </w:p>
        </w:tc>
      </w:tr>
      <w:tr w:rsidR="00907383" w:rsidRPr="00A20D76" w14:paraId="52EA424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EE395F7" w14:textId="77777777" w:rsidR="00907383" w:rsidRPr="00792333" w:rsidRDefault="00792333" w:rsidP="00792333">
            <w:pPr>
              <w:shd w:val="clear" w:color="auto" w:fill="FFFFFF"/>
              <w:outlineLvl w:val="0"/>
              <w:rPr>
                <w:rFonts w:ascii="Arial" w:hAnsi="Arial" w:cs="Arial"/>
                <w:bCs/>
                <w:kern w:val="36"/>
                <w:sz w:val="18"/>
                <w:szCs w:val="18"/>
              </w:rPr>
            </w:pPr>
            <w:r w:rsidRPr="00792333">
              <w:rPr>
                <w:rFonts w:ascii="Arial" w:hAnsi="Arial" w:cs="Arial"/>
                <w:bCs/>
                <w:kern w:val="36"/>
                <w:sz w:val="18"/>
                <w:szCs w:val="18"/>
              </w:rPr>
              <w:t>PN-EN IEC 60079-0:2018-09</w:t>
            </w:r>
          </w:p>
        </w:tc>
        <w:tc>
          <w:tcPr>
            <w:tcW w:w="6662" w:type="dxa"/>
            <w:tcBorders>
              <w:top w:val="single" w:sz="4" w:space="0" w:color="auto"/>
              <w:left w:val="single" w:sz="4" w:space="0" w:color="auto"/>
              <w:bottom w:val="single" w:sz="4" w:space="0" w:color="auto"/>
              <w:right w:val="single" w:sz="4" w:space="0" w:color="auto"/>
            </w:tcBorders>
            <w:vAlign w:val="center"/>
          </w:tcPr>
          <w:p w14:paraId="1BFCF907"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0: Urządzenia - Podstawowe wymagania.</w:t>
            </w:r>
          </w:p>
        </w:tc>
      </w:tr>
      <w:tr w:rsidR="00907383" w:rsidRPr="00A20D76" w14:paraId="250EA0B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FFD9B98" w14:textId="77777777"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60079-1:2014-12</w:t>
            </w:r>
          </w:p>
        </w:tc>
        <w:tc>
          <w:tcPr>
            <w:tcW w:w="6662" w:type="dxa"/>
            <w:tcBorders>
              <w:top w:val="single" w:sz="4" w:space="0" w:color="auto"/>
              <w:left w:val="single" w:sz="4" w:space="0" w:color="auto"/>
              <w:bottom w:val="single" w:sz="4" w:space="0" w:color="auto"/>
              <w:right w:val="single" w:sz="4" w:space="0" w:color="auto"/>
            </w:tcBorders>
            <w:vAlign w:val="center"/>
          </w:tcPr>
          <w:p w14:paraId="3F471573"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 Zabezpieczenie urządzeń za pomocą osłon ognioszczelnych „d”.</w:t>
            </w:r>
          </w:p>
        </w:tc>
      </w:tr>
      <w:tr w:rsidR="00907383" w:rsidRPr="00A20D76" w14:paraId="3750C17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D3942D5"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60079-2:2015-02</w:t>
            </w:r>
          </w:p>
        </w:tc>
        <w:tc>
          <w:tcPr>
            <w:tcW w:w="6662" w:type="dxa"/>
            <w:tcBorders>
              <w:top w:val="single" w:sz="4" w:space="0" w:color="auto"/>
              <w:left w:val="single" w:sz="4" w:space="0" w:color="auto"/>
              <w:bottom w:val="single" w:sz="4" w:space="0" w:color="auto"/>
              <w:right w:val="single" w:sz="4" w:space="0" w:color="auto"/>
            </w:tcBorders>
            <w:vAlign w:val="center"/>
          </w:tcPr>
          <w:p w14:paraId="58C5CCDB"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 Zabezpieczenie urządzeń za pomocą osłon gazowych z nadciśnieniem  „p”.</w:t>
            </w:r>
          </w:p>
        </w:tc>
      </w:tr>
      <w:tr w:rsidR="00907383" w:rsidRPr="00A20D76" w14:paraId="230E109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01B4FF2" w14:textId="77777777" w:rsidR="00907383" w:rsidRPr="00A1043F" w:rsidRDefault="00907383" w:rsidP="00D71F69">
            <w:pPr>
              <w:spacing w:before="40" w:after="40"/>
              <w:contextualSpacing/>
              <w:rPr>
                <w:rFonts w:ascii="Arial" w:eastAsia="Calibri" w:hAnsi="Arial" w:cs="Arial"/>
                <w:sz w:val="18"/>
                <w:szCs w:val="18"/>
                <w:lang w:eastAsia="en-US"/>
              </w:rPr>
            </w:pPr>
            <w:r w:rsidRPr="00A1043F">
              <w:rPr>
                <w:rFonts w:ascii="Arial" w:eastAsia="Calibri" w:hAnsi="Arial" w:cs="Arial"/>
                <w:bCs/>
                <w:kern w:val="36"/>
                <w:sz w:val="18"/>
                <w:szCs w:val="18"/>
                <w:lang w:eastAsia="en-US"/>
              </w:rPr>
              <w:t>PN-EN 60079-5:2015-08</w:t>
            </w:r>
          </w:p>
        </w:tc>
        <w:tc>
          <w:tcPr>
            <w:tcW w:w="6662" w:type="dxa"/>
            <w:tcBorders>
              <w:top w:val="single" w:sz="4" w:space="0" w:color="auto"/>
              <w:left w:val="single" w:sz="4" w:space="0" w:color="auto"/>
              <w:bottom w:val="single" w:sz="4" w:space="0" w:color="auto"/>
              <w:right w:val="single" w:sz="4" w:space="0" w:color="auto"/>
            </w:tcBorders>
            <w:vAlign w:val="center"/>
          </w:tcPr>
          <w:p w14:paraId="22D6BC99"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5: Zabezpieczenie urządzeń za pomocą osłony piaskowej "q"</w:t>
            </w:r>
          </w:p>
        </w:tc>
      </w:tr>
      <w:tr w:rsidR="00907383" w:rsidRPr="00A20D76" w14:paraId="1950151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D9EACD1" w14:textId="77777777" w:rsidR="00907383" w:rsidRPr="00A1043F" w:rsidRDefault="00907383"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60079-6:2016-02</w:t>
            </w:r>
          </w:p>
        </w:tc>
        <w:tc>
          <w:tcPr>
            <w:tcW w:w="6662" w:type="dxa"/>
            <w:tcBorders>
              <w:top w:val="single" w:sz="4" w:space="0" w:color="auto"/>
              <w:left w:val="single" w:sz="4" w:space="0" w:color="auto"/>
              <w:bottom w:val="single" w:sz="4" w:space="0" w:color="auto"/>
              <w:right w:val="single" w:sz="4" w:space="0" w:color="auto"/>
            </w:tcBorders>
            <w:vAlign w:val="center"/>
          </w:tcPr>
          <w:p w14:paraId="7B58D0D2" w14:textId="77777777" w:rsidR="00907383" w:rsidRPr="00A1043F" w:rsidRDefault="00907383"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6: Zabezpieczenie urządzeń za pomocą osłony olejowej "o".</w:t>
            </w:r>
          </w:p>
        </w:tc>
      </w:tr>
      <w:tr w:rsidR="00907383" w:rsidRPr="00A20D76" w14:paraId="5B94E20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04585CB" w14:textId="77777777" w:rsidR="00907383" w:rsidRPr="00A1043F" w:rsidRDefault="00907383"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-7:2016-02</w:t>
            </w:r>
          </w:p>
        </w:tc>
        <w:tc>
          <w:tcPr>
            <w:tcW w:w="6662" w:type="dxa"/>
            <w:tcBorders>
              <w:top w:val="single" w:sz="4" w:space="0" w:color="auto"/>
              <w:left w:val="single" w:sz="4" w:space="0" w:color="auto"/>
              <w:bottom w:val="single" w:sz="4" w:space="0" w:color="auto"/>
              <w:right w:val="single" w:sz="4" w:space="0" w:color="auto"/>
            </w:tcBorders>
            <w:vAlign w:val="center"/>
          </w:tcPr>
          <w:p w14:paraId="762A9B4D"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7: Zabezpieczenie urządzeń za pomocą budowy wzmocnionej „e”.</w:t>
            </w:r>
          </w:p>
        </w:tc>
      </w:tr>
      <w:tr w:rsidR="00907383" w:rsidRPr="00A20D76" w14:paraId="794B034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9AF95D5" w14:textId="77777777" w:rsidR="00907383" w:rsidRPr="00A1043F" w:rsidRDefault="00907383" w:rsidP="00D71F69">
            <w:pPr>
              <w:tabs>
                <w:tab w:val="left" w:pos="567"/>
              </w:tabs>
              <w:spacing w:before="40" w:after="40"/>
              <w:contextualSpacing/>
              <w:rPr>
                <w:rFonts w:ascii="Arial" w:hAnsi="Arial" w:cs="Arial"/>
                <w:sz w:val="18"/>
                <w:szCs w:val="18"/>
                <w:lang w:val="en-US"/>
              </w:rPr>
            </w:pPr>
            <w:r w:rsidRPr="00A1043F">
              <w:rPr>
                <w:rFonts w:ascii="Arial" w:hAnsi="Arial" w:cs="Arial"/>
                <w:bCs/>
                <w:kern w:val="36"/>
                <w:sz w:val="18"/>
                <w:szCs w:val="18"/>
                <w:lang w:val="en-GB"/>
              </w:rPr>
              <w:t>PN-EN 60079-10-1:2016-02</w:t>
            </w:r>
          </w:p>
        </w:tc>
        <w:tc>
          <w:tcPr>
            <w:tcW w:w="6662" w:type="dxa"/>
            <w:tcBorders>
              <w:top w:val="single" w:sz="4" w:space="0" w:color="auto"/>
              <w:left w:val="single" w:sz="4" w:space="0" w:color="auto"/>
              <w:bottom w:val="single" w:sz="4" w:space="0" w:color="auto"/>
              <w:right w:val="single" w:sz="4" w:space="0" w:color="auto"/>
            </w:tcBorders>
            <w:vAlign w:val="center"/>
          </w:tcPr>
          <w:p w14:paraId="6013F92C" w14:textId="77777777" w:rsidR="00907383" w:rsidRPr="00A1043F" w:rsidRDefault="00907383"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10-1: Klasyfikacja przestrzeni - Gazowe atmosfery wybuchowe.</w:t>
            </w:r>
          </w:p>
        </w:tc>
      </w:tr>
      <w:tr w:rsidR="00AB48EE" w:rsidRPr="00A20D76" w14:paraId="422E628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DCA4D2E" w14:textId="77777777" w:rsidR="00AB48EE" w:rsidRPr="00AB48EE" w:rsidRDefault="00AB48EE" w:rsidP="00AD550E">
            <w:pPr>
              <w:shd w:val="clear" w:color="auto" w:fill="FFFFFF"/>
              <w:outlineLvl w:val="0"/>
              <w:rPr>
                <w:rFonts w:ascii="Arial" w:hAnsi="Arial" w:cs="Arial"/>
                <w:bCs/>
                <w:kern w:val="36"/>
                <w:sz w:val="18"/>
                <w:szCs w:val="18"/>
              </w:rPr>
            </w:pPr>
            <w:r w:rsidRPr="00AB48EE">
              <w:rPr>
                <w:rFonts w:ascii="Arial" w:hAnsi="Arial" w:cs="Arial"/>
                <w:bCs/>
                <w:kern w:val="36"/>
                <w:sz w:val="18"/>
                <w:szCs w:val="18"/>
              </w:rPr>
              <w:t>PN-EN 60079-10-2:2015-06</w:t>
            </w:r>
          </w:p>
        </w:tc>
        <w:tc>
          <w:tcPr>
            <w:tcW w:w="6662" w:type="dxa"/>
            <w:tcBorders>
              <w:top w:val="single" w:sz="4" w:space="0" w:color="auto"/>
              <w:left w:val="single" w:sz="4" w:space="0" w:color="auto"/>
              <w:bottom w:val="single" w:sz="4" w:space="0" w:color="auto"/>
              <w:right w:val="single" w:sz="4" w:space="0" w:color="auto"/>
            </w:tcBorders>
            <w:vAlign w:val="center"/>
          </w:tcPr>
          <w:p w14:paraId="64FFBE24" w14:textId="77777777" w:rsidR="00AB48EE" w:rsidRDefault="00AB48EE" w:rsidP="00AD550E">
            <w:pPr>
              <w:spacing w:before="40" w:after="40"/>
              <w:contextualSpacing/>
              <w:rPr>
                <w:rFonts w:ascii="Arial" w:hAnsi="Arial" w:cs="Arial"/>
                <w:color w:val="2F2F2F"/>
                <w:sz w:val="18"/>
                <w:szCs w:val="18"/>
                <w:shd w:val="clear" w:color="auto" w:fill="FFFFFF"/>
              </w:rPr>
            </w:pPr>
            <w:r>
              <w:rPr>
                <w:rFonts w:ascii="Arial" w:hAnsi="Arial" w:cs="Arial"/>
                <w:color w:val="2F2F2F"/>
                <w:sz w:val="18"/>
                <w:szCs w:val="18"/>
                <w:shd w:val="clear" w:color="auto" w:fill="FFFFFF"/>
              </w:rPr>
              <w:t>Atmosfery wybuchowe - Część 10-2: Klasyfikacja przestrzeni - Pyłowe atmosfery wybuchowe</w:t>
            </w:r>
          </w:p>
        </w:tc>
      </w:tr>
      <w:tr w:rsidR="00AB48EE" w:rsidRPr="00A20D76" w14:paraId="2F5CEC4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88629F7"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60079-11:2012</w:t>
            </w:r>
          </w:p>
        </w:tc>
        <w:tc>
          <w:tcPr>
            <w:tcW w:w="6662" w:type="dxa"/>
            <w:tcBorders>
              <w:top w:val="single" w:sz="4" w:space="0" w:color="auto"/>
              <w:left w:val="single" w:sz="4" w:space="0" w:color="auto"/>
              <w:bottom w:val="single" w:sz="4" w:space="0" w:color="auto"/>
              <w:right w:val="single" w:sz="4" w:space="0" w:color="auto"/>
            </w:tcBorders>
            <w:vAlign w:val="center"/>
          </w:tcPr>
          <w:p w14:paraId="1E048B33"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11: Zabezpieczenie urządzeń za pomocą iskrobezpieczeństwa "i".</w:t>
            </w:r>
          </w:p>
        </w:tc>
      </w:tr>
      <w:tr w:rsidR="00AB48EE" w:rsidRPr="00A20D76" w14:paraId="3572303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AE16E4F" w14:textId="77777777" w:rsidR="00AB48EE" w:rsidRPr="00F610B2" w:rsidRDefault="00AB48EE" w:rsidP="00F610B2">
            <w:pPr>
              <w:shd w:val="clear" w:color="auto" w:fill="FFFFFF"/>
              <w:outlineLvl w:val="0"/>
              <w:rPr>
                <w:rFonts w:ascii="Arial" w:hAnsi="Arial" w:cs="Arial"/>
                <w:bCs/>
                <w:kern w:val="36"/>
                <w:sz w:val="18"/>
                <w:szCs w:val="18"/>
              </w:rPr>
            </w:pPr>
            <w:r w:rsidRPr="00F610B2">
              <w:rPr>
                <w:rFonts w:ascii="Arial" w:hAnsi="Arial" w:cs="Arial"/>
                <w:bCs/>
                <w:kern w:val="36"/>
                <w:sz w:val="18"/>
                <w:szCs w:val="18"/>
              </w:rPr>
              <w:t>PN-EN 60079-13:2017-11</w:t>
            </w:r>
          </w:p>
        </w:tc>
        <w:tc>
          <w:tcPr>
            <w:tcW w:w="6662" w:type="dxa"/>
            <w:tcBorders>
              <w:top w:val="single" w:sz="4" w:space="0" w:color="auto"/>
              <w:left w:val="single" w:sz="4" w:space="0" w:color="auto"/>
              <w:bottom w:val="single" w:sz="4" w:space="0" w:color="auto"/>
              <w:right w:val="single" w:sz="4" w:space="0" w:color="auto"/>
            </w:tcBorders>
            <w:vAlign w:val="center"/>
          </w:tcPr>
          <w:p w14:paraId="5551929B" w14:textId="77777777" w:rsidR="00AB48EE" w:rsidRPr="004A39F0" w:rsidRDefault="00AB48EE" w:rsidP="00D35797">
            <w:pPr>
              <w:spacing w:before="40" w:after="40"/>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13: Zabezpieczenie urządzeń za pomocą pomieszczeń z utrzymywanym nadciśnieniem „p” oraz pomieszczeń z wymuszoną wentylacją „v”.</w:t>
            </w:r>
          </w:p>
        </w:tc>
      </w:tr>
      <w:tr w:rsidR="00AB48EE" w:rsidRPr="00A20D76" w14:paraId="451F035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8B02A4E"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60079-14:2014-06</w:t>
            </w:r>
          </w:p>
        </w:tc>
        <w:tc>
          <w:tcPr>
            <w:tcW w:w="6662" w:type="dxa"/>
            <w:tcBorders>
              <w:top w:val="single" w:sz="4" w:space="0" w:color="auto"/>
              <w:left w:val="single" w:sz="4" w:space="0" w:color="auto"/>
              <w:bottom w:val="single" w:sz="4" w:space="0" w:color="auto"/>
              <w:right w:val="single" w:sz="4" w:space="0" w:color="auto"/>
            </w:tcBorders>
            <w:vAlign w:val="center"/>
          </w:tcPr>
          <w:p w14:paraId="1953F65D"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14: Projektowanie, dobór i montaż instalacji elektrycznych.</w:t>
            </w:r>
          </w:p>
        </w:tc>
      </w:tr>
      <w:tr w:rsidR="00AB48EE" w:rsidRPr="00A20D76" w14:paraId="73565F9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1D0B564" w14:textId="77777777"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60079</w:t>
                </w:r>
              </w:smartTag>
            </w:smartTag>
            <w:r w:rsidRPr="00A1043F">
              <w:rPr>
                <w:rFonts w:ascii="Arial" w:hAnsi="Arial" w:cs="Arial"/>
                <w:bCs/>
                <w:kern w:val="36"/>
                <w:sz w:val="18"/>
                <w:szCs w:val="18"/>
                <w:lang w:val="en-GB"/>
              </w:rPr>
              <w:t>-17:2014-05</w:t>
            </w:r>
          </w:p>
        </w:tc>
        <w:tc>
          <w:tcPr>
            <w:tcW w:w="6662" w:type="dxa"/>
            <w:tcBorders>
              <w:top w:val="single" w:sz="4" w:space="0" w:color="auto"/>
              <w:left w:val="single" w:sz="4" w:space="0" w:color="auto"/>
              <w:bottom w:val="single" w:sz="4" w:space="0" w:color="auto"/>
              <w:right w:val="single" w:sz="4" w:space="0" w:color="auto"/>
            </w:tcBorders>
            <w:vAlign w:val="center"/>
          </w:tcPr>
          <w:p w14:paraId="4ECB966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Atmosfery wybuchowe - Część 17: Kontrola i konserwacja instalacji elektrycznych.</w:t>
            </w:r>
          </w:p>
        </w:tc>
      </w:tr>
      <w:tr w:rsidR="00AB48EE" w:rsidRPr="00A20D76" w14:paraId="1EF77BF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39DD9BA"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60079-18:2015-06</w:t>
            </w:r>
          </w:p>
        </w:tc>
        <w:tc>
          <w:tcPr>
            <w:tcW w:w="6662" w:type="dxa"/>
            <w:tcBorders>
              <w:top w:val="single" w:sz="4" w:space="0" w:color="auto"/>
              <w:left w:val="single" w:sz="4" w:space="0" w:color="auto"/>
              <w:bottom w:val="single" w:sz="4" w:space="0" w:color="auto"/>
              <w:right w:val="single" w:sz="4" w:space="0" w:color="auto"/>
            </w:tcBorders>
            <w:vAlign w:val="center"/>
          </w:tcPr>
          <w:p w14:paraId="69B6A57C"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18: Zabezpieczenie urządzeń za pomocą hermetyzacji „m”.</w:t>
            </w:r>
          </w:p>
        </w:tc>
      </w:tr>
      <w:tr w:rsidR="00AB48EE" w:rsidRPr="00A20D76" w14:paraId="34CDEF1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75C48A4" w14:textId="77777777" w:rsidR="00AB48EE" w:rsidRPr="00DE6A3F" w:rsidRDefault="00DE6A3F" w:rsidP="00DE6A3F">
            <w:pPr>
              <w:shd w:val="clear" w:color="auto" w:fill="FFFFFF"/>
              <w:outlineLvl w:val="0"/>
              <w:rPr>
                <w:rFonts w:ascii="Arial" w:hAnsi="Arial" w:cs="Arial"/>
                <w:bCs/>
                <w:kern w:val="36"/>
                <w:sz w:val="18"/>
                <w:szCs w:val="18"/>
              </w:rPr>
            </w:pPr>
            <w:r w:rsidRPr="00DE6A3F">
              <w:rPr>
                <w:rFonts w:ascii="Arial" w:hAnsi="Arial" w:cs="Arial"/>
                <w:bCs/>
                <w:kern w:val="36"/>
                <w:sz w:val="18"/>
                <w:szCs w:val="18"/>
              </w:rPr>
              <w:t>PN-EN 60079-19:2011/A1:2015-09</w:t>
            </w:r>
          </w:p>
        </w:tc>
        <w:tc>
          <w:tcPr>
            <w:tcW w:w="6662" w:type="dxa"/>
            <w:tcBorders>
              <w:top w:val="single" w:sz="4" w:space="0" w:color="auto"/>
              <w:left w:val="single" w:sz="4" w:space="0" w:color="auto"/>
              <w:bottom w:val="single" w:sz="4" w:space="0" w:color="auto"/>
              <w:right w:val="single" w:sz="4" w:space="0" w:color="auto"/>
            </w:tcBorders>
            <w:vAlign w:val="center"/>
          </w:tcPr>
          <w:p w14:paraId="4A5B8A1A" w14:textId="77777777" w:rsidR="00AB48EE" w:rsidRPr="00A1043F" w:rsidRDefault="00DE6A3F"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19: Naprawa, remont i regeneracja urządzeń</w:t>
            </w:r>
            <w:r w:rsidR="00DC1791">
              <w:rPr>
                <w:rFonts w:ascii="Arial" w:hAnsi="Arial" w:cs="Arial"/>
                <w:color w:val="2F2F2F"/>
                <w:sz w:val="18"/>
                <w:szCs w:val="18"/>
                <w:shd w:val="clear" w:color="auto" w:fill="FFFFFF"/>
              </w:rPr>
              <w:t>.</w:t>
            </w:r>
          </w:p>
        </w:tc>
      </w:tr>
      <w:tr w:rsidR="00AB48EE" w:rsidRPr="00A20D76" w14:paraId="30384F5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B596765" w14:textId="77777777" w:rsidR="00AB48EE" w:rsidRPr="00AB48EE" w:rsidRDefault="00AB48EE" w:rsidP="00AB48EE">
            <w:pPr>
              <w:shd w:val="clear" w:color="auto" w:fill="FFFFFF"/>
              <w:outlineLvl w:val="0"/>
              <w:rPr>
                <w:rFonts w:ascii="Arial" w:hAnsi="Arial" w:cs="Arial"/>
                <w:bCs/>
                <w:kern w:val="36"/>
                <w:sz w:val="18"/>
                <w:szCs w:val="18"/>
              </w:rPr>
            </w:pPr>
            <w:r w:rsidRPr="00AB48EE">
              <w:rPr>
                <w:rFonts w:ascii="Arial" w:hAnsi="Arial" w:cs="Arial"/>
                <w:bCs/>
                <w:kern w:val="36"/>
                <w:sz w:val="18"/>
                <w:szCs w:val="18"/>
              </w:rPr>
              <w:lastRenderedPageBreak/>
              <w:t>PN-EN 60079-20-1:2010</w:t>
            </w:r>
          </w:p>
        </w:tc>
        <w:tc>
          <w:tcPr>
            <w:tcW w:w="6662" w:type="dxa"/>
            <w:tcBorders>
              <w:top w:val="single" w:sz="4" w:space="0" w:color="auto"/>
              <w:left w:val="single" w:sz="4" w:space="0" w:color="auto"/>
              <w:bottom w:val="single" w:sz="4" w:space="0" w:color="auto"/>
              <w:right w:val="single" w:sz="4" w:space="0" w:color="auto"/>
            </w:tcBorders>
            <w:vAlign w:val="center"/>
          </w:tcPr>
          <w:p w14:paraId="0FE07013"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20-1: Właściwości materiałowe dotyczące klasyfikacji gazów i par - Metody badań i dane tabelaryczne</w:t>
            </w:r>
            <w:r w:rsidR="00D45D55">
              <w:rPr>
                <w:rFonts w:ascii="Arial" w:hAnsi="Arial" w:cs="Arial"/>
                <w:color w:val="2F2F2F"/>
                <w:sz w:val="18"/>
                <w:szCs w:val="18"/>
                <w:shd w:val="clear" w:color="auto" w:fill="FFFFFF"/>
              </w:rPr>
              <w:t>.</w:t>
            </w:r>
          </w:p>
        </w:tc>
      </w:tr>
      <w:tr w:rsidR="00AB48EE" w:rsidRPr="00A20D76" w14:paraId="48D074F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B486630" w14:textId="77777777" w:rsidR="00AB48EE" w:rsidRPr="00A1043F" w:rsidRDefault="00AB48EE" w:rsidP="00D71F69">
            <w:pPr>
              <w:spacing w:before="40" w:after="40"/>
              <w:contextualSpacing/>
              <w:rPr>
                <w:rFonts w:ascii="Arial" w:eastAsia="Calibri" w:hAnsi="Arial" w:cs="Arial"/>
                <w:sz w:val="18"/>
                <w:szCs w:val="18"/>
                <w:lang w:val="en-US" w:eastAsia="en-US"/>
              </w:rPr>
            </w:pPr>
            <w:r w:rsidRPr="00A1043F">
              <w:rPr>
                <w:rFonts w:ascii="Arial" w:eastAsia="Calibri" w:hAnsi="Arial" w:cs="Arial"/>
                <w:bCs/>
                <w:kern w:val="36"/>
                <w:sz w:val="18"/>
                <w:szCs w:val="18"/>
                <w:lang w:eastAsia="en-US"/>
              </w:rPr>
              <w:t>PN-EN 60079-25:2011</w:t>
            </w:r>
          </w:p>
        </w:tc>
        <w:tc>
          <w:tcPr>
            <w:tcW w:w="6662" w:type="dxa"/>
            <w:tcBorders>
              <w:top w:val="single" w:sz="4" w:space="0" w:color="auto"/>
              <w:left w:val="single" w:sz="4" w:space="0" w:color="auto"/>
              <w:bottom w:val="single" w:sz="4" w:space="0" w:color="auto"/>
              <w:right w:val="single" w:sz="4" w:space="0" w:color="auto"/>
            </w:tcBorders>
            <w:vAlign w:val="center"/>
          </w:tcPr>
          <w:p w14:paraId="23853860" w14:textId="77777777" w:rsidR="00AB48EE" w:rsidRPr="00A1043F" w:rsidRDefault="00AB48EE" w:rsidP="00D35797">
            <w:pPr>
              <w:spacing w:before="40" w:after="40"/>
              <w:contextualSpacing/>
              <w:rPr>
                <w:rFonts w:ascii="Arial" w:eastAsia="Calibri" w:hAnsi="Arial" w:cs="Arial"/>
                <w:sz w:val="18"/>
                <w:szCs w:val="18"/>
                <w:lang w:eastAsia="en-US"/>
              </w:rPr>
            </w:pPr>
            <w:r w:rsidRPr="00A1043F">
              <w:rPr>
                <w:rFonts w:ascii="Arial" w:eastAsia="Calibri" w:hAnsi="Arial" w:cs="Arial"/>
                <w:sz w:val="18"/>
                <w:szCs w:val="18"/>
                <w:lang w:eastAsia="en-US"/>
              </w:rPr>
              <w:t>Atmosfery wybuchowe - Część 25: Systemy iskrobezpieczne.</w:t>
            </w:r>
          </w:p>
        </w:tc>
      </w:tr>
      <w:tr w:rsidR="00AB48EE" w:rsidRPr="00A20D76" w14:paraId="66DF453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02338FE" w14:textId="77777777" w:rsidR="00AB48EE" w:rsidRPr="00A1043F" w:rsidRDefault="00AB48EE" w:rsidP="00D71F69">
            <w:pPr>
              <w:spacing w:before="40" w:after="40"/>
              <w:contextualSpacing/>
              <w:rPr>
                <w:rFonts w:ascii="Arial" w:eastAsia="Calibri" w:hAnsi="Arial" w:cs="Arial"/>
                <w:sz w:val="18"/>
                <w:szCs w:val="18"/>
                <w:lang w:val="en-US" w:eastAsia="en-US"/>
              </w:rPr>
            </w:pPr>
            <w:r w:rsidRPr="004F3A3C">
              <w:rPr>
                <w:rFonts w:ascii="Arial" w:hAnsi="Arial"/>
                <w:kern w:val="36"/>
                <w:sz w:val="18"/>
                <w:lang w:val="en-AU"/>
              </w:rPr>
              <w:t>PN-EN 60079-26:2015-04</w:t>
            </w:r>
          </w:p>
        </w:tc>
        <w:tc>
          <w:tcPr>
            <w:tcW w:w="6662" w:type="dxa"/>
            <w:tcBorders>
              <w:top w:val="single" w:sz="4" w:space="0" w:color="auto"/>
              <w:left w:val="single" w:sz="4" w:space="0" w:color="auto"/>
              <w:bottom w:val="single" w:sz="4" w:space="0" w:color="auto"/>
              <w:right w:val="single" w:sz="4" w:space="0" w:color="auto"/>
            </w:tcBorders>
            <w:vAlign w:val="center"/>
          </w:tcPr>
          <w:p w14:paraId="624E09EA"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26: Urządzenia o poziomie zabezpieczenia urządzenia (EPL) Ga.</w:t>
            </w:r>
          </w:p>
        </w:tc>
      </w:tr>
      <w:tr w:rsidR="00AB48EE" w:rsidRPr="00A20D76" w14:paraId="328A67A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E6EB309" w14:textId="77777777" w:rsidR="00AB48EE" w:rsidRPr="008B39CC" w:rsidRDefault="00AB48EE" w:rsidP="008B39CC">
            <w:pPr>
              <w:shd w:val="clear" w:color="auto" w:fill="FFFFFF"/>
              <w:outlineLvl w:val="0"/>
              <w:rPr>
                <w:rFonts w:ascii="Arial" w:hAnsi="Arial" w:cs="Arial"/>
                <w:bCs/>
                <w:kern w:val="36"/>
                <w:sz w:val="18"/>
                <w:szCs w:val="18"/>
              </w:rPr>
            </w:pPr>
            <w:r w:rsidRPr="008B39CC">
              <w:rPr>
                <w:rFonts w:ascii="Arial" w:hAnsi="Arial" w:cs="Arial"/>
                <w:bCs/>
                <w:kern w:val="36"/>
                <w:sz w:val="18"/>
                <w:szCs w:val="18"/>
              </w:rPr>
              <w:t>PN-EN ISO 80079-36:2016-07</w:t>
            </w:r>
          </w:p>
        </w:tc>
        <w:tc>
          <w:tcPr>
            <w:tcW w:w="6662" w:type="dxa"/>
            <w:tcBorders>
              <w:top w:val="single" w:sz="4" w:space="0" w:color="auto"/>
              <w:left w:val="single" w:sz="4" w:space="0" w:color="auto"/>
              <w:bottom w:val="single" w:sz="4" w:space="0" w:color="auto"/>
              <w:right w:val="single" w:sz="4" w:space="0" w:color="auto"/>
            </w:tcBorders>
            <w:vAlign w:val="center"/>
          </w:tcPr>
          <w:p w14:paraId="17D71D44" w14:textId="77777777" w:rsidR="00AB48EE" w:rsidRPr="00A1043F" w:rsidRDefault="00AB48EE" w:rsidP="00D35797">
            <w:pPr>
              <w:spacing w:before="40" w:after="40"/>
              <w:contextualSpacing/>
              <w:rPr>
                <w:rFonts w:ascii="Arial" w:eastAsia="Calibri" w:hAnsi="Arial" w:cs="Arial"/>
                <w:sz w:val="18"/>
                <w:szCs w:val="18"/>
                <w:lang w:eastAsia="en-US"/>
              </w:rPr>
            </w:pPr>
            <w:r>
              <w:rPr>
                <w:rFonts w:ascii="Arial" w:hAnsi="Arial" w:cs="Arial"/>
                <w:color w:val="2F2F2F"/>
                <w:sz w:val="18"/>
                <w:szCs w:val="18"/>
                <w:shd w:val="clear" w:color="auto" w:fill="FFFFFF"/>
              </w:rPr>
              <w:t>Atmosfery wybuchowe - Część 36: Urządzenia nieelektryczne do atmosfer wybuchowych - Metodyka i wymagania</w:t>
            </w:r>
          </w:p>
        </w:tc>
      </w:tr>
      <w:tr w:rsidR="00AB48EE" w:rsidRPr="00A20D76" w14:paraId="29081E7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2B698F5" w14:textId="77777777" w:rsidR="00AB48EE" w:rsidRPr="004D196A" w:rsidRDefault="00AB48EE" w:rsidP="004D196A">
            <w:pPr>
              <w:shd w:val="clear" w:color="auto" w:fill="FFFFFF"/>
              <w:outlineLvl w:val="0"/>
              <w:rPr>
                <w:rFonts w:ascii="Arial" w:hAnsi="Arial" w:cs="Arial"/>
                <w:bCs/>
                <w:kern w:val="36"/>
                <w:sz w:val="18"/>
                <w:szCs w:val="18"/>
              </w:rPr>
            </w:pPr>
            <w:r>
              <w:rPr>
                <w:rFonts w:ascii="Arial" w:hAnsi="Arial" w:cs="Arial"/>
                <w:bCs/>
                <w:kern w:val="36"/>
                <w:sz w:val="18"/>
                <w:szCs w:val="18"/>
              </w:rPr>
              <w:t xml:space="preserve">PN-EN </w:t>
            </w:r>
            <w:r w:rsidRPr="004D196A">
              <w:rPr>
                <w:rFonts w:ascii="Arial" w:hAnsi="Arial" w:cs="Arial"/>
                <w:bCs/>
                <w:kern w:val="36"/>
                <w:sz w:val="18"/>
                <w:szCs w:val="18"/>
              </w:rPr>
              <w:t>60529:2003/A2:</w:t>
            </w:r>
            <w:r>
              <w:rPr>
                <w:rFonts w:ascii="Arial" w:hAnsi="Arial" w:cs="Arial"/>
                <w:bCs/>
                <w:kern w:val="36"/>
                <w:sz w:val="18"/>
                <w:szCs w:val="18"/>
              </w:rPr>
              <w:t xml:space="preserve"> </w:t>
            </w:r>
            <w:r w:rsidRPr="004D196A">
              <w:rPr>
                <w:rFonts w:ascii="Arial" w:hAnsi="Arial" w:cs="Arial"/>
                <w:bCs/>
                <w:kern w:val="36"/>
                <w:sz w:val="18"/>
                <w:szCs w:val="18"/>
              </w:rPr>
              <w:t>2014-07</w:t>
            </w:r>
          </w:p>
        </w:tc>
        <w:tc>
          <w:tcPr>
            <w:tcW w:w="6662" w:type="dxa"/>
            <w:tcBorders>
              <w:top w:val="single" w:sz="4" w:space="0" w:color="auto"/>
              <w:left w:val="single" w:sz="4" w:space="0" w:color="auto"/>
              <w:bottom w:val="single" w:sz="4" w:space="0" w:color="auto"/>
              <w:right w:val="single" w:sz="4" w:space="0" w:color="auto"/>
            </w:tcBorders>
            <w:vAlign w:val="center"/>
          </w:tcPr>
          <w:p w14:paraId="3216A015"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Stopień ochrony zapewniony przez obudowy (Kod IP)</w:t>
            </w:r>
          </w:p>
        </w:tc>
      </w:tr>
      <w:tr w:rsidR="00AB48EE" w:rsidRPr="00A20D76" w14:paraId="1F6482B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786C8F3" w14:textId="77777777" w:rsidR="00AB48EE" w:rsidRPr="00A1043F" w:rsidRDefault="00AB48EE" w:rsidP="00D71F69">
            <w:pPr>
              <w:tabs>
                <w:tab w:val="left" w:pos="567"/>
              </w:tabs>
              <w:spacing w:before="40" w:after="40"/>
              <w:contextualSpacing/>
              <w:rPr>
                <w:rFonts w:ascii="Arial" w:hAnsi="Arial" w:cs="Arial"/>
                <w:sz w:val="18"/>
                <w:szCs w:val="18"/>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-1:2014-04</w:t>
            </w:r>
          </w:p>
        </w:tc>
        <w:tc>
          <w:tcPr>
            <w:tcW w:w="6662" w:type="dxa"/>
            <w:tcBorders>
              <w:top w:val="single" w:sz="4" w:space="0" w:color="auto"/>
              <w:left w:val="single" w:sz="4" w:space="0" w:color="auto"/>
              <w:bottom w:val="single" w:sz="4" w:space="0" w:color="auto"/>
              <w:right w:val="single" w:sz="4" w:space="0" w:color="auto"/>
            </w:tcBorders>
            <w:vAlign w:val="center"/>
          </w:tcPr>
          <w:p w14:paraId="48D7F1D0"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1: Specyfikacje i tolerancje EMF.</w:t>
            </w:r>
          </w:p>
        </w:tc>
      </w:tr>
      <w:tr w:rsidR="00AB48EE" w:rsidRPr="00A20D76" w14:paraId="531C153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DF8861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60584</w:t>
                </w:r>
              </w:smartTag>
            </w:smartTag>
            <w:r w:rsidRPr="00A1043F">
              <w:rPr>
                <w:rFonts w:ascii="Arial" w:hAnsi="Arial" w:cs="Arial"/>
                <w:bCs/>
                <w:kern w:val="36"/>
                <w:sz w:val="18"/>
                <w:szCs w:val="18"/>
                <w:lang w:val="en-GB"/>
              </w:rPr>
              <w:t>-3:2008</w:t>
            </w:r>
          </w:p>
        </w:tc>
        <w:tc>
          <w:tcPr>
            <w:tcW w:w="6662" w:type="dxa"/>
            <w:tcBorders>
              <w:top w:val="single" w:sz="4" w:space="0" w:color="auto"/>
              <w:left w:val="single" w:sz="4" w:space="0" w:color="auto"/>
              <w:bottom w:val="single" w:sz="4" w:space="0" w:color="auto"/>
              <w:right w:val="single" w:sz="4" w:space="0" w:color="auto"/>
            </w:tcBorders>
            <w:vAlign w:val="center"/>
          </w:tcPr>
          <w:p w14:paraId="723E1798"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Termoelementy - Część 3: Kable rozszerzające i kompensacyjne -- Tolerancje i systemy rozpoznawcze</w:t>
            </w:r>
          </w:p>
        </w:tc>
      </w:tr>
      <w:tr w:rsidR="00AB48EE" w:rsidRPr="00A20D76" w14:paraId="09718E1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76771BD"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60751</w:t>
                </w:r>
              </w:smartTag>
            </w:smartTag>
            <w:r w:rsidRPr="00A1043F">
              <w:rPr>
                <w:rFonts w:ascii="Arial" w:hAnsi="Arial" w:cs="Arial"/>
                <w:bCs/>
                <w:kern w:val="36"/>
                <w:sz w:val="18"/>
                <w:szCs w:val="18"/>
                <w:lang w:val="en-GB"/>
              </w:rPr>
              <w:t>:2009</w:t>
            </w:r>
          </w:p>
        </w:tc>
        <w:tc>
          <w:tcPr>
            <w:tcW w:w="6662" w:type="dxa"/>
            <w:tcBorders>
              <w:top w:val="single" w:sz="4" w:space="0" w:color="auto"/>
              <w:left w:val="single" w:sz="4" w:space="0" w:color="auto"/>
              <w:bottom w:val="single" w:sz="4" w:space="0" w:color="auto"/>
              <w:right w:val="single" w:sz="4" w:space="0" w:color="auto"/>
            </w:tcBorders>
            <w:vAlign w:val="center"/>
          </w:tcPr>
          <w:p w14:paraId="568362C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Czujniki platynowe przemysłowych termometrów rezystancyjnych i platynowe czujniki temperatury.</w:t>
            </w:r>
          </w:p>
        </w:tc>
      </w:tr>
      <w:tr w:rsidR="00AB48EE" w:rsidRPr="00A20D76" w14:paraId="4860ECE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463DBDE" w14:textId="77777777" w:rsidR="00AB48EE" w:rsidRPr="00AA69E8" w:rsidRDefault="00AB48EE" w:rsidP="00AA69E8">
            <w:pPr>
              <w:shd w:val="clear" w:color="auto" w:fill="FFFFFF"/>
              <w:outlineLvl w:val="0"/>
              <w:rPr>
                <w:rFonts w:ascii="Arial" w:hAnsi="Arial" w:cs="Arial"/>
                <w:bCs/>
                <w:kern w:val="36"/>
                <w:sz w:val="18"/>
                <w:szCs w:val="18"/>
              </w:rPr>
            </w:pPr>
            <w:r w:rsidRPr="00AA69E8">
              <w:rPr>
                <w:rFonts w:ascii="Arial" w:hAnsi="Arial" w:cs="Arial"/>
                <w:bCs/>
                <w:kern w:val="36"/>
                <w:sz w:val="18"/>
                <w:szCs w:val="18"/>
              </w:rPr>
              <w:t>PN-EN 61069-7:2017-02</w:t>
            </w:r>
          </w:p>
        </w:tc>
        <w:tc>
          <w:tcPr>
            <w:tcW w:w="6662" w:type="dxa"/>
            <w:tcBorders>
              <w:top w:val="single" w:sz="4" w:space="0" w:color="auto"/>
              <w:left w:val="single" w:sz="4" w:space="0" w:color="auto"/>
              <w:bottom w:val="single" w:sz="4" w:space="0" w:color="auto"/>
              <w:right w:val="single" w:sz="4" w:space="0" w:color="auto"/>
            </w:tcBorders>
            <w:vAlign w:val="center"/>
          </w:tcPr>
          <w:p w14:paraId="65F6CE9B" w14:textId="77777777" w:rsidR="00AB48EE" w:rsidRPr="00EE5C1E" w:rsidRDefault="00AB48EE" w:rsidP="00D35797">
            <w:pPr>
              <w:tabs>
                <w:tab w:val="left" w:pos="567"/>
              </w:tabs>
              <w:spacing w:before="40" w:after="40"/>
              <w:contextualSpacing/>
              <w:rPr>
                <w:rFonts w:ascii="Arial" w:hAnsi="Arial" w:cs="Arial"/>
                <w:sz w:val="18"/>
                <w:szCs w:val="18"/>
              </w:rPr>
            </w:pPr>
            <w:r w:rsidRPr="00EE5C1E">
              <w:rPr>
                <w:rFonts w:ascii="Arial" w:hAnsi="Arial" w:cs="Arial"/>
                <w:sz w:val="18"/>
                <w:szCs w:val="18"/>
              </w:rPr>
              <w:t>Pomiary i stero</w:t>
            </w:r>
            <w:r>
              <w:rPr>
                <w:rFonts w:ascii="Arial" w:hAnsi="Arial" w:cs="Arial"/>
                <w:sz w:val="18"/>
                <w:szCs w:val="18"/>
              </w:rPr>
              <w:t>wanie procesami przemysłowymi -</w:t>
            </w:r>
            <w:r w:rsidRPr="00EE5C1E">
              <w:rPr>
                <w:rFonts w:ascii="Arial" w:hAnsi="Arial" w:cs="Arial"/>
                <w:sz w:val="18"/>
                <w:szCs w:val="18"/>
              </w:rPr>
              <w:t xml:space="preserve"> Wyznaczanie właściwo</w:t>
            </w:r>
            <w:r>
              <w:rPr>
                <w:rFonts w:ascii="Arial" w:hAnsi="Arial" w:cs="Arial"/>
                <w:sz w:val="18"/>
                <w:szCs w:val="18"/>
              </w:rPr>
              <w:t>ści systemu w celu jego oceny -</w:t>
            </w:r>
            <w:r w:rsidRPr="00EE5C1E">
              <w:rPr>
                <w:rFonts w:ascii="Arial" w:hAnsi="Arial" w:cs="Arial"/>
                <w:sz w:val="18"/>
                <w:szCs w:val="18"/>
              </w:rPr>
              <w:t xml:space="preserve"> Część 7: Ocena bezpieczeństwa systemu</w:t>
            </w:r>
            <w:r>
              <w:rPr>
                <w:rFonts w:ascii="Arial" w:hAnsi="Arial" w:cs="Arial"/>
                <w:sz w:val="18"/>
                <w:szCs w:val="18"/>
              </w:rPr>
              <w:t>.</w:t>
            </w:r>
          </w:p>
        </w:tc>
      </w:tr>
      <w:tr w:rsidR="00AB48EE" w:rsidRPr="00A20D76" w14:paraId="365915D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96DE0B1"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61131</w:t>
                </w:r>
              </w:smartTag>
            </w:smartTag>
            <w:r w:rsidRPr="00A1043F">
              <w:rPr>
                <w:rFonts w:ascii="Arial" w:hAnsi="Arial" w:cs="Arial"/>
                <w:bCs/>
                <w:kern w:val="36"/>
                <w:sz w:val="18"/>
                <w:szCs w:val="18"/>
                <w:lang w:val="en-GB"/>
              </w:rPr>
              <w:t>-3:2013-10</w:t>
            </w:r>
          </w:p>
        </w:tc>
        <w:tc>
          <w:tcPr>
            <w:tcW w:w="6662" w:type="dxa"/>
            <w:tcBorders>
              <w:top w:val="single" w:sz="4" w:space="0" w:color="auto"/>
              <w:left w:val="single" w:sz="4" w:space="0" w:color="auto"/>
              <w:bottom w:val="single" w:sz="4" w:space="0" w:color="auto"/>
              <w:right w:val="single" w:sz="4" w:space="0" w:color="auto"/>
            </w:tcBorders>
            <w:vAlign w:val="center"/>
          </w:tcPr>
          <w:p w14:paraId="1751C0A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Sterowniki programowalne</w:t>
            </w:r>
            <w:r>
              <w:rPr>
                <w:rFonts w:ascii="Arial" w:hAnsi="Arial" w:cs="Arial"/>
                <w:sz w:val="18"/>
                <w:szCs w:val="18"/>
              </w:rPr>
              <w:t xml:space="preserve"> </w:t>
            </w:r>
            <w:r w:rsidRPr="00A1043F">
              <w:rPr>
                <w:rFonts w:ascii="Arial" w:hAnsi="Arial" w:cs="Arial"/>
                <w:sz w:val="18"/>
                <w:szCs w:val="18"/>
              </w:rPr>
              <w:t>- Część 3: Języki programowania.</w:t>
            </w:r>
          </w:p>
        </w:tc>
      </w:tr>
      <w:tr w:rsidR="00AB48EE" w:rsidRPr="00A20D76" w14:paraId="33468BA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2A7E261" w14:textId="77777777" w:rsidR="00AB48EE" w:rsidRPr="00CF1462" w:rsidRDefault="00AB48EE" w:rsidP="00CF1462">
            <w:pPr>
              <w:shd w:val="clear" w:color="auto" w:fill="FFFFFF"/>
              <w:outlineLvl w:val="0"/>
              <w:rPr>
                <w:rFonts w:ascii="Arial" w:hAnsi="Arial" w:cs="Arial"/>
                <w:bCs/>
                <w:kern w:val="36"/>
                <w:sz w:val="18"/>
                <w:szCs w:val="18"/>
              </w:rPr>
            </w:pPr>
            <w:r w:rsidRPr="00CF1462">
              <w:rPr>
                <w:rFonts w:ascii="Arial" w:hAnsi="Arial" w:cs="Arial"/>
                <w:bCs/>
                <w:kern w:val="36"/>
                <w:sz w:val="18"/>
                <w:szCs w:val="18"/>
              </w:rPr>
              <w:t>PN-EN 61340-5-1:2017-01</w:t>
            </w:r>
          </w:p>
        </w:tc>
        <w:tc>
          <w:tcPr>
            <w:tcW w:w="6662" w:type="dxa"/>
            <w:tcBorders>
              <w:top w:val="single" w:sz="4" w:space="0" w:color="auto"/>
              <w:left w:val="single" w:sz="4" w:space="0" w:color="auto"/>
              <w:bottom w:val="single" w:sz="4" w:space="0" w:color="auto"/>
              <w:right w:val="single" w:sz="4" w:space="0" w:color="auto"/>
            </w:tcBorders>
            <w:vAlign w:val="center"/>
          </w:tcPr>
          <w:p w14:paraId="4DA44DB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Elektryczność statyczna - Część 5-1: Ochrona przyrządów elektronicznych przed elektrycznością statyczną - Wymagania ogólne.</w:t>
            </w:r>
          </w:p>
        </w:tc>
      </w:tr>
      <w:tr w:rsidR="00AB48EE" w:rsidRPr="00894E1F" w14:paraId="615DC6D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4691AAE" w14:textId="77777777"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2</w:t>
            </w:r>
            <w:r w:rsidRPr="00A1043F">
              <w:rPr>
                <w:rFonts w:ascii="Arial" w:hAnsi="Arial" w:cs="Arial"/>
                <w:bCs/>
                <w:kern w:val="36"/>
                <w:sz w:val="18"/>
                <w:szCs w:val="18"/>
                <w:lang w:val="en-GB"/>
              </w:rPr>
              <w:t>:20</w:t>
            </w:r>
            <w:r>
              <w:rPr>
                <w:rFonts w:ascii="Arial" w:hAnsi="Arial" w:cs="Arial"/>
                <w:bCs/>
                <w:kern w:val="36"/>
                <w:sz w:val="18"/>
                <w:szCs w:val="18"/>
                <w:lang w:val="en-GB"/>
              </w:rPr>
              <w:t>14-1</w:t>
            </w:r>
          </w:p>
        </w:tc>
        <w:tc>
          <w:tcPr>
            <w:tcW w:w="6662" w:type="dxa"/>
            <w:tcBorders>
              <w:top w:val="single" w:sz="4" w:space="0" w:color="auto"/>
              <w:left w:val="single" w:sz="4" w:space="0" w:color="auto"/>
              <w:bottom w:val="single" w:sz="4" w:space="0" w:color="auto"/>
              <w:right w:val="single" w:sz="4" w:space="0" w:color="auto"/>
            </w:tcBorders>
            <w:vAlign w:val="center"/>
          </w:tcPr>
          <w:p w14:paraId="3F314CD8" w14:textId="77777777"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 xml:space="preserve">Elektryczność statyczna - </w:t>
            </w:r>
            <w:r w:rsidRPr="00894E1F">
              <w:rPr>
                <w:rFonts w:ascii="Arial" w:hAnsi="Arial" w:cs="Arial"/>
                <w:sz w:val="18"/>
                <w:szCs w:val="18"/>
              </w:rPr>
              <w:t>Część 5-2: Ochrona przyrządów elektronicznych przed elektrycznością st</w:t>
            </w:r>
            <w:r>
              <w:rPr>
                <w:rFonts w:ascii="Arial" w:hAnsi="Arial" w:cs="Arial"/>
                <w:sz w:val="18"/>
                <w:szCs w:val="18"/>
              </w:rPr>
              <w:t xml:space="preserve">atyczną </w:t>
            </w:r>
            <w:r w:rsidRPr="00894E1F">
              <w:rPr>
                <w:rFonts w:ascii="Arial" w:hAnsi="Arial" w:cs="Arial"/>
                <w:sz w:val="18"/>
                <w:szCs w:val="18"/>
              </w:rPr>
              <w:t>- Przewodnik użytkownika.</w:t>
            </w:r>
          </w:p>
        </w:tc>
      </w:tr>
      <w:tr w:rsidR="00AB48EE" w:rsidRPr="00894E1F" w14:paraId="6A54B4A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5A143A6" w14:textId="77777777" w:rsidR="00AB48EE" w:rsidRPr="00A1043F" w:rsidRDefault="00AB48EE" w:rsidP="00D71F69">
            <w:pPr>
              <w:tabs>
                <w:tab w:val="left" w:pos="567"/>
              </w:tabs>
              <w:spacing w:before="40" w:after="40"/>
              <w:rPr>
                <w:rFonts w:ascii="Arial" w:hAnsi="Arial" w:cs="Arial"/>
                <w:sz w:val="18"/>
                <w:szCs w:val="18"/>
                <w:lang w:val="en-US"/>
              </w:rPr>
            </w:pPr>
            <w:r w:rsidRPr="00A1043F">
              <w:rPr>
                <w:rFonts w:ascii="Arial" w:hAnsi="Arial" w:cs="Arial"/>
                <w:bCs/>
                <w:kern w:val="36"/>
                <w:sz w:val="18"/>
                <w:szCs w:val="18"/>
                <w:lang w:val="en-GB"/>
              </w:rPr>
              <w:t>PN-EN 61340-5-</w:t>
            </w:r>
            <w:r>
              <w:rPr>
                <w:rFonts w:ascii="Arial" w:hAnsi="Arial" w:cs="Arial"/>
                <w:bCs/>
                <w:kern w:val="36"/>
                <w:sz w:val="18"/>
                <w:szCs w:val="18"/>
                <w:lang w:val="en-GB"/>
              </w:rPr>
              <w:t>3</w:t>
            </w:r>
            <w:r w:rsidRPr="00A1043F">
              <w:rPr>
                <w:rFonts w:ascii="Arial" w:hAnsi="Arial" w:cs="Arial"/>
                <w:bCs/>
                <w:kern w:val="36"/>
                <w:sz w:val="18"/>
                <w:szCs w:val="18"/>
                <w:lang w:val="en-GB"/>
              </w:rPr>
              <w:t>:20</w:t>
            </w:r>
            <w:r>
              <w:rPr>
                <w:rFonts w:ascii="Arial" w:hAnsi="Arial" w:cs="Arial"/>
                <w:bCs/>
                <w:kern w:val="36"/>
                <w:sz w:val="18"/>
                <w:szCs w:val="18"/>
                <w:lang w:val="en-GB"/>
              </w:rPr>
              <w:t>15-11</w:t>
            </w:r>
          </w:p>
        </w:tc>
        <w:tc>
          <w:tcPr>
            <w:tcW w:w="6662" w:type="dxa"/>
            <w:tcBorders>
              <w:top w:val="single" w:sz="4" w:space="0" w:color="auto"/>
              <w:left w:val="single" w:sz="4" w:space="0" w:color="auto"/>
              <w:bottom w:val="single" w:sz="4" w:space="0" w:color="auto"/>
              <w:right w:val="single" w:sz="4" w:space="0" w:color="auto"/>
            </w:tcBorders>
            <w:vAlign w:val="center"/>
          </w:tcPr>
          <w:p w14:paraId="76AD1D94" w14:textId="77777777" w:rsidR="00AB48EE" w:rsidRPr="00894E1F" w:rsidRDefault="00AB48EE" w:rsidP="00D35797">
            <w:pPr>
              <w:tabs>
                <w:tab w:val="left" w:pos="567"/>
              </w:tabs>
              <w:spacing w:before="40" w:after="40"/>
              <w:rPr>
                <w:rFonts w:ascii="Arial" w:hAnsi="Arial" w:cs="Arial"/>
                <w:sz w:val="18"/>
                <w:szCs w:val="18"/>
              </w:rPr>
            </w:pPr>
            <w:r>
              <w:rPr>
                <w:rFonts w:ascii="Arial" w:hAnsi="Arial" w:cs="Arial"/>
                <w:sz w:val="18"/>
                <w:szCs w:val="18"/>
              </w:rPr>
              <w:t>Elektryczność statyczna -</w:t>
            </w:r>
            <w:r w:rsidRPr="00894E1F">
              <w:rPr>
                <w:rFonts w:ascii="Arial" w:hAnsi="Arial" w:cs="Arial"/>
                <w:sz w:val="18"/>
                <w:szCs w:val="18"/>
              </w:rPr>
              <w:t xml:space="preserve"> Część 5-3: Ochrona przyrządów elektronicznych p</w:t>
            </w:r>
            <w:r>
              <w:rPr>
                <w:rFonts w:ascii="Arial" w:hAnsi="Arial" w:cs="Arial"/>
                <w:sz w:val="18"/>
                <w:szCs w:val="18"/>
              </w:rPr>
              <w:t xml:space="preserve">rzed elektrycznością statyczną </w:t>
            </w:r>
            <w:r w:rsidRPr="00894E1F">
              <w:rPr>
                <w:rFonts w:ascii="Arial" w:hAnsi="Arial" w:cs="Arial"/>
                <w:sz w:val="18"/>
                <w:szCs w:val="18"/>
              </w:rPr>
              <w:t>- Właściwości i wymagania dotyczące klasyfikacji opakowań przeznaczonych dla przyrządów wrażliwych na wyładowania elektrostatyczne</w:t>
            </w:r>
          </w:p>
        </w:tc>
      </w:tr>
      <w:tr w:rsidR="00AB48EE" w:rsidRPr="00A20D76" w14:paraId="20F0D82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EA2FDC6" w14:textId="77777777"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-1:2010</w:t>
            </w:r>
          </w:p>
        </w:tc>
        <w:tc>
          <w:tcPr>
            <w:tcW w:w="6662" w:type="dxa"/>
            <w:tcBorders>
              <w:top w:val="single" w:sz="4" w:space="0" w:color="auto"/>
              <w:left w:val="single" w:sz="4" w:space="0" w:color="auto"/>
              <w:bottom w:val="single" w:sz="4" w:space="0" w:color="auto"/>
              <w:right w:val="single" w:sz="4" w:space="0" w:color="auto"/>
            </w:tcBorders>
            <w:vAlign w:val="center"/>
          </w:tcPr>
          <w:p w14:paraId="5DEE7AFB"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elektrycznych/elektronicznych/programowalnych elektronicznych systemów związanych z bezpieczeństwem - Część 1: Wymagania ogólne</w:t>
            </w:r>
          </w:p>
        </w:tc>
      </w:tr>
      <w:tr w:rsidR="00AB48EE" w:rsidRPr="00A20D76" w14:paraId="2A1721A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A162BA"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-2:2010</w:t>
            </w:r>
          </w:p>
        </w:tc>
        <w:tc>
          <w:tcPr>
            <w:tcW w:w="6662" w:type="dxa"/>
            <w:tcBorders>
              <w:top w:val="single" w:sz="4" w:space="0" w:color="auto"/>
              <w:left w:val="single" w:sz="4" w:space="0" w:color="auto"/>
              <w:bottom w:val="single" w:sz="4" w:space="0" w:color="auto"/>
              <w:right w:val="single" w:sz="4" w:space="0" w:color="auto"/>
            </w:tcBorders>
            <w:vAlign w:val="center"/>
          </w:tcPr>
          <w:p w14:paraId="14555E80"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2: Wymagania dotyczące elektrycznych/elektronicznych/programowalnych elektronicznych systemów związanych z bezpieczeństwem</w:t>
            </w:r>
          </w:p>
        </w:tc>
      </w:tr>
      <w:tr w:rsidR="00AB48EE" w:rsidRPr="00A20D76" w14:paraId="5D29290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473C72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-3:2010</w:t>
            </w:r>
          </w:p>
        </w:tc>
        <w:tc>
          <w:tcPr>
            <w:tcW w:w="6662" w:type="dxa"/>
            <w:tcBorders>
              <w:top w:val="single" w:sz="4" w:space="0" w:color="auto"/>
              <w:left w:val="single" w:sz="4" w:space="0" w:color="auto"/>
              <w:bottom w:val="single" w:sz="4" w:space="0" w:color="auto"/>
              <w:right w:val="single" w:sz="4" w:space="0" w:color="auto"/>
            </w:tcBorders>
            <w:vAlign w:val="center"/>
          </w:tcPr>
          <w:p w14:paraId="78AB42A8"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3: Wymagania dotyczące oprogramowania</w:t>
            </w:r>
          </w:p>
        </w:tc>
      </w:tr>
      <w:tr w:rsidR="00AB48EE" w:rsidRPr="00A20D76" w14:paraId="3283CE8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F17F771"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-4:2010</w:t>
            </w:r>
          </w:p>
        </w:tc>
        <w:tc>
          <w:tcPr>
            <w:tcW w:w="6662" w:type="dxa"/>
            <w:tcBorders>
              <w:top w:val="single" w:sz="4" w:space="0" w:color="auto"/>
              <w:left w:val="single" w:sz="4" w:space="0" w:color="auto"/>
              <w:bottom w:val="single" w:sz="4" w:space="0" w:color="auto"/>
              <w:right w:val="single" w:sz="4" w:space="0" w:color="auto"/>
            </w:tcBorders>
            <w:vAlign w:val="center"/>
          </w:tcPr>
          <w:p w14:paraId="257C743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4: Definicje i skrótowce</w:t>
            </w:r>
          </w:p>
        </w:tc>
      </w:tr>
      <w:tr w:rsidR="00AB48EE" w:rsidRPr="00A20D76" w14:paraId="393CE3B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596FBBF"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-5:2010</w:t>
            </w:r>
          </w:p>
        </w:tc>
        <w:tc>
          <w:tcPr>
            <w:tcW w:w="6662" w:type="dxa"/>
            <w:tcBorders>
              <w:top w:val="single" w:sz="4" w:space="0" w:color="auto"/>
              <w:left w:val="single" w:sz="4" w:space="0" w:color="auto"/>
              <w:bottom w:val="single" w:sz="4" w:space="0" w:color="auto"/>
              <w:right w:val="single" w:sz="4" w:space="0" w:color="auto"/>
            </w:tcBorders>
            <w:vAlign w:val="center"/>
          </w:tcPr>
          <w:p w14:paraId="0C4474A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5: Przykłady metod określania poziomów nienaruszalności bezpieczeństwa</w:t>
            </w:r>
          </w:p>
        </w:tc>
      </w:tr>
      <w:tr w:rsidR="00AB48EE" w:rsidRPr="00A20D76" w14:paraId="080E2E2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FF8DFA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-6:2010</w:t>
            </w:r>
          </w:p>
        </w:tc>
        <w:tc>
          <w:tcPr>
            <w:tcW w:w="6662" w:type="dxa"/>
            <w:tcBorders>
              <w:top w:val="single" w:sz="4" w:space="0" w:color="auto"/>
              <w:left w:val="single" w:sz="4" w:space="0" w:color="auto"/>
              <w:bottom w:val="single" w:sz="4" w:space="0" w:color="auto"/>
              <w:right w:val="single" w:sz="4" w:space="0" w:color="auto"/>
            </w:tcBorders>
            <w:vAlign w:val="center"/>
          </w:tcPr>
          <w:p w14:paraId="39A8493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6: Wytyczne do stosowania IEC 61508-2 i IEC 61508-3</w:t>
            </w:r>
          </w:p>
        </w:tc>
      </w:tr>
      <w:tr w:rsidR="00AB48EE" w:rsidRPr="00A20D76" w14:paraId="385B251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30E7B1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61508</w:t>
                </w:r>
              </w:smartTag>
            </w:smartTag>
            <w:r w:rsidRPr="00A1043F">
              <w:rPr>
                <w:rFonts w:ascii="Arial" w:hAnsi="Arial" w:cs="Arial"/>
                <w:bCs/>
                <w:kern w:val="36"/>
                <w:sz w:val="18"/>
                <w:szCs w:val="18"/>
                <w:lang w:val="en-GB"/>
              </w:rPr>
              <w:t>-7:2010</w:t>
            </w:r>
          </w:p>
        </w:tc>
        <w:tc>
          <w:tcPr>
            <w:tcW w:w="6662" w:type="dxa"/>
            <w:tcBorders>
              <w:top w:val="single" w:sz="4" w:space="0" w:color="auto"/>
              <w:left w:val="single" w:sz="4" w:space="0" w:color="auto"/>
              <w:bottom w:val="single" w:sz="4" w:space="0" w:color="auto"/>
              <w:right w:val="single" w:sz="4" w:space="0" w:color="auto"/>
            </w:tcBorders>
            <w:vAlign w:val="center"/>
          </w:tcPr>
          <w:p w14:paraId="7D942BA4"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Bezpieczeństwo funkcjonalne elektrycznych/elektronicznych/programowalnych elektronicznych systemów związanych z bezpieczeństwem - Część 7: Przegląd technik i miar</w:t>
            </w:r>
          </w:p>
        </w:tc>
      </w:tr>
      <w:tr w:rsidR="00AB48EE" w:rsidRPr="00A20D76" w14:paraId="0EEC246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BA9EBFF" w14:textId="77777777"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61511-1:2017-07</w:t>
            </w:r>
          </w:p>
        </w:tc>
        <w:tc>
          <w:tcPr>
            <w:tcW w:w="6662" w:type="dxa"/>
            <w:tcBorders>
              <w:top w:val="single" w:sz="4" w:space="0" w:color="auto"/>
              <w:left w:val="single" w:sz="4" w:space="0" w:color="auto"/>
              <w:bottom w:val="single" w:sz="4" w:space="0" w:color="auto"/>
              <w:right w:val="single" w:sz="4" w:space="0" w:color="auto"/>
            </w:tcBorders>
            <w:vAlign w:val="center"/>
          </w:tcPr>
          <w:p w14:paraId="60CF61E9"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1: Schemat, definicje, wymagania dotyczące systemu, sprzętu i oprogramowania</w:t>
            </w:r>
          </w:p>
        </w:tc>
      </w:tr>
      <w:tr w:rsidR="00AB48EE" w:rsidRPr="00A20D76" w14:paraId="0C10218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43D4775" w14:textId="77777777" w:rsidR="00AB48EE" w:rsidRPr="00820265" w:rsidRDefault="00AB48EE" w:rsidP="00820265">
            <w:pPr>
              <w:shd w:val="clear" w:color="auto" w:fill="FFFFFF"/>
              <w:outlineLvl w:val="0"/>
              <w:rPr>
                <w:rFonts w:ascii="Arial" w:hAnsi="Arial" w:cs="Arial"/>
                <w:bCs/>
                <w:kern w:val="36"/>
                <w:sz w:val="18"/>
                <w:szCs w:val="18"/>
              </w:rPr>
            </w:pPr>
            <w:r w:rsidRPr="00820265">
              <w:rPr>
                <w:rFonts w:ascii="Arial" w:hAnsi="Arial" w:cs="Arial"/>
                <w:bCs/>
                <w:kern w:val="36"/>
                <w:sz w:val="18"/>
                <w:szCs w:val="18"/>
              </w:rPr>
              <w:t>PN-EN 61511-2:2017-07</w:t>
            </w:r>
          </w:p>
        </w:tc>
        <w:tc>
          <w:tcPr>
            <w:tcW w:w="6662" w:type="dxa"/>
            <w:tcBorders>
              <w:top w:val="single" w:sz="4" w:space="0" w:color="auto"/>
              <w:left w:val="single" w:sz="4" w:space="0" w:color="auto"/>
              <w:bottom w:val="single" w:sz="4" w:space="0" w:color="auto"/>
              <w:right w:val="single" w:sz="4" w:space="0" w:color="auto"/>
            </w:tcBorders>
            <w:vAlign w:val="center"/>
          </w:tcPr>
          <w:p w14:paraId="0DEB0449"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2: Wytyczne do stosowania IEC 61511-1</w:t>
            </w:r>
          </w:p>
        </w:tc>
      </w:tr>
      <w:tr w:rsidR="00AB48EE" w:rsidRPr="00A20D76" w14:paraId="0345B55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1E272E2" w14:textId="77777777" w:rsidR="00AB48EE" w:rsidRPr="00C161C0" w:rsidRDefault="00AB48EE" w:rsidP="00C161C0">
            <w:pPr>
              <w:shd w:val="clear" w:color="auto" w:fill="FFFFFF"/>
              <w:outlineLvl w:val="0"/>
              <w:rPr>
                <w:rFonts w:ascii="Arial" w:hAnsi="Arial" w:cs="Arial"/>
                <w:bCs/>
                <w:kern w:val="36"/>
                <w:sz w:val="18"/>
                <w:szCs w:val="18"/>
              </w:rPr>
            </w:pPr>
            <w:r w:rsidRPr="00C161C0">
              <w:rPr>
                <w:rFonts w:ascii="Arial" w:hAnsi="Arial" w:cs="Arial"/>
                <w:bCs/>
                <w:kern w:val="36"/>
                <w:sz w:val="18"/>
                <w:szCs w:val="18"/>
              </w:rPr>
              <w:t>PN-EN 61511-3:2017-07</w:t>
            </w:r>
          </w:p>
        </w:tc>
        <w:tc>
          <w:tcPr>
            <w:tcW w:w="6662" w:type="dxa"/>
            <w:tcBorders>
              <w:top w:val="single" w:sz="4" w:space="0" w:color="auto"/>
              <w:left w:val="single" w:sz="4" w:space="0" w:color="auto"/>
              <w:bottom w:val="single" w:sz="4" w:space="0" w:color="auto"/>
              <w:right w:val="single" w:sz="4" w:space="0" w:color="auto"/>
            </w:tcBorders>
            <w:vAlign w:val="center"/>
          </w:tcPr>
          <w:p w14:paraId="475E2F34"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Bezpieczeństwo funkcjonalne - Przyrządowe systemy bezpieczeństwa do sektora przemysłu procesowego - Część 3: Wytyczne do określania poziomów wymaganych nienaruszalności bezpieczeństwa</w:t>
            </w:r>
          </w:p>
        </w:tc>
      </w:tr>
      <w:tr w:rsidR="00AB48EE" w:rsidRPr="00A20D76" w14:paraId="27AAFAC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44A56BF"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60228</w:t>
                </w:r>
              </w:smartTag>
            </w:smartTag>
            <w:r w:rsidRPr="00A1043F">
              <w:rPr>
                <w:rFonts w:ascii="Arial" w:hAnsi="Arial" w:cs="Arial"/>
                <w:bCs/>
                <w:kern w:val="36"/>
                <w:sz w:val="18"/>
                <w:szCs w:val="18"/>
                <w:lang w:val="en-GB"/>
              </w:rPr>
              <w:t>:2007</w:t>
            </w:r>
          </w:p>
        </w:tc>
        <w:tc>
          <w:tcPr>
            <w:tcW w:w="6662" w:type="dxa"/>
            <w:tcBorders>
              <w:top w:val="single" w:sz="4" w:space="0" w:color="auto"/>
              <w:left w:val="single" w:sz="4" w:space="0" w:color="auto"/>
              <w:bottom w:val="single" w:sz="4" w:space="0" w:color="auto"/>
              <w:right w:val="single" w:sz="4" w:space="0" w:color="auto"/>
            </w:tcBorders>
            <w:vAlign w:val="center"/>
          </w:tcPr>
          <w:p w14:paraId="52EEA133"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Żyły przewodów i kabli.</w:t>
            </w:r>
          </w:p>
        </w:tc>
      </w:tr>
      <w:tr w:rsidR="00AB48EE" w:rsidRPr="00A20D76" w14:paraId="2CFD12D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56317DA" w14:textId="77777777" w:rsidR="00AB48EE" w:rsidRPr="00A1043F" w:rsidRDefault="00AB48EE" w:rsidP="00D71F69">
            <w:pPr>
              <w:tabs>
                <w:tab w:val="left" w:pos="567"/>
              </w:tabs>
              <w:spacing w:before="40" w:after="40"/>
              <w:contextualSpacing/>
              <w:rPr>
                <w:rFonts w:ascii="Arial" w:hAnsi="Arial" w:cs="Arial"/>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lastRenderedPageBreak/>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60332</w:t>
                </w:r>
              </w:smartTag>
            </w:smartTag>
            <w:r w:rsidRPr="00A1043F">
              <w:rPr>
                <w:rFonts w:ascii="Arial" w:hAnsi="Arial" w:cs="Arial"/>
                <w:bCs/>
                <w:kern w:val="36"/>
                <w:sz w:val="18"/>
                <w:szCs w:val="18"/>
                <w:lang w:val="en-GB"/>
              </w:rPr>
              <w:t>-1-2:2010</w:t>
            </w:r>
          </w:p>
        </w:tc>
        <w:tc>
          <w:tcPr>
            <w:tcW w:w="6662" w:type="dxa"/>
            <w:tcBorders>
              <w:top w:val="single" w:sz="4" w:space="0" w:color="auto"/>
              <w:left w:val="single" w:sz="4" w:space="0" w:color="auto"/>
              <w:bottom w:val="single" w:sz="4" w:space="0" w:color="auto"/>
              <w:right w:val="single" w:sz="4" w:space="0" w:color="auto"/>
            </w:tcBorders>
            <w:vAlign w:val="center"/>
          </w:tcPr>
          <w:p w14:paraId="2597008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 xml:space="preserve">Badania palności kabli i przewodów elektrycznych oraz światłowodowych - Część 1-2: Sprawdzanie odporności pojedynczego izolowanego przewodu lub kabla na pionowe rozprzestrzenianie się płomienia - Metoda badania płomieniem mieszankowym 1 </w:t>
            </w:r>
            <w:proofErr w:type="spellStart"/>
            <w:r w:rsidRPr="00A1043F">
              <w:rPr>
                <w:rFonts w:ascii="Arial" w:hAnsi="Arial" w:cs="Arial"/>
                <w:sz w:val="18"/>
                <w:szCs w:val="18"/>
              </w:rPr>
              <w:t>kW.</w:t>
            </w:r>
            <w:proofErr w:type="spellEnd"/>
          </w:p>
        </w:tc>
      </w:tr>
      <w:tr w:rsidR="00AB48EE" w:rsidRPr="00A20D76" w14:paraId="1EF1F33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3C79D7E" w14:textId="77777777"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PN-HD 60364-4-41:2017-09</w:t>
            </w:r>
          </w:p>
        </w:tc>
        <w:tc>
          <w:tcPr>
            <w:tcW w:w="6662" w:type="dxa"/>
            <w:tcBorders>
              <w:top w:val="single" w:sz="4" w:space="0" w:color="auto"/>
              <w:left w:val="single" w:sz="4" w:space="0" w:color="auto"/>
              <w:bottom w:val="single" w:sz="4" w:space="0" w:color="auto"/>
              <w:right w:val="single" w:sz="4" w:space="0" w:color="auto"/>
            </w:tcBorders>
            <w:vAlign w:val="center"/>
          </w:tcPr>
          <w:p w14:paraId="1BF19BC7"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Instalacje elektryczne niskiego napięcia - Część 4-41: Ochrona dla zapewnienia bezpieczeństwa - Ochrona przed porażeniem elektrycznym</w:t>
            </w:r>
          </w:p>
        </w:tc>
      </w:tr>
      <w:tr w:rsidR="00AB48EE" w:rsidRPr="00A20D76" w14:paraId="34867DC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30B66BB" w14:textId="77777777" w:rsidR="00AB48EE" w:rsidRPr="00A1043F" w:rsidRDefault="00AB48EE" w:rsidP="00D71F69">
            <w:pPr>
              <w:tabs>
                <w:tab w:val="left" w:pos="567"/>
              </w:tabs>
              <w:spacing w:before="40" w:after="40"/>
              <w:contextualSpacing/>
              <w:rPr>
                <w:rFonts w:ascii="Arial" w:hAnsi="Arial" w:cs="Arial"/>
                <w:strike/>
                <w:sz w:val="18"/>
                <w:szCs w:val="18"/>
                <w:lang w:val="en-US"/>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-1:2005</w:t>
            </w:r>
          </w:p>
        </w:tc>
        <w:tc>
          <w:tcPr>
            <w:tcW w:w="6662" w:type="dxa"/>
            <w:tcBorders>
              <w:top w:val="single" w:sz="4" w:space="0" w:color="auto"/>
              <w:left w:val="single" w:sz="4" w:space="0" w:color="auto"/>
              <w:bottom w:val="single" w:sz="4" w:space="0" w:color="auto"/>
              <w:right w:val="single" w:sz="4" w:space="0" w:color="auto"/>
            </w:tcBorders>
            <w:vAlign w:val="center"/>
          </w:tcPr>
          <w:p w14:paraId="2770FC29"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Przemysłowe zawory regulacyjne - Część 1: Terminologia i postanowienia ogólne</w:t>
            </w:r>
          </w:p>
        </w:tc>
      </w:tr>
      <w:tr w:rsidR="00AB48EE" w:rsidRPr="00A20D76" w14:paraId="67929E3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93D658"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60534-2-1:2011</w:t>
            </w:r>
          </w:p>
        </w:tc>
        <w:tc>
          <w:tcPr>
            <w:tcW w:w="6662" w:type="dxa"/>
            <w:tcBorders>
              <w:top w:val="single" w:sz="4" w:space="0" w:color="auto"/>
              <w:left w:val="single" w:sz="4" w:space="0" w:color="auto"/>
              <w:bottom w:val="single" w:sz="4" w:space="0" w:color="auto"/>
              <w:right w:val="single" w:sz="4" w:space="0" w:color="auto"/>
            </w:tcBorders>
            <w:vAlign w:val="center"/>
          </w:tcPr>
          <w:p w14:paraId="1092B767"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2-1: Wydajność przepływowa - Równania wymiarowania zaworów do przepływu płynów w warunkach instalacji</w:t>
            </w:r>
          </w:p>
        </w:tc>
      </w:tr>
      <w:tr w:rsidR="00AB48EE" w:rsidRPr="00A20D76" w14:paraId="545579F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ECBAB58" w14:textId="77777777" w:rsidR="00AB48EE" w:rsidRPr="005E4918" w:rsidRDefault="00AB48EE" w:rsidP="005E4918">
            <w:pPr>
              <w:shd w:val="clear" w:color="auto" w:fill="FFFFFF"/>
              <w:outlineLvl w:val="0"/>
              <w:rPr>
                <w:rFonts w:ascii="Arial" w:hAnsi="Arial" w:cs="Arial"/>
                <w:bCs/>
                <w:kern w:val="36"/>
                <w:sz w:val="18"/>
                <w:szCs w:val="18"/>
              </w:rPr>
            </w:pPr>
            <w:r w:rsidRPr="005E4918">
              <w:rPr>
                <w:rFonts w:ascii="Arial" w:hAnsi="Arial" w:cs="Arial"/>
                <w:bCs/>
                <w:kern w:val="36"/>
                <w:sz w:val="18"/>
                <w:szCs w:val="18"/>
              </w:rPr>
              <w:t>PN-EN 60534-2-3:2016-08</w:t>
            </w:r>
          </w:p>
        </w:tc>
        <w:tc>
          <w:tcPr>
            <w:tcW w:w="6662" w:type="dxa"/>
            <w:tcBorders>
              <w:top w:val="single" w:sz="4" w:space="0" w:color="auto"/>
              <w:left w:val="single" w:sz="4" w:space="0" w:color="auto"/>
              <w:bottom w:val="single" w:sz="4" w:space="0" w:color="auto"/>
              <w:right w:val="single" w:sz="4" w:space="0" w:color="auto"/>
            </w:tcBorders>
            <w:vAlign w:val="center"/>
          </w:tcPr>
          <w:p w14:paraId="66793E3C"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2-3: Wydajność przepływowa - Procedury badań</w:t>
            </w:r>
          </w:p>
        </w:tc>
      </w:tr>
      <w:tr w:rsidR="00AB48EE" w:rsidRPr="00A20D76" w14:paraId="5D06D48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E349700"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60534-2-4:2009</w:t>
            </w:r>
          </w:p>
        </w:tc>
        <w:tc>
          <w:tcPr>
            <w:tcW w:w="6662" w:type="dxa"/>
            <w:tcBorders>
              <w:top w:val="single" w:sz="4" w:space="0" w:color="auto"/>
              <w:left w:val="single" w:sz="4" w:space="0" w:color="auto"/>
              <w:bottom w:val="single" w:sz="4" w:space="0" w:color="auto"/>
              <w:right w:val="single" w:sz="4" w:space="0" w:color="auto"/>
            </w:tcBorders>
            <w:vAlign w:val="center"/>
          </w:tcPr>
          <w:p w14:paraId="7291C386"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2-4: Wydajność przepływowa - Wewnętrzne charakterystyki przepływowe i zdolność regulacyjna</w:t>
            </w:r>
          </w:p>
        </w:tc>
      </w:tr>
      <w:tr w:rsidR="00AB48EE" w:rsidRPr="00A20D76" w14:paraId="7C2311A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A13373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60534-2-5:2004</w:t>
            </w:r>
          </w:p>
        </w:tc>
        <w:tc>
          <w:tcPr>
            <w:tcW w:w="6662" w:type="dxa"/>
            <w:tcBorders>
              <w:top w:val="single" w:sz="4" w:space="0" w:color="auto"/>
              <w:left w:val="single" w:sz="4" w:space="0" w:color="auto"/>
              <w:bottom w:val="single" w:sz="4" w:space="0" w:color="auto"/>
              <w:right w:val="single" w:sz="4" w:space="0" w:color="auto"/>
            </w:tcBorders>
            <w:vAlign w:val="center"/>
          </w:tcPr>
          <w:p w14:paraId="7E396D4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w:t>
            </w:r>
            <w:r>
              <w:rPr>
                <w:rFonts w:ascii="Arial" w:hAnsi="Arial" w:cs="Arial"/>
                <w:sz w:val="18"/>
                <w:szCs w:val="18"/>
              </w:rPr>
              <w:t xml:space="preserve"> </w:t>
            </w:r>
            <w:r w:rsidRPr="00A1043F">
              <w:rPr>
                <w:rFonts w:ascii="Arial" w:hAnsi="Arial" w:cs="Arial"/>
                <w:sz w:val="18"/>
                <w:szCs w:val="18"/>
              </w:rPr>
              <w:t>- Część 2-5: Wydajność przepływowa - Równania wymiarowania zaworów do przepływu płynów przez wielostopniowe zawory regulacyjne z odzyskiem międzystopniowym</w:t>
            </w:r>
          </w:p>
        </w:tc>
      </w:tr>
      <w:tr w:rsidR="00AB48EE" w:rsidRPr="00A20D76" w14:paraId="3AF70DC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868A55B"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60534-3-1:2004</w:t>
            </w:r>
          </w:p>
        </w:tc>
        <w:tc>
          <w:tcPr>
            <w:tcW w:w="6662" w:type="dxa"/>
            <w:tcBorders>
              <w:top w:val="single" w:sz="4" w:space="0" w:color="auto"/>
              <w:left w:val="single" w:sz="4" w:space="0" w:color="auto"/>
              <w:bottom w:val="single" w:sz="4" w:space="0" w:color="auto"/>
              <w:right w:val="single" w:sz="4" w:space="0" w:color="auto"/>
            </w:tcBorders>
            <w:vAlign w:val="center"/>
          </w:tcPr>
          <w:p w14:paraId="119C79BD"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3-1: Długości zabudowy - Długości zabudowy zaworów regulacyjnych z przyłączami kołnierzowymi, grzybkowych, przelotowych i kątowych</w:t>
            </w:r>
          </w:p>
        </w:tc>
      </w:tr>
      <w:tr w:rsidR="00AB48EE" w:rsidRPr="00A20D76" w14:paraId="48467DC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2D8FF30"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60534-3-2:2002</w:t>
            </w:r>
          </w:p>
        </w:tc>
        <w:tc>
          <w:tcPr>
            <w:tcW w:w="6662" w:type="dxa"/>
            <w:tcBorders>
              <w:top w:val="single" w:sz="4" w:space="0" w:color="auto"/>
              <w:left w:val="single" w:sz="4" w:space="0" w:color="auto"/>
              <w:bottom w:val="single" w:sz="4" w:space="0" w:color="auto"/>
              <w:right w:val="single" w:sz="4" w:space="0" w:color="auto"/>
            </w:tcBorders>
            <w:vAlign w:val="center"/>
          </w:tcPr>
          <w:p w14:paraId="49C29121"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3-2: Wymiary - Wymiary montażowe zaworów regulacyjnych obrotowych, z wyjątkiem motylkowych</w:t>
            </w:r>
          </w:p>
        </w:tc>
      </w:tr>
      <w:tr w:rsidR="00AB48EE" w:rsidRPr="00A20D76" w14:paraId="2E5BE52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353E627"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60534-3-3:2001</w:t>
            </w:r>
          </w:p>
        </w:tc>
        <w:tc>
          <w:tcPr>
            <w:tcW w:w="6662" w:type="dxa"/>
            <w:tcBorders>
              <w:top w:val="single" w:sz="4" w:space="0" w:color="auto"/>
              <w:left w:val="single" w:sz="4" w:space="0" w:color="auto"/>
              <w:bottom w:val="single" w:sz="4" w:space="0" w:color="auto"/>
              <w:right w:val="single" w:sz="4" w:space="0" w:color="auto"/>
            </w:tcBorders>
            <w:vAlign w:val="center"/>
          </w:tcPr>
          <w:p w14:paraId="54B13C1C"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3-3: Wymiary - Długość całkowita prostych, spawanych czołowo, dwudrogowych, grzybkowych zaworów regulacyjnych</w:t>
            </w:r>
          </w:p>
        </w:tc>
      </w:tr>
      <w:tr w:rsidR="00AB48EE" w:rsidRPr="00A20D76" w14:paraId="6E5E9F2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671C622"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-4:2006</w:t>
            </w:r>
          </w:p>
        </w:tc>
        <w:tc>
          <w:tcPr>
            <w:tcW w:w="6662" w:type="dxa"/>
            <w:tcBorders>
              <w:top w:val="single" w:sz="4" w:space="0" w:color="auto"/>
              <w:left w:val="single" w:sz="4" w:space="0" w:color="auto"/>
              <w:bottom w:val="single" w:sz="4" w:space="0" w:color="auto"/>
              <w:right w:val="single" w:sz="4" w:space="0" w:color="auto"/>
            </w:tcBorders>
            <w:vAlign w:val="center"/>
          </w:tcPr>
          <w:p w14:paraId="25CAC11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4: Badania kontrolne i odbiorcze</w:t>
            </w:r>
          </w:p>
        </w:tc>
      </w:tr>
      <w:tr w:rsidR="00AB48EE" w:rsidRPr="00A20D76" w14:paraId="1311AB5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F0C17B9"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-5:2004</w:t>
            </w:r>
          </w:p>
        </w:tc>
        <w:tc>
          <w:tcPr>
            <w:tcW w:w="6662" w:type="dxa"/>
            <w:tcBorders>
              <w:top w:val="single" w:sz="4" w:space="0" w:color="auto"/>
              <w:left w:val="single" w:sz="4" w:space="0" w:color="auto"/>
              <w:bottom w:val="single" w:sz="4" w:space="0" w:color="auto"/>
              <w:right w:val="single" w:sz="4" w:space="0" w:color="auto"/>
            </w:tcBorders>
            <w:vAlign w:val="center"/>
          </w:tcPr>
          <w:p w14:paraId="4DF6E08F"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5: Znakowanie</w:t>
            </w:r>
          </w:p>
        </w:tc>
      </w:tr>
      <w:tr w:rsidR="00AB48EE" w:rsidRPr="00A20D76" w14:paraId="5F1C0C1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7E5DBFA"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60534-6-1:2001</w:t>
            </w:r>
          </w:p>
        </w:tc>
        <w:tc>
          <w:tcPr>
            <w:tcW w:w="6662" w:type="dxa"/>
            <w:tcBorders>
              <w:top w:val="single" w:sz="4" w:space="0" w:color="auto"/>
              <w:left w:val="single" w:sz="4" w:space="0" w:color="auto"/>
              <w:bottom w:val="single" w:sz="4" w:space="0" w:color="auto"/>
              <w:right w:val="single" w:sz="4" w:space="0" w:color="auto"/>
            </w:tcBorders>
            <w:vAlign w:val="center"/>
          </w:tcPr>
          <w:p w14:paraId="3834DD56"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6-1: Elementy montażowe do mocowania ustawników pozycyjnych do zaworów regulacyjnych - Ustawniki pozycyjne montowane na siłownikach liniowych</w:t>
            </w:r>
          </w:p>
        </w:tc>
      </w:tr>
      <w:tr w:rsidR="00AB48EE" w:rsidRPr="00A20D76" w14:paraId="1DA1D23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081AF4"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60534-6-2:2002</w:t>
            </w:r>
          </w:p>
        </w:tc>
        <w:tc>
          <w:tcPr>
            <w:tcW w:w="6662" w:type="dxa"/>
            <w:tcBorders>
              <w:top w:val="single" w:sz="4" w:space="0" w:color="auto"/>
              <w:left w:val="single" w:sz="4" w:space="0" w:color="auto"/>
              <w:bottom w:val="single" w:sz="4" w:space="0" w:color="auto"/>
              <w:right w:val="single" w:sz="4" w:space="0" w:color="auto"/>
            </w:tcBorders>
            <w:vAlign w:val="center"/>
          </w:tcPr>
          <w:p w14:paraId="1BFEEB9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6-2: Elementy montażowe do mocowania ustawników pozycyjnych do zaworów regulacyjnych -- Ustawniki pozycyjne montowane na siłownikach obrotowych</w:t>
            </w:r>
          </w:p>
        </w:tc>
      </w:tr>
      <w:tr w:rsidR="00AB48EE" w:rsidRPr="00A20D76" w14:paraId="15E5BCA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40B065C"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-7:2011</w:t>
            </w:r>
          </w:p>
        </w:tc>
        <w:tc>
          <w:tcPr>
            <w:tcW w:w="6662" w:type="dxa"/>
            <w:tcBorders>
              <w:top w:val="single" w:sz="4" w:space="0" w:color="auto"/>
              <w:left w:val="single" w:sz="4" w:space="0" w:color="auto"/>
              <w:bottom w:val="single" w:sz="4" w:space="0" w:color="auto"/>
              <w:right w:val="single" w:sz="4" w:space="0" w:color="auto"/>
            </w:tcBorders>
            <w:vAlign w:val="center"/>
          </w:tcPr>
          <w:p w14:paraId="15FFEAF7"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7: Arkusz danych zaworu regulacyjnego</w:t>
            </w:r>
          </w:p>
        </w:tc>
      </w:tr>
      <w:tr w:rsidR="00AB48EE" w:rsidRPr="00A20D76" w14:paraId="76C0AAF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98331FA"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60534-8-2:2012</w:t>
            </w:r>
          </w:p>
        </w:tc>
        <w:tc>
          <w:tcPr>
            <w:tcW w:w="6662" w:type="dxa"/>
            <w:tcBorders>
              <w:top w:val="single" w:sz="4" w:space="0" w:color="auto"/>
              <w:left w:val="single" w:sz="4" w:space="0" w:color="auto"/>
              <w:bottom w:val="single" w:sz="4" w:space="0" w:color="auto"/>
              <w:right w:val="single" w:sz="4" w:space="0" w:color="auto"/>
            </w:tcBorders>
            <w:vAlign w:val="center"/>
          </w:tcPr>
          <w:p w14:paraId="29211F76"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8-2: Emisja hałasu - Metoda przewidywania hałasu hydrodynamicznego wytwarzanego w zaworach regulacyjnych</w:t>
            </w:r>
          </w:p>
        </w:tc>
      </w:tr>
      <w:tr w:rsidR="00AB48EE" w:rsidRPr="00A20D76" w14:paraId="08039567"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86B88F1"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PN-EN 60534-8-3:2011</w:t>
            </w:r>
          </w:p>
        </w:tc>
        <w:tc>
          <w:tcPr>
            <w:tcW w:w="6662" w:type="dxa"/>
            <w:tcBorders>
              <w:top w:val="single" w:sz="4" w:space="0" w:color="auto"/>
              <w:left w:val="single" w:sz="4" w:space="0" w:color="auto"/>
              <w:bottom w:val="single" w:sz="4" w:space="0" w:color="auto"/>
              <w:right w:val="single" w:sz="4" w:space="0" w:color="auto"/>
            </w:tcBorders>
            <w:vAlign w:val="center"/>
          </w:tcPr>
          <w:p w14:paraId="30715CD8"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8-3: Emisja hałasu - Metoda przewidywania hałasu aerodynamicznego wytwarzanego w zaworach regulacyjnych</w:t>
            </w:r>
          </w:p>
        </w:tc>
      </w:tr>
      <w:tr w:rsidR="00AB48EE" w:rsidRPr="00A20D76" w14:paraId="6767D0C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C87361C" w14:textId="77777777" w:rsidR="00AB48EE" w:rsidRPr="00FC4E77" w:rsidRDefault="00AB48EE" w:rsidP="00FC4E77">
            <w:pPr>
              <w:shd w:val="clear" w:color="auto" w:fill="FFFFFF"/>
              <w:outlineLvl w:val="0"/>
              <w:rPr>
                <w:rFonts w:ascii="Arial" w:hAnsi="Arial" w:cs="Arial"/>
                <w:bCs/>
                <w:kern w:val="36"/>
                <w:sz w:val="18"/>
                <w:szCs w:val="18"/>
              </w:rPr>
            </w:pPr>
            <w:r w:rsidRPr="00FC4E77">
              <w:rPr>
                <w:rFonts w:ascii="Arial" w:hAnsi="Arial" w:cs="Arial"/>
                <w:bCs/>
                <w:kern w:val="36"/>
                <w:sz w:val="18"/>
                <w:szCs w:val="18"/>
              </w:rPr>
              <w:t>PN-EN 60534-8-4:2016-05</w:t>
            </w:r>
          </w:p>
        </w:tc>
        <w:tc>
          <w:tcPr>
            <w:tcW w:w="6662" w:type="dxa"/>
            <w:tcBorders>
              <w:top w:val="single" w:sz="4" w:space="0" w:color="auto"/>
              <w:left w:val="single" w:sz="4" w:space="0" w:color="auto"/>
              <w:bottom w:val="single" w:sz="4" w:space="0" w:color="auto"/>
              <w:right w:val="single" w:sz="4" w:space="0" w:color="auto"/>
            </w:tcBorders>
            <w:vAlign w:val="center"/>
          </w:tcPr>
          <w:p w14:paraId="3A3391A9"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Przemysłowe zawory regulacyjne - Część 8-4: Emisja hałasu - Metoda przewidywania hałasu wytwarzanego przez przepływ hyd</w:t>
            </w:r>
            <w:r>
              <w:rPr>
                <w:rFonts w:ascii="Arial" w:hAnsi="Arial" w:cs="Arial"/>
                <w:sz w:val="18"/>
                <w:szCs w:val="18"/>
              </w:rPr>
              <w:t>rodynamiczny</w:t>
            </w:r>
          </w:p>
        </w:tc>
      </w:tr>
      <w:tr w:rsidR="00AB48EE" w:rsidRPr="00A20D76" w14:paraId="0D97E53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4C1D1C4"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smartTag w:uri="urn:schemas-microsoft-com:office:smarttags" w:element="place">
              <w:smartTag w:uri="urn:schemas-microsoft-com:office:smarttags" w:element="City">
                <w:r w:rsidRPr="00A1043F">
                  <w:rPr>
                    <w:rFonts w:ascii="Arial" w:hAnsi="Arial" w:cs="Arial"/>
                    <w:bCs/>
                    <w:kern w:val="36"/>
                    <w:sz w:val="18"/>
                    <w:szCs w:val="18"/>
                    <w:lang w:val="en-GB"/>
                  </w:rPr>
                  <w:t>PN-EN</w:t>
                </w:r>
              </w:smartTag>
              <w:r w:rsidRPr="00A1043F">
                <w:rPr>
                  <w:rFonts w:ascii="Arial" w:hAnsi="Arial" w:cs="Arial"/>
                  <w:bCs/>
                  <w:kern w:val="36"/>
                  <w:sz w:val="18"/>
                  <w:szCs w:val="18"/>
                  <w:lang w:val="en-GB"/>
                </w:rPr>
                <w:t xml:space="preserve"> </w:t>
              </w:r>
              <w:smartTag w:uri="urn:schemas-microsoft-com:office:smarttags" w:element="PostalCode">
                <w:r w:rsidRPr="00A1043F">
                  <w:rPr>
                    <w:rFonts w:ascii="Arial" w:hAnsi="Arial" w:cs="Arial"/>
                    <w:bCs/>
                    <w:kern w:val="36"/>
                    <w:sz w:val="18"/>
                    <w:szCs w:val="18"/>
                    <w:lang w:val="en-GB"/>
                  </w:rPr>
                  <w:t>60534</w:t>
                </w:r>
              </w:smartTag>
            </w:smartTag>
            <w:r w:rsidRPr="00A1043F">
              <w:rPr>
                <w:rFonts w:ascii="Arial" w:hAnsi="Arial" w:cs="Arial"/>
                <w:bCs/>
                <w:kern w:val="36"/>
                <w:sz w:val="18"/>
                <w:szCs w:val="18"/>
                <w:lang w:val="en-GB"/>
              </w:rPr>
              <w:t>-9:2008</w:t>
            </w:r>
          </w:p>
        </w:tc>
        <w:tc>
          <w:tcPr>
            <w:tcW w:w="6662" w:type="dxa"/>
            <w:tcBorders>
              <w:top w:val="single" w:sz="4" w:space="0" w:color="auto"/>
              <w:left w:val="single" w:sz="4" w:space="0" w:color="auto"/>
              <w:bottom w:val="single" w:sz="4" w:space="0" w:color="auto"/>
              <w:right w:val="single" w:sz="4" w:space="0" w:color="auto"/>
            </w:tcBorders>
            <w:vAlign w:val="center"/>
          </w:tcPr>
          <w:p w14:paraId="6A9913C2"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P</w:t>
            </w:r>
            <w:r>
              <w:rPr>
                <w:rFonts w:ascii="Arial" w:hAnsi="Arial" w:cs="Arial"/>
                <w:sz w:val="18"/>
                <w:szCs w:val="18"/>
              </w:rPr>
              <w:t xml:space="preserve">rzemysłowe zawory regulacyjne - </w:t>
            </w:r>
            <w:r w:rsidRPr="00A1043F">
              <w:rPr>
                <w:rFonts w:ascii="Arial" w:hAnsi="Arial" w:cs="Arial"/>
                <w:sz w:val="18"/>
                <w:szCs w:val="18"/>
              </w:rPr>
              <w:t>Część 9: Procedura badawcza do pomiarów odpowiedzi na wymuszenie skokowe</w:t>
            </w:r>
          </w:p>
        </w:tc>
      </w:tr>
      <w:tr w:rsidR="00AB48EE" w:rsidRPr="00A20D76" w14:paraId="2A167C0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7419D31" w14:textId="77777777" w:rsidR="00AB48EE" w:rsidRPr="00B97A60" w:rsidRDefault="00AB48EE" w:rsidP="00B97A60">
            <w:pPr>
              <w:shd w:val="clear" w:color="auto" w:fill="FFFFFF"/>
              <w:outlineLvl w:val="0"/>
              <w:rPr>
                <w:rFonts w:ascii="Arial" w:hAnsi="Arial" w:cs="Arial"/>
                <w:bCs/>
                <w:kern w:val="36"/>
                <w:sz w:val="18"/>
                <w:szCs w:val="18"/>
              </w:rPr>
            </w:pPr>
            <w:r w:rsidRPr="00B97A60">
              <w:rPr>
                <w:rFonts w:ascii="Arial" w:hAnsi="Arial" w:cs="Arial"/>
                <w:bCs/>
                <w:kern w:val="36"/>
                <w:sz w:val="18"/>
                <w:szCs w:val="18"/>
              </w:rPr>
              <w:t>PN-EN IEC 60332-3-10:2018-12</w:t>
            </w:r>
          </w:p>
          <w:p w14:paraId="4B382057" w14:textId="77777777" w:rsidR="00AB48EE" w:rsidRPr="00A1043F" w:rsidRDefault="00AB48EE" w:rsidP="00D71F69">
            <w:pPr>
              <w:tabs>
                <w:tab w:val="left" w:pos="567"/>
              </w:tabs>
              <w:spacing w:before="40" w:after="40"/>
              <w:contextualSpacing/>
              <w:rPr>
                <w:rFonts w:ascii="Arial" w:hAnsi="Arial" w:cs="Arial"/>
                <w:sz w:val="18"/>
                <w:szCs w:val="18"/>
                <w:lang w:val="en-US"/>
              </w:rPr>
            </w:pPr>
          </w:p>
        </w:tc>
        <w:tc>
          <w:tcPr>
            <w:tcW w:w="6662" w:type="dxa"/>
            <w:tcBorders>
              <w:top w:val="single" w:sz="4" w:space="0" w:color="auto"/>
              <w:left w:val="single" w:sz="4" w:space="0" w:color="auto"/>
              <w:bottom w:val="single" w:sz="4" w:space="0" w:color="auto"/>
              <w:right w:val="single" w:sz="4" w:space="0" w:color="auto"/>
            </w:tcBorders>
            <w:vAlign w:val="center"/>
          </w:tcPr>
          <w:p w14:paraId="433D84A5" w14:textId="77777777" w:rsidR="00AB48EE" w:rsidRPr="00A1043F" w:rsidRDefault="00AB48EE" w:rsidP="00D35797">
            <w:pPr>
              <w:tabs>
                <w:tab w:val="left" w:pos="567"/>
              </w:tabs>
              <w:spacing w:before="40" w:after="40"/>
              <w:contextualSpacing/>
              <w:rPr>
                <w:rFonts w:ascii="Arial" w:hAnsi="Arial" w:cs="Arial"/>
                <w:sz w:val="18"/>
                <w:szCs w:val="18"/>
              </w:rPr>
            </w:pPr>
            <w:r>
              <w:rPr>
                <w:rFonts w:ascii="Arial" w:hAnsi="Arial" w:cs="Arial"/>
                <w:color w:val="2F2F2F"/>
                <w:sz w:val="18"/>
                <w:szCs w:val="18"/>
                <w:shd w:val="clear" w:color="auto" w:fill="FFFFFF"/>
              </w:rPr>
              <w:t>Badania palności kabli i przewodów elektrycznych oraz światłowodowych -- Część 3-10: Sprawdzenie odporności na pionowe rozprzestrzenianie się płomienia wzdłuż pionowo zamontowanych wiązek kabli lub przewodów -- Aparatura</w:t>
            </w:r>
          </w:p>
        </w:tc>
      </w:tr>
      <w:tr w:rsidR="00AB48EE" w:rsidRPr="00A20D76" w14:paraId="06BCF2AD"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BA089A2" w14:textId="77777777" w:rsidR="00AB48EE" w:rsidRPr="005831AB" w:rsidRDefault="00AB48EE" w:rsidP="00D71F69">
            <w:pPr>
              <w:tabs>
                <w:tab w:val="left" w:pos="567"/>
              </w:tabs>
              <w:spacing w:before="40" w:after="40"/>
              <w:rPr>
                <w:rFonts w:ascii="Arial" w:hAnsi="Arial" w:cs="Arial"/>
                <w:bCs/>
                <w:kern w:val="36"/>
                <w:sz w:val="18"/>
                <w:szCs w:val="18"/>
                <w:lang w:val="en-GB"/>
              </w:rPr>
            </w:pPr>
            <w:bookmarkStart w:id="4" w:name="_Toc472447114"/>
            <w:bookmarkStart w:id="5" w:name="_Toc472448051"/>
            <w:bookmarkStart w:id="6" w:name="_Toc472448526"/>
            <w:bookmarkStart w:id="7" w:name="_Toc472459310"/>
            <w:bookmarkStart w:id="8" w:name="_Toc473289597"/>
            <w:smartTag w:uri="urn:schemas-microsoft-com:office:smarttags" w:element="place">
              <w:smartTag w:uri="urn:schemas-microsoft-com:office:smarttags" w:element="City">
                <w:r w:rsidRPr="005831AB">
                  <w:rPr>
                    <w:rFonts w:ascii="Arial" w:hAnsi="Arial" w:cs="Arial"/>
                    <w:bCs/>
                    <w:kern w:val="36"/>
                    <w:sz w:val="18"/>
                    <w:szCs w:val="18"/>
                    <w:lang w:val="en-GB"/>
                  </w:rPr>
                  <w:t>PN-EN</w:t>
                </w:r>
              </w:smartTag>
              <w:r w:rsidRPr="005831AB">
                <w:rPr>
                  <w:rFonts w:ascii="Arial" w:hAnsi="Arial" w:cs="Arial"/>
                  <w:bCs/>
                  <w:kern w:val="36"/>
                  <w:sz w:val="18"/>
                  <w:szCs w:val="18"/>
                  <w:lang w:val="en-GB"/>
                </w:rPr>
                <w:t xml:space="preserve"> </w:t>
              </w:r>
              <w:smartTag w:uri="urn:schemas-microsoft-com:office:smarttags" w:element="PostalCode">
                <w:r w:rsidRPr="005831AB">
                  <w:rPr>
                    <w:rFonts w:ascii="Arial" w:hAnsi="Arial" w:cs="Arial"/>
                    <w:bCs/>
                    <w:kern w:val="36"/>
                    <w:sz w:val="18"/>
                    <w:szCs w:val="18"/>
                    <w:lang w:val="en-GB"/>
                  </w:rPr>
                  <w:t>62676</w:t>
                </w:r>
              </w:smartTag>
            </w:smartTag>
            <w:r w:rsidRPr="005831AB">
              <w:rPr>
                <w:rFonts w:ascii="Arial" w:hAnsi="Arial" w:cs="Arial"/>
                <w:bCs/>
                <w:kern w:val="36"/>
                <w:sz w:val="18"/>
                <w:szCs w:val="18"/>
                <w:lang w:val="en-GB"/>
              </w:rPr>
              <w:t>-4:2015-06</w:t>
            </w:r>
            <w:bookmarkEnd w:id="4"/>
            <w:bookmarkEnd w:id="5"/>
            <w:bookmarkEnd w:id="6"/>
            <w:bookmarkEnd w:id="7"/>
            <w:bookmarkEnd w:id="8"/>
          </w:p>
        </w:tc>
        <w:tc>
          <w:tcPr>
            <w:tcW w:w="6662" w:type="dxa"/>
            <w:tcBorders>
              <w:top w:val="single" w:sz="4" w:space="0" w:color="auto"/>
              <w:left w:val="single" w:sz="4" w:space="0" w:color="auto"/>
              <w:bottom w:val="single" w:sz="4" w:space="0" w:color="auto"/>
              <w:right w:val="single" w:sz="4" w:space="0" w:color="auto"/>
            </w:tcBorders>
            <w:vAlign w:val="center"/>
          </w:tcPr>
          <w:p w14:paraId="18CCE013" w14:textId="77777777" w:rsidR="00AB48EE" w:rsidRPr="005831AB" w:rsidRDefault="00AB48EE" w:rsidP="00D35797">
            <w:pPr>
              <w:tabs>
                <w:tab w:val="left" w:pos="567"/>
              </w:tabs>
              <w:spacing w:before="40" w:after="40"/>
              <w:rPr>
                <w:rFonts w:ascii="Arial" w:hAnsi="Arial" w:cs="Arial"/>
                <w:bCs/>
                <w:kern w:val="36"/>
                <w:sz w:val="18"/>
                <w:szCs w:val="18"/>
              </w:rPr>
            </w:pPr>
            <w:r w:rsidRPr="005831AB">
              <w:rPr>
                <w:rFonts w:ascii="Arial" w:hAnsi="Arial" w:cs="Arial"/>
                <w:bCs/>
                <w:kern w:val="36"/>
                <w:sz w:val="18"/>
                <w:szCs w:val="18"/>
              </w:rPr>
              <w:t>Systemy dozorowe CCTV stosowane w zabezpieczeniach - Część 4: Wytyczne stosowania</w:t>
            </w:r>
          </w:p>
        </w:tc>
      </w:tr>
      <w:tr w:rsidR="00AB48EE" w:rsidRPr="00A20D76" w14:paraId="0586F28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9B68C0D" w14:textId="77777777" w:rsidR="00AB48EE" w:rsidRPr="005831AB" w:rsidRDefault="00AB48EE" w:rsidP="00D71F69">
            <w:pPr>
              <w:tabs>
                <w:tab w:val="left" w:pos="567"/>
              </w:tabs>
              <w:spacing w:before="40" w:after="40"/>
              <w:contextualSpacing/>
              <w:rPr>
                <w:rFonts w:ascii="Arial" w:hAnsi="Arial" w:cs="Arial"/>
                <w:bCs/>
                <w:kern w:val="36"/>
                <w:sz w:val="18"/>
                <w:szCs w:val="18"/>
                <w:lang w:val="en-GB"/>
              </w:rPr>
            </w:pPr>
            <w:r w:rsidRPr="005831AB">
              <w:rPr>
                <w:rFonts w:ascii="Arial" w:hAnsi="Arial" w:cs="Arial"/>
                <w:bCs/>
                <w:kern w:val="36"/>
                <w:sz w:val="18"/>
                <w:szCs w:val="18"/>
                <w:lang w:val="en-GB"/>
              </w:rPr>
              <w:t>PN-EN 60947-5-6:2002</w:t>
            </w:r>
          </w:p>
        </w:tc>
        <w:tc>
          <w:tcPr>
            <w:tcW w:w="6662" w:type="dxa"/>
            <w:tcBorders>
              <w:top w:val="single" w:sz="4" w:space="0" w:color="auto"/>
              <w:left w:val="single" w:sz="4" w:space="0" w:color="auto"/>
              <w:bottom w:val="single" w:sz="4" w:space="0" w:color="auto"/>
              <w:right w:val="single" w:sz="4" w:space="0" w:color="auto"/>
            </w:tcBorders>
            <w:vAlign w:val="center"/>
          </w:tcPr>
          <w:p w14:paraId="0B2780DA" w14:textId="77777777" w:rsidR="00AB48EE" w:rsidRPr="005831AB" w:rsidRDefault="00AB48EE" w:rsidP="00D35797">
            <w:pPr>
              <w:tabs>
                <w:tab w:val="left" w:pos="567"/>
              </w:tabs>
              <w:spacing w:before="40" w:after="40"/>
              <w:contextualSpacing/>
              <w:rPr>
                <w:rFonts w:ascii="Arial" w:hAnsi="Arial" w:cs="Arial"/>
                <w:bCs/>
                <w:kern w:val="36"/>
                <w:sz w:val="18"/>
                <w:szCs w:val="18"/>
              </w:rPr>
            </w:pPr>
            <w:r w:rsidRPr="005831AB">
              <w:rPr>
                <w:rFonts w:ascii="Arial" w:hAnsi="Arial" w:cs="Arial"/>
                <w:bCs/>
                <w:kern w:val="36"/>
                <w:sz w:val="18"/>
                <w:szCs w:val="18"/>
              </w:rPr>
              <w:t xml:space="preserve">Aparatura rozdzielcza i sterownicza niskonapięciowa - Część 5-6: Aparaty i łączniki sterownicze - Interfejsy </w:t>
            </w:r>
            <w:proofErr w:type="spellStart"/>
            <w:r w:rsidRPr="005831AB">
              <w:rPr>
                <w:rFonts w:ascii="Arial" w:hAnsi="Arial" w:cs="Arial"/>
                <w:bCs/>
                <w:kern w:val="36"/>
                <w:sz w:val="18"/>
                <w:szCs w:val="18"/>
              </w:rPr>
              <w:t>d.c</w:t>
            </w:r>
            <w:proofErr w:type="spellEnd"/>
            <w:r w:rsidRPr="005831AB">
              <w:rPr>
                <w:rFonts w:ascii="Arial" w:hAnsi="Arial" w:cs="Arial"/>
                <w:bCs/>
                <w:kern w:val="36"/>
                <w:sz w:val="18"/>
                <w:szCs w:val="18"/>
              </w:rPr>
              <w:t>. czujników zbliżeniowych i wzmacniaczy łączeniowych (NAMUR).</w:t>
            </w:r>
          </w:p>
        </w:tc>
      </w:tr>
      <w:tr w:rsidR="00AB48EE" w:rsidRPr="00A20D76" w14:paraId="5188FAB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512FBE3" w14:textId="77777777" w:rsidR="00AB48EE" w:rsidRPr="005D2C5E" w:rsidRDefault="00AB48EE" w:rsidP="005D2C5E">
            <w:pPr>
              <w:shd w:val="clear" w:color="auto" w:fill="FFFFFF"/>
              <w:outlineLvl w:val="0"/>
              <w:rPr>
                <w:rFonts w:ascii="Arial" w:hAnsi="Arial" w:cs="Arial"/>
                <w:bCs/>
                <w:kern w:val="36"/>
                <w:sz w:val="18"/>
                <w:szCs w:val="18"/>
              </w:rPr>
            </w:pPr>
            <w:r w:rsidRPr="005D2C5E">
              <w:rPr>
                <w:rFonts w:ascii="Arial" w:hAnsi="Arial" w:cs="Arial"/>
                <w:bCs/>
                <w:kern w:val="36"/>
                <w:sz w:val="18"/>
                <w:szCs w:val="18"/>
              </w:rPr>
              <w:t>PN-EN 62368-1:2015-03</w:t>
            </w:r>
          </w:p>
        </w:tc>
        <w:tc>
          <w:tcPr>
            <w:tcW w:w="6662" w:type="dxa"/>
            <w:tcBorders>
              <w:top w:val="single" w:sz="4" w:space="0" w:color="auto"/>
              <w:left w:val="single" w:sz="4" w:space="0" w:color="auto"/>
              <w:bottom w:val="single" w:sz="4" w:space="0" w:color="auto"/>
              <w:right w:val="single" w:sz="4" w:space="0" w:color="auto"/>
            </w:tcBorders>
            <w:vAlign w:val="center"/>
          </w:tcPr>
          <w:p w14:paraId="6455FAF2" w14:textId="77777777" w:rsidR="00AB48EE" w:rsidRPr="005D2C5E" w:rsidRDefault="00AB48EE" w:rsidP="00D35797">
            <w:pPr>
              <w:tabs>
                <w:tab w:val="left" w:pos="567"/>
              </w:tabs>
              <w:spacing w:before="40" w:after="40"/>
              <w:contextualSpacing/>
              <w:rPr>
                <w:rFonts w:ascii="Arial" w:hAnsi="Arial" w:cs="Arial"/>
                <w:sz w:val="18"/>
                <w:szCs w:val="18"/>
              </w:rPr>
            </w:pPr>
            <w:r w:rsidRPr="005D2C5E">
              <w:rPr>
                <w:rFonts w:ascii="Arial" w:hAnsi="Arial" w:cs="Arial"/>
                <w:sz w:val="18"/>
                <w:szCs w:val="18"/>
                <w:shd w:val="clear" w:color="auto" w:fill="FFFFFF"/>
              </w:rPr>
              <w:t>Urządzenia techniki fonicznej/wizyjnej, informatycznej i telekomunikacyjnej - Część 1: Wymagania bezpieczeństwa</w:t>
            </w:r>
          </w:p>
        </w:tc>
      </w:tr>
      <w:tr w:rsidR="00AB48EE" w:rsidRPr="00A20D76" w14:paraId="72C16FF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F063DE8" w14:textId="77777777" w:rsidR="00AB48EE" w:rsidRPr="00A1043F" w:rsidRDefault="00AB48EE" w:rsidP="00D71F69">
            <w:pPr>
              <w:tabs>
                <w:tab w:val="left" w:pos="567"/>
              </w:tabs>
              <w:spacing w:before="40" w:after="40"/>
              <w:contextualSpacing/>
              <w:rPr>
                <w:rFonts w:ascii="Arial" w:hAnsi="Arial" w:cs="Arial"/>
                <w:strike/>
                <w:sz w:val="18"/>
                <w:szCs w:val="18"/>
                <w:lang w:val="en-US"/>
              </w:rPr>
            </w:pPr>
            <w:r w:rsidRPr="00A1043F">
              <w:rPr>
                <w:rFonts w:ascii="Arial" w:hAnsi="Arial" w:cs="Arial"/>
                <w:bCs/>
                <w:kern w:val="36"/>
                <w:sz w:val="18"/>
                <w:szCs w:val="18"/>
                <w:lang w:val="en-GB"/>
              </w:rPr>
              <w:t>PN-EN 61000-4-2:2011</w:t>
            </w:r>
          </w:p>
        </w:tc>
        <w:tc>
          <w:tcPr>
            <w:tcW w:w="6662" w:type="dxa"/>
            <w:tcBorders>
              <w:top w:val="single" w:sz="4" w:space="0" w:color="auto"/>
              <w:left w:val="single" w:sz="4" w:space="0" w:color="auto"/>
              <w:bottom w:val="single" w:sz="4" w:space="0" w:color="auto"/>
              <w:right w:val="single" w:sz="4" w:space="0" w:color="auto"/>
            </w:tcBorders>
            <w:vAlign w:val="center"/>
          </w:tcPr>
          <w:p w14:paraId="7D81AC71" w14:textId="77777777" w:rsidR="00AB48EE" w:rsidRPr="00A1043F" w:rsidRDefault="00AB48EE" w:rsidP="00D35797">
            <w:pPr>
              <w:tabs>
                <w:tab w:val="left" w:pos="567"/>
              </w:tabs>
              <w:spacing w:before="40" w:after="40"/>
              <w:contextualSpacing/>
              <w:rPr>
                <w:rFonts w:ascii="Arial" w:hAnsi="Arial" w:cs="Arial"/>
                <w:strike/>
                <w:sz w:val="18"/>
                <w:szCs w:val="18"/>
              </w:rPr>
            </w:pPr>
            <w:r w:rsidRPr="00A1043F">
              <w:rPr>
                <w:rFonts w:ascii="Arial" w:hAnsi="Arial" w:cs="Arial"/>
                <w:sz w:val="18"/>
                <w:szCs w:val="18"/>
              </w:rPr>
              <w:t>Kompatybilność elektromagnetyczna (EMC) - Część 4-2: Metody badań i pomiarów - Badanie odporności na wyładowania elektrostatyczne</w:t>
            </w:r>
          </w:p>
        </w:tc>
      </w:tr>
      <w:tr w:rsidR="00AB48EE" w:rsidRPr="00A20D76" w14:paraId="4EA98C4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1F1864B"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lastRenderedPageBreak/>
              <w:t>PN-EN 61000-4-3:2007</w:t>
            </w:r>
          </w:p>
        </w:tc>
        <w:tc>
          <w:tcPr>
            <w:tcW w:w="6662" w:type="dxa"/>
            <w:tcBorders>
              <w:top w:val="single" w:sz="4" w:space="0" w:color="auto"/>
              <w:left w:val="single" w:sz="4" w:space="0" w:color="auto"/>
              <w:bottom w:val="single" w:sz="4" w:space="0" w:color="auto"/>
              <w:right w:val="single" w:sz="4" w:space="0" w:color="auto"/>
            </w:tcBorders>
            <w:vAlign w:val="center"/>
          </w:tcPr>
          <w:p w14:paraId="29B98ED7"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Kompatybilność elektromagnetyczna (EMC) - Część 4-3: Metody badań i pomiarów - Badanie odporności na promieniowane pole elektromagnetyczne o częstotliwości radiowej</w:t>
            </w:r>
          </w:p>
        </w:tc>
      </w:tr>
      <w:tr w:rsidR="00AB48EE" w:rsidRPr="003225CA" w14:paraId="2C99F4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978274F" w14:textId="77777777" w:rsidR="00AB48EE" w:rsidRPr="00A1043F" w:rsidRDefault="00AB48EE" w:rsidP="00D71F69">
            <w:pPr>
              <w:tabs>
                <w:tab w:val="left" w:pos="567"/>
              </w:tabs>
              <w:spacing w:before="40" w:after="40"/>
              <w:rPr>
                <w:rFonts w:ascii="Arial" w:hAnsi="Arial" w:cs="Arial"/>
                <w:bCs/>
                <w:kern w:val="36"/>
                <w:sz w:val="18"/>
                <w:szCs w:val="18"/>
                <w:lang w:val="en-GB"/>
              </w:rPr>
            </w:pPr>
            <w:smartTag w:uri="urn:schemas-microsoft-com:office:smarttags" w:element="place">
              <w:smartTag w:uri="urn:schemas-microsoft-com:office:smarttags" w:element="City">
                <w:r>
                  <w:rPr>
                    <w:rFonts w:ascii="Arial" w:hAnsi="Arial" w:cs="Arial"/>
                    <w:bCs/>
                    <w:kern w:val="36"/>
                    <w:sz w:val="18"/>
                    <w:szCs w:val="18"/>
                    <w:lang w:val="en-GB"/>
                  </w:rPr>
                  <w:t>PN-EN</w:t>
                </w:r>
              </w:smartTag>
              <w:r>
                <w:rPr>
                  <w:rFonts w:ascii="Arial" w:hAnsi="Arial" w:cs="Arial"/>
                  <w:bCs/>
                  <w:kern w:val="36"/>
                  <w:sz w:val="18"/>
                  <w:szCs w:val="18"/>
                  <w:lang w:val="en-GB"/>
                </w:rPr>
                <w:t xml:space="preserve"> </w:t>
              </w:r>
              <w:smartTag w:uri="urn:schemas-microsoft-com:office:smarttags" w:element="PostalCode">
                <w:r>
                  <w:rPr>
                    <w:rFonts w:ascii="Arial" w:hAnsi="Arial" w:cs="Arial"/>
                    <w:bCs/>
                    <w:kern w:val="36"/>
                    <w:sz w:val="18"/>
                    <w:szCs w:val="18"/>
                    <w:lang w:val="en-GB"/>
                  </w:rPr>
                  <w:t>61285</w:t>
                </w:r>
              </w:smartTag>
            </w:smartTag>
            <w:r>
              <w:rPr>
                <w:rFonts w:ascii="Arial" w:hAnsi="Arial" w:cs="Arial"/>
                <w:bCs/>
                <w:kern w:val="36"/>
                <w:sz w:val="18"/>
                <w:szCs w:val="18"/>
                <w:lang w:val="en-GB"/>
              </w:rPr>
              <w:t>:2015-06</w:t>
            </w:r>
          </w:p>
        </w:tc>
        <w:tc>
          <w:tcPr>
            <w:tcW w:w="6662" w:type="dxa"/>
            <w:tcBorders>
              <w:top w:val="single" w:sz="4" w:space="0" w:color="auto"/>
              <w:left w:val="single" w:sz="4" w:space="0" w:color="auto"/>
              <w:bottom w:val="single" w:sz="4" w:space="0" w:color="auto"/>
              <w:right w:val="single" w:sz="4" w:space="0" w:color="auto"/>
            </w:tcBorders>
            <w:vAlign w:val="center"/>
          </w:tcPr>
          <w:p w14:paraId="7188EA85" w14:textId="77777777" w:rsidR="00AB48EE" w:rsidRPr="003225CA" w:rsidRDefault="00AB48EE" w:rsidP="00D35797">
            <w:pPr>
              <w:tabs>
                <w:tab w:val="left" w:pos="567"/>
              </w:tabs>
              <w:spacing w:before="40" w:after="40"/>
              <w:rPr>
                <w:rFonts w:ascii="Arial" w:hAnsi="Arial" w:cs="Arial"/>
                <w:sz w:val="18"/>
                <w:szCs w:val="18"/>
              </w:rPr>
            </w:pPr>
            <w:r w:rsidRPr="003225CA">
              <w:rPr>
                <w:rFonts w:ascii="Arial" w:hAnsi="Arial" w:cs="Arial"/>
                <w:sz w:val="18"/>
                <w:szCs w:val="18"/>
              </w:rPr>
              <w:t>Sterowanie procesami przemysłowymi -- Bezpieczeństwo pomieszczeń na analizatory.</w:t>
            </w:r>
          </w:p>
        </w:tc>
      </w:tr>
      <w:tr w:rsidR="00AB48EE" w:rsidRPr="00604F72" w14:paraId="11D925F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9568882"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VDI 2440</w:t>
            </w:r>
          </w:p>
        </w:tc>
        <w:tc>
          <w:tcPr>
            <w:tcW w:w="6662" w:type="dxa"/>
            <w:tcBorders>
              <w:top w:val="single" w:sz="4" w:space="0" w:color="auto"/>
              <w:left w:val="single" w:sz="4" w:space="0" w:color="auto"/>
              <w:bottom w:val="single" w:sz="4" w:space="0" w:color="auto"/>
              <w:right w:val="single" w:sz="4" w:space="0" w:color="auto"/>
            </w:tcBorders>
            <w:vAlign w:val="center"/>
          </w:tcPr>
          <w:p w14:paraId="77BFBD96"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Emission control – Mineral oil refineries.</w:t>
            </w:r>
          </w:p>
        </w:tc>
      </w:tr>
      <w:tr w:rsidR="00AB48EE" w:rsidRPr="005821DC" w14:paraId="683BCE0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2917188"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PTC 19,3 TW-2010</w:t>
            </w:r>
          </w:p>
        </w:tc>
        <w:tc>
          <w:tcPr>
            <w:tcW w:w="6662" w:type="dxa"/>
            <w:tcBorders>
              <w:top w:val="single" w:sz="4" w:space="0" w:color="auto"/>
              <w:left w:val="single" w:sz="4" w:space="0" w:color="auto"/>
              <w:bottom w:val="single" w:sz="4" w:space="0" w:color="auto"/>
              <w:right w:val="single" w:sz="4" w:space="0" w:color="auto"/>
            </w:tcBorders>
            <w:vAlign w:val="center"/>
          </w:tcPr>
          <w:p w14:paraId="30BD4639"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Thermowell Calculations</w:t>
            </w:r>
          </w:p>
        </w:tc>
      </w:tr>
      <w:tr w:rsidR="00AB48EE" w:rsidRPr="00604F72" w14:paraId="6F56EC2A"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95C9E4A"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TA Luft</w:t>
            </w:r>
          </w:p>
        </w:tc>
        <w:tc>
          <w:tcPr>
            <w:tcW w:w="6662" w:type="dxa"/>
            <w:tcBorders>
              <w:top w:val="single" w:sz="4" w:space="0" w:color="auto"/>
              <w:left w:val="single" w:sz="4" w:space="0" w:color="auto"/>
              <w:bottom w:val="single" w:sz="4" w:space="0" w:color="auto"/>
              <w:right w:val="single" w:sz="4" w:space="0" w:color="auto"/>
            </w:tcBorders>
            <w:vAlign w:val="center"/>
          </w:tcPr>
          <w:p w14:paraId="5131675B"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T</w:t>
            </w:r>
            <w:proofErr w:type="spellStart"/>
            <w:r w:rsidRPr="00A1043F">
              <w:rPr>
                <w:rFonts w:ascii="Arial" w:hAnsi="Arial" w:cs="Arial"/>
                <w:bCs/>
                <w:sz w:val="18"/>
                <w:szCs w:val="18"/>
                <w:lang w:val="en-GB"/>
              </w:rPr>
              <w:t>echnische</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Anleitung</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zur</w:t>
            </w:r>
            <w:proofErr w:type="spellEnd"/>
            <w:r w:rsidRPr="00A1043F">
              <w:rPr>
                <w:rFonts w:ascii="Arial" w:hAnsi="Arial" w:cs="Arial"/>
                <w:bCs/>
                <w:sz w:val="18"/>
                <w:szCs w:val="18"/>
                <w:lang w:val="en-GB"/>
              </w:rPr>
              <w:t xml:space="preserve"> </w:t>
            </w:r>
            <w:proofErr w:type="spellStart"/>
            <w:r w:rsidRPr="00A1043F">
              <w:rPr>
                <w:rFonts w:ascii="Arial" w:hAnsi="Arial" w:cs="Arial"/>
                <w:bCs/>
                <w:sz w:val="18"/>
                <w:szCs w:val="18"/>
                <w:lang w:val="en-GB"/>
              </w:rPr>
              <w:t>Reinhaltung</w:t>
            </w:r>
            <w:proofErr w:type="spellEnd"/>
            <w:r w:rsidRPr="00A1043F">
              <w:rPr>
                <w:rFonts w:ascii="Arial" w:hAnsi="Arial" w:cs="Arial"/>
                <w:bCs/>
                <w:sz w:val="18"/>
                <w:szCs w:val="18"/>
                <w:lang w:val="en-GB"/>
              </w:rPr>
              <w:t xml:space="preserve"> der </w:t>
            </w:r>
            <w:proofErr w:type="spellStart"/>
            <w:r w:rsidRPr="00A1043F">
              <w:rPr>
                <w:rFonts w:ascii="Arial" w:hAnsi="Arial" w:cs="Arial"/>
                <w:bCs/>
                <w:sz w:val="18"/>
                <w:szCs w:val="18"/>
                <w:lang w:val="en-GB"/>
              </w:rPr>
              <w:t>Luf</w:t>
            </w:r>
            <w:proofErr w:type="spellEnd"/>
            <w:r w:rsidRPr="00A1043F">
              <w:rPr>
                <w:rFonts w:ascii="Arial" w:hAnsi="Arial" w:cs="Arial"/>
                <w:sz w:val="18"/>
                <w:szCs w:val="18"/>
                <w:lang w:val="en-US"/>
              </w:rPr>
              <w:t>t.</w:t>
            </w:r>
          </w:p>
        </w:tc>
      </w:tr>
      <w:tr w:rsidR="00AB48EE" w:rsidRPr="00604F72" w14:paraId="0E9E2E9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4AF0CDA"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ANSI/NACE MR0175/ISO 15156</w:t>
            </w:r>
          </w:p>
        </w:tc>
        <w:tc>
          <w:tcPr>
            <w:tcW w:w="6662" w:type="dxa"/>
            <w:tcBorders>
              <w:top w:val="single" w:sz="4" w:space="0" w:color="auto"/>
              <w:left w:val="single" w:sz="4" w:space="0" w:color="auto"/>
              <w:bottom w:val="single" w:sz="4" w:space="0" w:color="auto"/>
              <w:right w:val="single" w:sz="4" w:space="0" w:color="auto"/>
            </w:tcBorders>
            <w:vAlign w:val="center"/>
          </w:tcPr>
          <w:p w14:paraId="7A8D024D"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Petroleum and natural gas industries Material for use in H2S – containing Environments in oil and gas Production.</w:t>
            </w:r>
          </w:p>
        </w:tc>
      </w:tr>
      <w:tr w:rsidR="00AB48EE" w:rsidRPr="00604F72" w14:paraId="4A0AE7F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56E6957"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IEC 60092-352:2005</w:t>
            </w:r>
          </w:p>
        </w:tc>
        <w:tc>
          <w:tcPr>
            <w:tcW w:w="6662" w:type="dxa"/>
            <w:tcBorders>
              <w:top w:val="single" w:sz="4" w:space="0" w:color="auto"/>
              <w:left w:val="single" w:sz="4" w:space="0" w:color="auto"/>
              <w:bottom w:val="single" w:sz="4" w:space="0" w:color="auto"/>
              <w:right w:val="single" w:sz="4" w:space="0" w:color="auto"/>
            </w:tcBorders>
            <w:vAlign w:val="center"/>
          </w:tcPr>
          <w:p w14:paraId="57CC0C90"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bCs/>
                <w:sz w:val="18"/>
                <w:szCs w:val="18"/>
                <w:lang w:val="en-GB"/>
              </w:rPr>
              <w:t>Electrical installations in ships - Part 352: Choice and installation of electrical cables</w:t>
            </w:r>
            <w:r w:rsidRPr="00A1043F">
              <w:rPr>
                <w:rFonts w:ascii="Arial" w:hAnsi="Arial" w:cs="Arial"/>
                <w:sz w:val="18"/>
                <w:szCs w:val="18"/>
                <w:lang w:val="en-US"/>
              </w:rPr>
              <w:t>.</w:t>
            </w:r>
          </w:p>
        </w:tc>
      </w:tr>
      <w:tr w:rsidR="00AB48EE" w:rsidRPr="00A20D76" w14:paraId="491B571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F72185F"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WO-A/01</w:t>
            </w:r>
          </w:p>
        </w:tc>
        <w:tc>
          <w:tcPr>
            <w:tcW w:w="6662" w:type="dxa"/>
            <w:tcBorders>
              <w:top w:val="single" w:sz="4" w:space="0" w:color="auto"/>
              <w:left w:val="single" w:sz="4" w:space="0" w:color="auto"/>
              <w:bottom w:val="single" w:sz="4" w:space="0" w:color="auto"/>
              <w:right w:val="single" w:sz="4" w:space="0" w:color="auto"/>
            </w:tcBorders>
            <w:vAlign w:val="center"/>
          </w:tcPr>
          <w:p w14:paraId="771DB0FA"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Urządzenia zabezpieczające przed nadmiernym wzrostem ciśnienia</w:t>
            </w:r>
          </w:p>
        </w:tc>
      </w:tr>
      <w:tr w:rsidR="00AB48EE" w:rsidRPr="00A20D76" w14:paraId="7C33074E"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8E7DE8C"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WO-A/02</w:t>
            </w:r>
          </w:p>
        </w:tc>
        <w:tc>
          <w:tcPr>
            <w:tcW w:w="6662" w:type="dxa"/>
            <w:tcBorders>
              <w:top w:val="single" w:sz="4" w:space="0" w:color="auto"/>
              <w:left w:val="single" w:sz="4" w:space="0" w:color="auto"/>
              <w:bottom w:val="single" w:sz="4" w:space="0" w:color="auto"/>
              <w:right w:val="single" w:sz="4" w:space="0" w:color="auto"/>
            </w:tcBorders>
            <w:vAlign w:val="center"/>
          </w:tcPr>
          <w:p w14:paraId="3251839E"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Automatyka zabezpieczająca</w:t>
            </w:r>
          </w:p>
        </w:tc>
      </w:tr>
      <w:tr w:rsidR="00AB48EE" w:rsidRPr="00A20D76" w14:paraId="09DB9CC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CAC4368"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WO-A/03</w:t>
            </w:r>
          </w:p>
        </w:tc>
        <w:tc>
          <w:tcPr>
            <w:tcW w:w="6662" w:type="dxa"/>
            <w:tcBorders>
              <w:top w:val="single" w:sz="4" w:space="0" w:color="auto"/>
              <w:left w:val="single" w:sz="4" w:space="0" w:color="auto"/>
              <w:bottom w:val="single" w:sz="4" w:space="0" w:color="auto"/>
              <w:right w:val="single" w:sz="4" w:space="0" w:color="auto"/>
            </w:tcBorders>
            <w:vAlign w:val="center"/>
          </w:tcPr>
          <w:p w14:paraId="07A2C13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Aparatura kontrolno-pomiarowa.</w:t>
            </w:r>
          </w:p>
        </w:tc>
      </w:tr>
      <w:tr w:rsidR="00AB48EE" w:rsidRPr="00A20D76" w14:paraId="0845DCF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9191A96"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WUDT-UC WO-A/04</w:t>
            </w:r>
          </w:p>
        </w:tc>
        <w:tc>
          <w:tcPr>
            <w:tcW w:w="6662" w:type="dxa"/>
            <w:tcBorders>
              <w:top w:val="single" w:sz="4" w:space="0" w:color="auto"/>
              <w:left w:val="single" w:sz="4" w:space="0" w:color="auto"/>
              <w:bottom w:val="single" w:sz="4" w:space="0" w:color="auto"/>
              <w:right w:val="single" w:sz="4" w:space="0" w:color="auto"/>
            </w:tcBorders>
            <w:vAlign w:val="center"/>
          </w:tcPr>
          <w:p w14:paraId="631DC61B"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Urządzenia ciśnieniowe wymagania ogólne. Osprzęt. Armatura.</w:t>
            </w:r>
          </w:p>
        </w:tc>
      </w:tr>
      <w:tr w:rsidR="00AB48EE" w:rsidRPr="00A20D76" w14:paraId="5FACE70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B39C8F0" w14:textId="77777777" w:rsidR="00AB48EE" w:rsidRPr="00A1043F" w:rsidRDefault="00AB48EE" w:rsidP="00D71F69">
            <w:pPr>
              <w:tabs>
                <w:tab w:val="left" w:pos="567"/>
              </w:tabs>
              <w:spacing w:before="40" w:after="40"/>
              <w:contextualSpacing/>
              <w:rPr>
                <w:rFonts w:ascii="Arial" w:hAnsi="Arial" w:cs="Arial"/>
                <w:sz w:val="18"/>
                <w:szCs w:val="18"/>
                <w:lang w:val="en-US"/>
              </w:rPr>
            </w:pPr>
            <w:proofErr w:type="spellStart"/>
            <w:r w:rsidRPr="00A1043F">
              <w:rPr>
                <w:rFonts w:ascii="Arial" w:hAnsi="Arial" w:cs="Arial"/>
                <w:sz w:val="18"/>
                <w:szCs w:val="18"/>
                <w:lang w:val="en-US"/>
              </w:rPr>
              <w:t>Dyrektywa</w:t>
            </w:r>
            <w:proofErr w:type="spellEnd"/>
            <w:r w:rsidRPr="00A1043F">
              <w:rPr>
                <w:rFonts w:ascii="Arial" w:hAnsi="Arial" w:cs="Arial"/>
                <w:sz w:val="18"/>
                <w:szCs w:val="18"/>
                <w:lang w:val="en-US"/>
              </w:rPr>
              <w:t xml:space="preserve"> </w:t>
            </w:r>
            <w:r w:rsidRPr="00A1043F">
              <w:rPr>
                <w:rStyle w:val="Pogrubienie"/>
                <w:rFonts w:ascii="Arial" w:hAnsi="Arial" w:cs="Arial"/>
                <w:b w:val="0"/>
                <w:sz w:val="18"/>
                <w:szCs w:val="18"/>
              </w:rPr>
              <w:t>2014/34/UE (ATEX 114)</w:t>
            </w:r>
          </w:p>
        </w:tc>
        <w:tc>
          <w:tcPr>
            <w:tcW w:w="6662" w:type="dxa"/>
            <w:tcBorders>
              <w:top w:val="single" w:sz="4" w:space="0" w:color="auto"/>
              <w:left w:val="single" w:sz="4" w:space="0" w:color="auto"/>
              <w:bottom w:val="single" w:sz="4" w:space="0" w:color="auto"/>
              <w:right w:val="single" w:sz="4" w:space="0" w:color="auto"/>
            </w:tcBorders>
            <w:vAlign w:val="center"/>
          </w:tcPr>
          <w:p w14:paraId="72DE92A6" w14:textId="77777777" w:rsidR="00AB48EE" w:rsidRPr="00A1043F" w:rsidRDefault="00AB48EE" w:rsidP="009F77A2">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w:t>
            </w:r>
            <w:r w:rsidRPr="00A1043F" w:rsidDel="001E2C3C">
              <w:rPr>
                <w:rFonts w:ascii="Arial" w:hAnsi="Arial" w:cs="Arial"/>
                <w:sz w:val="18"/>
                <w:szCs w:val="18"/>
              </w:rPr>
              <w:t xml:space="preserve"> </w:t>
            </w:r>
            <w:r w:rsidRPr="00A1043F">
              <w:rPr>
                <w:rFonts w:ascii="Arial" w:hAnsi="Arial" w:cs="Arial"/>
                <w:sz w:val="18"/>
                <w:szCs w:val="18"/>
              </w:rPr>
              <w:t>z dnia 26 lutego 201</w:t>
            </w:r>
            <w:r>
              <w:rPr>
                <w:rFonts w:ascii="Arial" w:hAnsi="Arial" w:cs="Arial"/>
                <w:sz w:val="18"/>
                <w:szCs w:val="18"/>
              </w:rPr>
              <w:t>4</w:t>
            </w:r>
            <w:r w:rsidRPr="00A1043F">
              <w:rPr>
                <w:rFonts w:ascii="Arial" w:hAnsi="Arial" w:cs="Arial"/>
                <w:sz w:val="18"/>
                <w:szCs w:val="18"/>
              </w:rPr>
              <w:t xml:space="preserve"> roku w sprawie harmonizacji ustawodawstw państw członkowskich odnoszących się do urządzeń i systemów ochronnych przeznaczonych do użytku w atmosferze potencjalnie wybuchowej.</w:t>
            </w:r>
          </w:p>
        </w:tc>
      </w:tr>
      <w:tr w:rsidR="00AB48EE" w:rsidRPr="00164EA2" w14:paraId="037960B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72914ED" w14:textId="77777777" w:rsidR="00AB48EE" w:rsidRPr="00A1043F" w:rsidRDefault="00AB48EE" w:rsidP="00D71F69">
            <w:pPr>
              <w:tabs>
                <w:tab w:val="left" w:pos="567"/>
              </w:tabs>
              <w:spacing w:before="40" w:after="40"/>
              <w:contextualSpacing/>
              <w:rPr>
                <w:rFonts w:ascii="Arial" w:hAnsi="Arial" w:cs="Arial"/>
                <w:sz w:val="18"/>
                <w:szCs w:val="18"/>
                <w:lang w:val="en-US"/>
              </w:rPr>
            </w:pPr>
            <w:proofErr w:type="spellStart"/>
            <w:r w:rsidRPr="00A1043F">
              <w:rPr>
                <w:rFonts w:ascii="Arial" w:hAnsi="Arial" w:cs="Arial"/>
                <w:sz w:val="18"/>
                <w:szCs w:val="18"/>
                <w:lang w:val="en-US"/>
              </w:rPr>
              <w:t>Dyrektywa</w:t>
            </w:r>
            <w:proofErr w:type="spellEnd"/>
            <w:r w:rsidRPr="00A1043F">
              <w:rPr>
                <w:rFonts w:ascii="Arial" w:hAnsi="Arial" w:cs="Arial"/>
                <w:sz w:val="18"/>
                <w:szCs w:val="18"/>
                <w:lang w:val="en-US"/>
              </w:rPr>
              <w:t xml:space="preserve"> 99/92/E</w:t>
            </w:r>
            <w:r>
              <w:rPr>
                <w:rFonts w:ascii="Arial" w:hAnsi="Arial" w:cs="Arial"/>
                <w:sz w:val="18"/>
                <w:szCs w:val="18"/>
                <w:lang w:val="en-US"/>
              </w:rPr>
              <w:t>C</w:t>
            </w:r>
            <w:r w:rsidRPr="00A1043F">
              <w:rPr>
                <w:rFonts w:ascii="Arial" w:hAnsi="Arial" w:cs="Arial"/>
                <w:sz w:val="18"/>
                <w:szCs w:val="18"/>
                <w:lang w:val="en-US"/>
              </w:rPr>
              <w:t xml:space="preserve"> (ATEX 137)</w:t>
            </w:r>
          </w:p>
        </w:tc>
        <w:tc>
          <w:tcPr>
            <w:tcW w:w="6662" w:type="dxa"/>
            <w:tcBorders>
              <w:top w:val="single" w:sz="4" w:space="0" w:color="auto"/>
              <w:left w:val="single" w:sz="4" w:space="0" w:color="auto"/>
              <w:bottom w:val="single" w:sz="4" w:space="0" w:color="auto"/>
              <w:right w:val="single" w:sz="4" w:space="0" w:color="auto"/>
            </w:tcBorders>
            <w:vAlign w:val="center"/>
          </w:tcPr>
          <w:p w14:paraId="4E147FD8" w14:textId="77777777" w:rsidR="00AB48EE" w:rsidRPr="00A1043F" w:rsidRDefault="00AB48EE" w:rsidP="00D35797">
            <w:pPr>
              <w:tabs>
                <w:tab w:val="left" w:pos="567"/>
              </w:tabs>
              <w:spacing w:before="40" w:after="40"/>
              <w:contextualSpacing/>
              <w:rPr>
                <w:rFonts w:ascii="Arial" w:hAnsi="Arial" w:cs="Arial"/>
                <w:sz w:val="18"/>
                <w:szCs w:val="18"/>
              </w:rPr>
            </w:pPr>
            <w:r w:rsidRPr="00A1043F">
              <w:rPr>
                <w:rFonts w:ascii="Arial" w:hAnsi="Arial" w:cs="Arial"/>
                <w:sz w:val="18"/>
                <w:szCs w:val="18"/>
              </w:rPr>
              <w:t>Dyrektywa Parlamentu Europejskiego i Rady z dnia 16grudnia 1999r. w sprawie minimalnych wymagań dotyczących bezpieczeństwa i ochrony zdrowia pracowników zatrudnionych na stanowiskach pracy, na których może wystąpić atmosfera wybuchowa.</w:t>
            </w:r>
          </w:p>
        </w:tc>
      </w:tr>
      <w:tr w:rsidR="00AB48EE" w:rsidRPr="00604F72" w14:paraId="1A754AB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27FAE0F" w14:textId="77777777" w:rsidR="00AB48EE" w:rsidRPr="0052658A" w:rsidDel="00513F31" w:rsidRDefault="00AB48EE" w:rsidP="00D71F69">
            <w:pPr>
              <w:spacing w:before="40" w:after="40"/>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2014/32/EU</w:t>
            </w:r>
          </w:p>
        </w:tc>
        <w:tc>
          <w:tcPr>
            <w:tcW w:w="6662" w:type="dxa"/>
            <w:tcBorders>
              <w:top w:val="single" w:sz="4" w:space="0" w:color="auto"/>
              <w:left w:val="single" w:sz="4" w:space="0" w:color="auto"/>
              <w:bottom w:val="single" w:sz="4" w:space="0" w:color="auto"/>
              <w:right w:val="single" w:sz="4" w:space="0" w:color="auto"/>
            </w:tcBorders>
            <w:vAlign w:val="center"/>
          </w:tcPr>
          <w:p w14:paraId="57455907" w14:textId="77777777" w:rsidR="00AB48EE" w:rsidRPr="0052658A" w:rsidDel="00ED53A2" w:rsidRDefault="00AB48EE" w:rsidP="00D35797">
            <w:pPr>
              <w:spacing w:before="40" w:after="40"/>
              <w:rPr>
                <w:rFonts w:ascii="Arial" w:hAnsi="Arial" w:cs="Arial"/>
                <w:sz w:val="18"/>
                <w:szCs w:val="18"/>
              </w:rPr>
            </w:pPr>
            <w:r w:rsidRPr="0052658A">
              <w:rPr>
                <w:rStyle w:val="Pogrubienie"/>
                <w:rFonts w:ascii="Arial" w:hAnsi="Arial" w:cs="Arial"/>
                <w:b w:val="0"/>
                <w:sz w:val="18"/>
                <w:szCs w:val="18"/>
              </w:rPr>
              <w:t>Dyrektywa Parlamentu Europejskiego i Rady z dnia 26 lutego 2014 r. w sprawie harmonizacji ustawodawstw państw członkowskich odnoszących się do udostępniania na rynku przyrządów pomiarowych</w:t>
            </w:r>
          </w:p>
        </w:tc>
      </w:tr>
      <w:tr w:rsidR="00AB48EE" w:rsidRPr="00604F72" w14:paraId="1EBE2E1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0C135C4" w14:textId="77777777"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2014/68/EU</w:t>
            </w:r>
          </w:p>
        </w:tc>
        <w:tc>
          <w:tcPr>
            <w:tcW w:w="6662" w:type="dxa"/>
            <w:tcBorders>
              <w:top w:val="single" w:sz="4" w:space="0" w:color="auto"/>
              <w:left w:val="single" w:sz="4" w:space="0" w:color="auto"/>
              <w:bottom w:val="single" w:sz="4" w:space="0" w:color="auto"/>
              <w:right w:val="single" w:sz="4" w:space="0" w:color="auto"/>
            </w:tcBorders>
            <w:vAlign w:val="center"/>
          </w:tcPr>
          <w:p w14:paraId="2F385268" w14:textId="77777777" w:rsidR="00AB48EE" w:rsidRPr="0052658A" w:rsidRDefault="00AB48EE" w:rsidP="00D35797">
            <w:pPr>
              <w:spacing w:before="40" w:after="40"/>
              <w:rPr>
                <w:rStyle w:val="Pogrubienie"/>
                <w:rFonts w:ascii="Arial" w:hAnsi="Arial" w:cs="Arial"/>
                <w:b w:val="0"/>
                <w:sz w:val="18"/>
                <w:szCs w:val="18"/>
              </w:rPr>
            </w:pPr>
            <w:r w:rsidRPr="0052658A">
              <w:rPr>
                <w:rStyle w:val="Pogrubienie"/>
                <w:rFonts w:ascii="Arial" w:hAnsi="Arial" w:cs="Arial"/>
                <w:b w:val="0"/>
                <w:sz w:val="18"/>
                <w:szCs w:val="18"/>
              </w:rPr>
              <w:t xml:space="preserve">Dyrektywa Parlamentu Europejskiego i Rady 2014/68/UE z dnia 15 maja 2014 r. w sprawie harmonizacji ustawodawstw państw członkowskich odnoszących się do </w:t>
            </w:r>
            <w:proofErr w:type="spellStart"/>
            <w:r w:rsidRPr="0052658A">
              <w:rPr>
                <w:rStyle w:val="Pogrubienie"/>
                <w:rFonts w:ascii="Arial" w:hAnsi="Arial" w:cs="Arial"/>
                <w:b w:val="0"/>
                <w:sz w:val="18"/>
                <w:szCs w:val="18"/>
              </w:rPr>
              <w:t>dostępniania</w:t>
            </w:r>
            <w:proofErr w:type="spellEnd"/>
            <w:r w:rsidRPr="0052658A">
              <w:rPr>
                <w:rStyle w:val="Pogrubienie"/>
                <w:rFonts w:ascii="Arial" w:hAnsi="Arial" w:cs="Arial"/>
                <w:b w:val="0"/>
                <w:sz w:val="18"/>
                <w:szCs w:val="18"/>
              </w:rPr>
              <w:t xml:space="preserve"> na rynku urządzeń ciśnieniowych</w:t>
            </w:r>
          </w:p>
        </w:tc>
      </w:tr>
      <w:tr w:rsidR="00AB48EE" w:rsidRPr="00604F72" w14:paraId="030D547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0FAAE5B" w14:textId="77777777"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w:t>
            </w:r>
            <w:r>
              <w:rPr>
                <w:rFonts w:ascii="Arial" w:hAnsi="Arial" w:cs="Arial"/>
                <w:sz w:val="18"/>
                <w:szCs w:val="18"/>
                <w:lang w:val="en-US"/>
              </w:rPr>
              <w:t>35</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14:paraId="2BFF7A8E" w14:textId="77777777"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2014/35/UE z dnia 26 lutego 2014 r. w sprawie harmonizacji ustawodawstw państw członkowskich odnoszących się do udostępniania na rynku sprzętu elektrycznego przewidzianego do stosowania w określonych granicach napięcia.</w:t>
            </w:r>
          </w:p>
        </w:tc>
      </w:tr>
      <w:tr w:rsidR="00AB48EE" w:rsidRPr="00604F72" w14:paraId="738FD634"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16ECF2F" w14:textId="77777777" w:rsidR="00AB48EE" w:rsidRPr="0052658A" w:rsidRDefault="00AB48EE" w:rsidP="00D71F69">
            <w:pPr>
              <w:tabs>
                <w:tab w:val="left" w:pos="567"/>
              </w:tabs>
              <w:spacing w:before="40" w:after="40"/>
              <w:contextualSpacing/>
              <w:rPr>
                <w:rFonts w:ascii="Arial" w:hAnsi="Arial" w:cs="Arial"/>
                <w:sz w:val="18"/>
                <w:szCs w:val="18"/>
                <w:lang w:val="en-US"/>
              </w:rPr>
            </w:pPr>
            <w:proofErr w:type="spellStart"/>
            <w:r w:rsidRPr="0052658A">
              <w:rPr>
                <w:rFonts w:ascii="Arial" w:hAnsi="Arial" w:cs="Arial"/>
                <w:sz w:val="18"/>
                <w:szCs w:val="18"/>
                <w:lang w:val="en-US"/>
              </w:rPr>
              <w:t>Dyrektywa</w:t>
            </w:r>
            <w:proofErr w:type="spellEnd"/>
            <w:r w:rsidRPr="0052658A">
              <w:rPr>
                <w:rFonts w:ascii="Arial" w:hAnsi="Arial" w:cs="Arial"/>
                <w:sz w:val="18"/>
                <w:szCs w:val="18"/>
                <w:lang w:val="en-US"/>
              </w:rPr>
              <w:t xml:space="preserve"> 2014/</w:t>
            </w:r>
            <w:r>
              <w:rPr>
                <w:rFonts w:ascii="Arial" w:hAnsi="Arial" w:cs="Arial"/>
                <w:sz w:val="18"/>
                <w:szCs w:val="18"/>
                <w:lang w:val="en-US"/>
              </w:rPr>
              <w:t>30</w:t>
            </w:r>
            <w:r w:rsidRPr="0052658A">
              <w:rPr>
                <w:rFonts w:ascii="Arial" w:hAnsi="Arial" w:cs="Arial"/>
                <w:sz w:val="18"/>
                <w:szCs w:val="18"/>
                <w:lang w:val="en-US"/>
              </w:rPr>
              <w:t>/EU</w:t>
            </w:r>
          </w:p>
        </w:tc>
        <w:tc>
          <w:tcPr>
            <w:tcW w:w="6662" w:type="dxa"/>
            <w:tcBorders>
              <w:top w:val="single" w:sz="4" w:space="0" w:color="auto"/>
              <w:left w:val="single" w:sz="4" w:space="0" w:color="auto"/>
              <w:bottom w:val="single" w:sz="4" w:space="0" w:color="auto"/>
              <w:right w:val="single" w:sz="4" w:space="0" w:color="auto"/>
            </w:tcBorders>
            <w:vAlign w:val="center"/>
          </w:tcPr>
          <w:p w14:paraId="030F0DC4" w14:textId="77777777" w:rsidR="00AB48EE" w:rsidRPr="002816E4" w:rsidRDefault="00AB48EE" w:rsidP="00D35797">
            <w:pPr>
              <w:spacing w:before="40" w:after="40"/>
              <w:rPr>
                <w:rStyle w:val="Pogrubienie"/>
                <w:rFonts w:ascii="Arial" w:hAnsi="Arial" w:cs="Arial"/>
                <w:b w:val="0"/>
                <w:sz w:val="18"/>
                <w:szCs w:val="18"/>
              </w:rPr>
            </w:pPr>
            <w:r w:rsidRPr="002816E4">
              <w:rPr>
                <w:rStyle w:val="Pogrubienie"/>
                <w:rFonts w:ascii="Arial" w:hAnsi="Arial" w:cs="Arial"/>
                <w:b w:val="0"/>
                <w:sz w:val="18"/>
                <w:szCs w:val="18"/>
              </w:rPr>
              <w:t>Dyrektywa Parlamentu Europejskiego i Rady 2014/30/UE z dnia 26 lutego 2014 r. w sprawie harmonizacji ustawodawstw państw członkowskich odnoszących się do kompatybilności elektromagnetycznej.</w:t>
            </w:r>
          </w:p>
        </w:tc>
      </w:tr>
      <w:tr w:rsidR="00AB48EE" w:rsidRPr="00604F72" w14:paraId="0A5C12C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01981B6"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GB"/>
              </w:rPr>
              <w:t>EEMUA Publication 191 Third Edition</w:t>
            </w:r>
          </w:p>
        </w:tc>
        <w:tc>
          <w:tcPr>
            <w:tcW w:w="6662" w:type="dxa"/>
            <w:tcBorders>
              <w:top w:val="single" w:sz="4" w:space="0" w:color="auto"/>
              <w:left w:val="single" w:sz="4" w:space="0" w:color="auto"/>
              <w:bottom w:val="single" w:sz="4" w:space="0" w:color="auto"/>
              <w:right w:val="single" w:sz="4" w:space="0" w:color="auto"/>
            </w:tcBorders>
            <w:vAlign w:val="center"/>
          </w:tcPr>
          <w:p w14:paraId="1D92232C"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A</w:t>
            </w:r>
            <w:proofErr w:type="spellStart"/>
            <w:r w:rsidRPr="00A1043F">
              <w:rPr>
                <w:rFonts w:ascii="Arial" w:hAnsi="Arial" w:cs="Arial"/>
                <w:sz w:val="18"/>
                <w:szCs w:val="18"/>
                <w:lang w:val="en-GB"/>
              </w:rPr>
              <w:t>larm</w:t>
            </w:r>
            <w:proofErr w:type="spellEnd"/>
            <w:r w:rsidRPr="00A1043F">
              <w:rPr>
                <w:rFonts w:ascii="Arial" w:hAnsi="Arial" w:cs="Arial"/>
                <w:sz w:val="18"/>
                <w:szCs w:val="18"/>
                <w:lang w:val="en-GB"/>
              </w:rPr>
              <w:t xml:space="preserve"> Systems - A Guide to Design, Management and </w:t>
            </w:r>
            <w:proofErr w:type="spellStart"/>
            <w:r w:rsidRPr="00A1043F">
              <w:rPr>
                <w:rFonts w:ascii="Arial" w:hAnsi="Arial" w:cs="Arial"/>
                <w:sz w:val="18"/>
                <w:szCs w:val="18"/>
                <w:lang w:val="en-GB"/>
              </w:rPr>
              <w:t>Procureme</w:t>
            </w:r>
            <w:r w:rsidRPr="00A1043F">
              <w:rPr>
                <w:rFonts w:ascii="Arial" w:hAnsi="Arial" w:cs="Arial"/>
                <w:sz w:val="18"/>
                <w:szCs w:val="18"/>
                <w:lang w:val="en-US"/>
              </w:rPr>
              <w:t>nt</w:t>
            </w:r>
            <w:proofErr w:type="spellEnd"/>
          </w:p>
        </w:tc>
      </w:tr>
      <w:tr w:rsidR="00AB48EE" w:rsidRPr="005821DC" w14:paraId="4A23C41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949DE5A" w14:textId="77777777"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rPr>
              <w:t>ASME/FCI-70.2 -2006</w:t>
            </w:r>
          </w:p>
        </w:tc>
        <w:tc>
          <w:tcPr>
            <w:tcW w:w="6662" w:type="dxa"/>
            <w:tcBorders>
              <w:top w:val="single" w:sz="4" w:space="0" w:color="auto"/>
              <w:left w:val="single" w:sz="4" w:space="0" w:color="auto"/>
              <w:bottom w:val="single" w:sz="4" w:space="0" w:color="auto"/>
              <w:right w:val="single" w:sz="4" w:space="0" w:color="auto"/>
            </w:tcBorders>
            <w:vAlign w:val="center"/>
          </w:tcPr>
          <w:p w14:paraId="71E3C5AF"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Control Valve Seat Leakage</w:t>
            </w:r>
          </w:p>
        </w:tc>
      </w:tr>
      <w:tr w:rsidR="00AB48EE" w:rsidRPr="005821DC" w14:paraId="6C559B3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92731A0" w14:textId="77777777"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06.01</w:t>
            </w:r>
            <w:r w:rsidRPr="00A1043F">
              <w:rPr>
                <w:rFonts w:ascii="Arial" w:hAnsi="Arial" w:cs="Arial"/>
                <w:sz w:val="18"/>
                <w:szCs w:val="18"/>
                <w:lang w:val="en"/>
              </w:rPr>
              <w:t>-200</w:t>
            </w:r>
            <w:r>
              <w:rPr>
                <w:rFonts w:ascii="Arial" w:hAnsi="Arial" w:cs="Arial"/>
                <w:sz w:val="18"/>
                <w:szCs w:val="18"/>
                <w:lang w:val="en"/>
              </w:rPr>
              <w:t>7</w:t>
            </w:r>
          </w:p>
        </w:tc>
        <w:tc>
          <w:tcPr>
            <w:tcW w:w="6662" w:type="dxa"/>
            <w:tcBorders>
              <w:top w:val="single" w:sz="4" w:space="0" w:color="auto"/>
              <w:left w:val="single" w:sz="4" w:space="0" w:color="auto"/>
              <w:bottom w:val="single" w:sz="4" w:space="0" w:color="auto"/>
              <w:right w:val="single" w:sz="4" w:space="0" w:color="auto"/>
            </w:tcBorders>
            <w:vAlign w:val="center"/>
          </w:tcPr>
          <w:p w14:paraId="4FA79D97" w14:textId="77777777"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Functional requirements documentation for control software applications</w:t>
            </w:r>
          </w:p>
        </w:tc>
      </w:tr>
      <w:tr w:rsidR="00AB48EE" w:rsidRPr="005821DC" w14:paraId="320C3DBF"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30ACBB" w14:textId="77777777" w:rsidR="00AB48EE" w:rsidRPr="00A1043F" w:rsidRDefault="00AB48EE" w:rsidP="00D71F69">
            <w:pPr>
              <w:tabs>
                <w:tab w:val="left" w:pos="567"/>
              </w:tabs>
              <w:spacing w:before="40" w:after="40"/>
              <w:contextualSpacing/>
              <w:rPr>
                <w:rFonts w:ascii="Arial" w:hAnsi="Arial" w:cs="Arial"/>
                <w:sz w:val="18"/>
                <w:szCs w:val="18"/>
                <w:lang w:val="en-GB"/>
              </w:rPr>
            </w:pPr>
            <w:r>
              <w:rPr>
                <w:rFonts w:ascii="Arial" w:hAnsi="Arial" w:cs="Arial"/>
                <w:sz w:val="18"/>
                <w:szCs w:val="18"/>
                <w:lang w:val="en"/>
              </w:rPr>
              <w:t>ANSI/ISA-5</w:t>
            </w:r>
            <w:r w:rsidRPr="00A1043F">
              <w:rPr>
                <w:rFonts w:ascii="Arial" w:hAnsi="Arial" w:cs="Arial"/>
                <w:sz w:val="18"/>
                <w:szCs w:val="18"/>
                <w:lang w:val="en"/>
              </w:rPr>
              <w:t>.</w:t>
            </w:r>
            <w:r>
              <w:rPr>
                <w:rFonts w:ascii="Arial" w:hAnsi="Arial" w:cs="Arial"/>
                <w:sz w:val="18"/>
                <w:szCs w:val="18"/>
                <w:lang w:val="en"/>
              </w:rPr>
              <w:t>1</w:t>
            </w:r>
            <w:r w:rsidRPr="00A1043F">
              <w:rPr>
                <w:rFonts w:ascii="Arial" w:hAnsi="Arial" w:cs="Arial"/>
                <w:sz w:val="18"/>
                <w:szCs w:val="18"/>
                <w:lang w:val="en"/>
              </w:rPr>
              <w:t>-2009</w:t>
            </w:r>
          </w:p>
        </w:tc>
        <w:tc>
          <w:tcPr>
            <w:tcW w:w="6662" w:type="dxa"/>
            <w:tcBorders>
              <w:top w:val="single" w:sz="4" w:space="0" w:color="auto"/>
              <w:left w:val="single" w:sz="4" w:space="0" w:color="auto"/>
              <w:bottom w:val="single" w:sz="4" w:space="0" w:color="auto"/>
              <w:right w:val="single" w:sz="4" w:space="0" w:color="auto"/>
            </w:tcBorders>
            <w:vAlign w:val="center"/>
          </w:tcPr>
          <w:p w14:paraId="055F3F4E" w14:textId="77777777" w:rsidR="00AB48EE" w:rsidRPr="00A1043F" w:rsidRDefault="00AB48EE" w:rsidP="00D35797">
            <w:pPr>
              <w:tabs>
                <w:tab w:val="left" w:pos="567"/>
              </w:tabs>
              <w:spacing w:before="40" w:after="40"/>
              <w:contextualSpacing/>
              <w:rPr>
                <w:rFonts w:ascii="Arial" w:hAnsi="Arial" w:cs="Arial"/>
                <w:sz w:val="18"/>
                <w:szCs w:val="18"/>
                <w:lang w:val="en-US"/>
              </w:rPr>
            </w:pPr>
            <w:r>
              <w:rPr>
                <w:rFonts w:ascii="Arial" w:hAnsi="Arial" w:cs="Arial"/>
                <w:sz w:val="18"/>
                <w:szCs w:val="18"/>
                <w:lang w:val="en-US"/>
              </w:rPr>
              <w:t>Instrumentation symbols and identification</w:t>
            </w:r>
          </w:p>
        </w:tc>
      </w:tr>
      <w:tr w:rsidR="00AB48EE" w:rsidRPr="00604F72" w14:paraId="761B3520"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1AA99AE3" w14:textId="77777777" w:rsidR="00AB48EE" w:rsidRPr="00A1043F" w:rsidRDefault="00AB48EE" w:rsidP="00D71F69">
            <w:pPr>
              <w:tabs>
                <w:tab w:val="left" w:pos="567"/>
              </w:tabs>
              <w:spacing w:before="40" w:after="40"/>
              <w:contextualSpacing/>
              <w:rPr>
                <w:rFonts w:ascii="Arial" w:hAnsi="Arial" w:cs="Arial"/>
                <w:sz w:val="18"/>
                <w:szCs w:val="18"/>
                <w:lang w:val="en-GB"/>
              </w:rPr>
            </w:pPr>
            <w:r w:rsidRPr="00A1043F">
              <w:rPr>
                <w:rFonts w:ascii="Arial" w:hAnsi="Arial" w:cs="Arial"/>
                <w:sz w:val="18"/>
                <w:szCs w:val="18"/>
                <w:lang w:val="en"/>
              </w:rPr>
              <w:t>ANSI/ISA-18.2-2009</w:t>
            </w:r>
          </w:p>
        </w:tc>
        <w:tc>
          <w:tcPr>
            <w:tcW w:w="6662" w:type="dxa"/>
            <w:tcBorders>
              <w:top w:val="single" w:sz="4" w:space="0" w:color="auto"/>
              <w:left w:val="single" w:sz="4" w:space="0" w:color="auto"/>
              <w:bottom w:val="single" w:sz="4" w:space="0" w:color="auto"/>
              <w:right w:val="single" w:sz="4" w:space="0" w:color="auto"/>
            </w:tcBorders>
            <w:vAlign w:val="center"/>
          </w:tcPr>
          <w:p w14:paraId="77A7A96A" w14:textId="77777777" w:rsidR="00AB48EE" w:rsidRPr="00A1043F"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Management of Alarm System for the Process Industry</w:t>
            </w:r>
          </w:p>
        </w:tc>
      </w:tr>
      <w:tr w:rsidR="00AB48EE" w:rsidRPr="00604F72" w14:paraId="541969A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CD202F1" w14:textId="77777777" w:rsidR="00AB48EE" w:rsidRPr="00A1043F" w:rsidRDefault="00AB48EE" w:rsidP="00D71F69">
            <w:pPr>
              <w:tabs>
                <w:tab w:val="left" w:pos="567"/>
              </w:tabs>
              <w:spacing w:before="40" w:after="40"/>
              <w:rPr>
                <w:rFonts w:ascii="Arial" w:hAnsi="Arial" w:cs="Arial"/>
                <w:sz w:val="18"/>
                <w:szCs w:val="18"/>
                <w:lang w:val="en"/>
              </w:rPr>
            </w:pPr>
            <w:r>
              <w:rPr>
                <w:rFonts w:ascii="Arial" w:hAnsi="Arial" w:cs="Arial"/>
                <w:sz w:val="18"/>
                <w:szCs w:val="18"/>
                <w:lang w:val="en"/>
              </w:rPr>
              <w:t>ANSI/ISA - S71.04</w:t>
            </w:r>
          </w:p>
        </w:tc>
        <w:tc>
          <w:tcPr>
            <w:tcW w:w="6662" w:type="dxa"/>
            <w:tcBorders>
              <w:top w:val="single" w:sz="4" w:space="0" w:color="auto"/>
              <w:left w:val="single" w:sz="4" w:space="0" w:color="auto"/>
              <w:bottom w:val="single" w:sz="4" w:space="0" w:color="auto"/>
              <w:right w:val="single" w:sz="4" w:space="0" w:color="auto"/>
            </w:tcBorders>
            <w:vAlign w:val="center"/>
          </w:tcPr>
          <w:p w14:paraId="6FC783D5" w14:textId="77777777"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Environmental conditions for process measurement control system</w:t>
            </w:r>
          </w:p>
        </w:tc>
      </w:tr>
      <w:tr w:rsidR="00AB48EE" w:rsidRPr="007611A1" w14:paraId="17C8B0EC"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6DF62B03" w14:textId="77777777" w:rsidR="00AB48EE" w:rsidRPr="007611A1" w:rsidRDefault="00AB48EE" w:rsidP="00D71F69">
            <w:pPr>
              <w:tabs>
                <w:tab w:val="left" w:pos="567"/>
              </w:tabs>
              <w:spacing w:before="40" w:after="40"/>
              <w:rPr>
                <w:rFonts w:ascii="Arial" w:hAnsi="Arial" w:cs="Arial"/>
                <w:sz w:val="18"/>
                <w:szCs w:val="18"/>
              </w:rPr>
            </w:pPr>
            <w:r w:rsidRPr="007611A1">
              <w:rPr>
                <w:rFonts w:ascii="Arial" w:hAnsi="Arial" w:cs="Arial"/>
                <w:bCs/>
                <w:kern w:val="36"/>
                <w:sz w:val="18"/>
                <w:szCs w:val="18"/>
              </w:rPr>
              <w:t>ANSI/ISA-TR</w:t>
            </w:r>
            <w:r>
              <w:rPr>
                <w:rFonts w:ascii="Arial" w:hAnsi="Arial" w:cs="Arial"/>
                <w:bCs/>
                <w:kern w:val="36"/>
                <w:sz w:val="18"/>
                <w:szCs w:val="18"/>
              </w:rPr>
              <w:t>99</w:t>
            </w:r>
            <w:r w:rsidRPr="007611A1">
              <w:rPr>
                <w:rFonts w:ascii="Arial" w:hAnsi="Arial" w:cs="Arial"/>
                <w:bCs/>
                <w:kern w:val="36"/>
                <w:sz w:val="18"/>
                <w:szCs w:val="18"/>
              </w:rPr>
              <w:t>.</w:t>
            </w:r>
            <w:r>
              <w:rPr>
                <w:rFonts w:ascii="Arial" w:hAnsi="Arial" w:cs="Arial"/>
                <w:bCs/>
                <w:kern w:val="36"/>
                <w:sz w:val="18"/>
                <w:szCs w:val="18"/>
              </w:rPr>
              <w:t>00</w:t>
            </w:r>
            <w:r w:rsidRPr="007611A1">
              <w:rPr>
                <w:rFonts w:ascii="Arial" w:hAnsi="Arial" w:cs="Arial"/>
                <w:bCs/>
                <w:kern w:val="36"/>
                <w:sz w:val="18"/>
                <w:szCs w:val="18"/>
              </w:rPr>
              <w:t xml:space="preserve">.01 - </w:t>
            </w:r>
            <w:r>
              <w:rPr>
                <w:rFonts w:ascii="Arial" w:hAnsi="Arial" w:cs="Arial"/>
                <w:bCs/>
                <w:kern w:val="36"/>
                <w:sz w:val="18"/>
                <w:szCs w:val="18"/>
              </w:rPr>
              <w:t>2007</w:t>
            </w:r>
          </w:p>
        </w:tc>
        <w:tc>
          <w:tcPr>
            <w:tcW w:w="6662" w:type="dxa"/>
            <w:tcBorders>
              <w:top w:val="single" w:sz="4" w:space="0" w:color="auto"/>
              <w:left w:val="single" w:sz="4" w:space="0" w:color="auto"/>
              <w:bottom w:val="single" w:sz="4" w:space="0" w:color="auto"/>
              <w:right w:val="single" w:sz="4" w:space="0" w:color="auto"/>
            </w:tcBorders>
            <w:vAlign w:val="center"/>
          </w:tcPr>
          <w:p w14:paraId="17DD1704" w14:textId="77777777" w:rsidR="00AB48EE" w:rsidRPr="007611A1" w:rsidRDefault="00AB48EE" w:rsidP="00D35797">
            <w:pPr>
              <w:tabs>
                <w:tab w:val="left" w:pos="567"/>
              </w:tabs>
              <w:spacing w:before="40" w:after="40"/>
              <w:rPr>
                <w:rFonts w:ascii="Arial" w:hAnsi="Arial" w:cs="Arial"/>
                <w:sz w:val="18"/>
                <w:szCs w:val="18"/>
                <w:lang w:val="en-US"/>
              </w:rPr>
            </w:pPr>
            <w:r w:rsidRPr="007611A1">
              <w:rPr>
                <w:rFonts w:ascii="Arial" w:hAnsi="Arial" w:cs="Arial"/>
                <w:sz w:val="18"/>
                <w:szCs w:val="18"/>
                <w:lang w:val="en-US"/>
              </w:rPr>
              <w:t>Security technologies for industrial automation and control systems.</w:t>
            </w:r>
          </w:p>
        </w:tc>
      </w:tr>
      <w:tr w:rsidR="00AB48EE" w:rsidRPr="00604F72" w14:paraId="2D3A0B9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938179E"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sidRPr="00A1043F">
              <w:rPr>
                <w:rFonts w:ascii="Arial" w:hAnsi="Arial" w:cs="Arial"/>
                <w:bCs/>
                <w:kern w:val="36"/>
                <w:sz w:val="18"/>
                <w:szCs w:val="18"/>
                <w:lang w:val="en-GB"/>
              </w:rPr>
              <w:t>ISA-18.1-1979 (R2004)</w:t>
            </w:r>
          </w:p>
        </w:tc>
        <w:tc>
          <w:tcPr>
            <w:tcW w:w="6662" w:type="dxa"/>
            <w:tcBorders>
              <w:top w:val="single" w:sz="4" w:space="0" w:color="auto"/>
              <w:left w:val="single" w:sz="4" w:space="0" w:color="auto"/>
              <w:bottom w:val="single" w:sz="4" w:space="0" w:color="auto"/>
              <w:right w:val="single" w:sz="4" w:space="0" w:color="auto"/>
            </w:tcBorders>
            <w:vAlign w:val="center"/>
          </w:tcPr>
          <w:p w14:paraId="47EEBF9F" w14:textId="77777777" w:rsidR="00AB48EE" w:rsidRPr="00A1043F" w:rsidRDefault="00AB48EE" w:rsidP="00D35797">
            <w:pPr>
              <w:tabs>
                <w:tab w:val="left" w:pos="567"/>
              </w:tabs>
              <w:spacing w:before="40" w:after="40"/>
              <w:contextualSpacing/>
              <w:rPr>
                <w:rFonts w:ascii="Arial" w:hAnsi="Arial" w:cs="Arial"/>
                <w:sz w:val="18"/>
                <w:szCs w:val="18"/>
              </w:rPr>
            </w:pPr>
            <w:proofErr w:type="spellStart"/>
            <w:r w:rsidRPr="00A1043F">
              <w:rPr>
                <w:rStyle w:val="Uwydatnienie"/>
                <w:rFonts w:ascii="Arial" w:hAnsi="Arial" w:cs="Arial"/>
                <w:i w:val="0"/>
                <w:sz w:val="18"/>
                <w:szCs w:val="18"/>
              </w:rPr>
              <w:t>Annunciator</w:t>
            </w:r>
            <w:proofErr w:type="spellEnd"/>
            <w:r w:rsidRPr="00A1043F">
              <w:rPr>
                <w:rStyle w:val="Uwydatnienie"/>
                <w:rFonts w:ascii="Arial" w:hAnsi="Arial" w:cs="Arial"/>
                <w:i w:val="0"/>
                <w:sz w:val="18"/>
                <w:szCs w:val="18"/>
              </w:rPr>
              <w:t xml:space="preserve"> </w:t>
            </w:r>
            <w:proofErr w:type="spellStart"/>
            <w:r w:rsidRPr="00A1043F">
              <w:rPr>
                <w:rStyle w:val="Uwydatnienie"/>
                <w:rFonts w:ascii="Arial" w:hAnsi="Arial" w:cs="Arial"/>
                <w:i w:val="0"/>
                <w:sz w:val="18"/>
                <w:szCs w:val="18"/>
              </w:rPr>
              <w:t>Sequences</w:t>
            </w:r>
            <w:proofErr w:type="spellEnd"/>
            <w:r w:rsidRPr="00A1043F">
              <w:rPr>
                <w:rStyle w:val="Uwydatnienie"/>
                <w:rFonts w:ascii="Arial" w:hAnsi="Arial" w:cs="Arial"/>
                <w:i w:val="0"/>
                <w:sz w:val="18"/>
                <w:szCs w:val="18"/>
              </w:rPr>
              <w:t xml:space="preserve"> and </w:t>
            </w:r>
            <w:proofErr w:type="spellStart"/>
            <w:r w:rsidRPr="00A1043F">
              <w:rPr>
                <w:rStyle w:val="Uwydatnienie"/>
                <w:rFonts w:ascii="Arial" w:hAnsi="Arial" w:cs="Arial"/>
                <w:i w:val="0"/>
                <w:sz w:val="18"/>
                <w:szCs w:val="18"/>
              </w:rPr>
              <w:t>Specifications</w:t>
            </w:r>
            <w:proofErr w:type="spellEnd"/>
          </w:p>
        </w:tc>
      </w:tr>
      <w:tr w:rsidR="00AB48EE" w:rsidRPr="00604F72" w14:paraId="1F3CE106"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DB1E49" w14:textId="77777777" w:rsidR="00AB48EE" w:rsidRPr="00A1043F"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ISA-TR5.1.01 - ISA - TR77.40.01 - 2012</w:t>
            </w:r>
          </w:p>
        </w:tc>
        <w:tc>
          <w:tcPr>
            <w:tcW w:w="6662" w:type="dxa"/>
            <w:tcBorders>
              <w:top w:val="single" w:sz="4" w:space="0" w:color="auto"/>
              <w:left w:val="single" w:sz="4" w:space="0" w:color="auto"/>
              <w:bottom w:val="single" w:sz="4" w:space="0" w:color="auto"/>
              <w:right w:val="single" w:sz="4" w:space="0" w:color="auto"/>
            </w:tcBorders>
            <w:vAlign w:val="center"/>
          </w:tcPr>
          <w:p w14:paraId="3F25911D" w14:textId="77777777" w:rsidR="00AB48EE" w:rsidRPr="00A1043F" w:rsidRDefault="00AB48EE" w:rsidP="00D35797">
            <w:pPr>
              <w:tabs>
                <w:tab w:val="left" w:pos="567"/>
              </w:tabs>
              <w:spacing w:before="40" w:after="40"/>
              <w:contextualSpacing/>
              <w:rPr>
                <w:rStyle w:val="Uwydatnienie"/>
                <w:rFonts w:ascii="Arial" w:hAnsi="Arial" w:cs="Arial"/>
                <w:i w:val="0"/>
                <w:sz w:val="18"/>
                <w:szCs w:val="18"/>
              </w:rPr>
            </w:pPr>
            <w:proofErr w:type="spellStart"/>
            <w:r>
              <w:rPr>
                <w:rStyle w:val="Uwydatnienie"/>
                <w:rFonts w:ascii="Arial" w:hAnsi="Arial" w:cs="Arial"/>
                <w:i w:val="0"/>
                <w:sz w:val="18"/>
                <w:szCs w:val="18"/>
              </w:rPr>
              <w:t>Functional</w:t>
            </w:r>
            <w:proofErr w:type="spellEnd"/>
            <w:r>
              <w:rPr>
                <w:rStyle w:val="Uwydatnienie"/>
                <w:rFonts w:ascii="Arial" w:hAnsi="Arial" w:cs="Arial"/>
                <w:i w:val="0"/>
                <w:sz w:val="18"/>
                <w:szCs w:val="18"/>
              </w:rPr>
              <w:t xml:space="preserve"> diagram </w:t>
            </w:r>
            <w:proofErr w:type="spellStart"/>
            <w:r>
              <w:rPr>
                <w:rStyle w:val="Uwydatnienie"/>
                <w:rFonts w:ascii="Arial" w:hAnsi="Arial" w:cs="Arial"/>
                <w:i w:val="0"/>
                <w:sz w:val="18"/>
                <w:szCs w:val="18"/>
              </w:rPr>
              <w:t>usage</w:t>
            </w:r>
            <w:proofErr w:type="spellEnd"/>
            <w:r>
              <w:rPr>
                <w:rStyle w:val="Uwydatnienie"/>
                <w:rFonts w:ascii="Arial" w:hAnsi="Arial" w:cs="Arial"/>
                <w:i w:val="0"/>
                <w:sz w:val="18"/>
                <w:szCs w:val="18"/>
              </w:rPr>
              <w:t>.</w:t>
            </w:r>
          </w:p>
        </w:tc>
      </w:tr>
      <w:tr w:rsidR="00AB48EE" w:rsidRPr="00604F72" w14:paraId="658F7D02"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7D9174B3"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ISA-5.2 - 1976 (R1992)</w:t>
            </w:r>
          </w:p>
        </w:tc>
        <w:tc>
          <w:tcPr>
            <w:tcW w:w="6662" w:type="dxa"/>
            <w:tcBorders>
              <w:top w:val="single" w:sz="4" w:space="0" w:color="auto"/>
              <w:left w:val="single" w:sz="4" w:space="0" w:color="auto"/>
              <w:bottom w:val="single" w:sz="4" w:space="0" w:color="auto"/>
              <w:right w:val="single" w:sz="4" w:space="0" w:color="auto"/>
            </w:tcBorders>
            <w:vAlign w:val="center"/>
          </w:tcPr>
          <w:p w14:paraId="5036E8D8" w14:textId="77777777"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sidRPr="00DA0AA8">
              <w:rPr>
                <w:rStyle w:val="Uwydatnienie"/>
                <w:rFonts w:ascii="Arial" w:hAnsi="Arial" w:cs="Arial"/>
                <w:i w:val="0"/>
                <w:sz w:val="18"/>
                <w:szCs w:val="18"/>
                <w:lang w:val="en-US"/>
              </w:rPr>
              <w:t>Binary logic diagrams for process operations.</w:t>
            </w:r>
          </w:p>
        </w:tc>
      </w:tr>
      <w:tr w:rsidR="00AB48EE" w:rsidRPr="00604F72" w14:paraId="5237AC38"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4CBBAE10"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ISA-5.3 - 1983</w:t>
            </w:r>
          </w:p>
        </w:tc>
        <w:tc>
          <w:tcPr>
            <w:tcW w:w="6662" w:type="dxa"/>
            <w:tcBorders>
              <w:top w:val="single" w:sz="4" w:space="0" w:color="auto"/>
              <w:left w:val="single" w:sz="4" w:space="0" w:color="auto"/>
              <w:bottom w:val="single" w:sz="4" w:space="0" w:color="auto"/>
              <w:right w:val="single" w:sz="4" w:space="0" w:color="auto"/>
            </w:tcBorders>
            <w:vAlign w:val="center"/>
          </w:tcPr>
          <w:p w14:paraId="57116AB6" w14:textId="77777777" w:rsidR="00AB48EE" w:rsidRPr="00DA0AA8"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distributed control/shared display instrumentation, logic and computer systems.</w:t>
            </w:r>
          </w:p>
        </w:tc>
      </w:tr>
      <w:tr w:rsidR="00AB48EE" w:rsidRPr="00604F72" w14:paraId="2490B92B"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3CD6D3F5"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lastRenderedPageBreak/>
              <w:t>ISA-5.4 - 1991</w:t>
            </w:r>
          </w:p>
        </w:tc>
        <w:tc>
          <w:tcPr>
            <w:tcW w:w="6662" w:type="dxa"/>
            <w:tcBorders>
              <w:top w:val="single" w:sz="4" w:space="0" w:color="auto"/>
              <w:left w:val="single" w:sz="4" w:space="0" w:color="auto"/>
              <w:bottom w:val="single" w:sz="4" w:space="0" w:color="auto"/>
              <w:right w:val="single" w:sz="4" w:space="0" w:color="auto"/>
            </w:tcBorders>
            <w:vAlign w:val="center"/>
          </w:tcPr>
          <w:p w14:paraId="188E4243"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Instrument loop diagrams.</w:t>
            </w:r>
          </w:p>
        </w:tc>
      </w:tr>
      <w:tr w:rsidR="00AB48EE" w:rsidRPr="00604F72" w14:paraId="253CBE55"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5F1C5C45"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ISA-5.5 - 1985</w:t>
            </w:r>
          </w:p>
        </w:tc>
        <w:tc>
          <w:tcPr>
            <w:tcW w:w="6662" w:type="dxa"/>
            <w:tcBorders>
              <w:top w:val="single" w:sz="4" w:space="0" w:color="auto"/>
              <w:left w:val="single" w:sz="4" w:space="0" w:color="auto"/>
              <w:bottom w:val="single" w:sz="4" w:space="0" w:color="auto"/>
              <w:right w:val="single" w:sz="4" w:space="0" w:color="auto"/>
            </w:tcBorders>
            <w:vAlign w:val="center"/>
          </w:tcPr>
          <w:p w14:paraId="5E0C9F00"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Graphic symbols for process displays.</w:t>
            </w:r>
          </w:p>
        </w:tc>
      </w:tr>
      <w:tr w:rsidR="00AB48EE" w:rsidRPr="00604F72" w14:paraId="06594E71"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65E9BF8" w14:textId="77777777" w:rsidR="00AB48EE" w:rsidRDefault="00AB48EE" w:rsidP="00D71F69">
            <w:pPr>
              <w:tabs>
                <w:tab w:val="left" w:pos="567"/>
              </w:tabs>
              <w:spacing w:before="40" w:after="40"/>
              <w:contextualSpacing/>
              <w:rPr>
                <w:rFonts w:ascii="Arial" w:hAnsi="Arial" w:cs="Arial"/>
                <w:bCs/>
                <w:kern w:val="36"/>
                <w:sz w:val="18"/>
                <w:szCs w:val="18"/>
                <w:lang w:val="en-GB"/>
              </w:rPr>
            </w:pPr>
            <w:r>
              <w:rPr>
                <w:rFonts w:ascii="Arial" w:hAnsi="Arial" w:cs="Arial"/>
                <w:bCs/>
                <w:kern w:val="36"/>
                <w:sz w:val="18"/>
                <w:szCs w:val="18"/>
                <w:lang w:val="en-GB"/>
              </w:rPr>
              <w:t>ISA MC96.1</w:t>
            </w:r>
          </w:p>
        </w:tc>
        <w:tc>
          <w:tcPr>
            <w:tcW w:w="6662" w:type="dxa"/>
            <w:tcBorders>
              <w:top w:val="single" w:sz="4" w:space="0" w:color="auto"/>
              <w:left w:val="single" w:sz="4" w:space="0" w:color="auto"/>
              <w:bottom w:val="single" w:sz="4" w:space="0" w:color="auto"/>
              <w:right w:val="single" w:sz="4" w:space="0" w:color="auto"/>
            </w:tcBorders>
            <w:vAlign w:val="center"/>
          </w:tcPr>
          <w:p w14:paraId="169251D0" w14:textId="77777777" w:rsidR="00AB48EE" w:rsidRDefault="00AB48EE" w:rsidP="00D35797">
            <w:pPr>
              <w:tabs>
                <w:tab w:val="left" w:pos="567"/>
              </w:tabs>
              <w:spacing w:before="40" w:after="40"/>
              <w:contextualSpacing/>
              <w:rPr>
                <w:rStyle w:val="Uwydatnienie"/>
                <w:rFonts w:ascii="Arial" w:hAnsi="Arial" w:cs="Arial"/>
                <w:i w:val="0"/>
                <w:sz w:val="18"/>
                <w:szCs w:val="18"/>
                <w:lang w:val="en-US"/>
              </w:rPr>
            </w:pPr>
            <w:r>
              <w:rPr>
                <w:rStyle w:val="Uwydatnienie"/>
                <w:rFonts w:ascii="Arial" w:hAnsi="Arial" w:cs="Arial"/>
                <w:i w:val="0"/>
                <w:sz w:val="18"/>
                <w:szCs w:val="18"/>
                <w:lang w:val="en-US"/>
              </w:rPr>
              <w:t>Temperature measurement thermocouples.</w:t>
            </w:r>
          </w:p>
        </w:tc>
      </w:tr>
      <w:tr w:rsidR="00AB48EE" w:rsidRPr="00604F72" w14:paraId="471B8E49"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2B22E92B" w14:textId="77777777" w:rsidR="00AB48EE" w:rsidRPr="00A1043F" w:rsidRDefault="00AB48EE" w:rsidP="00D71F69">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724</w:t>
            </w:r>
          </w:p>
        </w:tc>
        <w:tc>
          <w:tcPr>
            <w:tcW w:w="6662" w:type="dxa"/>
            <w:tcBorders>
              <w:top w:val="single" w:sz="4" w:space="0" w:color="auto"/>
              <w:left w:val="single" w:sz="4" w:space="0" w:color="auto"/>
              <w:bottom w:val="single" w:sz="4" w:space="0" w:color="auto"/>
              <w:right w:val="single" w:sz="4" w:space="0" w:color="auto"/>
            </w:tcBorders>
            <w:vAlign w:val="center"/>
          </w:tcPr>
          <w:p w14:paraId="7557DF39" w14:textId="77777777" w:rsidR="00AB48EE" w:rsidRPr="003225CA" w:rsidRDefault="00AB48EE" w:rsidP="00D35797">
            <w:pPr>
              <w:tabs>
                <w:tab w:val="left" w:pos="567"/>
              </w:tabs>
              <w:spacing w:before="40" w:after="40"/>
              <w:contextualSpacing/>
              <w:rPr>
                <w:rFonts w:ascii="Arial" w:hAnsi="Arial" w:cs="Arial"/>
                <w:sz w:val="18"/>
                <w:szCs w:val="18"/>
                <w:lang w:val="en-US"/>
              </w:rPr>
            </w:pPr>
            <w:r w:rsidRPr="00A1043F">
              <w:rPr>
                <w:rFonts w:ascii="Arial" w:hAnsi="Arial" w:cs="Arial"/>
                <w:sz w:val="18"/>
                <w:szCs w:val="18"/>
                <w:lang w:val="en-US"/>
              </w:rPr>
              <w:t>ISO General – Purpose Metric Screw Threads – Basic Dimensions</w:t>
            </w:r>
            <w:r w:rsidRPr="003225CA">
              <w:rPr>
                <w:rFonts w:ascii="Arial" w:hAnsi="Arial" w:cs="Arial"/>
                <w:sz w:val="18"/>
                <w:szCs w:val="18"/>
                <w:lang w:val="en-US"/>
              </w:rPr>
              <w:t>.</w:t>
            </w:r>
          </w:p>
        </w:tc>
      </w:tr>
      <w:tr w:rsidR="00AB48EE" w:rsidRPr="00604F72" w14:paraId="6EB01DC3" w14:textId="77777777">
        <w:trPr>
          <w:cantSplit/>
        </w:trPr>
        <w:tc>
          <w:tcPr>
            <w:tcW w:w="2410" w:type="dxa"/>
            <w:tcBorders>
              <w:top w:val="single" w:sz="4" w:space="0" w:color="auto"/>
              <w:left w:val="single" w:sz="4" w:space="0" w:color="auto"/>
              <w:bottom w:val="single" w:sz="4" w:space="0" w:color="auto"/>
              <w:right w:val="single" w:sz="4" w:space="0" w:color="auto"/>
            </w:tcBorders>
            <w:vAlign w:val="center"/>
          </w:tcPr>
          <w:p w14:paraId="072E54AC" w14:textId="77777777" w:rsidR="00AB48EE"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 xml:space="preserve">NIST SP 800-82 </w:t>
            </w:r>
          </w:p>
          <w:p w14:paraId="17730F45" w14:textId="77777777" w:rsidR="00AB48EE" w:rsidRPr="00A1043F" w:rsidRDefault="00AB48EE" w:rsidP="00D71F69">
            <w:pPr>
              <w:tabs>
                <w:tab w:val="left" w:pos="567"/>
              </w:tabs>
              <w:spacing w:before="40" w:after="40"/>
              <w:rPr>
                <w:rFonts w:ascii="Arial" w:hAnsi="Arial" w:cs="Arial"/>
                <w:sz w:val="18"/>
                <w:szCs w:val="18"/>
                <w:lang w:val="en-US"/>
              </w:rPr>
            </w:pPr>
            <w:r>
              <w:rPr>
                <w:rFonts w:ascii="Arial" w:hAnsi="Arial" w:cs="Arial"/>
                <w:sz w:val="18"/>
                <w:szCs w:val="18"/>
                <w:lang w:val="en-US"/>
              </w:rPr>
              <w:t>June 2011</w:t>
            </w:r>
          </w:p>
        </w:tc>
        <w:tc>
          <w:tcPr>
            <w:tcW w:w="6662" w:type="dxa"/>
            <w:tcBorders>
              <w:top w:val="single" w:sz="4" w:space="0" w:color="auto"/>
              <w:left w:val="single" w:sz="4" w:space="0" w:color="auto"/>
              <w:bottom w:val="single" w:sz="4" w:space="0" w:color="auto"/>
              <w:right w:val="single" w:sz="4" w:space="0" w:color="auto"/>
            </w:tcBorders>
            <w:vAlign w:val="center"/>
          </w:tcPr>
          <w:p w14:paraId="341D9A2A" w14:textId="77777777" w:rsidR="00AB48EE" w:rsidRPr="00A1043F" w:rsidRDefault="00AB48EE" w:rsidP="00D35797">
            <w:pPr>
              <w:tabs>
                <w:tab w:val="left" w:pos="567"/>
              </w:tabs>
              <w:spacing w:before="40" w:after="40"/>
              <w:rPr>
                <w:rFonts w:ascii="Arial" w:hAnsi="Arial" w:cs="Arial"/>
                <w:sz w:val="18"/>
                <w:szCs w:val="18"/>
                <w:lang w:val="en-US"/>
              </w:rPr>
            </w:pPr>
            <w:r>
              <w:rPr>
                <w:rFonts w:ascii="Arial" w:hAnsi="Arial" w:cs="Arial"/>
                <w:sz w:val="18"/>
                <w:szCs w:val="18"/>
                <w:lang w:val="en-US"/>
              </w:rPr>
              <w:t>Guide to industrial control systems (ICS) security.</w:t>
            </w:r>
          </w:p>
        </w:tc>
      </w:tr>
    </w:tbl>
    <w:p w14:paraId="7572C03E" w14:textId="77777777" w:rsidR="00522B58" w:rsidRDefault="00522B58" w:rsidP="00604F72">
      <w:pPr>
        <w:jc w:val="both"/>
        <w:rPr>
          <w:rFonts w:ascii="Arial" w:hAnsi="Arial" w:cs="Arial"/>
          <w:sz w:val="22"/>
          <w:szCs w:val="22"/>
          <w:lang w:val="en-US"/>
        </w:rPr>
      </w:pPr>
    </w:p>
    <w:p w14:paraId="4E45F4D9" w14:textId="77777777" w:rsidR="00D45D55" w:rsidRDefault="0086258B" w:rsidP="00114511">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W przypadku, gdyby Kontraktor chciał zastosować jakąś normę, przepis lub standard, który nie występuje </w:t>
      </w:r>
      <w:r w:rsidR="005D61A6">
        <w:rPr>
          <w:rFonts w:ascii="Arial" w:eastAsia="Calibri" w:hAnsi="Arial" w:cs="Arial"/>
          <w:sz w:val="22"/>
          <w:szCs w:val="22"/>
        </w:rPr>
        <w:t>w powyższej tabeli</w:t>
      </w:r>
      <w:r>
        <w:rPr>
          <w:rFonts w:ascii="Arial" w:eastAsia="Calibri" w:hAnsi="Arial" w:cs="Arial"/>
          <w:sz w:val="22"/>
          <w:szCs w:val="22"/>
        </w:rPr>
        <w:t xml:space="preserve">, </w:t>
      </w:r>
      <w:r w:rsidR="00114511" w:rsidRPr="003A04A5">
        <w:rPr>
          <w:rFonts w:ascii="Arial" w:eastAsia="Calibri" w:hAnsi="Arial" w:cs="Arial"/>
          <w:sz w:val="22"/>
          <w:szCs w:val="22"/>
        </w:rPr>
        <w:t>należy to wcześniej uzgodnić i uzyskać akceptację Kupującego.</w:t>
      </w:r>
    </w:p>
    <w:p w14:paraId="6CCEF914" w14:textId="77777777" w:rsidR="0086258B" w:rsidRPr="0086258B" w:rsidRDefault="0086258B" w:rsidP="0086258B">
      <w:pPr>
        <w:autoSpaceDE w:val="0"/>
        <w:autoSpaceDN w:val="0"/>
        <w:adjustRightInd w:val="0"/>
        <w:rPr>
          <w:rFonts w:ascii="Arial" w:eastAsia="Calibri" w:hAnsi="Arial" w:cs="Arial"/>
          <w:sz w:val="22"/>
          <w:szCs w:val="22"/>
        </w:rPr>
      </w:pPr>
    </w:p>
    <w:p w14:paraId="5B3662B5" w14:textId="77777777" w:rsidR="00B90D26" w:rsidRPr="00340186" w:rsidRDefault="00B90D26" w:rsidP="00340186">
      <w:pPr>
        <w:pStyle w:val="Nagwek1"/>
        <w:numPr>
          <w:ilvl w:val="1"/>
          <w:numId w:val="1"/>
        </w:numPr>
        <w:tabs>
          <w:tab w:val="clear" w:pos="792"/>
          <w:tab w:val="num" w:pos="567"/>
        </w:tabs>
        <w:ind w:hanging="792"/>
      </w:pPr>
      <w:bookmarkStart w:id="9" w:name="_Toc475077748"/>
      <w:r w:rsidRPr="00340186">
        <w:t>O</w:t>
      </w:r>
      <w:r w:rsidR="004F59FA" w:rsidRPr="00340186">
        <w:t>rganizacje certyfikujące</w:t>
      </w:r>
      <w:bookmarkEnd w:id="9"/>
    </w:p>
    <w:p w14:paraId="5075B011" w14:textId="77777777" w:rsidR="00733DC3" w:rsidRDefault="00733DC3" w:rsidP="00B90D26">
      <w:pPr>
        <w:rPr>
          <w:lang w:val="en-GB"/>
        </w:rPr>
      </w:pPr>
    </w:p>
    <w:p w14:paraId="4DF04EBF"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Aparatura branży pomiarów i automatyki może podlegać certyfikacji jako:</w:t>
      </w:r>
    </w:p>
    <w:p w14:paraId="1709D5AC" w14:textId="77777777" w:rsidR="00B90D26" w:rsidRPr="00B90D26"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ciśnieniowe,</w:t>
      </w:r>
    </w:p>
    <w:p w14:paraId="6F56EA9E" w14:textId="77777777" w:rsidR="00B420EB" w:rsidRDefault="00B90D26" w:rsidP="00461418">
      <w:pPr>
        <w:pStyle w:val="Akapitzlist"/>
        <w:numPr>
          <w:ilvl w:val="0"/>
          <w:numId w:val="12"/>
        </w:numPr>
        <w:jc w:val="both"/>
        <w:rPr>
          <w:rFonts w:ascii="Arial" w:hAnsi="Arial" w:cs="Arial"/>
          <w:sz w:val="22"/>
          <w:szCs w:val="22"/>
        </w:rPr>
      </w:pPr>
      <w:r w:rsidRPr="00B90D26">
        <w:rPr>
          <w:rFonts w:ascii="Arial" w:hAnsi="Arial" w:cs="Arial"/>
          <w:sz w:val="22"/>
          <w:szCs w:val="22"/>
        </w:rPr>
        <w:t>urządzenia przeznaczone do użytku w przestrzeniach zagrożonych wybuchem</w:t>
      </w:r>
      <w:r w:rsidR="00B420EB">
        <w:rPr>
          <w:rFonts w:ascii="Arial" w:hAnsi="Arial" w:cs="Arial"/>
          <w:sz w:val="22"/>
          <w:szCs w:val="22"/>
        </w:rPr>
        <w:t>,</w:t>
      </w:r>
    </w:p>
    <w:p w14:paraId="7473A602" w14:textId="77777777" w:rsidR="00436E81" w:rsidRDefault="00D42A40" w:rsidP="00461418">
      <w:pPr>
        <w:pStyle w:val="Akapitzlist"/>
        <w:numPr>
          <w:ilvl w:val="0"/>
          <w:numId w:val="12"/>
        </w:numPr>
        <w:jc w:val="both"/>
        <w:rPr>
          <w:rFonts w:ascii="Arial" w:hAnsi="Arial" w:cs="Arial"/>
          <w:sz w:val="22"/>
          <w:szCs w:val="22"/>
        </w:rPr>
      </w:pPr>
      <w:r w:rsidRPr="008B4132">
        <w:rPr>
          <w:rFonts w:ascii="Arial" w:hAnsi="Arial" w:cs="Arial"/>
          <w:sz w:val="22"/>
          <w:szCs w:val="22"/>
        </w:rPr>
        <w:t>urządzenia przeznaczone do pracy w systemach bezpieczeństwa (certyfikacja SIL).</w:t>
      </w:r>
    </w:p>
    <w:p w14:paraId="13B48940" w14:textId="77777777" w:rsidR="00114511" w:rsidRPr="00A914D9" w:rsidRDefault="00114511" w:rsidP="00114511">
      <w:pPr>
        <w:pStyle w:val="Akapitzlist"/>
        <w:jc w:val="both"/>
        <w:rPr>
          <w:rFonts w:ascii="Arial" w:hAnsi="Arial" w:cs="Arial"/>
          <w:sz w:val="22"/>
          <w:szCs w:val="22"/>
        </w:rPr>
      </w:pPr>
    </w:p>
    <w:p w14:paraId="10020CBB" w14:textId="77777777" w:rsidR="00B90D26" w:rsidRPr="00F328C8" w:rsidRDefault="00B90D26" w:rsidP="00F328C8">
      <w:pPr>
        <w:pStyle w:val="Nagwek1"/>
        <w:numPr>
          <w:ilvl w:val="2"/>
          <w:numId w:val="1"/>
        </w:numPr>
        <w:tabs>
          <w:tab w:val="clear" w:pos="1440"/>
          <w:tab w:val="num" w:pos="709"/>
        </w:tabs>
        <w:ind w:left="709" w:hanging="709"/>
        <w:jc w:val="both"/>
      </w:pPr>
      <w:bookmarkStart w:id="10" w:name="_Toc475077749"/>
      <w:r>
        <w:rPr>
          <w:rFonts w:cs="Arial"/>
          <w:szCs w:val="22"/>
        </w:rPr>
        <w:t xml:space="preserve">Aparatura branży pomiarów i automatyki podlegająca certyfikacji jako </w:t>
      </w:r>
      <w:r w:rsidRPr="00F328C8">
        <w:rPr>
          <w:rFonts w:cs="Arial"/>
          <w:szCs w:val="22"/>
        </w:rPr>
        <w:t>urządzenia ciśnieniowe</w:t>
      </w:r>
      <w:bookmarkEnd w:id="10"/>
    </w:p>
    <w:p w14:paraId="39AF296A" w14:textId="77777777" w:rsidR="00B90D26" w:rsidRDefault="00B90D26" w:rsidP="00B90D26"/>
    <w:p w14:paraId="0FD4AC4A" w14:textId="77777777" w:rsidR="00B90D26" w:rsidRDefault="00B90D26" w:rsidP="00F328C8">
      <w:pPr>
        <w:jc w:val="both"/>
        <w:rPr>
          <w:rFonts w:ascii="Arial" w:hAnsi="Arial" w:cs="Arial"/>
          <w:sz w:val="22"/>
          <w:szCs w:val="22"/>
        </w:rPr>
      </w:pPr>
      <w:r w:rsidRPr="00A533AE">
        <w:rPr>
          <w:rFonts w:ascii="Arial" w:hAnsi="Arial" w:cs="Arial"/>
          <w:sz w:val="22"/>
          <w:szCs w:val="22"/>
        </w:rPr>
        <w:t>Do aparatury branży pomiarów i automatyki podlegającej certyfikacji jako urządzenia</w:t>
      </w:r>
      <w:r>
        <w:rPr>
          <w:rFonts w:ascii="Arial" w:hAnsi="Arial" w:cs="Arial"/>
          <w:sz w:val="22"/>
          <w:szCs w:val="22"/>
        </w:rPr>
        <w:t xml:space="preserve"> </w:t>
      </w:r>
      <w:r w:rsidRPr="00A533AE">
        <w:rPr>
          <w:rFonts w:ascii="Arial" w:hAnsi="Arial" w:cs="Arial"/>
          <w:sz w:val="22"/>
          <w:szCs w:val="22"/>
        </w:rPr>
        <w:t xml:space="preserve">ciśnieniowe należą urządzenia zamontowane bezpośrednio na rurociągach </w:t>
      </w:r>
      <w:r>
        <w:rPr>
          <w:rFonts w:ascii="Arial" w:hAnsi="Arial" w:cs="Arial"/>
          <w:sz w:val="22"/>
          <w:szCs w:val="22"/>
        </w:rPr>
        <w:br/>
      </w:r>
      <w:r w:rsidRPr="00A533AE">
        <w:rPr>
          <w:rFonts w:ascii="Arial" w:hAnsi="Arial" w:cs="Arial"/>
          <w:sz w:val="22"/>
          <w:szCs w:val="22"/>
        </w:rPr>
        <w:t>i aparatach</w:t>
      </w:r>
      <w:r>
        <w:rPr>
          <w:rFonts w:ascii="Arial" w:hAnsi="Arial" w:cs="Arial"/>
          <w:sz w:val="22"/>
          <w:szCs w:val="22"/>
        </w:rPr>
        <w:t xml:space="preserve"> </w:t>
      </w:r>
      <w:r w:rsidRPr="00A533AE">
        <w:rPr>
          <w:rFonts w:ascii="Arial" w:hAnsi="Arial" w:cs="Arial"/>
          <w:sz w:val="22"/>
          <w:szCs w:val="22"/>
        </w:rPr>
        <w:t>zakwalifikowanych jako ciśnieniowe. Dotyczy to zaworów regulacyjnych, odcinających,</w:t>
      </w:r>
      <w:r>
        <w:rPr>
          <w:rFonts w:ascii="Arial" w:hAnsi="Arial" w:cs="Arial"/>
          <w:sz w:val="22"/>
          <w:szCs w:val="22"/>
        </w:rPr>
        <w:t xml:space="preserve"> </w:t>
      </w:r>
      <w:r w:rsidRPr="00A533AE">
        <w:rPr>
          <w:rFonts w:ascii="Arial" w:hAnsi="Arial" w:cs="Arial"/>
          <w:sz w:val="22"/>
          <w:szCs w:val="22"/>
        </w:rPr>
        <w:t>regulatorów bezpośredni</w:t>
      </w:r>
      <w:r>
        <w:rPr>
          <w:rFonts w:ascii="Arial" w:hAnsi="Arial" w:cs="Arial"/>
          <w:sz w:val="22"/>
          <w:szCs w:val="22"/>
        </w:rPr>
        <w:t xml:space="preserve">ego działania, pochew czujników </w:t>
      </w:r>
      <w:r w:rsidRPr="00A533AE">
        <w:rPr>
          <w:rFonts w:ascii="Arial" w:hAnsi="Arial" w:cs="Arial"/>
          <w:sz w:val="22"/>
          <w:szCs w:val="22"/>
        </w:rPr>
        <w:t>termometrycznych oraz przepływomierzy.</w:t>
      </w:r>
    </w:p>
    <w:p w14:paraId="6CE2521F" w14:textId="77777777" w:rsidR="00B90D26" w:rsidRPr="00A533AE" w:rsidRDefault="00B90D26" w:rsidP="00F328C8">
      <w:pPr>
        <w:jc w:val="both"/>
        <w:rPr>
          <w:rFonts w:ascii="Arial" w:hAnsi="Arial" w:cs="Arial"/>
          <w:sz w:val="22"/>
          <w:szCs w:val="22"/>
        </w:rPr>
      </w:pPr>
    </w:p>
    <w:p w14:paraId="417554CA"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Zawory odc</w:t>
      </w:r>
      <w:r>
        <w:rPr>
          <w:rFonts w:ascii="Arial" w:hAnsi="Arial" w:cs="Arial"/>
          <w:sz w:val="22"/>
          <w:szCs w:val="22"/>
        </w:rPr>
        <w:t xml:space="preserve">inające zamontowane na króćcach </w:t>
      </w:r>
      <w:r w:rsidRPr="00A533AE">
        <w:rPr>
          <w:rFonts w:ascii="Arial" w:hAnsi="Arial" w:cs="Arial"/>
          <w:sz w:val="22"/>
          <w:szCs w:val="22"/>
        </w:rPr>
        <w:t>aparatury pomiarowej są ujęte</w:t>
      </w:r>
      <w:r>
        <w:rPr>
          <w:rFonts w:ascii="Arial" w:hAnsi="Arial" w:cs="Arial"/>
          <w:sz w:val="22"/>
          <w:szCs w:val="22"/>
        </w:rPr>
        <w:t xml:space="preserve"> </w:t>
      </w:r>
      <w:r>
        <w:rPr>
          <w:rFonts w:ascii="Arial" w:hAnsi="Arial" w:cs="Arial"/>
          <w:sz w:val="22"/>
          <w:szCs w:val="22"/>
        </w:rPr>
        <w:br/>
      </w:r>
      <w:r w:rsidRPr="00A533AE">
        <w:rPr>
          <w:rFonts w:ascii="Arial" w:hAnsi="Arial" w:cs="Arial"/>
          <w:sz w:val="22"/>
          <w:szCs w:val="22"/>
        </w:rPr>
        <w:t>w projekcie branży mechanicznej.</w:t>
      </w:r>
    </w:p>
    <w:p w14:paraId="4D42A804" w14:textId="77777777" w:rsidR="00B90D26" w:rsidRDefault="00B90D26" w:rsidP="00F328C8">
      <w:pPr>
        <w:jc w:val="both"/>
        <w:rPr>
          <w:rFonts w:ascii="Arial" w:hAnsi="Arial" w:cs="Arial"/>
          <w:sz w:val="22"/>
          <w:szCs w:val="22"/>
        </w:rPr>
      </w:pPr>
    </w:p>
    <w:p w14:paraId="11348B1B" w14:textId="77777777" w:rsidR="00FF67A7" w:rsidRDefault="00B90D26" w:rsidP="00F328C8">
      <w:pPr>
        <w:autoSpaceDE w:val="0"/>
        <w:autoSpaceDN w:val="0"/>
        <w:adjustRightInd w:val="0"/>
        <w:jc w:val="both"/>
        <w:rPr>
          <w:rFonts w:ascii="Arial" w:eastAsia="Calibri" w:hAnsi="Arial" w:cs="Arial"/>
          <w:sz w:val="22"/>
          <w:szCs w:val="22"/>
        </w:rPr>
      </w:pPr>
      <w:r w:rsidRPr="00570A23">
        <w:rPr>
          <w:rFonts w:ascii="Arial" w:hAnsi="Arial" w:cs="Arial"/>
          <w:sz w:val="22"/>
          <w:szCs w:val="22"/>
        </w:rPr>
        <w:t xml:space="preserve">Do urządzeń ciśnieniowych ma zastosowanie ”Dyrektywa Parlamentu Europejskiego </w:t>
      </w:r>
      <w:r w:rsidRPr="00570A23">
        <w:rPr>
          <w:rFonts w:ascii="Arial" w:hAnsi="Arial" w:cs="Arial"/>
          <w:sz w:val="22"/>
          <w:szCs w:val="22"/>
        </w:rPr>
        <w:br/>
        <w:t xml:space="preserve">i  Rady nr </w:t>
      </w:r>
      <w:r w:rsidR="00B420EB" w:rsidRPr="00570A23">
        <w:rPr>
          <w:rFonts w:ascii="Arial" w:hAnsi="Arial" w:cs="Arial"/>
          <w:sz w:val="22"/>
          <w:szCs w:val="22"/>
        </w:rPr>
        <w:t>2014</w:t>
      </w:r>
      <w:r w:rsidRPr="00570A23">
        <w:rPr>
          <w:rFonts w:ascii="Arial" w:hAnsi="Arial" w:cs="Arial"/>
          <w:sz w:val="22"/>
          <w:szCs w:val="22"/>
        </w:rPr>
        <w:t>/</w:t>
      </w:r>
      <w:r w:rsidR="00B420EB" w:rsidRPr="00570A23">
        <w:rPr>
          <w:rFonts w:ascii="Arial" w:hAnsi="Arial" w:cs="Arial"/>
          <w:sz w:val="22"/>
          <w:szCs w:val="22"/>
        </w:rPr>
        <w:t>68</w:t>
      </w:r>
      <w:r w:rsidRPr="00570A23">
        <w:rPr>
          <w:rFonts w:ascii="Arial" w:hAnsi="Arial" w:cs="Arial"/>
          <w:sz w:val="22"/>
          <w:szCs w:val="22"/>
        </w:rPr>
        <w:t>/</w:t>
      </w:r>
      <w:r w:rsidR="0027113A">
        <w:rPr>
          <w:rFonts w:ascii="Arial" w:hAnsi="Arial" w:cs="Arial"/>
          <w:sz w:val="22"/>
          <w:szCs w:val="22"/>
        </w:rPr>
        <w:t>EU</w:t>
      </w:r>
      <w:r w:rsidRPr="00570A23">
        <w:rPr>
          <w:rFonts w:ascii="Arial" w:hAnsi="Arial" w:cs="Arial"/>
          <w:sz w:val="22"/>
          <w:szCs w:val="22"/>
        </w:rPr>
        <w:t xml:space="preserve"> </w:t>
      </w:r>
      <w:r w:rsidR="00B420EB" w:rsidRPr="00570A23">
        <w:rPr>
          <w:rFonts w:ascii="Arial" w:eastAsia="Calibri" w:hAnsi="Arial" w:cs="Arial"/>
          <w:sz w:val="22"/>
          <w:szCs w:val="22"/>
        </w:rPr>
        <w:t xml:space="preserve">z dnia 15 maja 2014 roku w sprawie harmonizacji </w:t>
      </w:r>
      <w:r w:rsidR="00570A23">
        <w:rPr>
          <w:rFonts w:ascii="Arial" w:eastAsia="Calibri" w:hAnsi="Arial" w:cs="Arial"/>
          <w:sz w:val="22"/>
          <w:szCs w:val="22"/>
        </w:rPr>
        <w:t>ustawodawstw</w:t>
      </w:r>
      <w:r w:rsidR="00B420EB" w:rsidRPr="00570A23">
        <w:rPr>
          <w:rFonts w:ascii="Arial" w:eastAsia="Calibri" w:hAnsi="Arial" w:cs="Arial"/>
          <w:sz w:val="22"/>
          <w:szCs w:val="22"/>
        </w:rPr>
        <w:t xml:space="preserve"> państw członkowskich odnoszących się do udostępniania na rynku urządzeń ciśnieniowych’’, która to zastępuje wytyczne dyrektywy </w:t>
      </w:r>
      <w:r w:rsidR="00865E7C">
        <w:rPr>
          <w:rFonts w:ascii="Arial" w:eastAsia="Calibri" w:hAnsi="Arial" w:cs="Arial"/>
          <w:sz w:val="22"/>
          <w:szCs w:val="22"/>
        </w:rPr>
        <w:t>2004</w:t>
      </w:r>
      <w:r w:rsidR="00B420EB" w:rsidRPr="00570A23">
        <w:rPr>
          <w:rFonts w:ascii="Arial" w:eastAsia="Calibri" w:hAnsi="Arial" w:cs="Arial"/>
          <w:sz w:val="22"/>
          <w:szCs w:val="22"/>
        </w:rPr>
        <w:t>/2</w:t>
      </w:r>
      <w:r w:rsidR="00865E7C">
        <w:rPr>
          <w:rFonts w:ascii="Arial" w:eastAsia="Calibri" w:hAnsi="Arial" w:cs="Arial"/>
          <w:sz w:val="22"/>
          <w:szCs w:val="22"/>
        </w:rPr>
        <w:t>2</w:t>
      </w:r>
      <w:r w:rsidR="00B420EB" w:rsidRPr="00570A23">
        <w:rPr>
          <w:rFonts w:ascii="Arial" w:eastAsia="Calibri" w:hAnsi="Arial" w:cs="Arial"/>
          <w:sz w:val="22"/>
          <w:szCs w:val="22"/>
        </w:rPr>
        <w:t>/WE.</w:t>
      </w:r>
    </w:p>
    <w:p w14:paraId="27C942A2" w14:textId="77777777" w:rsidR="004A17A9" w:rsidRDefault="004A17A9" w:rsidP="00F328C8">
      <w:pPr>
        <w:autoSpaceDE w:val="0"/>
        <w:autoSpaceDN w:val="0"/>
        <w:adjustRightInd w:val="0"/>
        <w:jc w:val="both"/>
        <w:rPr>
          <w:rFonts w:ascii="Arial" w:eastAsia="Calibri" w:hAnsi="Arial" w:cs="Arial"/>
          <w:sz w:val="22"/>
          <w:szCs w:val="22"/>
        </w:rPr>
      </w:pPr>
    </w:p>
    <w:p w14:paraId="6F0E00B0" w14:textId="77777777" w:rsidR="00B90D26" w:rsidRDefault="004A17A9" w:rsidP="0056318D">
      <w:pPr>
        <w:autoSpaceDE w:val="0"/>
        <w:autoSpaceDN w:val="0"/>
        <w:adjustRightInd w:val="0"/>
        <w:jc w:val="both"/>
        <w:rPr>
          <w:rFonts w:ascii="Arial" w:eastAsia="Calibri" w:hAnsi="Arial" w:cs="Arial"/>
          <w:sz w:val="22"/>
          <w:szCs w:val="22"/>
        </w:rPr>
      </w:pPr>
      <w:r>
        <w:rPr>
          <w:rFonts w:ascii="Arial" w:eastAsia="Calibri" w:hAnsi="Arial" w:cs="Arial"/>
          <w:sz w:val="22"/>
          <w:szCs w:val="22"/>
        </w:rPr>
        <w:t>Do wszystkich urządzeń mających kontakt z medium wymagany jest certyfikat materiałowy 3.1 zgodnie z EN 10204.</w:t>
      </w:r>
    </w:p>
    <w:p w14:paraId="073D56DA" w14:textId="77777777" w:rsidR="007F4433" w:rsidRPr="0056318D" w:rsidRDefault="007F4433" w:rsidP="0056318D">
      <w:pPr>
        <w:autoSpaceDE w:val="0"/>
        <w:autoSpaceDN w:val="0"/>
        <w:adjustRightInd w:val="0"/>
        <w:jc w:val="both"/>
        <w:rPr>
          <w:rFonts w:ascii="Arial" w:eastAsia="Calibri" w:hAnsi="Arial" w:cs="Arial"/>
          <w:sz w:val="22"/>
          <w:szCs w:val="22"/>
        </w:rPr>
      </w:pPr>
    </w:p>
    <w:p w14:paraId="5739A6DC" w14:textId="77777777" w:rsidR="00B90D26" w:rsidRPr="00131E4B" w:rsidRDefault="00B90D26" w:rsidP="00F328C8">
      <w:pPr>
        <w:pStyle w:val="Nagwek1"/>
        <w:numPr>
          <w:ilvl w:val="2"/>
          <w:numId w:val="1"/>
        </w:numPr>
        <w:tabs>
          <w:tab w:val="clear" w:pos="1440"/>
          <w:tab w:val="num" w:pos="709"/>
        </w:tabs>
        <w:ind w:left="709" w:hanging="709"/>
        <w:jc w:val="both"/>
        <w:rPr>
          <w:rFonts w:cs="Arial"/>
          <w:szCs w:val="22"/>
        </w:rPr>
      </w:pPr>
      <w:bookmarkStart w:id="11" w:name="_Toc475077750"/>
      <w:r w:rsidRPr="00131E4B">
        <w:rPr>
          <w:rFonts w:cs="Arial"/>
          <w:szCs w:val="22"/>
        </w:rPr>
        <w:t>Aparatura branży pomiarów i automatyki podlegająca certyfikacji jako urządzenia przeznaczone do użytku w przestrzeniach zagrożonych wybuchem</w:t>
      </w:r>
      <w:bookmarkEnd w:id="11"/>
    </w:p>
    <w:p w14:paraId="59C33291" w14:textId="77777777" w:rsidR="00B90D26" w:rsidRDefault="00B90D26" w:rsidP="00B90D26"/>
    <w:p w14:paraId="3077CD0D" w14:textId="77777777" w:rsidR="00B90D26" w:rsidRDefault="00B90D26" w:rsidP="00F328C8">
      <w:pPr>
        <w:jc w:val="both"/>
        <w:rPr>
          <w:rFonts w:ascii="Arial" w:hAnsi="Arial" w:cs="Arial"/>
          <w:sz w:val="22"/>
          <w:szCs w:val="22"/>
        </w:rPr>
      </w:pPr>
      <w:r>
        <w:rPr>
          <w:rFonts w:ascii="Arial" w:hAnsi="Arial" w:cs="Arial"/>
          <w:sz w:val="22"/>
          <w:szCs w:val="22"/>
        </w:rPr>
        <w:t>Jeśli w</w:t>
      </w:r>
      <w:r w:rsidRPr="00A533AE">
        <w:rPr>
          <w:rFonts w:ascii="Arial" w:hAnsi="Arial" w:cs="Arial"/>
          <w:sz w:val="22"/>
          <w:szCs w:val="22"/>
        </w:rPr>
        <w:t xml:space="preserve"> przestrzeniach zagrożonych wybuchem na instalacji zlokalizowane</w:t>
      </w:r>
      <w:r>
        <w:rPr>
          <w:rFonts w:ascii="Arial" w:hAnsi="Arial" w:cs="Arial"/>
          <w:sz w:val="22"/>
          <w:szCs w:val="22"/>
        </w:rPr>
        <w:t xml:space="preserve"> </w:t>
      </w:r>
      <w:r w:rsidRPr="00A533AE">
        <w:rPr>
          <w:rFonts w:ascii="Arial" w:hAnsi="Arial" w:cs="Arial"/>
          <w:sz w:val="22"/>
          <w:szCs w:val="22"/>
        </w:rPr>
        <w:t>będzie wyposażenie branży pomiarów i automatyki zainstalowane w części</w:t>
      </w:r>
      <w:r>
        <w:rPr>
          <w:rFonts w:ascii="Arial" w:hAnsi="Arial" w:cs="Arial"/>
          <w:sz w:val="22"/>
          <w:szCs w:val="22"/>
        </w:rPr>
        <w:t xml:space="preserve"> </w:t>
      </w:r>
      <w:r w:rsidRPr="00A533AE">
        <w:rPr>
          <w:rFonts w:ascii="Arial" w:hAnsi="Arial" w:cs="Arial"/>
          <w:sz w:val="22"/>
          <w:szCs w:val="22"/>
        </w:rPr>
        <w:t>obiektowej</w:t>
      </w:r>
      <w:r>
        <w:rPr>
          <w:rFonts w:ascii="Arial" w:hAnsi="Arial" w:cs="Arial"/>
          <w:sz w:val="22"/>
          <w:szCs w:val="22"/>
        </w:rPr>
        <w:t xml:space="preserve"> to</w:t>
      </w:r>
      <w:r w:rsidRPr="00A533AE">
        <w:rPr>
          <w:rFonts w:ascii="Arial" w:hAnsi="Arial" w:cs="Arial"/>
          <w:sz w:val="22"/>
          <w:szCs w:val="22"/>
        </w:rPr>
        <w:t xml:space="preserve"> podlega ono certyfikacji.</w:t>
      </w:r>
    </w:p>
    <w:p w14:paraId="7F024688" w14:textId="77777777" w:rsidR="00B90D26" w:rsidRDefault="00B90D26" w:rsidP="00F328C8">
      <w:pPr>
        <w:jc w:val="both"/>
        <w:rPr>
          <w:rFonts w:ascii="Arial" w:hAnsi="Arial" w:cs="Arial"/>
          <w:sz w:val="22"/>
          <w:szCs w:val="22"/>
        </w:rPr>
      </w:pPr>
    </w:p>
    <w:p w14:paraId="1558D54E"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Dotyczy to</w:t>
      </w:r>
      <w:r>
        <w:rPr>
          <w:rFonts w:ascii="Arial" w:hAnsi="Arial" w:cs="Arial"/>
          <w:sz w:val="22"/>
          <w:szCs w:val="22"/>
        </w:rPr>
        <w:t xml:space="preserve"> następujących urządzeń</w:t>
      </w:r>
      <w:r w:rsidRPr="00A533AE">
        <w:rPr>
          <w:rFonts w:ascii="Arial" w:hAnsi="Arial" w:cs="Arial"/>
          <w:sz w:val="22"/>
          <w:szCs w:val="22"/>
        </w:rPr>
        <w:t xml:space="preserve">: </w:t>
      </w:r>
    </w:p>
    <w:p w14:paraId="0BFBDB98"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ciśnienia i różnicy ciśnień,</w:t>
      </w:r>
    </w:p>
    <w:p w14:paraId="582409EB"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poziomu,</w:t>
      </w:r>
    </w:p>
    <w:p w14:paraId="799D62F2"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lastRenderedPageBreak/>
        <w:t>przepływomierzy,</w:t>
      </w:r>
    </w:p>
    <w:p w14:paraId="25E9D14E"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przetworników R/I w pomiarach temperatury,</w:t>
      </w:r>
    </w:p>
    <w:p w14:paraId="160F6CB0"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czujników temperatury,</w:t>
      </w:r>
    </w:p>
    <w:p w14:paraId="68C95D1F" w14:textId="77777777"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analizatorów,</w:t>
      </w:r>
      <w:r w:rsidR="00404816" w:rsidRPr="00404816">
        <w:rPr>
          <w:rFonts w:ascii="Arial" w:hAnsi="Arial" w:cs="Arial"/>
          <w:sz w:val="22"/>
          <w:szCs w:val="22"/>
        </w:rPr>
        <w:t xml:space="preserve"> </w:t>
      </w:r>
    </w:p>
    <w:p w14:paraId="10066F84" w14:textId="77777777" w:rsidR="00B90D26" w:rsidRDefault="00404816" w:rsidP="00461418">
      <w:pPr>
        <w:pStyle w:val="Akapitzlist"/>
        <w:numPr>
          <w:ilvl w:val="0"/>
          <w:numId w:val="13"/>
        </w:numPr>
        <w:jc w:val="both"/>
        <w:rPr>
          <w:rFonts w:ascii="Arial" w:hAnsi="Arial" w:cs="Arial"/>
          <w:sz w:val="22"/>
          <w:szCs w:val="22"/>
        </w:rPr>
      </w:pPr>
      <w:r>
        <w:rPr>
          <w:rFonts w:ascii="Arial" w:hAnsi="Arial" w:cs="Arial"/>
          <w:sz w:val="22"/>
          <w:szCs w:val="22"/>
        </w:rPr>
        <w:t>pomieszczeń</w:t>
      </w:r>
      <w:r w:rsidR="00F5138C">
        <w:rPr>
          <w:rFonts w:ascii="Arial" w:hAnsi="Arial" w:cs="Arial"/>
          <w:sz w:val="22"/>
          <w:szCs w:val="22"/>
        </w:rPr>
        <w:t>/kiosków</w:t>
      </w:r>
      <w:r w:rsidRPr="00B90D26">
        <w:rPr>
          <w:rFonts w:ascii="Arial" w:hAnsi="Arial" w:cs="Arial"/>
          <w:sz w:val="22"/>
          <w:szCs w:val="22"/>
        </w:rPr>
        <w:t xml:space="preserve"> analizatorów</w:t>
      </w:r>
      <w:r>
        <w:rPr>
          <w:rFonts w:ascii="Arial" w:hAnsi="Arial" w:cs="Arial"/>
          <w:sz w:val="22"/>
          <w:szCs w:val="22"/>
        </w:rPr>
        <w:t>,</w:t>
      </w:r>
    </w:p>
    <w:p w14:paraId="61F0DB17" w14:textId="77777777" w:rsidR="000B4A7F" w:rsidRPr="00B90D26" w:rsidRDefault="000B4A7F" w:rsidP="00461418">
      <w:pPr>
        <w:pStyle w:val="Akapitzlist"/>
        <w:numPr>
          <w:ilvl w:val="0"/>
          <w:numId w:val="13"/>
        </w:numPr>
        <w:jc w:val="both"/>
        <w:rPr>
          <w:rFonts w:ascii="Arial" w:hAnsi="Arial" w:cs="Arial"/>
          <w:sz w:val="22"/>
          <w:szCs w:val="22"/>
        </w:rPr>
      </w:pPr>
      <w:r>
        <w:rPr>
          <w:rFonts w:ascii="Arial" w:hAnsi="Arial" w:cs="Arial"/>
          <w:sz w:val="22"/>
          <w:szCs w:val="22"/>
        </w:rPr>
        <w:t>detektorów gazów,</w:t>
      </w:r>
    </w:p>
    <w:p w14:paraId="7011EDC6"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skrzynek połączeniowych wraz z wyposażeniem,</w:t>
      </w:r>
    </w:p>
    <w:p w14:paraId="7ADBBEC3"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siłowników i ustawników zaworów zdalnie sterowanych,</w:t>
      </w:r>
    </w:p>
    <w:p w14:paraId="5B32262A"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zaworów elektromagnetycznych,</w:t>
      </w:r>
    </w:p>
    <w:p w14:paraId="2DEF05AE"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dławików kablowych i zaślepek,</w:t>
      </w:r>
    </w:p>
    <w:p w14:paraId="45B9B7AE"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sygnalizatorów,</w:t>
      </w:r>
    </w:p>
    <w:p w14:paraId="00C87564"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inteligentnych pozycjonerów,</w:t>
      </w:r>
    </w:p>
    <w:p w14:paraId="254C3560" w14:textId="77777777" w:rsidR="0040481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wyłączników krańcowych (krańcówek),</w:t>
      </w:r>
    </w:p>
    <w:p w14:paraId="77A8789E" w14:textId="77777777" w:rsidR="00F328C8"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urządzeń automatyki w systemach przewietrzania silników elektrycznych,</w:t>
      </w:r>
    </w:p>
    <w:p w14:paraId="15283B73" w14:textId="77777777" w:rsidR="00404816" w:rsidRPr="0075252E" w:rsidRDefault="00404816" w:rsidP="00461418">
      <w:pPr>
        <w:pStyle w:val="Akapitzlist"/>
        <w:numPr>
          <w:ilvl w:val="0"/>
          <w:numId w:val="13"/>
        </w:numPr>
        <w:jc w:val="both"/>
        <w:rPr>
          <w:rFonts w:ascii="Arial" w:hAnsi="Arial" w:cs="Arial"/>
          <w:sz w:val="22"/>
          <w:szCs w:val="22"/>
        </w:rPr>
      </w:pPr>
      <w:r w:rsidRPr="0075252E">
        <w:rPr>
          <w:rFonts w:ascii="Arial" w:eastAsia="Calibri" w:hAnsi="Arial" w:cs="Arial"/>
          <w:sz w:val="22"/>
          <w:szCs w:val="22"/>
        </w:rPr>
        <w:t>aparatury stowarzyszonej (separatory galwaniczne, karty WE/WY)</w:t>
      </w:r>
      <w:r w:rsidR="0075252E">
        <w:rPr>
          <w:rFonts w:ascii="Arial" w:eastAsia="Calibri" w:hAnsi="Arial" w:cs="Arial"/>
          <w:sz w:val="22"/>
          <w:szCs w:val="22"/>
        </w:rPr>
        <w:t>,</w:t>
      </w:r>
    </w:p>
    <w:p w14:paraId="437D782E" w14:textId="77777777" w:rsidR="00B90D26" w:rsidRPr="00B90D26" w:rsidRDefault="00B90D26" w:rsidP="00461418">
      <w:pPr>
        <w:pStyle w:val="Akapitzlist"/>
        <w:numPr>
          <w:ilvl w:val="0"/>
          <w:numId w:val="13"/>
        </w:numPr>
        <w:jc w:val="both"/>
        <w:rPr>
          <w:rFonts w:ascii="Arial" w:hAnsi="Arial" w:cs="Arial"/>
          <w:sz w:val="22"/>
          <w:szCs w:val="22"/>
        </w:rPr>
      </w:pPr>
      <w:r w:rsidRPr="00B90D26">
        <w:rPr>
          <w:rFonts w:ascii="Arial" w:hAnsi="Arial" w:cs="Arial"/>
          <w:sz w:val="22"/>
          <w:szCs w:val="22"/>
        </w:rPr>
        <w:t>oraz innych urządzeń stanowiących wyposażenie instalacji.</w:t>
      </w:r>
    </w:p>
    <w:p w14:paraId="3F78488A" w14:textId="77777777" w:rsidR="00B90D26" w:rsidRPr="00A533AE" w:rsidRDefault="00B90D26" w:rsidP="00F328C8">
      <w:pPr>
        <w:jc w:val="both"/>
        <w:rPr>
          <w:rFonts w:ascii="Arial" w:hAnsi="Arial" w:cs="Arial"/>
          <w:color w:val="FF00FF"/>
          <w:sz w:val="22"/>
          <w:szCs w:val="22"/>
        </w:rPr>
      </w:pPr>
    </w:p>
    <w:p w14:paraId="0483A915" w14:textId="77777777" w:rsidR="00C01C50" w:rsidRDefault="00B90D26" w:rsidP="00F328C8">
      <w:pPr>
        <w:jc w:val="both"/>
        <w:rPr>
          <w:rFonts w:ascii="Arial" w:hAnsi="Arial" w:cs="Arial"/>
          <w:sz w:val="22"/>
          <w:szCs w:val="22"/>
        </w:rPr>
      </w:pPr>
      <w:r w:rsidRPr="0075252E">
        <w:rPr>
          <w:rFonts w:ascii="Arial" w:hAnsi="Arial" w:cs="Arial"/>
          <w:sz w:val="22"/>
          <w:szCs w:val="22"/>
        </w:rPr>
        <w:t xml:space="preserve">Do wytwarzania i eksploatacji urządzeń przeznaczonych do użytku w przestrzeniach zagrożonych wybuchem ma zastosowanie ”Dyrektywa Parlamentu Europejskiego i Rady nr </w:t>
      </w:r>
      <w:r w:rsidR="001E2C3C" w:rsidRPr="0075252E">
        <w:rPr>
          <w:rStyle w:val="Pogrubienie"/>
          <w:rFonts w:ascii="Arial" w:hAnsi="Arial" w:cs="Helvetica"/>
          <w:b w:val="0"/>
          <w:sz w:val="22"/>
        </w:rPr>
        <w:t>2014/34/UE</w:t>
      </w:r>
      <w:r w:rsidR="001E2C3C" w:rsidRPr="0075252E" w:rsidDel="001E2C3C">
        <w:rPr>
          <w:rFonts w:ascii="Arial" w:hAnsi="Arial" w:cs="Arial"/>
          <w:sz w:val="22"/>
          <w:szCs w:val="22"/>
        </w:rPr>
        <w:t xml:space="preserve"> </w:t>
      </w:r>
      <w:r w:rsidRPr="0075252E">
        <w:rPr>
          <w:rFonts w:ascii="Arial" w:hAnsi="Arial" w:cs="Arial"/>
          <w:sz w:val="22"/>
          <w:szCs w:val="22"/>
        </w:rPr>
        <w:t xml:space="preserve">z dnia </w:t>
      </w:r>
      <w:r w:rsidR="001E2C3C" w:rsidRPr="0075252E">
        <w:rPr>
          <w:rFonts w:ascii="Arial" w:hAnsi="Arial" w:cs="Arial"/>
          <w:sz w:val="22"/>
          <w:szCs w:val="22"/>
        </w:rPr>
        <w:t>26 lutego 201</w:t>
      </w:r>
      <w:r w:rsidR="00B420EB" w:rsidRPr="0075252E">
        <w:rPr>
          <w:rFonts w:ascii="Arial" w:hAnsi="Arial" w:cs="Arial"/>
          <w:sz w:val="22"/>
          <w:szCs w:val="22"/>
        </w:rPr>
        <w:t>4</w:t>
      </w:r>
      <w:r w:rsidR="001E2C3C" w:rsidRPr="0075252E">
        <w:rPr>
          <w:rFonts w:ascii="Arial" w:hAnsi="Arial" w:cs="Arial"/>
          <w:sz w:val="22"/>
          <w:szCs w:val="22"/>
        </w:rPr>
        <w:t xml:space="preserve"> </w:t>
      </w:r>
      <w:r w:rsidRPr="0075252E">
        <w:rPr>
          <w:rFonts w:ascii="Arial" w:hAnsi="Arial" w:cs="Arial"/>
          <w:sz w:val="22"/>
          <w:szCs w:val="22"/>
        </w:rPr>
        <w:t>roku</w:t>
      </w:r>
      <w:r w:rsidR="001E2C3C" w:rsidRPr="0075252E">
        <w:rPr>
          <w:rFonts w:ascii="Arial" w:hAnsi="Arial" w:cs="Arial"/>
          <w:sz w:val="22"/>
          <w:szCs w:val="22"/>
        </w:rPr>
        <w:t xml:space="preserve"> w sprawie harmonizacji ustawodawstw państw członkowskich odnoszących się do urządzeń i systemów ochronnych przeznaczonych do użytku w atmosferze potencjalnie wybuchowej</w:t>
      </w:r>
      <w:r w:rsidRPr="0075252E">
        <w:rPr>
          <w:rFonts w:ascii="Arial" w:hAnsi="Arial" w:cs="Arial"/>
          <w:sz w:val="22"/>
          <w:szCs w:val="22"/>
        </w:rPr>
        <w:t xml:space="preserve">”. </w:t>
      </w:r>
    </w:p>
    <w:p w14:paraId="49FA4107" w14:textId="77777777" w:rsidR="000E4353" w:rsidRDefault="000E4353" w:rsidP="00F328C8">
      <w:pPr>
        <w:jc w:val="both"/>
        <w:rPr>
          <w:rFonts w:ascii="Arial" w:hAnsi="Arial" w:cs="Arial"/>
          <w:sz w:val="22"/>
          <w:szCs w:val="22"/>
        </w:rPr>
      </w:pPr>
    </w:p>
    <w:p w14:paraId="209D7E70" w14:textId="77777777" w:rsidR="00B90D26" w:rsidRDefault="00B90D26" w:rsidP="00B90D26">
      <w:pPr>
        <w:jc w:val="both"/>
        <w:rPr>
          <w:rFonts w:ascii="Arial" w:hAnsi="Arial" w:cs="Arial"/>
          <w:sz w:val="22"/>
          <w:szCs w:val="22"/>
        </w:rPr>
      </w:pPr>
      <w:r w:rsidRPr="00A533AE">
        <w:rPr>
          <w:rFonts w:ascii="Arial" w:hAnsi="Arial" w:cs="Arial"/>
          <w:sz w:val="22"/>
          <w:szCs w:val="22"/>
        </w:rPr>
        <w:t xml:space="preserve">Do certyfikacji tych urządzeń uprawnione są  wszystkie organizacje, które znajdą się na liście jednostek notyfikowanych opublikowanej w Dzienniku Urzędowym </w:t>
      </w:r>
      <w:r w:rsidR="00272A5C">
        <w:rPr>
          <w:rFonts w:ascii="Arial" w:hAnsi="Arial" w:cs="Arial"/>
          <w:sz w:val="22"/>
          <w:szCs w:val="22"/>
        </w:rPr>
        <w:t>Unii Europejskiej</w:t>
      </w:r>
      <w:r w:rsidRPr="00A533AE">
        <w:rPr>
          <w:rFonts w:ascii="Arial" w:hAnsi="Arial" w:cs="Arial"/>
          <w:sz w:val="22"/>
          <w:szCs w:val="22"/>
        </w:rPr>
        <w:t>.</w:t>
      </w:r>
    </w:p>
    <w:p w14:paraId="550860CF" w14:textId="77777777" w:rsidR="000E4353" w:rsidRDefault="000E4353" w:rsidP="00B90D26">
      <w:pPr>
        <w:jc w:val="both"/>
        <w:rPr>
          <w:rFonts w:ascii="Arial" w:hAnsi="Arial" w:cs="Arial"/>
          <w:sz w:val="22"/>
          <w:szCs w:val="22"/>
        </w:rPr>
      </w:pPr>
    </w:p>
    <w:p w14:paraId="3D76C209" w14:textId="77777777" w:rsidR="00701935" w:rsidRDefault="00701935" w:rsidP="00B90D26">
      <w:pPr>
        <w:jc w:val="both"/>
        <w:rPr>
          <w:rFonts w:ascii="Arial" w:hAnsi="Arial" w:cs="Arial"/>
          <w:sz w:val="22"/>
          <w:szCs w:val="22"/>
        </w:rPr>
      </w:pPr>
    </w:p>
    <w:p w14:paraId="0FFEAF23" w14:textId="77777777" w:rsidR="00701935" w:rsidRDefault="00701935" w:rsidP="00B90D26">
      <w:pPr>
        <w:jc w:val="both"/>
        <w:rPr>
          <w:rFonts w:ascii="Arial" w:hAnsi="Arial" w:cs="Arial"/>
          <w:sz w:val="22"/>
          <w:szCs w:val="22"/>
        </w:rPr>
      </w:pPr>
    </w:p>
    <w:p w14:paraId="3891795A" w14:textId="77777777" w:rsidR="00701935" w:rsidRDefault="00701935" w:rsidP="00B90D26">
      <w:pPr>
        <w:jc w:val="both"/>
        <w:rPr>
          <w:rFonts w:ascii="Arial" w:hAnsi="Arial" w:cs="Arial"/>
          <w:sz w:val="22"/>
          <w:szCs w:val="22"/>
        </w:rPr>
      </w:pPr>
    </w:p>
    <w:p w14:paraId="3FE94EE8" w14:textId="77777777" w:rsidR="00701935" w:rsidRDefault="00701935" w:rsidP="00B90D26">
      <w:pPr>
        <w:jc w:val="both"/>
        <w:rPr>
          <w:rFonts w:ascii="Arial" w:hAnsi="Arial" w:cs="Arial"/>
          <w:sz w:val="22"/>
          <w:szCs w:val="22"/>
        </w:rPr>
      </w:pPr>
    </w:p>
    <w:p w14:paraId="7484F29E" w14:textId="77777777" w:rsidR="00701935" w:rsidRDefault="00701935" w:rsidP="00B90D26">
      <w:pPr>
        <w:jc w:val="both"/>
        <w:rPr>
          <w:rFonts w:ascii="Arial" w:hAnsi="Arial" w:cs="Arial"/>
          <w:sz w:val="22"/>
          <w:szCs w:val="22"/>
        </w:rPr>
      </w:pPr>
    </w:p>
    <w:p w14:paraId="2B5C9D86" w14:textId="77777777" w:rsidR="00701935" w:rsidRDefault="00701935" w:rsidP="00B90D26">
      <w:pPr>
        <w:jc w:val="both"/>
        <w:rPr>
          <w:rFonts w:ascii="Arial" w:hAnsi="Arial" w:cs="Arial"/>
          <w:sz w:val="22"/>
          <w:szCs w:val="22"/>
        </w:rPr>
      </w:pPr>
    </w:p>
    <w:p w14:paraId="1B13D68E" w14:textId="77777777" w:rsidR="00701935" w:rsidRDefault="00701935" w:rsidP="00B90D26">
      <w:pPr>
        <w:jc w:val="both"/>
        <w:rPr>
          <w:rFonts w:ascii="Arial" w:hAnsi="Arial" w:cs="Arial"/>
          <w:sz w:val="22"/>
          <w:szCs w:val="22"/>
        </w:rPr>
      </w:pPr>
    </w:p>
    <w:p w14:paraId="631AB3E4" w14:textId="77777777" w:rsidR="00701935" w:rsidRDefault="00701935" w:rsidP="00B90D26">
      <w:pPr>
        <w:jc w:val="both"/>
        <w:rPr>
          <w:rFonts w:ascii="Arial" w:hAnsi="Arial" w:cs="Arial"/>
          <w:sz w:val="22"/>
          <w:szCs w:val="22"/>
        </w:rPr>
      </w:pPr>
    </w:p>
    <w:p w14:paraId="12741569" w14:textId="77777777" w:rsidR="00701935" w:rsidRDefault="00701935" w:rsidP="00B90D26">
      <w:pPr>
        <w:jc w:val="both"/>
        <w:rPr>
          <w:rFonts w:ascii="Arial" w:hAnsi="Arial" w:cs="Arial"/>
          <w:sz w:val="22"/>
          <w:szCs w:val="22"/>
        </w:rPr>
      </w:pPr>
    </w:p>
    <w:p w14:paraId="0A661FFC" w14:textId="77777777" w:rsidR="00701935" w:rsidRDefault="00701935" w:rsidP="00B90D26">
      <w:pPr>
        <w:jc w:val="both"/>
        <w:rPr>
          <w:rFonts w:ascii="Arial" w:hAnsi="Arial" w:cs="Arial"/>
          <w:sz w:val="22"/>
          <w:szCs w:val="22"/>
        </w:rPr>
      </w:pPr>
    </w:p>
    <w:p w14:paraId="0AE5BAED" w14:textId="77777777" w:rsidR="00701935" w:rsidRDefault="00701935" w:rsidP="00B90D26">
      <w:pPr>
        <w:jc w:val="both"/>
        <w:rPr>
          <w:rFonts w:ascii="Arial" w:hAnsi="Arial" w:cs="Arial"/>
          <w:sz w:val="22"/>
          <w:szCs w:val="22"/>
        </w:rPr>
      </w:pPr>
    </w:p>
    <w:p w14:paraId="2A40C84D" w14:textId="77777777" w:rsidR="00701935" w:rsidRDefault="00701935" w:rsidP="00B90D26">
      <w:pPr>
        <w:jc w:val="both"/>
        <w:rPr>
          <w:rFonts w:ascii="Arial" w:hAnsi="Arial" w:cs="Arial"/>
          <w:sz w:val="22"/>
          <w:szCs w:val="22"/>
        </w:rPr>
      </w:pPr>
    </w:p>
    <w:p w14:paraId="12510047" w14:textId="77777777" w:rsidR="00701935" w:rsidRDefault="00701935" w:rsidP="00B90D26">
      <w:pPr>
        <w:jc w:val="both"/>
        <w:rPr>
          <w:rFonts w:ascii="Arial" w:hAnsi="Arial" w:cs="Arial"/>
          <w:sz w:val="22"/>
          <w:szCs w:val="22"/>
        </w:rPr>
      </w:pPr>
    </w:p>
    <w:p w14:paraId="48845026" w14:textId="77777777" w:rsidR="00701935" w:rsidRDefault="00701935" w:rsidP="00B90D26">
      <w:pPr>
        <w:jc w:val="both"/>
        <w:rPr>
          <w:rFonts w:ascii="Arial" w:hAnsi="Arial" w:cs="Arial"/>
          <w:sz w:val="22"/>
          <w:szCs w:val="22"/>
        </w:rPr>
      </w:pPr>
    </w:p>
    <w:p w14:paraId="1703B007" w14:textId="77777777" w:rsidR="00701935" w:rsidRDefault="00701935" w:rsidP="00B90D26">
      <w:pPr>
        <w:jc w:val="both"/>
        <w:rPr>
          <w:rFonts w:ascii="Arial" w:hAnsi="Arial" w:cs="Arial"/>
          <w:sz w:val="22"/>
          <w:szCs w:val="22"/>
        </w:rPr>
      </w:pPr>
    </w:p>
    <w:p w14:paraId="0384B771" w14:textId="77777777" w:rsidR="00701935" w:rsidRDefault="00701935" w:rsidP="00B90D26">
      <w:pPr>
        <w:jc w:val="both"/>
        <w:rPr>
          <w:rFonts w:ascii="Arial" w:hAnsi="Arial" w:cs="Arial"/>
          <w:sz w:val="22"/>
          <w:szCs w:val="22"/>
        </w:rPr>
      </w:pPr>
    </w:p>
    <w:p w14:paraId="157E14B0" w14:textId="77777777" w:rsidR="00701935" w:rsidRDefault="00701935" w:rsidP="00B90D26">
      <w:pPr>
        <w:jc w:val="both"/>
        <w:rPr>
          <w:rFonts w:ascii="Arial" w:hAnsi="Arial" w:cs="Arial"/>
          <w:sz w:val="22"/>
          <w:szCs w:val="22"/>
        </w:rPr>
      </w:pPr>
    </w:p>
    <w:p w14:paraId="20EC64FA" w14:textId="77777777" w:rsidR="00701935" w:rsidRDefault="00701935" w:rsidP="00B90D26">
      <w:pPr>
        <w:jc w:val="both"/>
        <w:rPr>
          <w:rFonts w:ascii="Arial" w:hAnsi="Arial" w:cs="Arial"/>
          <w:sz w:val="22"/>
          <w:szCs w:val="22"/>
        </w:rPr>
      </w:pPr>
    </w:p>
    <w:p w14:paraId="27EA97C6" w14:textId="77777777" w:rsidR="00701935" w:rsidRDefault="00701935" w:rsidP="00B90D26">
      <w:pPr>
        <w:jc w:val="both"/>
        <w:rPr>
          <w:rFonts w:ascii="Arial" w:hAnsi="Arial" w:cs="Arial"/>
          <w:sz w:val="22"/>
          <w:szCs w:val="22"/>
        </w:rPr>
      </w:pPr>
    </w:p>
    <w:p w14:paraId="6DCD4F4F" w14:textId="77777777" w:rsidR="00701935" w:rsidRDefault="00701935" w:rsidP="00B90D26">
      <w:pPr>
        <w:jc w:val="both"/>
        <w:rPr>
          <w:rFonts w:ascii="Arial" w:hAnsi="Arial" w:cs="Arial"/>
          <w:sz w:val="22"/>
          <w:szCs w:val="22"/>
        </w:rPr>
      </w:pPr>
    </w:p>
    <w:p w14:paraId="7868755E" w14:textId="77777777" w:rsidR="00701935" w:rsidRDefault="00701935" w:rsidP="00B90D26">
      <w:pPr>
        <w:jc w:val="both"/>
        <w:rPr>
          <w:rFonts w:ascii="Arial" w:hAnsi="Arial" w:cs="Arial"/>
          <w:sz w:val="22"/>
          <w:szCs w:val="22"/>
        </w:rPr>
      </w:pPr>
    </w:p>
    <w:p w14:paraId="5A6B9819" w14:textId="77777777" w:rsidR="00701935" w:rsidRDefault="00701935" w:rsidP="00B90D26">
      <w:pPr>
        <w:jc w:val="both"/>
        <w:rPr>
          <w:rFonts w:ascii="Arial" w:hAnsi="Arial" w:cs="Arial"/>
          <w:sz w:val="22"/>
          <w:szCs w:val="22"/>
        </w:rPr>
      </w:pPr>
    </w:p>
    <w:p w14:paraId="6CB6E825" w14:textId="77777777" w:rsidR="00701935" w:rsidRDefault="00701935" w:rsidP="00B90D26">
      <w:pPr>
        <w:jc w:val="both"/>
        <w:rPr>
          <w:rFonts w:ascii="Arial" w:hAnsi="Arial" w:cs="Arial"/>
          <w:sz w:val="22"/>
          <w:szCs w:val="22"/>
        </w:rPr>
      </w:pPr>
    </w:p>
    <w:p w14:paraId="3FF4D751" w14:textId="77777777" w:rsidR="00701935" w:rsidRDefault="00701935" w:rsidP="00B90D26">
      <w:pPr>
        <w:jc w:val="both"/>
        <w:rPr>
          <w:rFonts w:ascii="Arial" w:hAnsi="Arial" w:cs="Arial"/>
          <w:sz w:val="22"/>
          <w:szCs w:val="22"/>
        </w:rPr>
      </w:pPr>
    </w:p>
    <w:p w14:paraId="2EF50C47" w14:textId="77777777" w:rsidR="00701935" w:rsidRDefault="00701935" w:rsidP="00B90D26">
      <w:pPr>
        <w:jc w:val="both"/>
        <w:rPr>
          <w:rFonts w:ascii="Arial" w:hAnsi="Arial" w:cs="Arial"/>
          <w:sz w:val="22"/>
          <w:szCs w:val="22"/>
        </w:rPr>
      </w:pPr>
    </w:p>
    <w:p w14:paraId="09E4CF12" w14:textId="77777777" w:rsidR="00701935" w:rsidRDefault="00701935" w:rsidP="00B90D26">
      <w:pPr>
        <w:jc w:val="both"/>
        <w:rPr>
          <w:rFonts w:ascii="Arial" w:hAnsi="Arial" w:cs="Arial"/>
          <w:sz w:val="22"/>
          <w:szCs w:val="22"/>
        </w:rPr>
      </w:pPr>
    </w:p>
    <w:p w14:paraId="29E89FC3" w14:textId="77777777" w:rsidR="00701935" w:rsidRPr="001107EF" w:rsidRDefault="00701935" w:rsidP="00B90D26">
      <w:pPr>
        <w:jc w:val="both"/>
        <w:rPr>
          <w:rFonts w:ascii="Arial" w:hAnsi="Arial" w:cs="Arial"/>
          <w:sz w:val="22"/>
          <w:szCs w:val="22"/>
        </w:rPr>
      </w:pPr>
    </w:p>
    <w:p w14:paraId="5C45B47C" w14:textId="77777777" w:rsidR="00B90D26" w:rsidRPr="00E86EFD" w:rsidRDefault="00B90D26" w:rsidP="00E86EFD">
      <w:pPr>
        <w:pStyle w:val="Nagwek1"/>
        <w:numPr>
          <w:ilvl w:val="0"/>
          <w:numId w:val="1"/>
        </w:numPr>
        <w:jc w:val="both"/>
        <w:rPr>
          <w:rFonts w:cs="Arial"/>
        </w:rPr>
      </w:pPr>
      <w:bookmarkStart w:id="12" w:name="_Toc475077751"/>
      <w:r w:rsidRPr="00E86EFD">
        <w:rPr>
          <w:rFonts w:cs="Arial"/>
        </w:rPr>
        <w:t xml:space="preserve">APARATURA OBIEKTOWA </w:t>
      </w:r>
      <w:r w:rsidR="008B1C58" w:rsidRPr="00E86EFD">
        <w:rPr>
          <w:rFonts w:cs="Arial"/>
        </w:rPr>
        <w:t>I SYSTEMY STEROWANIA</w:t>
      </w:r>
      <w:bookmarkEnd w:id="12"/>
    </w:p>
    <w:p w14:paraId="7929DF2C" w14:textId="77777777" w:rsidR="00B90D26" w:rsidRPr="004A36CF" w:rsidRDefault="00B90D26" w:rsidP="004A36CF">
      <w:pPr>
        <w:jc w:val="both"/>
        <w:rPr>
          <w:rFonts w:ascii="Arial" w:hAnsi="Arial" w:cs="Arial"/>
          <w:sz w:val="22"/>
          <w:szCs w:val="22"/>
        </w:rPr>
      </w:pPr>
    </w:p>
    <w:p w14:paraId="56638AED" w14:textId="77777777" w:rsidR="00B90D26" w:rsidRDefault="00B90D26" w:rsidP="00F328C8">
      <w:pPr>
        <w:pStyle w:val="Nagwek1"/>
        <w:numPr>
          <w:ilvl w:val="1"/>
          <w:numId w:val="1"/>
        </w:numPr>
        <w:tabs>
          <w:tab w:val="clear" w:pos="792"/>
          <w:tab w:val="num" w:pos="567"/>
        </w:tabs>
        <w:ind w:left="567" w:hanging="567"/>
      </w:pPr>
      <w:bookmarkStart w:id="13" w:name="_Toc475077752"/>
      <w:r>
        <w:t>Wymagania techniczne dla aparatury obiektowej oraz systemów sterowania</w:t>
      </w:r>
      <w:bookmarkEnd w:id="13"/>
    </w:p>
    <w:p w14:paraId="43D58E53" w14:textId="77777777" w:rsidR="00B90D26" w:rsidRDefault="00B90D26" w:rsidP="00B90D26"/>
    <w:p w14:paraId="72C1D307"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4" w:name="_Toc475077753"/>
      <w:r w:rsidRPr="00131E4B">
        <w:rPr>
          <w:rFonts w:cs="Arial"/>
          <w:szCs w:val="22"/>
        </w:rPr>
        <w:t>Wstęp</w:t>
      </w:r>
      <w:bookmarkEnd w:id="14"/>
    </w:p>
    <w:p w14:paraId="10C99B52" w14:textId="77777777" w:rsidR="00B90D26" w:rsidRDefault="00B90D26" w:rsidP="00B90D26">
      <w:pPr>
        <w:ind w:left="360"/>
      </w:pPr>
    </w:p>
    <w:p w14:paraId="2158624C" w14:textId="77777777" w:rsidR="00B90D26" w:rsidRPr="00A533AE" w:rsidRDefault="00B90D26" w:rsidP="00F328C8">
      <w:pPr>
        <w:pStyle w:val="Tekstpodstawowy"/>
        <w:jc w:val="both"/>
        <w:rPr>
          <w:rFonts w:cs="Arial"/>
          <w:i/>
          <w:color w:val="808080"/>
          <w:szCs w:val="22"/>
        </w:rPr>
      </w:pPr>
      <w:r w:rsidRPr="00A533AE">
        <w:rPr>
          <w:rFonts w:cs="Arial"/>
          <w:szCs w:val="22"/>
        </w:rPr>
        <w:t>Poniższy dokument definiuje wymagania techniczne dotyczące automatyki i sterowania dla instalacji produkcyjn</w:t>
      </w:r>
      <w:r>
        <w:rPr>
          <w:rFonts w:cs="Arial"/>
          <w:szCs w:val="22"/>
        </w:rPr>
        <w:t xml:space="preserve">ych oraz </w:t>
      </w:r>
      <w:r w:rsidRPr="00A533AE">
        <w:rPr>
          <w:rFonts w:cs="Arial"/>
          <w:szCs w:val="22"/>
        </w:rPr>
        <w:t>pomocnicz</w:t>
      </w:r>
      <w:r>
        <w:rPr>
          <w:rFonts w:cs="Arial"/>
          <w:szCs w:val="22"/>
        </w:rPr>
        <w:t>ych</w:t>
      </w:r>
      <w:r w:rsidRPr="00A533AE">
        <w:rPr>
          <w:rFonts w:cs="Arial"/>
          <w:i/>
          <w:szCs w:val="22"/>
        </w:rPr>
        <w:t>.</w:t>
      </w:r>
    </w:p>
    <w:p w14:paraId="56BFB85A" w14:textId="77777777" w:rsidR="00B90D26" w:rsidRPr="00A533AE" w:rsidRDefault="00B90D26" w:rsidP="00F328C8">
      <w:pPr>
        <w:jc w:val="both"/>
        <w:rPr>
          <w:rFonts w:ascii="Arial" w:hAnsi="Arial" w:cs="Arial"/>
          <w:sz w:val="22"/>
          <w:szCs w:val="22"/>
        </w:rPr>
      </w:pPr>
    </w:p>
    <w:p w14:paraId="14103E1F" w14:textId="77777777" w:rsidR="00B90D26" w:rsidRDefault="00B90D26" w:rsidP="00F328C8">
      <w:pPr>
        <w:pStyle w:val="Tekstpodstawowy"/>
        <w:jc w:val="both"/>
        <w:rPr>
          <w:rFonts w:cs="Arial"/>
          <w:szCs w:val="22"/>
        </w:rPr>
      </w:pPr>
      <w:r w:rsidRPr="00A533AE">
        <w:rPr>
          <w:rFonts w:cs="Arial"/>
          <w:szCs w:val="22"/>
        </w:rPr>
        <w:t>Każdorazowo, przed przystąpieniem do wykonywania projektu technicznego Kontraktor powinien uzgodnić z K</w:t>
      </w:r>
      <w:r w:rsidR="002B24E5">
        <w:rPr>
          <w:rFonts w:cs="Arial"/>
          <w:szCs w:val="22"/>
        </w:rPr>
        <w:t>upującym</w:t>
      </w:r>
      <w:r w:rsidRPr="00A533AE">
        <w:rPr>
          <w:rFonts w:cs="Arial"/>
          <w:szCs w:val="22"/>
        </w:rPr>
        <w:t xml:space="preserve"> (</w:t>
      </w:r>
      <w:r>
        <w:rPr>
          <w:rFonts w:cs="Arial"/>
          <w:szCs w:val="22"/>
        </w:rPr>
        <w:t>ANWIL</w:t>
      </w:r>
      <w:r w:rsidRPr="00A533AE">
        <w:rPr>
          <w:rFonts w:cs="Arial"/>
          <w:szCs w:val="22"/>
        </w:rPr>
        <w:t xml:space="preserve"> S.A</w:t>
      </w:r>
      <w:r w:rsidR="000B4A7F">
        <w:rPr>
          <w:rFonts w:cs="Arial"/>
          <w:szCs w:val="22"/>
        </w:rPr>
        <w:t>.</w:t>
      </w:r>
      <w:r w:rsidRPr="00A533AE">
        <w:rPr>
          <w:rFonts w:cs="Arial"/>
          <w:szCs w:val="22"/>
        </w:rPr>
        <w:t xml:space="preserve">) wszystkie wymagania techniczne, normy przedmiotowe, standardowe </w:t>
      </w:r>
      <w:r>
        <w:rPr>
          <w:rFonts w:cs="Arial"/>
          <w:szCs w:val="22"/>
        </w:rPr>
        <w:t>r</w:t>
      </w:r>
      <w:r w:rsidRPr="00A533AE">
        <w:rPr>
          <w:rFonts w:cs="Arial"/>
          <w:szCs w:val="22"/>
        </w:rPr>
        <w:t>ysunki i/</w:t>
      </w:r>
      <w:r w:rsidR="0075252E">
        <w:rPr>
          <w:rFonts w:cs="Arial"/>
          <w:szCs w:val="22"/>
        </w:rPr>
        <w:t>l</w:t>
      </w:r>
      <w:r w:rsidRPr="00A533AE">
        <w:rPr>
          <w:rFonts w:cs="Arial"/>
          <w:szCs w:val="22"/>
        </w:rPr>
        <w:t>ub formatki</w:t>
      </w:r>
      <w:r>
        <w:rPr>
          <w:rFonts w:cs="Arial"/>
          <w:szCs w:val="22"/>
        </w:rPr>
        <w:t xml:space="preserve">, które planuje wykorzystać i zamieścić </w:t>
      </w:r>
      <w:r w:rsidR="00763845">
        <w:rPr>
          <w:rFonts w:cs="Arial"/>
          <w:szCs w:val="22"/>
        </w:rPr>
        <w:t xml:space="preserve">      </w:t>
      </w:r>
      <w:r>
        <w:rPr>
          <w:rFonts w:cs="Arial"/>
          <w:szCs w:val="22"/>
        </w:rPr>
        <w:t>w</w:t>
      </w:r>
      <w:r w:rsidRPr="00A533AE">
        <w:rPr>
          <w:rFonts w:cs="Arial"/>
          <w:szCs w:val="22"/>
        </w:rPr>
        <w:t xml:space="preserve"> opracow</w:t>
      </w:r>
      <w:r>
        <w:rPr>
          <w:rFonts w:cs="Arial"/>
          <w:szCs w:val="22"/>
        </w:rPr>
        <w:t>ywanej dokumentacji</w:t>
      </w:r>
      <w:r w:rsidRPr="00A533AE">
        <w:rPr>
          <w:rFonts w:cs="Arial"/>
          <w:szCs w:val="22"/>
        </w:rPr>
        <w:t>.</w:t>
      </w:r>
    </w:p>
    <w:p w14:paraId="4E2BF48B" w14:textId="77777777" w:rsidR="00B90D26" w:rsidRDefault="00B90D26" w:rsidP="00B90D26">
      <w:pPr>
        <w:pStyle w:val="Tekstpodstawowy"/>
        <w:ind w:left="360"/>
        <w:jc w:val="both"/>
        <w:rPr>
          <w:rFonts w:cs="Arial"/>
          <w:szCs w:val="22"/>
        </w:rPr>
      </w:pPr>
    </w:p>
    <w:p w14:paraId="075144B4"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5" w:name="_Toc475077754"/>
      <w:r w:rsidRPr="00131E4B">
        <w:rPr>
          <w:rFonts w:cs="Arial"/>
          <w:szCs w:val="22"/>
        </w:rPr>
        <w:t>Struktura ogólna</w:t>
      </w:r>
      <w:bookmarkEnd w:id="15"/>
    </w:p>
    <w:p w14:paraId="53C55673" w14:textId="77777777" w:rsidR="00B90D26" w:rsidRDefault="00B90D26" w:rsidP="00B90D26"/>
    <w:p w14:paraId="5492684C"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 xml:space="preserve">Urządzenia </w:t>
      </w:r>
      <w:r>
        <w:rPr>
          <w:rFonts w:ascii="Arial" w:hAnsi="Arial" w:cs="Arial"/>
          <w:sz w:val="22"/>
          <w:szCs w:val="22"/>
        </w:rPr>
        <w:t xml:space="preserve">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oraz system </w:t>
      </w:r>
      <w:r w:rsidR="001A00AC" w:rsidRPr="00A533AE">
        <w:rPr>
          <w:rFonts w:ascii="Arial" w:hAnsi="Arial" w:cs="Arial"/>
          <w:sz w:val="22"/>
          <w:szCs w:val="22"/>
        </w:rPr>
        <w:t>sterowania</w:t>
      </w:r>
      <w:r w:rsidR="001A00AC">
        <w:rPr>
          <w:rFonts w:ascii="Arial" w:hAnsi="Arial" w:cs="Arial"/>
          <w:sz w:val="22"/>
          <w:szCs w:val="22"/>
        </w:rPr>
        <w:t>/zabezpieczeń</w:t>
      </w:r>
      <w:r w:rsidR="001A00AC" w:rsidRPr="00A533AE">
        <w:rPr>
          <w:rFonts w:ascii="Arial" w:hAnsi="Arial" w:cs="Arial"/>
          <w:sz w:val="22"/>
          <w:szCs w:val="22"/>
        </w:rPr>
        <w:t xml:space="preserve"> </w:t>
      </w:r>
      <w:r w:rsidR="001B482A">
        <w:rPr>
          <w:rFonts w:ascii="Arial" w:hAnsi="Arial" w:cs="Arial"/>
          <w:sz w:val="22"/>
          <w:szCs w:val="22"/>
        </w:rPr>
        <w:t>w modernizowanej/</w:t>
      </w:r>
      <w:r w:rsidRPr="00A533AE">
        <w:rPr>
          <w:rFonts w:ascii="Arial" w:hAnsi="Arial" w:cs="Arial"/>
          <w:sz w:val="22"/>
          <w:szCs w:val="22"/>
        </w:rPr>
        <w:t xml:space="preserve">nowo budowanej instalacji </w:t>
      </w:r>
      <w:r w:rsidR="001B482A">
        <w:rPr>
          <w:rFonts w:ascii="Arial" w:hAnsi="Arial" w:cs="Arial"/>
          <w:sz w:val="22"/>
          <w:szCs w:val="22"/>
        </w:rPr>
        <w:t>muszą</w:t>
      </w:r>
      <w:r w:rsidRPr="00A533AE">
        <w:rPr>
          <w:rFonts w:ascii="Arial" w:hAnsi="Arial" w:cs="Arial"/>
          <w:sz w:val="22"/>
          <w:szCs w:val="22"/>
        </w:rPr>
        <w:t xml:space="preserve"> </w:t>
      </w:r>
      <w:r>
        <w:rPr>
          <w:rFonts w:ascii="Arial" w:hAnsi="Arial" w:cs="Arial"/>
          <w:sz w:val="22"/>
          <w:szCs w:val="22"/>
        </w:rPr>
        <w:t xml:space="preserve">być </w:t>
      </w:r>
      <w:r w:rsidR="001B482A">
        <w:rPr>
          <w:rFonts w:ascii="Arial" w:hAnsi="Arial" w:cs="Arial"/>
          <w:sz w:val="22"/>
          <w:szCs w:val="22"/>
        </w:rPr>
        <w:t>zgodne</w:t>
      </w:r>
      <w:r w:rsidRPr="00A533AE">
        <w:rPr>
          <w:rFonts w:ascii="Arial" w:hAnsi="Arial" w:cs="Arial"/>
          <w:sz w:val="22"/>
          <w:szCs w:val="22"/>
        </w:rPr>
        <w:t xml:space="preserve"> z obowiązującymi normami i przepisami prawnymi dotyczącymi przemysłu chemicznego oraz powinny prezentować aktualny stan rozwoju nauki i techniki w tej dziedzinie.</w:t>
      </w:r>
    </w:p>
    <w:p w14:paraId="0FB80261" w14:textId="77777777" w:rsidR="00B90D26" w:rsidRPr="00A533AE" w:rsidRDefault="00B90D26" w:rsidP="00F328C8">
      <w:pPr>
        <w:tabs>
          <w:tab w:val="left" w:pos="284"/>
        </w:tabs>
        <w:jc w:val="both"/>
        <w:rPr>
          <w:rFonts w:ascii="Arial" w:hAnsi="Arial" w:cs="Arial"/>
          <w:sz w:val="22"/>
          <w:szCs w:val="22"/>
        </w:rPr>
      </w:pPr>
    </w:p>
    <w:p w14:paraId="214003C1"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Urządzenia pomiarowe, system sterowania</w:t>
      </w:r>
      <w:r>
        <w:rPr>
          <w:rFonts w:ascii="Arial" w:hAnsi="Arial" w:cs="Arial"/>
          <w:sz w:val="22"/>
          <w:szCs w:val="22"/>
        </w:rPr>
        <w:t>/zabezpieczeń</w:t>
      </w:r>
      <w:r w:rsidRPr="00A533AE">
        <w:rPr>
          <w:rFonts w:ascii="Arial" w:hAnsi="Arial" w:cs="Arial"/>
          <w:sz w:val="22"/>
          <w:szCs w:val="22"/>
        </w:rPr>
        <w:t xml:space="preserve"> oraz systemy monitoringu </w:t>
      </w:r>
      <w:r w:rsidR="001B482A">
        <w:rPr>
          <w:rFonts w:ascii="Arial" w:hAnsi="Arial" w:cs="Arial"/>
          <w:sz w:val="22"/>
          <w:szCs w:val="22"/>
        </w:rPr>
        <w:t xml:space="preserve">muszą </w:t>
      </w:r>
      <w:r w:rsidRPr="00A533AE">
        <w:rPr>
          <w:rFonts w:ascii="Arial" w:hAnsi="Arial" w:cs="Arial"/>
          <w:sz w:val="22"/>
          <w:szCs w:val="22"/>
        </w:rPr>
        <w:t xml:space="preserve">być zlokalizowane w oddzielnych pomieszczeniach technicznych i być oddzielone od wyposażenia </w:t>
      </w:r>
      <w:r>
        <w:rPr>
          <w:rFonts w:ascii="Arial" w:hAnsi="Arial" w:cs="Arial"/>
          <w:sz w:val="22"/>
          <w:szCs w:val="22"/>
        </w:rPr>
        <w:t xml:space="preserve">branży </w:t>
      </w:r>
      <w:r w:rsidRPr="00A533AE">
        <w:rPr>
          <w:rFonts w:ascii="Arial" w:hAnsi="Arial" w:cs="Arial"/>
          <w:sz w:val="22"/>
          <w:szCs w:val="22"/>
        </w:rPr>
        <w:t>elektryczn</w:t>
      </w:r>
      <w:r>
        <w:rPr>
          <w:rFonts w:ascii="Arial" w:hAnsi="Arial" w:cs="Arial"/>
          <w:sz w:val="22"/>
          <w:szCs w:val="22"/>
        </w:rPr>
        <w:t>ej</w:t>
      </w:r>
      <w:r w:rsidRPr="00A533AE">
        <w:rPr>
          <w:rFonts w:ascii="Arial" w:hAnsi="Arial" w:cs="Arial"/>
          <w:sz w:val="22"/>
          <w:szCs w:val="22"/>
        </w:rPr>
        <w:t>.</w:t>
      </w:r>
    </w:p>
    <w:p w14:paraId="2FDCC5A7" w14:textId="77777777" w:rsidR="00B90D26" w:rsidRPr="00A533AE" w:rsidRDefault="00B90D26" w:rsidP="00F328C8">
      <w:pPr>
        <w:jc w:val="both"/>
        <w:rPr>
          <w:rFonts w:ascii="Arial" w:hAnsi="Arial" w:cs="Arial"/>
          <w:sz w:val="22"/>
          <w:szCs w:val="22"/>
        </w:rPr>
      </w:pPr>
      <w:r w:rsidRPr="00A533AE">
        <w:rPr>
          <w:rFonts w:ascii="Arial" w:hAnsi="Arial" w:cs="Arial"/>
          <w:sz w:val="22"/>
          <w:szCs w:val="22"/>
        </w:rPr>
        <w:t>Sterownia oraz pomieszczenie szaf sterowniczych powinny być zlokalizowane o ile to możliwe w jednym budynku.</w:t>
      </w:r>
    </w:p>
    <w:p w14:paraId="43975688" w14:textId="77777777" w:rsidR="00707535" w:rsidRPr="00A533AE" w:rsidRDefault="00707535" w:rsidP="006E4015">
      <w:pPr>
        <w:jc w:val="both"/>
        <w:rPr>
          <w:rFonts w:ascii="Arial" w:hAnsi="Arial" w:cs="Arial"/>
          <w:sz w:val="22"/>
          <w:szCs w:val="22"/>
        </w:rPr>
      </w:pPr>
    </w:p>
    <w:p w14:paraId="1FDF8875" w14:textId="77777777" w:rsidR="00B90D26" w:rsidRPr="00A533AE" w:rsidRDefault="00B90D26" w:rsidP="005818EB">
      <w:pPr>
        <w:jc w:val="both"/>
        <w:rPr>
          <w:rFonts w:ascii="Arial" w:hAnsi="Arial" w:cs="Arial"/>
          <w:sz w:val="22"/>
          <w:szCs w:val="22"/>
        </w:rPr>
      </w:pPr>
      <w:r w:rsidRPr="00A533AE">
        <w:rPr>
          <w:rFonts w:ascii="Arial" w:hAnsi="Arial" w:cs="Arial"/>
          <w:sz w:val="22"/>
          <w:szCs w:val="22"/>
        </w:rPr>
        <w:t xml:space="preserve">Podstawowa struktura wyposażenia </w:t>
      </w:r>
      <w:proofErr w:type="spellStart"/>
      <w:r w:rsidRPr="00A533AE">
        <w:rPr>
          <w:rFonts w:ascii="Arial" w:hAnsi="Arial" w:cs="Arial"/>
          <w:sz w:val="22"/>
          <w:szCs w:val="22"/>
        </w:rPr>
        <w:t>PiA</w:t>
      </w:r>
      <w:proofErr w:type="spellEnd"/>
      <w:r w:rsidRPr="00A533AE">
        <w:rPr>
          <w:rFonts w:ascii="Arial" w:hAnsi="Arial" w:cs="Arial"/>
          <w:sz w:val="22"/>
          <w:szCs w:val="22"/>
        </w:rPr>
        <w:t xml:space="preserve"> instalacji składa się z:</w:t>
      </w:r>
    </w:p>
    <w:p w14:paraId="5D82BD4E" w14:textId="77777777" w:rsidR="00B90D26" w:rsidRPr="00B90D26" w:rsidRDefault="00B90D26" w:rsidP="00461418">
      <w:pPr>
        <w:pStyle w:val="Akapitzlist"/>
        <w:numPr>
          <w:ilvl w:val="0"/>
          <w:numId w:val="14"/>
        </w:numPr>
        <w:jc w:val="both"/>
        <w:rPr>
          <w:rFonts w:ascii="Arial" w:hAnsi="Arial" w:cs="Arial"/>
          <w:sz w:val="22"/>
          <w:szCs w:val="22"/>
        </w:rPr>
      </w:pPr>
      <w:r w:rsidRPr="00B90D26">
        <w:rPr>
          <w:rFonts w:ascii="Arial" w:hAnsi="Arial" w:cs="Arial"/>
          <w:sz w:val="22"/>
          <w:szCs w:val="22"/>
        </w:rPr>
        <w:t>systemu sterowania DCS,</w:t>
      </w:r>
    </w:p>
    <w:p w14:paraId="7BA53A24"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 xml:space="preserve">systemu zabezpieczeń ESD </w:t>
      </w:r>
      <w:r w:rsidR="003726BB" w:rsidRPr="0075252E">
        <w:rPr>
          <w:rFonts w:ascii="Arial" w:hAnsi="Arial" w:cs="Arial"/>
          <w:sz w:val="22"/>
          <w:szCs w:val="22"/>
        </w:rPr>
        <w:t xml:space="preserve">(BMS/SIS) </w:t>
      </w:r>
      <w:r w:rsidRPr="0075252E">
        <w:rPr>
          <w:rFonts w:ascii="Arial" w:hAnsi="Arial" w:cs="Arial"/>
          <w:sz w:val="22"/>
          <w:szCs w:val="22"/>
        </w:rPr>
        <w:t xml:space="preserve">realizowanego z użyciem </w:t>
      </w:r>
      <w:r w:rsidR="003726BB" w:rsidRPr="0075252E">
        <w:rPr>
          <w:rFonts w:ascii="Arial" w:hAnsi="Arial" w:cs="Arial"/>
          <w:sz w:val="22"/>
          <w:szCs w:val="22"/>
        </w:rPr>
        <w:t xml:space="preserve">certyfikowanego </w:t>
      </w:r>
      <w:r w:rsidRPr="0075252E">
        <w:rPr>
          <w:rFonts w:ascii="Arial" w:hAnsi="Arial" w:cs="Arial"/>
          <w:sz w:val="22"/>
          <w:szCs w:val="22"/>
        </w:rPr>
        <w:t>sterownika PLC,</w:t>
      </w:r>
    </w:p>
    <w:p w14:paraId="0CB46AFF"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gazów palnych i/lub toksycznych</w:t>
      </w:r>
      <w:r w:rsidR="003726BB" w:rsidRPr="0075252E">
        <w:rPr>
          <w:rFonts w:ascii="Arial" w:hAnsi="Arial" w:cs="Arial"/>
          <w:sz w:val="22"/>
          <w:szCs w:val="22"/>
        </w:rPr>
        <w:t xml:space="preserve"> (G</w:t>
      </w:r>
      <w:r w:rsidR="001B482A">
        <w:rPr>
          <w:rFonts w:ascii="Arial" w:hAnsi="Arial" w:cs="Arial"/>
          <w:sz w:val="22"/>
          <w:szCs w:val="22"/>
        </w:rPr>
        <w:t>D</w:t>
      </w:r>
      <w:r w:rsidR="003726BB" w:rsidRPr="0075252E">
        <w:rPr>
          <w:rFonts w:ascii="Arial" w:hAnsi="Arial" w:cs="Arial"/>
          <w:sz w:val="22"/>
          <w:szCs w:val="22"/>
        </w:rPr>
        <w:t>S)</w:t>
      </w:r>
      <w:r w:rsidRPr="0075252E">
        <w:rPr>
          <w:rFonts w:ascii="Arial" w:hAnsi="Arial" w:cs="Arial"/>
          <w:sz w:val="22"/>
          <w:szCs w:val="22"/>
        </w:rPr>
        <w:t>,</w:t>
      </w:r>
    </w:p>
    <w:p w14:paraId="00796C1E" w14:textId="77777777" w:rsidR="001A00AC"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pożarowego</w:t>
      </w:r>
      <w:r w:rsidR="0015614B" w:rsidRPr="0075252E">
        <w:rPr>
          <w:rFonts w:ascii="Arial" w:hAnsi="Arial" w:cs="Arial"/>
          <w:sz w:val="22"/>
          <w:szCs w:val="22"/>
        </w:rPr>
        <w:t xml:space="preserve"> (FDS)</w:t>
      </w:r>
      <w:r w:rsidRPr="0075252E">
        <w:rPr>
          <w:rFonts w:ascii="Arial" w:hAnsi="Arial" w:cs="Arial"/>
          <w:sz w:val="22"/>
          <w:szCs w:val="22"/>
        </w:rPr>
        <w:t>,</w:t>
      </w:r>
    </w:p>
    <w:p w14:paraId="4D356635"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telewizji przemysłowej</w:t>
      </w:r>
      <w:r w:rsidR="003726BB" w:rsidRPr="0075252E">
        <w:rPr>
          <w:rFonts w:ascii="Arial" w:hAnsi="Arial" w:cs="Arial"/>
          <w:sz w:val="22"/>
          <w:szCs w:val="22"/>
        </w:rPr>
        <w:t xml:space="preserve"> (CCTV)</w:t>
      </w:r>
      <w:r w:rsidRPr="0075252E">
        <w:rPr>
          <w:rFonts w:ascii="Arial" w:hAnsi="Arial" w:cs="Arial"/>
          <w:sz w:val="22"/>
          <w:szCs w:val="22"/>
        </w:rPr>
        <w:t>,</w:t>
      </w:r>
    </w:p>
    <w:p w14:paraId="149ED8A6"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monitoringu maszyn</w:t>
      </w:r>
      <w:r w:rsidR="003726BB" w:rsidRPr="0075252E">
        <w:rPr>
          <w:rFonts w:ascii="Arial" w:hAnsi="Arial" w:cs="Arial"/>
          <w:sz w:val="22"/>
          <w:szCs w:val="22"/>
        </w:rPr>
        <w:t xml:space="preserve"> (MMS)</w:t>
      </w:r>
      <w:r w:rsidRPr="0075252E">
        <w:rPr>
          <w:rFonts w:ascii="Arial" w:hAnsi="Arial" w:cs="Arial"/>
          <w:sz w:val="22"/>
          <w:szCs w:val="22"/>
        </w:rPr>
        <w:t>,</w:t>
      </w:r>
    </w:p>
    <w:p w14:paraId="2CEA0BA2"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 xml:space="preserve">systemu </w:t>
      </w:r>
      <w:proofErr w:type="spellStart"/>
      <w:r w:rsidRPr="0075252E">
        <w:rPr>
          <w:rFonts w:ascii="Arial" w:hAnsi="Arial" w:cs="Arial"/>
          <w:sz w:val="22"/>
          <w:szCs w:val="22"/>
        </w:rPr>
        <w:t>antypompażowego</w:t>
      </w:r>
      <w:proofErr w:type="spellEnd"/>
      <w:r w:rsidRPr="0075252E">
        <w:rPr>
          <w:rFonts w:ascii="Arial" w:hAnsi="Arial" w:cs="Arial"/>
          <w:sz w:val="22"/>
          <w:szCs w:val="22"/>
        </w:rPr>
        <w:t>,</w:t>
      </w:r>
    </w:p>
    <w:p w14:paraId="29CD0997" w14:textId="77777777" w:rsidR="003726BB"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systemu diagnostycznego aparatury obiektowej</w:t>
      </w:r>
      <w:r w:rsidR="0015614B" w:rsidRPr="0075252E">
        <w:rPr>
          <w:rFonts w:ascii="Arial" w:hAnsi="Arial" w:cs="Arial"/>
          <w:sz w:val="22"/>
          <w:szCs w:val="22"/>
        </w:rPr>
        <w:t xml:space="preserve"> (AMS</w:t>
      </w:r>
      <w:r w:rsidR="00400CC2" w:rsidRPr="0075252E">
        <w:rPr>
          <w:rFonts w:ascii="Arial" w:hAnsi="Arial" w:cs="Arial"/>
          <w:sz w:val="22"/>
          <w:szCs w:val="22"/>
        </w:rPr>
        <w:t xml:space="preserve"> – </w:t>
      </w:r>
      <w:proofErr w:type="spellStart"/>
      <w:r w:rsidR="00400CC2" w:rsidRPr="0075252E">
        <w:rPr>
          <w:rFonts w:ascii="Arial" w:hAnsi="Arial" w:cs="Arial"/>
          <w:sz w:val="22"/>
          <w:szCs w:val="22"/>
        </w:rPr>
        <w:t>Asset</w:t>
      </w:r>
      <w:proofErr w:type="spellEnd"/>
      <w:r w:rsidR="00400CC2" w:rsidRPr="0075252E">
        <w:rPr>
          <w:rFonts w:ascii="Arial" w:hAnsi="Arial" w:cs="Arial"/>
          <w:sz w:val="22"/>
          <w:szCs w:val="22"/>
        </w:rPr>
        <w:t xml:space="preserve"> Management System</w:t>
      </w:r>
      <w:r w:rsidR="0015614B" w:rsidRPr="0075252E">
        <w:rPr>
          <w:rFonts w:ascii="Arial" w:hAnsi="Arial" w:cs="Arial"/>
          <w:sz w:val="22"/>
          <w:szCs w:val="22"/>
        </w:rPr>
        <w:t>)</w:t>
      </w:r>
      <w:r w:rsidRPr="0075252E">
        <w:rPr>
          <w:rFonts w:ascii="Arial" w:hAnsi="Arial" w:cs="Arial"/>
          <w:sz w:val="22"/>
          <w:szCs w:val="22"/>
        </w:rPr>
        <w:t>,</w:t>
      </w:r>
    </w:p>
    <w:p w14:paraId="39F5A120" w14:textId="77777777" w:rsidR="00B90D26" w:rsidRPr="0075252E" w:rsidRDefault="00B90D26" w:rsidP="00461418">
      <w:pPr>
        <w:pStyle w:val="Akapitzlist"/>
        <w:numPr>
          <w:ilvl w:val="0"/>
          <w:numId w:val="14"/>
        </w:numPr>
        <w:jc w:val="both"/>
        <w:rPr>
          <w:rFonts w:ascii="Arial" w:hAnsi="Arial" w:cs="Arial"/>
          <w:sz w:val="22"/>
          <w:szCs w:val="22"/>
        </w:rPr>
      </w:pPr>
      <w:r w:rsidRPr="0075252E">
        <w:rPr>
          <w:rFonts w:ascii="Arial" w:hAnsi="Arial" w:cs="Arial"/>
          <w:sz w:val="22"/>
          <w:szCs w:val="22"/>
        </w:rPr>
        <w:t>dedykowanych sterowników PLC w ramach dostaw pakietowych,</w:t>
      </w:r>
    </w:p>
    <w:p w14:paraId="1F33161A" w14:textId="77777777" w:rsidR="00B90D26" w:rsidRPr="0075252E" w:rsidRDefault="003726BB" w:rsidP="00461418">
      <w:pPr>
        <w:pStyle w:val="Akapitzlist"/>
        <w:numPr>
          <w:ilvl w:val="0"/>
          <w:numId w:val="14"/>
        </w:numPr>
        <w:jc w:val="both"/>
        <w:rPr>
          <w:rFonts w:ascii="Arial" w:hAnsi="Arial" w:cs="Arial"/>
          <w:sz w:val="22"/>
          <w:szCs w:val="22"/>
        </w:rPr>
      </w:pPr>
      <w:r w:rsidRPr="0075252E">
        <w:rPr>
          <w:rFonts w:ascii="Arial" w:hAnsi="Arial" w:cs="Arial"/>
          <w:sz w:val="22"/>
          <w:szCs w:val="22"/>
        </w:rPr>
        <w:t>aparatury obiektowej.</w:t>
      </w:r>
    </w:p>
    <w:p w14:paraId="05E3B63F" w14:textId="77777777" w:rsidR="00B90D26" w:rsidRPr="0075252E" w:rsidRDefault="00B90D26" w:rsidP="00B90D26">
      <w:pPr>
        <w:ind w:left="1545"/>
        <w:jc w:val="both"/>
        <w:rPr>
          <w:rFonts w:ascii="Arial" w:hAnsi="Arial" w:cs="Arial"/>
          <w:sz w:val="22"/>
          <w:szCs w:val="22"/>
        </w:rPr>
      </w:pPr>
    </w:p>
    <w:p w14:paraId="0BD3375A" w14:textId="77777777" w:rsidR="00B90D26" w:rsidRPr="00131E4B" w:rsidRDefault="00B90D26" w:rsidP="00131E4B">
      <w:pPr>
        <w:pStyle w:val="Nagwek1"/>
        <w:numPr>
          <w:ilvl w:val="2"/>
          <w:numId w:val="1"/>
        </w:numPr>
        <w:tabs>
          <w:tab w:val="clear" w:pos="1440"/>
          <w:tab w:val="num" w:pos="709"/>
        </w:tabs>
        <w:ind w:left="709" w:hanging="709"/>
        <w:jc w:val="both"/>
        <w:rPr>
          <w:rFonts w:cs="Arial"/>
          <w:szCs w:val="22"/>
        </w:rPr>
      </w:pPr>
      <w:bookmarkStart w:id="16" w:name="_Toc475077755"/>
      <w:r w:rsidRPr="00131E4B">
        <w:rPr>
          <w:rFonts w:cs="Arial"/>
          <w:szCs w:val="22"/>
        </w:rPr>
        <w:t>Ogólne wymagania projektowe</w:t>
      </w:r>
      <w:bookmarkEnd w:id="16"/>
    </w:p>
    <w:p w14:paraId="40FF2E78" w14:textId="77777777" w:rsidR="00B90D26" w:rsidRPr="0075252E" w:rsidRDefault="00B90D26" w:rsidP="00B90D26"/>
    <w:p w14:paraId="18A682F8" w14:textId="77777777" w:rsidR="00B90D26" w:rsidRPr="0075252E" w:rsidRDefault="00B90D26" w:rsidP="005818EB">
      <w:pPr>
        <w:tabs>
          <w:tab w:val="left" w:pos="993"/>
        </w:tabs>
        <w:jc w:val="both"/>
        <w:rPr>
          <w:rFonts w:ascii="Arial" w:hAnsi="Arial" w:cs="Arial"/>
          <w:sz w:val="22"/>
          <w:szCs w:val="22"/>
        </w:rPr>
      </w:pPr>
      <w:r w:rsidRPr="0075252E">
        <w:rPr>
          <w:rFonts w:ascii="Arial" w:hAnsi="Arial" w:cs="Arial"/>
          <w:sz w:val="22"/>
          <w:szCs w:val="22"/>
        </w:rPr>
        <w:lastRenderedPageBreak/>
        <w:t xml:space="preserve">Aparatura obiektowa oraz system sterowania powinny być zaprojektowane zgodnie </w:t>
      </w:r>
      <w:r w:rsidRPr="0075252E">
        <w:rPr>
          <w:rFonts w:ascii="Arial" w:hAnsi="Arial" w:cs="Arial"/>
          <w:sz w:val="22"/>
          <w:szCs w:val="22"/>
        </w:rPr>
        <w:br/>
        <w:t xml:space="preserve">z normami i przepisami prawnymi zawartymi w rozdziale </w:t>
      </w:r>
      <w:r w:rsidR="00985765" w:rsidRPr="0075252E">
        <w:rPr>
          <w:rFonts w:ascii="Arial" w:hAnsi="Arial" w:cs="Arial"/>
          <w:sz w:val="22"/>
          <w:szCs w:val="22"/>
        </w:rPr>
        <w:t>2</w:t>
      </w:r>
      <w:r w:rsidRPr="0075252E">
        <w:rPr>
          <w:rFonts w:ascii="Arial" w:hAnsi="Arial" w:cs="Arial"/>
          <w:sz w:val="22"/>
          <w:szCs w:val="22"/>
        </w:rPr>
        <w:t xml:space="preserve">.2, projektem bazowym oraz </w:t>
      </w:r>
      <w:r w:rsidR="00763845">
        <w:rPr>
          <w:rFonts w:ascii="Arial" w:hAnsi="Arial" w:cs="Arial"/>
          <w:sz w:val="22"/>
          <w:szCs w:val="22"/>
        </w:rPr>
        <w:t xml:space="preserve">          </w:t>
      </w:r>
      <w:r w:rsidRPr="0075252E">
        <w:rPr>
          <w:rFonts w:ascii="Arial" w:hAnsi="Arial" w:cs="Arial"/>
          <w:sz w:val="22"/>
          <w:szCs w:val="22"/>
        </w:rPr>
        <w:t xml:space="preserve">z wymaganiami </w:t>
      </w:r>
      <w:r w:rsidR="00343E50">
        <w:rPr>
          <w:rFonts w:ascii="Arial" w:hAnsi="Arial" w:cs="Arial"/>
          <w:sz w:val="22"/>
          <w:szCs w:val="22"/>
        </w:rPr>
        <w:t>Kupującego</w:t>
      </w:r>
      <w:r w:rsidRPr="0075252E">
        <w:rPr>
          <w:rFonts w:ascii="Arial" w:hAnsi="Arial" w:cs="Arial"/>
          <w:sz w:val="22"/>
          <w:szCs w:val="22"/>
        </w:rPr>
        <w:t xml:space="preserve"> zawartymi w niniejszym opracowaniu.</w:t>
      </w:r>
    </w:p>
    <w:p w14:paraId="46FB219C" w14:textId="77777777" w:rsidR="00B90D26" w:rsidRPr="0075252E" w:rsidRDefault="00B90D26" w:rsidP="00F62070">
      <w:pPr>
        <w:ind w:left="709"/>
        <w:jc w:val="both"/>
        <w:rPr>
          <w:rFonts w:ascii="Arial" w:hAnsi="Arial" w:cs="Arial"/>
          <w:sz w:val="22"/>
          <w:szCs w:val="22"/>
        </w:rPr>
      </w:pPr>
    </w:p>
    <w:p w14:paraId="2B453C62" w14:textId="77777777" w:rsidR="005818EB" w:rsidRPr="0075252E" w:rsidRDefault="00B90D26" w:rsidP="005818EB">
      <w:pPr>
        <w:jc w:val="both"/>
        <w:rPr>
          <w:rFonts w:ascii="Arial" w:hAnsi="Arial" w:cs="Arial"/>
          <w:sz w:val="22"/>
          <w:szCs w:val="22"/>
        </w:rPr>
      </w:pPr>
      <w:r w:rsidRPr="0075252E">
        <w:rPr>
          <w:rFonts w:ascii="Arial" w:hAnsi="Arial" w:cs="Arial"/>
          <w:sz w:val="22"/>
          <w:szCs w:val="22"/>
        </w:rPr>
        <w:t>Przyjęte struktury sterowania muszą być tak zaprojektowane</w:t>
      </w:r>
      <w:r w:rsidR="00FE7002" w:rsidRPr="0075252E">
        <w:rPr>
          <w:rFonts w:ascii="Arial" w:hAnsi="Arial" w:cs="Arial"/>
          <w:sz w:val="22"/>
          <w:szCs w:val="22"/>
        </w:rPr>
        <w:t>,</w:t>
      </w:r>
      <w:r w:rsidRPr="0075252E">
        <w:rPr>
          <w:rFonts w:ascii="Arial" w:hAnsi="Arial" w:cs="Arial"/>
          <w:sz w:val="22"/>
          <w:szCs w:val="22"/>
        </w:rPr>
        <w:t xml:space="preserve"> aby uzyskać niezawodne funkcjonowanie, łatwość obsługi, niskie koszty obsługi (utrzymania  ruchu)  i maksymalne bezpieczeństwo techniczne przy niskich nakładach. </w:t>
      </w:r>
    </w:p>
    <w:p w14:paraId="1A2A45DC"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Projekt, struktury systemu pomiarów i automatyki oraz wyposażenie muszą spełniać poza innymi wymaganiami następujące: </w:t>
      </w:r>
    </w:p>
    <w:p w14:paraId="62C6BC9F" w14:textId="77777777"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ciągła praca w okresach między remontami,</w:t>
      </w:r>
    </w:p>
    <w:p w14:paraId="7D3F0656" w14:textId="77777777"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zwykle przyjęty czas trwania remontu instalacji,</w:t>
      </w:r>
    </w:p>
    <w:p w14:paraId="75E304A1" w14:textId="77777777" w:rsidR="005818EB"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parametry robocze instalacji/procesu,</w:t>
      </w:r>
    </w:p>
    <w:p w14:paraId="21358A34" w14:textId="77777777" w:rsidR="00B90D26" w:rsidRPr="0075252E" w:rsidRDefault="00B90D26" w:rsidP="00461418">
      <w:pPr>
        <w:pStyle w:val="Akapitzlist"/>
        <w:numPr>
          <w:ilvl w:val="0"/>
          <w:numId w:val="15"/>
        </w:numPr>
        <w:jc w:val="both"/>
        <w:rPr>
          <w:rFonts w:ascii="Arial" w:hAnsi="Arial" w:cs="Arial"/>
          <w:sz w:val="22"/>
          <w:szCs w:val="22"/>
        </w:rPr>
      </w:pPr>
      <w:r w:rsidRPr="0075252E">
        <w:rPr>
          <w:rFonts w:ascii="Arial" w:hAnsi="Arial" w:cs="Arial"/>
          <w:sz w:val="22"/>
          <w:szCs w:val="22"/>
        </w:rPr>
        <w:t>optymalna obsada siły roboczej dla celów ruchowych oraz obsługowych</w:t>
      </w:r>
      <w:r w:rsidR="00AF297D" w:rsidRPr="0075252E">
        <w:rPr>
          <w:rFonts w:ascii="Arial" w:hAnsi="Arial" w:cs="Arial"/>
          <w:sz w:val="22"/>
          <w:szCs w:val="22"/>
        </w:rPr>
        <w:t xml:space="preserve"> </w:t>
      </w:r>
      <w:r w:rsidRPr="0075252E">
        <w:rPr>
          <w:rFonts w:ascii="Arial" w:hAnsi="Arial" w:cs="Arial"/>
          <w:sz w:val="22"/>
          <w:szCs w:val="22"/>
        </w:rPr>
        <w:t>(utrzymania  ruchu)</w:t>
      </w:r>
      <w:r w:rsidR="00403292" w:rsidRPr="0075252E">
        <w:rPr>
          <w:rFonts w:ascii="Arial" w:hAnsi="Arial" w:cs="Arial"/>
          <w:sz w:val="22"/>
          <w:szCs w:val="22"/>
        </w:rPr>
        <w:t>.</w:t>
      </w:r>
    </w:p>
    <w:p w14:paraId="1E03AE28" w14:textId="77777777" w:rsidR="005818EB" w:rsidRPr="0075252E" w:rsidRDefault="005818EB" w:rsidP="005818EB">
      <w:pPr>
        <w:pStyle w:val="Akapitzlist"/>
        <w:jc w:val="both"/>
        <w:rPr>
          <w:rFonts w:ascii="Arial" w:hAnsi="Arial" w:cs="Arial"/>
          <w:sz w:val="22"/>
          <w:szCs w:val="22"/>
        </w:rPr>
      </w:pPr>
    </w:p>
    <w:p w14:paraId="0E3CF007"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Wymienione niżej zagadnienia powinny być wyłączone z projektu technicznego branży </w:t>
      </w:r>
      <w:proofErr w:type="spellStart"/>
      <w:r w:rsidRPr="0075252E">
        <w:rPr>
          <w:rFonts w:ascii="Arial" w:hAnsi="Arial" w:cs="Arial"/>
          <w:sz w:val="22"/>
          <w:szCs w:val="22"/>
        </w:rPr>
        <w:t>PiA</w:t>
      </w:r>
      <w:proofErr w:type="spellEnd"/>
      <w:r w:rsidRPr="0075252E">
        <w:rPr>
          <w:rFonts w:ascii="Arial" w:hAnsi="Arial" w:cs="Arial"/>
          <w:sz w:val="22"/>
          <w:szCs w:val="22"/>
        </w:rPr>
        <w:t xml:space="preserve"> </w:t>
      </w:r>
      <w:r w:rsidR="00763845">
        <w:rPr>
          <w:rFonts w:ascii="Arial" w:hAnsi="Arial" w:cs="Arial"/>
          <w:sz w:val="22"/>
          <w:szCs w:val="22"/>
        </w:rPr>
        <w:t xml:space="preserve">       </w:t>
      </w:r>
      <w:r w:rsidRPr="0075252E">
        <w:rPr>
          <w:rFonts w:ascii="Arial" w:hAnsi="Arial" w:cs="Arial"/>
          <w:sz w:val="22"/>
          <w:szCs w:val="22"/>
        </w:rPr>
        <w:t>i ujęte w projekcie branży mechanicznej:</w:t>
      </w:r>
    </w:p>
    <w:p w14:paraId="52D0F88F" w14:textId="77777777"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zawory by-</w:t>
      </w:r>
      <w:proofErr w:type="spellStart"/>
      <w:r w:rsidRPr="0075252E">
        <w:rPr>
          <w:rFonts w:ascii="Arial" w:hAnsi="Arial" w:cs="Arial"/>
          <w:sz w:val="22"/>
          <w:szCs w:val="22"/>
        </w:rPr>
        <w:t>passowe</w:t>
      </w:r>
      <w:proofErr w:type="spellEnd"/>
      <w:r w:rsidRPr="0075252E">
        <w:rPr>
          <w:rFonts w:ascii="Arial" w:hAnsi="Arial" w:cs="Arial"/>
          <w:sz w:val="22"/>
          <w:szCs w:val="22"/>
        </w:rPr>
        <w:t xml:space="preserve"> montowane przy zaworach regulacyjnych oraz przepływomierzach,</w:t>
      </w:r>
    </w:p>
    <w:p w14:paraId="35DC72BF" w14:textId="77777777" w:rsidR="005818EB" w:rsidRPr="0075252E"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króćce dla urządzeń aparatury obiektowej,</w:t>
      </w:r>
    </w:p>
    <w:p w14:paraId="652AD955" w14:textId="77777777" w:rsidR="00B90D26" w:rsidRDefault="00B90D26" w:rsidP="00461418">
      <w:pPr>
        <w:pStyle w:val="Akapitzlist"/>
        <w:numPr>
          <w:ilvl w:val="0"/>
          <w:numId w:val="16"/>
        </w:numPr>
        <w:jc w:val="both"/>
        <w:rPr>
          <w:rFonts w:ascii="Arial" w:hAnsi="Arial" w:cs="Arial"/>
          <w:sz w:val="22"/>
          <w:szCs w:val="22"/>
        </w:rPr>
      </w:pPr>
      <w:r w:rsidRPr="0075252E">
        <w:rPr>
          <w:rFonts w:ascii="Arial" w:hAnsi="Arial" w:cs="Arial"/>
          <w:sz w:val="22"/>
          <w:szCs w:val="22"/>
        </w:rPr>
        <w:t>by-passy oraz punkty poboru próbek na aparatach i rurociągach.</w:t>
      </w:r>
    </w:p>
    <w:p w14:paraId="37E08AD0" w14:textId="77777777" w:rsidR="00013EA3" w:rsidRPr="0075252E" w:rsidRDefault="00013EA3" w:rsidP="00013EA3">
      <w:pPr>
        <w:pStyle w:val="Akapitzlist"/>
        <w:ind w:left="360"/>
        <w:jc w:val="both"/>
        <w:rPr>
          <w:rFonts w:ascii="Arial" w:hAnsi="Arial" w:cs="Arial"/>
          <w:sz w:val="22"/>
          <w:szCs w:val="22"/>
        </w:rPr>
      </w:pPr>
    </w:p>
    <w:p w14:paraId="3C3A2DD9"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Wszystkie materiały zastosowane w przyrządach pomiarowych i akcesoriach muszą być dobrane do warunków procesowych, atmosferycznych i otoczenia pracy.</w:t>
      </w:r>
    </w:p>
    <w:p w14:paraId="1EFDA0F8" w14:textId="77777777" w:rsidR="005818EB" w:rsidRPr="0075252E" w:rsidRDefault="005818EB" w:rsidP="005818EB">
      <w:pPr>
        <w:autoSpaceDE w:val="0"/>
        <w:autoSpaceDN w:val="0"/>
        <w:adjustRightInd w:val="0"/>
        <w:jc w:val="both"/>
        <w:rPr>
          <w:rFonts w:ascii="Arial" w:hAnsi="Arial" w:cs="Arial"/>
          <w:sz w:val="22"/>
          <w:szCs w:val="22"/>
        </w:rPr>
      </w:pPr>
    </w:p>
    <w:p w14:paraId="03151A59" w14:textId="77777777" w:rsidR="000D15FD" w:rsidRPr="0075252E" w:rsidRDefault="000D15FD" w:rsidP="005818EB">
      <w:pPr>
        <w:autoSpaceDE w:val="0"/>
        <w:autoSpaceDN w:val="0"/>
        <w:adjustRightInd w:val="0"/>
        <w:jc w:val="both"/>
        <w:rPr>
          <w:rFonts w:ascii="Arial" w:eastAsia="Calibri" w:hAnsi="Arial" w:cs="Arial"/>
          <w:sz w:val="22"/>
          <w:szCs w:val="22"/>
        </w:rPr>
      </w:pPr>
      <w:r w:rsidRPr="0075252E">
        <w:rPr>
          <w:rFonts w:ascii="Arial" w:eastAsia="Calibri" w:hAnsi="Arial" w:cs="Arial"/>
          <w:sz w:val="22"/>
          <w:szCs w:val="22"/>
        </w:rPr>
        <w:t xml:space="preserve">Urządzenia obiektowe branży </w:t>
      </w:r>
      <w:proofErr w:type="spellStart"/>
      <w:r w:rsidRPr="0075252E">
        <w:rPr>
          <w:rFonts w:ascii="Arial" w:eastAsia="Calibri" w:hAnsi="Arial" w:cs="Arial"/>
          <w:sz w:val="22"/>
          <w:szCs w:val="22"/>
        </w:rPr>
        <w:t>PiA</w:t>
      </w:r>
      <w:proofErr w:type="spellEnd"/>
      <w:r w:rsidRPr="0075252E">
        <w:rPr>
          <w:rFonts w:ascii="Arial" w:eastAsia="Calibri" w:hAnsi="Arial" w:cs="Arial"/>
          <w:sz w:val="22"/>
          <w:szCs w:val="22"/>
        </w:rPr>
        <w:t xml:space="preserve"> przeznaczone do zabudowy na instalacjach produkcyjnych ANWIL S.A. muszą być przystosowane do pracy w zakresie temperatur otoczenia od </w:t>
      </w:r>
      <w:smartTag w:uri="urn:schemas-microsoft-com:office:smarttags" w:element="metricconverter">
        <w:smartTagPr>
          <w:attr w:name="ProductID" w:val="-29ﾰC"/>
        </w:smartTagPr>
        <w:r w:rsidRPr="0075252E">
          <w:rPr>
            <w:rFonts w:ascii="Arial" w:eastAsia="Calibri" w:hAnsi="Arial" w:cs="Arial"/>
            <w:sz w:val="22"/>
            <w:szCs w:val="22"/>
          </w:rPr>
          <w:t>-29°C</w:t>
        </w:r>
      </w:smartTag>
      <w:r w:rsidRPr="0075252E">
        <w:rPr>
          <w:rFonts w:ascii="Arial" w:eastAsia="Calibri" w:hAnsi="Arial" w:cs="Arial"/>
          <w:sz w:val="22"/>
          <w:szCs w:val="22"/>
        </w:rPr>
        <w:t xml:space="preserve"> do +</w:t>
      </w:r>
      <w:smartTag w:uri="urn:schemas-microsoft-com:office:smarttags" w:element="metricconverter">
        <w:smartTagPr>
          <w:attr w:name="ProductID" w:val="40ﾰC"/>
        </w:smartTagPr>
        <w:r w:rsidRPr="0075252E">
          <w:rPr>
            <w:rFonts w:ascii="Arial" w:eastAsia="Calibri" w:hAnsi="Arial" w:cs="Arial"/>
            <w:sz w:val="22"/>
            <w:szCs w:val="22"/>
          </w:rPr>
          <w:t>40°C</w:t>
        </w:r>
      </w:smartTag>
      <w:r w:rsidRPr="0075252E">
        <w:rPr>
          <w:rFonts w:ascii="Arial" w:eastAsia="Calibri" w:hAnsi="Arial" w:cs="Arial"/>
          <w:sz w:val="22"/>
          <w:szCs w:val="22"/>
        </w:rPr>
        <w:t>.</w:t>
      </w:r>
    </w:p>
    <w:p w14:paraId="5BA06A0C" w14:textId="77777777" w:rsidR="005818EB" w:rsidRPr="0075252E" w:rsidRDefault="005818EB" w:rsidP="005818EB">
      <w:pPr>
        <w:jc w:val="both"/>
        <w:rPr>
          <w:rFonts w:ascii="Arial" w:hAnsi="Arial" w:cs="Arial"/>
          <w:sz w:val="22"/>
          <w:szCs w:val="22"/>
        </w:rPr>
      </w:pPr>
    </w:p>
    <w:p w14:paraId="34114486"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Linia podziału pomiędzy branżą </w:t>
      </w:r>
      <w:proofErr w:type="spellStart"/>
      <w:r w:rsidRPr="0075252E">
        <w:rPr>
          <w:rFonts w:ascii="Arial" w:hAnsi="Arial" w:cs="Arial"/>
          <w:sz w:val="22"/>
          <w:szCs w:val="22"/>
        </w:rPr>
        <w:t>PiA</w:t>
      </w:r>
      <w:proofErr w:type="spellEnd"/>
      <w:r w:rsidRPr="0075252E">
        <w:rPr>
          <w:rFonts w:ascii="Arial" w:hAnsi="Arial" w:cs="Arial"/>
          <w:sz w:val="22"/>
          <w:szCs w:val="22"/>
        </w:rPr>
        <w:t xml:space="preserve"> a branżą mechaniczną będzie przebiegać na wszystkich pierwszych zaworach odcinających zakończonych kołnierzem zaślepiającym. Dotyczy to wszystkich rurociągów procesowych oraz rurociągów mediów energetycznych, zbiorników, kolumn i aparatów, na których realizowane będą pomiary przypływu, poziomu, ciśnienia, analityczne, itp. oraz dla kolektorów powietrza pomiarowego zakończonego zaworem odcinającym. </w:t>
      </w:r>
    </w:p>
    <w:p w14:paraId="157EA452" w14:textId="77777777" w:rsidR="005818EB" w:rsidRPr="0075252E" w:rsidRDefault="005818EB" w:rsidP="005818EB">
      <w:pPr>
        <w:jc w:val="both"/>
        <w:rPr>
          <w:rFonts w:ascii="Arial" w:hAnsi="Arial" w:cs="Arial"/>
          <w:sz w:val="22"/>
          <w:szCs w:val="22"/>
        </w:rPr>
      </w:pPr>
    </w:p>
    <w:p w14:paraId="367296E3" w14:textId="77777777" w:rsidR="00B90D26" w:rsidRPr="0075252E" w:rsidRDefault="00B90D26" w:rsidP="005818EB">
      <w:pPr>
        <w:jc w:val="both"/>
        <w:rPr>
          <w:rFonts w:ascii="Arial" w:hAnsi="Arial" w:cs="Arial"/>
          <w:sz w:val="22"/>
          <w:szCs w:val="22"/>
        </w:rPr>
      </w:pPr>
      <w:r w:rsidRPr="0075252E">
        <w:rPr>
          <w:rFonts w:ascii="Arial" w:hAnsi="Arial" w:cs="Arial"/>
          <w:sz w:val="22"/>
          <w:szCs w:val="22"/>
        </w:rPr>
        <w:t xml:space="preserve">W przypadku pomiaru temperatury króciec musi być zakończony kołnierzem zaślepiającym bez zaworu odcinającego. </w:t>
      </w:r>
    </w:p>
    <w:p w14:paraId="651345AC"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Wszystkie zawory odcinające i spustowe </w:t>
      </w:r>
      <w:r>
        <w:rPr>
          <w:rFonts w:ascii="Arial" w:hAnsi="Arial" w:cs="Arial"/>
          <w:sz w:val="22"/>
          <w:szCs w:val="22"/>
        </w:rPr>
        <w:t>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 projekcie branży mechanicznej. Montaż czujników i aparatury pomiarowej  zabudowanej bezpośrednio w linii rurociągu </w:t>
      </w:r>
      <w:r>
        <w:rPr>
          <w:rFonts w:ascii="Arial" w:hAnsi="Arial" w:cs="Arial"/>
          <w:sz w:val="22"/>
          <w:szCs w:val="22"/>
        </w:rPr>
        <w:t>także należy</w:t>
      </w:r>
      <w:r w:rsidRPr="00A533AE">
        <w:rPr>
          <w:rFonts w:ascii="Arial" w:hAnsi="Arial" w:cs="Arial"/>
          <w:sz w:val="22"/>
          <w:szCs w:val="22"/>
        </w:rPr>
        <w:t xml:space="preserve"> uj</w:t>
      </w:r>
      <w:r>
        <w:rPr>
          <w:rFonts w:ascii="Arial" w:hAnsi="Arial" w:cs="Arial"/>
          <w:sz w:val="22"/>
          <w:szCs w:val="22"/>
        </w:rPr>
        <w:t>ąć</w:t>
      </w:r>
      <w:r w:rsidRPr="00A533AE">
        <w:rPr>
          <w:rFonts w:ascii="Arial" w:hAnsi="Arial" w:cs="Arial"/>
          <w:sz w:val="22"/>
          <w:szCs w:val="22"/>
        </w:rPr>
        <w:t xml:space="preserve"> </w:t>
      </w:r>
      <w:r>
        <w:rPr>
          <w:rFonts w:ascii="Arial" w:hAnsi="Arial" w:cs="Arial"/>
          <w:sz w:val="22"/>
          <w:szCs w:val="22"/>
        </w:rPr>
        <w:t>w</w:t>
      </w:r>
      <w:r w:rsidRPr="00A533AE">
        <w:rPr>
          <w:rFonts w:ascii="Arial" w:hAnsi="Arial" w:cs="Arial"/>
          <w:sz w:val="22"/>
          <w:szCs w:val="22"/>
        </w:rPr>
        <w:t xml:space="preserve"> projekcie branży mechanicznej. Montaż pochew termometrycznych oraz termopar stykowych (do pomiaru temperatury ścianek rurociągów) należy ująć w branży mechanicznej. Nadzór nad montażem czujników temperatury przewidzieć w branży </w:t>
      </w:r>
      <w:proofErr w:type="spellStart"/>
      <w:r w:rsidRPr="00A533AE">
        <w:rPr>
          <w:rFonts w:ascii="Arial" w:hAnsi="Arial" w:cs="Arial"/>
          <w:sz w:val="22"/>
          <w:szCs w:val="22"/>
        </w:rPr>
        <w:t>PiA</w:t>
      </w:r>
      <w:proofErr w:type="spellEnd"/>
      <w:r w:rsidRPr="00A533AE">
        <w:rPr>
          <w:rFonts w:ascii="Arial" w:hAnsi="Arial" w:cs="Arial"/>
          <w:sz w:val="22"/>
          <w:szCs w:val="22"/>
        </w:rPr>
        <w:t>.</w:t>
      </w:r>
    </w:p>
    <w:p w14:paraId="2F64D511" w14:textId="77777777" w:rsidR="005818EB" w:rsidRDefault="005818EB" w:rsidP="005818EB">
      <w:pPr>
        <w:jc w:val="both"/>
        <w:rPr>
          <w:rFonts w:ascii="Arial" w:hAnsi="Arial" w:cs="Arial"/>
          <w:sz w:val="22"/>
          <w:szCs w:val="22"/>
        </w:rPr>
      </w:pPr>
    </w:p>
    <w:p w14:paraId="4A4EB123" w14:textId="77777777" w:rsidR="00B90D26" w:rsidRDefault="00B90D26" w:rsidP="005818EB">
      <w:pPr>
        <w:jc w:val="both"/>
        <w:rPr>
          <w:rFonts w:ascii="Arial" w:hAnsi="Arial" w:cs="Arial"/>
          <w:sz w:val="22"/>
          <w:szCs w:val="22"/>
        </w:rPr>
      </w:pPr>
      <w:r w:rsidRPr="00A533AE">
        <w:rPr>
          <w:rFonts w:ascii="Arial" w:hAnsi="Arial" w:cs="Arial"/>
          <w:sz w:val="22"/>
          <w:szCs w:val="22"/>
        </w:rPr>
        <w:t>Wszystkie urządzenia zasilające zarówno AC i DC wraz z kablami aż do szaf dystrybucji  zasilania i szaf pośredniczących branż elek</w:t>
      </w:r>
      <w:r w:rsidR="00982046">
        <w:rPr>
          <w:rFonts w:ascii="Arial" w:hAnsi="Arial" w:cs="Arial"/>
          <w:sz w:val="22"/>
          <w:szCs w:val="22"/>
        </w:rPr>
        <w:t>trycznej/</w:t>
      </w:r>
      <w:proofErr w:type="spellStart"/>
      <w:r w:rsidRPr="00A533AE">
        <w:rPr>
          <w:rFonts w:ascii="Arial" w:hAnsi="Arial" w:cs="Arial"/>
          <w:sz w:val="22"/>
          <w:szCs w:val="22"/>
        </w:rPr>
        <w:t>PiA</w:t>
      </w:r>
      <w:proofErr w:type="spellEnd"/>
      <w:r w:rsidRPr="00A533AE">
        <w:rPr>
          <w:rFonts w:ascii="Arial" w:hAnsi="Arial" w:cs="Arial"/>
          <w:sz w:val="22"/>
          <w:szCs w:val="22"/>
        </w:rPr>
        <w:t xml:space="preserve"> zlokalizowanych w pomieszczeniu technicznym </w:t>
      </w:r>
      <w:proofErr w:type="spellStart"/>
      <w:r w:rsidRPr="00A533AE">
        <w:rPr>
          <w:rFonts w:ascii="Arial" w:hAnsi="Arial" w:cs="Arial"/>
          <w:sz w:val="22"/>
          <w:szCs w:val="22"/>
        </w:rPr>
        <w:t>PiA</w:t>
      </w:r>
      <w:proofErr w:type="spellEnd"/>
      <w:r w:rsidRPr="00A533AE">
        <w:rPr>
          <w:rFonts w:ascii="Arial" w:hAnsi="Arial" w:cs="Arial"/>
          <w:sz w:val="22"/>
          <w:szCs w:val="22"/>
        </w:rPr>
        <w:t xml:space="preserve"> powinny być ujęte w projekcie branży elektrycznej</w:t>
      </w:r>
      <w:r>
        <w:rPr>
          <w:rFonts w:ascii="Arial" w:hAnsi="Arial" w:cs="Arial"/>
          <w:sz w:val="22"/>
          <w:szCs w:val="22"/>
        </w:rPr>
        <w:t>.</w:t>
      </w:r>
      <w:r w:rsidRPr="00A533AE">
        <w:rPr>
          <w:rFonts w:ascii="Arial" w:hAnsi="Arial" w:cs="Arial"/>
          <w:sz w:val="22"/>
          <w:szCs w:val="22"/>
        </w:rPr>
        <w:t xml:space="preserve"> </w:t>
      </w:r>
    </w:p>
    <w:p w14:paraId="47EE5BE3" w14:textId="77777777" w:rsidR="005818EB" w:rsidRDefault="005818EB" w:rsidP="005818EB">
      <w:pPr>
        <w:ind w:left="709"/>
        <w:jc w:val="both"/>
        <w:rPr>
          <w:rFonts w:ascii="Arial" w:hAnsi="Arial" w:cs="Arial"/>
          <w:sz w:val="22"/>
          <w:szCs w:val="22"/>
        </w:rPr>
      </w:pPr>
      <w:r>
        <w:rPr>
          <w:rFonts w:ascii="Arial" w:hAnsi="Arial" w:cs="Arial"/>
          <w:sz w:val="22"/>
          <w:szCs w:val="22"/>
        </w:rPr>
        <w:t xml:space="preserve">  </w:t>
      </w:r>
    </w:p>
    <w:p w14:paraId="1E47FAF1" w14:textId="77777777" w:rsidR="00B90D26" w:rsidRDefault="00B90D26" w:rsidP="005818EB">
      <w:pPr>
        <w:jc w:val="both"/>
        <w:rPr>
          <w:rFonts w:ascii="Arial" w:hAnsi="Arial" w:cs="Arial"/>
          <w:sz w:val="22"/>
          <w:szCs w:val="22"/>
        </w:rPr>
      </w:pPr>
      <w:r>
        <w:rPr>
          <w:rFonts w:ascii="Arial" w:hAnsi="Arial" w:cs="Arial"/>
          <w:sz w:val="22"/>
          <w:szCs w:val="22"/>
        </w:rPr>
        <w:lastRenderedPageBreak/>
        <w:t>S</w:t>
      </w:r>
      <w:r w:rsidRPr="00A533AE">
        <w:rPr>
          <w:rFonts w:ascii="Arial" w:hAnsi="Arial" w:cs="Arial"/>
          <w:sz w:val="22"/>
          <w:szCs w:val="22"/>
        </w:rPr>
        <w:t xml:space="preserve">ygnalizatory wartości procesowych </w:t>
      </w:r>
      <w:r>
        <w:rPr>
          <w:rFonts w:ascii="Arial" w:hAnsi="Arial" w:cs="Arial"/>
          <w:sz w:val="22"/>
          <w:szCs w:val="22"/>
        </w:rPr>
        <w:t>d</w:t>
      </w:r>
      <w:r w:rsidRPr="00A533AE">
        <w:rPr>
          <w:rFonts w:ascii="Arial" w:hAnsi="Arial" w:cs="Arial"/>
          <w:sz w:val="22"/>
          <w:szCs w:val="22"/>
        </w:rPr>
        <w:t>la pomp procesowych (</w:t>
      </w:r>
      <w:r w:rsidR="003A04A5">
        <w:rPr>
          <w:rFonts w:ascii="Arial" w:hAnsi="Arial" w:cs="Arial"/>
          <w:sz w:val="22"/>
          <w:szCs w:val="22"/>
        </w:rPr>
        <w:t>np.</w:t>
      </w:r>
      <w:r w:rsidRPr="00A533AE">
        <w:rPr>
          <w:rFonts w:ascii="Arial" w:hAnsi="Arial" w:cs="Arial"/>
          <w:sz w:val="22"/>
          <w:szCs w:val="22"/>
        </w:rPr>
        <w:t xml:space="preserve"> układ uszczelnień)</w:t>
      </w:r>
      <w:r>
        <w:rPr>
          <w:rFonts w:ascii="Arial" w:hAnsi="Arial" w:cs="Arial"/>
          <w:sz w:val="22"/>
          <w:szCs w:val="22"/>
        </w:rPr>
        <w:t xml:space="preserve"> muszą</w:t>
      </w:r>
      <w:r w:rsidRPr="00A533AE">
        <w:rPr>
          <w:rFonts w:ascii="Arial" w:hAnsi="Arial" w:cs="Arial"/>
          <w:sz w:val="22"/>
          <w:szCs w:val="22"/>
        </w:rPr>
        <w:t xml:space="preserve"> być ujęte w projekcie branży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Pr>
          <w:rFonts w:ascii="Arial" w:hAnsi="Arial" w:cs="Arial"/>
          <w:sz w:val="22"/>
          <w:szCs w:val="22"/>
        </w:rPr>
        <w:t>Dotyczy to także</w:t>
      </w:r>
      <w:r w:rsidRPr="00A533AE">
        <w:rPr>
          <w:rFonts w:ascii="Arial" w:hAnsi="Arial" w:cs="Arial"/>
          <w:sz w:val="22"/>
          <w:szCs w:val="22"/>
        </w:rPr>
        <w:t xml:space="preserve"> inn</w:t>
      </w:r>
      <w:r>
        <w:rPr>
          <w:rFonts w:ascii="Arial" w:hAnsi="Arial" w:cs="Arial"/>
          <w:sz w:val="22"/>
          <w:szCs w:val="22"/>
        </w:rPr>
        <w:t>ego</w:t>
      </w:r>
      <w:r w:rsidRPr="00A533AE">
        <w:rPr>
          <w:rFonts w:ascii="Arial" w:hAnsi="Arial" w:cs="Arial"/>
          <w:sz w:val="22"/>
          <w:szCs w:val="22"/>
        </w:rPr>
        <w:t xml:space="preserve"> osprzęt</w:t>
      </w:r>
      <w:r>
        <w:rPr>
          <w:rFonts w:ascii="Arial" w:hAnsi="Arial" w:cs="Arial"/>
          <w:sz w:val="22"/>
          <w:szCs w:val="22"/>
        </w:rPr>
        <w:t>u</w:t>
      </w:r>
      <w:r w:rsidRPr="00A533AE">
        <w:rPr>
          <w:rFonts w:ascii="Arial" w:hAnsi="Arial" w:cs="Arial"/>
          <w:sz w:val="22"/>
          <w:szCs w:val="22"/>
        </w:rPr>
        <w:t xml:space="preserve"> </w:t>
      </w:r>
      <w:r w:rsidR="008E78DC">
        <w:rPr>
          <w:rFonts w:ascii="Arial" w:hAnsi="Arial" w:cs="Arial"/>
          <w:sz w:val="22"/>
          <w:szCs w:val="22"/>
        </w:rPr>
        <w:br/>
      </w:r>
      <w:r w:rsidRPr="00A533AE">
        <w:rPr>
          <w:rFonts w:ascii="Arial" w:hAnsi="Arial" w:cs="Arial"/>
          <w:sz w:val="22"/>
          <w:szCs w:val="22"/>
        </w:rPr>
        <w:t xml:space="preserve">(np. pomiary temperatury uzwojeń, łożysk). Wyjątek stanowią pomiary temperatury uzwojeń silników średniego napięcia (6-30kV). </w:t>
      </w:r>
    </w:p>
    <w:p w14:paraId="4A72C378" w14:textId="77777777" w:rsidR="005818EB" w:rsidRDefault="005818EB" w:rsidP="005818EB">
      <w:pPr>
        <w:jc w:val="both"/>
        <w:rPr>
          <w:rFonts w:ascii="Arial" w:hAnsi="Arial" w:cs="Arial"/>
          <w:sz w:val="22"/>
          <w:szCs w:val="22"/>
        </w:rPr>
      </w:pPr>
    </w:p>
    <w:p w14:paraId="2FC1BD38"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Zabezpieczenie </w:t>
      </w:r>
      <w:r>
        <w:rPr>
          <w:rFonts w:ascii="Arial" w:hAnsi="Arial" w:cs="Arial"/>
          <w:sz w:val="22"/>
          <w:szCs w:val="22"/>
        </w:rPr>
        <w:t xml:space="preserve">systemu </w:t>
      </w:r>
      <w:r w:rsidRPr="00A533AE">
        <w:rPr>
          <w:rFonts w:ascii="Arial" w:hAnsi="Arial" w:cs="Arial"/>
          <w:sz w:val="22"/>
          <w:szCs w:val="22"/>
        </w:rPr>
        <w:t>DCS</w:t>
      </w:r>
      <w:r w:rsidR="002E1032">
        <w:rPr>
          <w:rFonts w:ascii="Arial" w:hAnsi="Arial" w:cs="Arial"/>
          <w:sz w:val="22"/>
          <w:szCs w:val="22"/>
        </w:rPr>
        <w:t>/ESD/PLC</w:t>
      </w:r>
      <w:r w:rsidRPr="00A533AE">
        <w:rPr>
          <w:rFonts w:ascii="Arial" w:hAnsi="Arial" w:cs="Arial"/>
          <w:sz w:val="22"/>
          <w:szCs w:val="22"/>
        </w:rPr>
        <w:t xml:space="preserve"> przed średnim napięciem z uzwojeń silników należy realizować co najmniej dwustopniowo</w:t>
      </w:r>
      <w:r>
        <w:rPr>
          <w:rFonts w:ascii="Arial" w:hAnsi="Arial" w:cs="Arial"/>
          <w:sz w:val="22"/>
          <w:szCs w:val="22"/>
        </w:rPr>
        <w:t>:</w:t>
      </w:r>
    </w:p>
    <w:p w14:paraId="3684D307" w14:textId="77777777" w:rsidR="00B90D26" w:rsidRPr="00B90D26" w:rsidRDefault="00B90D26" w:rsidP="00461418">
      <w:pPr>
        <w:pStyle w:val="Akapitzlist"/>
        <w:numPr>
          <w:ilvl w:val="0"/>
          <w:numId w:val="17"/>
        </w:numPr>
        <w:jc w:val="both"/>
        <w:rPr>
          <w:rFonts w:ascii="Arial" w:hAnsi="Arial" w:cs="Arial"/>
          <w:sz w:val="22"/>
          <w:szCs w:val="22"/>
        </w:rPr>
      </w:pPr>
      <w:r w:rsidRPr="00B90D26">
        <w:rPr>
          <w:rFonts w:ascii="Arial" w:hAnsi="Arial" w:cs="Arial"/>
          <w:sz w:val="22"/>
          <w:szCs w:val="22"/>
        </w:rPr>
        <w:t>zabezpieczenie podstawowe realizowane przez producenta silnika,</w:t>
      </w:r>
    </w:p>
    <w:p w14:paraId="20A08A89" w14:textId="77777777" w:rsidR="00767203" w:rsidRPr="00B90D26" w:rsidRDefault="00B90D26" w:rsidP="00767203">
      <w:pPr>
        <w:pStyle w:val="Akapitzlist"/>
        <w:numPr>
          <w:ilvl w:val="0"/>
          <w:numId w:val="17"/>
        </w:numPr>
        <w:jc w:val="both"/>
        <w:rPr>
          <w:rFonts w:ascii="Arial" w:hAnsi="Arial" w:cs="Arial"/>
          <w:sz w:val="22"/>
          <w:szCs w:val="22"/>
        </w:rPr>
      </w:pPr>
      <w:r w:rsidRPr="00B90D26">
        <w:rPr>
          <w:rFonts w:ascii="Arial" w:hAnsi="Arial" w:cs="Arial"/>
          <w:sz w:val="22"/>
          <w:szCs w:val="22"/>
        </w:rPr>
        <w:t>zabezpieczenie dodatkowe r</w:t>
      </w:r>
      <w:r w:rsidR="008E78DC">
        <w:rPr>
          <w:rFonts w:ascii="Arial" w:hAnsi="Arial" w:cs="Arial"/>
          <w:sz w:val="22"/>
          <w:szCs w:val="22"/>
        </w:rPr>
        <w:t xml:space="preserve">ealizowane w strukturze obwodów </w:t>
      </w:r>
      <w:r w:rsidR="00C01C50">
        <w:rPr>
          <w:rFonts w:ascii="Arial" w:hAnsi="Arial" w:cs="Arial"/>
          <w:sz w:val="22"/>
          <w:szCs w:val="22"/>
        </w:rPr>
        <w:t>pomiarowych.</w:t>
      </w:r>
    </w:p>
    <w:p w14:paraId="49EF7F30" w14:textId="77777777" w:rsidR="00767203" w:rsidRPr="000A6999" w:rsidRDefault="00767203" w:rsidP="000A6999">
      <w:pPr>
        <w:autoSpaceDE w:val="0"/>
        <w:autoSpaceDN w:val="0"/>
        <w:adjustRightInd w:val="0"/>
        <w:jc w:val="both"/>
        <w:rPr>
          <w:rFonts w:ascii="Arial" w:eastAsia="Calibri" w:hAnsi="Arial" w:cs="Arial"/>
          <w:sz w:val="22"/>
          <w:szCs w:val="22"/>
        </w:rPr>
      </w:pPr>
    </w:p>
    <w:p w14:paraId="03EF30FA" w14:textId="77777777" w:rsidR="00B90D26" w:rsidRDefault="00B90D26" w:rsidP="005818EB">
      <w:pPr>
        <w:jc w:val="both"/>
        <w:rPr>
          <w:rFonts w:ascii="Arial" w:hAnsi="Arial" w:cs="Arial"/>
          <w:sz w:val="22"/>
          <w:szCs w:val="22"/>
        </w:rPr>
      </w:pPr>
      <w:r w:rsidRPr="00A533AE">
        <w:rPr>
          <w:rFonts w:ascii="Arial" w:hAnsi="Arial" w:cs="Arial"/>
          <w:sz w:val="22"/>
          <w:szCs w:val="22"/>
        </w:rPr>
        <w:t xml:space="preserve">W trakcie prac projektowych </w:t>
      </w:r>
      <w:r>
        <w:rPr>
          <w:rFonts w:ascii="Arial" w:hAnsi="Arial" w:cs="Arial"/>
          <w:sz w:val="22"/>
          <w:szCs w:val="22"/>
        </w:rPr>
        <w:t xml:space="preserve">należy </w:t>
      </w:r>
      <w:r w:rsidRPr="00A533AE">
        <w:rPr>
          <w:rFonts w:ascii="Arial" w:hAnsi="Arial" w:cs="Arial"/>
          <w:sz w:val="22"/>
          <w:szCs w:val="22"/>
        </w:rPr>
        <w:t xml:space="preserve">stosować maksymalną standaryzację i unifikację zarówno aparatury obiektowej </w:t>
      </w:r>
      <w:r>
        <w:rPr>
          <w:rFonts w:ascii="Arial" w:hAnsi="Arial" w:cs="Arial"/>
          <w:sz w:val="22"/>
          <w:szCs w:val="22"/>
        </w:rPr>
        <w:t>jak i</w:t>
      </w:r>
      <w:r w:rsidRPr="00A533AE">
        <w:rPr>
          <w:rFonts w:ascii="Arial" w:hAnsi="Arial" w:cs="Arial"/>
          <w:sz w:val="22"/>
          <w:szCs w:val="22"/>
        </w:rPr>
        <w:t xml:space="preserve"> wyposażenia szaf sterowniczych.</w:t>
      </w:r>
    </w:p>
    <w:p w14:paraId="0A36A6D0" w14:textId="77777777" w:rsidR="00767203" w:rsidRPr="00A533AE" w:rsidRDefault="00767203" w:rsidP="005818EB">
      <w:pPr>
        <w:jc w:val="both"/>
        <w:rPr>
          <w:rFonts w:ascii="Arial" w:hAnsi="Arial" w:cs="Arial"/>
          <w:sz w:val="22"/>
          <w:szCs w:val="22"/>
        </w:rPr>
      </w:pPr>
    </w:p>
    <w:p w14:paraId="6DAA31AE" w14:textId="77777777" w:rsidR="00B90D26" w:rsidRDefault="00B90D26" w:rsidP="005818EB">
      <w:pPr>
        <w:jc w:val="both"/>
        <w:rPr>
          <w:rFonts w:ascii="Arial" w:hAnsi="Arial" w:cs="Arial"/>
          <w:sz w:val="22"/>
          <w:szCs w:val="22"/>
        </w:rPr>
      </w:pPr>
      <w:r>
        <w:rPr>
          <w:rFonts w:ascii="Arial" w:hAnsi="Arial" w:cs="Arial"/>
          <w:sz w:val="22"/>
          <w:szCs w:val="22"/>
        </w:rPr>
        <w:t>Dla ka</w:t>
      </w:r>
      <w:r w:rsidRPr="00A533AE">
        <w:rPr>
          <w:rFonts w:ascii="Arial" w:hAnsi="Arial" w:cs="Arial"/>
          <w:sz w:val="22"/>
          <w:szCs w:val="22"/>
        </w:rPr>
        <w:t>żde</w:t>
      </w:r>
      <w:r>
        <w:rPr>
          <w:rFonts w:ascii="Arial" w:hAnsi="Arial" w:cs="Arial"/>
          <w:sz w:val="22"/>
          <w:szCs w:val="22"/>
        </w:rPr>
        <w:t>go</w:t>
      </w:r>
      <w:r w:rsidRPr="00A533AE">
        <w:rPr>
          <w:rFonts w:ascii="Arial" w:hAnsi="Arial" w:cs="Arial"/>
          <w:sz w:val="22"/>
          <w:szCs w:val="22"/>
        </w:rPr>
        <w:t xml:space="preserve"> urządzeni</w:t>
      </w:r>
      <w:r w:rsidR="00C275A9">
        <w:rPr>
          <w:rFonts w:ascii="Arial" w:hAnsi="Arial" w:cs="Arial"/>
          <w:sz w:val="22"/>
          <w:szCs w:val="22"/>
        </w:rPr>
        <w:t>a</w:t>
      </w:r>
      <w:r w:rsidRPr="00A533AE">
        <w:rPr>
          <w:rFonts w:ascii="Arial" w:hAnsi="Arial" w:cs="Arial"/>
          <w:sz w:val="22"/>
          <w:szCs w:val="22"/>
        </w:rPr>
        <w:t xml:space="preserve">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Pr>
          <w:rFonts w:ascii="Arial" w:hAnsi="Arial" w:cs="Arial"/>
          <w:sz w:val="22"/>
          <w:szCs w:val="22"/>
        </w:rPr>
        <w:t xml:space="preserve">należy </w:t>
      </w:r>
      <w:r w:rsidRPr="00A533AE">
        <w:rPr>
          <w:rFonts w:ascii="Arial" w:hAnsi="Arial" w:cs="Arial"/>
          <w:sz w:val="22"/>
          <w:szCs w:val="22"/>
        </w:rPr>
        <w:t>zabezpiecz</w:t>
      </w:r>
      <w:r>
        <w:rPr>
          <w:rFonts w:ascii="Arial" w:hAnsi="Arial" w:cs="Arial"/>
          <w:sz w:val="22"/>
          <w:szCs w:val="22"/>
        </w:rPr>
        <w:t>yć</w:t>
      </w:r>
      <w:r w:rsidRPr="00A533AE">
        <w:rPr>
          <w:rFonts w:ascii="Arial" w:hAnsi="Arial" w:cs="Arial"/>
          <w:sz w:val="22"/>
          <w:szCs w:val="22"/>
        </w:rPr>
        <w:t xml:space="preserve"> swobodny dostęp w trakcie rozruchu  </w:t>
      </w:r>
      <w:r w:rsidR="00763845">
        <w:rPr>
          <w:rFonts w:ascii="Arial" w:hAnsi="Arial" w:cs="Arial"/>
          <w:sz w:val="22"/>
          <w:szCs w:val="22"/>
        </w:rPr>
        <w:t xml:space="preserve">         </w:t>
      </w:r>
      <w:r w:rsidRPr="00A533AE">
        <w:rPr>
          <w:rFonts w:ascii="Arial" w:hAnsi="Arial" w:cs="Arial"/>
          <w:sz w:val="22"/>
          <w:szCs w:val="22"/>
        </w:rPr>
        <w:t>i  normalnej pracy instalacji</w:t>
      </w:r>
      <w:r w:rsidR="000D15FD">
        <w:rPr>
          <w:rFonts w:ascii="Arial" w:hAnsi="Arial" w:cs="Arial"/>
          <w:sz w:val="22"/>
          <w:szCs w:val="22"/>
        </w:rPr>
        <w:t>.</w:t>
      </w:r>
    </w:p>
    <w:p w14:paraId="3540E24A" w14:textId="77777777" w:rsidR="000D15FD" w:rsidRPr="003A04A5" w:rsidRDefault="000D15FD" w:rsidP="00C275A9">
      <w:pPr>
        <w:ind w:left="709"/>
        <w:jc w:val="both"/>
        <w:rPr>
          <w:rFonts w:ascii="Arial" w:hAnsi="Arial" w:cs="Arial"/>
          <w:sz w:val="22"/>
          <w:szCs w:val="22"/>
        </w:rPr>
      </w:pPr>
    </w:p>
    <w:p w14:paraId="1535F0F3" w14:textId="77777777" w:rsidR="000D15FD" w:rsidRPr="003A04A5" w:rsidRDefault="00B90D26" w:rsidP="00767203">
      <w:pPr>
        <w:autoSpaceDE w:val="0"/>
        <w:autoSpaceDN w:val="0"/>
        <w:adjustRightInd w:val="0"/>
        <w:jc w:val="both"/>
        <w:rPr>
          <w:rFonts w:ascii="Arial" w:hAnsi="Arial" w:cs="Arial"/>
          <w:sz w:val="22"/>
          <w:szCs w:val="22"/>
        </w:rPr>
      </w:pPr>
      <w:r w:rsidRPr="003A04A5">
        <w:rPr>
          <w:rFonts w:ascii="Arial" w:hAnsi="Arial" w:cs="Arial"/>
          <w:sz w:val="22"/>
          <w:szCs w:val="22"/>
        </w:rPr>
        <w:t xml:space="preserve">Aparatura </w:t>
      </w:r>
      <w:proofErr w:type="spellStart"/>
      <w:r w:rsidRPr="003A04A5">
        <w:rPr>
          <w:rFonts w:ascii="Arial" w:hAnsi="Arial" w:cs="Arial"/>
          <w:sz w:val="22"/>
          <w:szCs w:val="22"/>
        </w:rPr>
        <w:t>PiA</w:t>
      </w:r>
      <w:proofErr w:type="spellEnd"/>
      <w:r w:rsidRPr="003A04A5">
        <w:rPr>
          <w:rFonts w:ascii="Arial" w:hAnsi="Arial" w:cs="Arial"/>
          <w:sz w:val="22"/>
          <w:szCs w:val="22"/>
        </w:rPr>
        <w:t xml:space="preserve"> przewidziana do pracy w obszarach zagrożonych wybuchem powinna być skonstruowana i dobierana zgodnie z dyrektywą Unii Europejskiej </w:t>
      </w:r>
      <w:r w:rsidR="003B146D" w:rsidRPr="003A04A5">
        <w:rPr>
          <w:rFonts w:ascii="Arial" w:hAnsi="Arial" w:cs="Arial"/>
          <w:sz w:val="22"/>
          <w:szCs w:val="22"/>
        </w:rPr>
        <w:t>ATEX114</w:t>
      </w:r>
      <w:r w:rsidR="000D15FD" w:rsidRPr="003A04A5">
        <w:rPr>
          <w:rFonts w:ascii="Arial" w:hAnsi="Arial" w:cs="Arial"/>
          <w:sz w:val="22"/>
          <w:szCs w:val="22"/>
        </w:rPr>
        <w:t xml:space="preserve"> </w:t>
      </w:r>
      <w:r w:rsidR="000D15FD" w:rsidRPr="003A04A5">
        <w:rPr>
          <w:rFonts w:ascii="Arial" w:eastAsia="Calibri" w:hAnsi="Arial" w:cs="Arial"/>
          <w:sz w:val="22"/>
          <w:szCs w:val="22"/>
        </w:rPr>
        <w:t>(2014/34/UE)</w:t>
      </w:r>
      <w:r w:rsidR="003A04A5" w:rsidRPr="003A04A5">
        <w:rPr>
          <w:rFonts w:ascii="Arial" w:eastAsia="Calibri" w:hAnsi="Arial" w:cs="Arial"/>
          <w:sz w:val="22"/>
          <w:szCs w:val="22"/>
        </w:rPr>
        <w:t xml:space="preserve">    </w:t>
      </w:r>
      <w:r w:rsidR="000D15FD" w:rsidRPr="003A04A5">
        <w:rPr>
          <w:rFonts w:ascii="Arial" w:eastAsia="Calibri" w:hAnsi="Arial" w:cs="Arial"/>
          <w:sz w:val="22"/>
          <w:szCs w:val="22"/>
        </w:rPr>
        <w:t xml:space="preserve"> i normami zharmonizowanymi z dyrektywą oraz aktualną klasyfikacją stref zagrożenia</w:t>
      </w:r>
      <w:r w:rsidR="00C95ECA" w:rsidRPr="003A04A5">
        <w:rPr>
          <w:rFonts w:ascii="Arial" w:eastAsia="Calibri" w:hAnsi="Arial" w:cs="Arial"/>
          <w:sz w:val="22"/>
          <w:szCs w:val="22"/>
        </w:rPr>
        <w:t xml:space="preserve"> </w:t>
      </w:r>
      <w:r w:rsidR="000D15FD" w:rsidRPr="003A04A5">
        <w:rPr>
          <w:rFonts w:ascii="Arial" w:eastAsia="Calibri" w:hAnsi="Arial" w:cs="Arial"/>
          <w:sz w:val="22"/>
          <w:szCs w:val="22"/>
        </w:rPr>
        <w:t>wybuchem</w:t>
      </w:r>
      <w:r w:rsidR="00C95ECA" w:rsidRPr="003A04A5">
        <w:rPr>
          <w:rFonts w:ascii="Arial" w:hAnsi="Arial" w:cs="Arial"/>
          <w:sz w:val="22"/>
          <w:szCs w:val="22"/>
        </w:rPr>
        <w:t>.</w:t>
      </w:r>
    </w:p>
    <w:p w14:paraId="5169595E" w14:textId="77777777" w:rsidR="00B90D26" w:rsidRPr="003A04A5" w:rsidRDefault="00B90D26" w:rsidP="005818EB">
      <w:pPr>
        <w:jc w:val="both"/>
        <w:rPr>
          <w:rFonts w:ascii="Arial" w:hAnsi="Arial" w:cs="Arial"/>
          <w:sz w:val="22"/>
          <w:szCs w:val="22"/>
        </w:rPr>
      </w:pPr>
      <w:r w:rsidRPr="003A04A5">
        <w:rPr>
          <w:rFonts w:ascii="Arial" w:hAnsi="Arial" w:cs="Arial"/>
          <w:sz w:val="22"/>
          <w:szCs w:val="22"/>
        </w:rPr>
        <w:t>Preferowane są następujące wykonania przeciwwybuchowe aparatury obiektowej:</w:t>
      </w:r>
    </w:p>
    <w:p w14:paraId="519642BD" w14:textId="77777777" w:rsidR="00C95ECA" w:rsidRPr="003A04A5" w:rsidRDefault="00C95ECA" w:rsidP="00461418">
      <w:pPr>
        <w:numPr>
          <w:ilvl w:val="0"/>
          <w:numId w:val="18"/>
        </w:numPr>
        <w:jc w:val="both"/>
        <w:rPr>
          <w:rFonts w:ascii="Arial" w:hAnsi="Arial" w:cs="Arial"/>
          <w:sz w:val="22"/>
          <w:szCs w:val="22"/>
        </w:rPr>
      </w:pPr>
      <w:r w:rsidRPr="003A04A5">
        <w:rPr>
          <w:rFonts w:ascii="Arial" w:hAnsi="Arial" w:cs="Arial"/>
          <w:b/>
          <w:sz w:val="22"/>
          <w:szCs w:val="22"/>
        </w:rPr>
        <w:t xml:space="preserve">Ex </w:t>
      </w:r>
      <w:r w:rsidR="00B90D26" w:rsidRPr="003A04A5">
        <w:rPr>
          <w:rFonts w:ascii="Arial" w:hAnsi="Arial" w:cs="Arial"/>
          <w:b/>
          <w:sz w:val="22"/>
          <w:szCs w:val="22"/>
        </w:rPr>
        <w:t>i</w:t>
      </w:r>
      <w:r w:rsidR="00B90D26" w:rsidRPr="003A04A5">
        <w:rPr>
          <w:rFonts w:ascii="Arial" w:hAnsi="Arial" w:cs="Arial"/>
          <w:sz w:val="22"/>
          <w:szCs w:val="22"/>
        </w:rPr>
        <w:t xml:space="preserve"> dla systemów sterowania i monitoringu,</w:t>
      </w:r>
    </w:p>
    <w:p w14:paraId="0C8B3377" w14:textId="77777777" w:rsidR="00767203" w:rsidRPr="003A04A5" w:rsidRDefault="00B90D26" w:rsidP="00767203">
      <w:pPr>
        <w:numPr>
          <w:ilvl w:val="0"/>
          <w:numId w:val="18"/>
        </w:numPr>
        <w:jc w:val="both"/>
        <w:rPr>
          <w:rFonts w:ascii="Arial" w:hAnsi="Arial" w:cs="Arial"/>
          <w:sz w:val="22"/>
          <w:szCs w:val="22"/>
        </w:rPr>
      </w:pPr>
      <w:r w:rsidRPr="003A04A5">
        <w:rPr>
          <w:rFonts w:ascii="Arial" w:hAnsi="Arial" w:cs="Arial"/>
          <w:b/>
          <w:sz w:val="22"/>
          <w:szCs w:val="22"/>
        </w:rPr>
        <w:t>Ex d</w:t>
      </w:r>
      <w:r w:rsidRPr="003A04A5">
        <w:rPr>
          <w:rFonts w:ascii="Arial" w:hAnsi="Arial" w:cs="Arial"/>
          <w:sz w:val="22"/>
          <w:szCs w:val="22"/>
        </w:rPr>
        <w:t xml:space="preserve"> dla</w:t>
      </w:r>
      <w:r w:rsidR="00C95ECA" w:rsidRPr="003A04A5">
        <w:rPr>
          <w:rFonts w:ascii="Arial" w:hAnsi="Arial" w:cs="Arial"/>
          <w:sz w:val="22"/>
          <w:szCs w:val="22"/>
        </w:rPr>
        <w:t xml:space="preserve"> systemów</w:t>
      </w:r>
      <w:r w:rsidRPr="003A04A5">
        <w:rPr>
          <w:rFonts w:ascii="Arial" w:hAnsi="Arial" w:cs="Arial"/>
          <w:sz w:val="22"/>
          <w:szCs w:val="22"/>
        </w:rPr>
        <w:t xml:space="preserve"> zabezpieczeń ESD</w:t>
      </w:r>
      <w:r w:rsidR="00C95ECA" w:rsidRPr="003A04A5">
        <w:rPr>
          <w:rFonts w:ascii="Arial" w:hAnsi="Arial" w:cs="Arial"/>
          <w:sz w:val="22"/>
          <w:szCs w:val="22"/>
        </w:rPr>
        <w:t>.</w:t>
      </w:r>
    </w:p>
    <w:p w14:paraId="534217CC" w14:textId="77777777" w:rsidR="00D74247" w:rsidRDefault="00D74247" w:rsidP="005818EB">
      <w:pPr>
        <w:jc w:val="both"/>
        <w:rPr>
          <w:rFonts w:ascii="Arial" w:hAnsi="Arial" w:cs="Arial"/>
          <w:sz w:val="22"/>
          <w:szCs w:val="22"/>
        </w:rPr>
      </w:pPr>
    </w:p>
    <w:p w14:paraId="2997D676" w14:textId="77777777" w:rsidR="00B90D26" w:rsidRDefault="00B90D26" w:rsidP="005818EB">
      <w:pPr>
        <w:jc w:val="both"/>
        <w:rPr>
          <w:rFonts w:ascii="Arial" w:hAnsi="Arial" w:cs="Arial"/>
          <w:sz w:val="22"/>
          <w:szCs w:val="22"/>
        </w:rPr>
      </w:pPr>
      <w:r>
        <w:rPr>
          <w:rFonts w:ascii="Arial" w:hAnsi="Arial" w:cs="Arial"/>
          <w:sz w:val="22"/>
          <w:szCs w:val="22"/>
        </w:rPr>
        <w:t xml:space="preserve">W celu utrzymania wysokiego poziomu bezpieczeństwa na instalacjach zagrożonych wybuchem nie należy dobierać elektrycznych urządzeń </w:t>
      </w:r>
      <w:proofErr w:type="spellStart"/>
      <w:r>
        <w:rPr>
          <w:rFonts w:ascii="Arial" w:hAnsi="Arial" w:cs="Arial"/>
          <w:sz w:val="22"/>
          <w:szCs w:val="22"/>
        </w:rPr>
        <w:t>PiA</w:t>
      </w:r>
      <w:proofErr w:type="spellEnd"/>
      <w:r>
        <w:rPr>
          <w:rFonts w:ascii="Arial" w:hAnsi="Arial" w:cs="Arial"/>
          <w:sz w:val="22"/>
          <w:szCs w:val="22"/>
        </w:rPr>
        <w:t xml:space="preserve"> kategorii </w:t>
      </w:r>
      <w:r w:rsidRPr="00E248AF">
        <w:rPr>
          <w:rFonts w:ascii="Arial" w:hAnsi="Arial" w:cs="Arial"/>
          <w:b/>
          <w:sz w:val="22"/>
          <w:szCs w:val="22"/>
        </w:rPr>
        <w:t>II 3 GD Ex n</w:t>
      </w:r>
      <w:r>
        <w:rPr>
          <w:rFonts w:ascii="Arial" w:hAnsi="Arial" w:cs="Arial"/>
          <w:sz w:val="22"/>
          <w:szCs w:val="22"/>
        </w:rPr>
        <w:t xml:space="preserve"> (przeznaczonych do stosowania w Strefie 2 lub 22) wykonanych zgodnie z normą:</w:t>
      </w:r>
    </w:p>
    <w:p w14:paraId="410B2F2E" w14:textId="77777777" w:rsidR="00C95ECA" w:rsidRDefault="00C95ECA" w:rsidP="00C95ECA">
      <w:pPr>
        <w:ind w:left="708"/>
        <w:jc w:val="both"/>
        <w:rPr>
          <w:rFonts w:ascii="Arial" w:hAnsi="Arial" w:cs="Arial"/>
          <w:sz w:val="22"/>
          <w:szCs w:val="22"/>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9"/>
        <w:gridCol w:w="7281"/>
      </w:tblGrid>
      <w:tr w:rsidR="00B90D26" w:rsidRPr="004901BD" w14:paraId="2237A578" w14:textId="77777777">
        <w:tc>
          <w:tcPr>
            <w:tcW w:w="1899" w:type="dxa"/>
            <w:vAlign w:val="center"/>
          </w:tcPr>
          <w:p w14:paraId="651DC808" w14:textId="77777777" w:rsidR="00B90D26" w:rsidRPr="004901BD" w:rsidRDefault="00B90D26" w:rsidP="0093195F">
            <w:pPr>
              <w:spacing w:before="40" w:after="40"/>
              <w:rPr>
                <w:rFonts w:ascii="Arial" w:hAnsi="Arial" w:cs="Arial"/>
                <w:sz w:val="22"/>
                <w:szCs w:val="22"/>
              </w:rPr>
            </w:pPr>
            <w:r w:rsidRPr="004901BD">
              <w:rPr>
                <w:rFonts w:ascii="Arial" w:hAnsi="Arial" w:cs="Arial"/>
                <w:sz w:val="22"/>
                <w:szCs w:val="22"/>
              </w:rPr>
              <w:t>PN-EN 60079-15</w:t>
            </w:r>
          </w:p>
        </w:tc>
        <w:tc>
          <w:tcPr>
            <w:tcW w:w="7281" w:type="dxa"/>
            <w:vAlign w:val="center"/>
          </w:tcPr>
          <w:p w14:paraId="428FD052" w14:textId="77777777" w:rsidR="00B90D26" w:rsidRPr="003A04A5" w:rsidRDefault="00627A60" w:rsidP="0093195F">
            <w:pPr>
              <w:spacing w:before="40" w:after="40"/>
              <w:rPr>
                <w:rFonts w:ascii="Arial" w:hAnsi="Arial" w:cs="Arial"/>
                <w:sz w:val="22"/>
                <w:szCs w:val="22"/>
              </w:rPr>
            </w:pPr>
            <w:r w:rsidRPr="003A04A5">
              <w:rPr>
                <w:rFonts w:ascii="Arial" w:hAnsi="Arial" w:cs="Arial"/>
                <w:sz w:val="22"/>
                <w:szCs w:val="22"/>
                <w:shd w:val="clear" w:color="auto" w:fill="FFFFFF"/>
              </w:rPr>
              <w:t>Atmosfery wybuchowe - Część 15: Zabezpieczenie urządzeń za pomocą budowy typu "n"</w:t>
            </w:r>
          </w:p>
        </w:tc>
      </w:tr>
    </w:tbl>
    <w:p w14:paraId="4BD3B19A" w14:textId="77777777" w:rsidR="00C95ECA" w:rsidRDefault="00C95ECA" w:rsidP="00B90D26">
      <w:pPr>
        <w:autoSpaceDE w:val="0"/>
        <w:autoSpaceDN w:val="0"/>
        <w:adjustRightInd w:val="0"/>
        <w:ind w:firstLine="709"/>
        <w:jc w:val="both"/>
        <w:rPr>
          <w:rFonts w:ascii="Arial" w:hAnsi="Arial" w:cs="Arial"/>
          <w:sz w:val="22"/>
          <w:szCs w:val="22"/>
        </w:rPr>
      </w:pPr>
    </w:p>
    <w:p w14:paraId="135145F4" w14:textId="77777777" w:rsidR="00B90D26" w:rsidRDefault="00B90D26" w:rsidP="005818EB">
      <w:pPr>
        <w:autoSpaceDE w:val="0"/>
        <w:autoSpaceDN w:val="0"/>
        <w:adjustRightInd w:val="0"/>
        <w:jc w:val="both"/>
        <w:rPr>
          <w:rFonts w:ascii="Arial" w:hAnsi="Arial" w:cs="Arial"/>
          <w:sz w:val="22"/>
          <w:szCs w:val="22"/>
        </w:rPr>
      </w:pPr>
      <w:r>
        <w:rPr>
          <w:rFonts w:ascii="Arial" w:hAnsi="Arial" w:cs="Arial"/>
          <w:sz w:val="22"/>
          <w:szCs w:val="22"/>
        </w:rPr>
        <w:t>lub jej odpowiednikami.</w:t>
      </w:r>
    </w:p>
    <w:p w14:paraId="2FF54F6C" w14:textId="77777777" w:rsidR="00B90D26" w:rsidRDefault="00B90D26" w:rsidP="00B90D26">
      <w:pPr>
        <w:autoSpaceDE w:val="0"/>
        <w:autoSpaceDN w:val="0"/>
        <w:adjustRightInd w:val="0"/>
        <w:ind w:firstLine="709"/>
        <w:jc w:val="both"/>
        <w:rPr>
          <w:rFonts w:ascii="Arial" w:hAnsi="Arial" w:cs="Arial"/>
          <w:sz w:val="22"/>
          <w:szCs w:val="22"/>
        </w:rPr>
      </w:pPr>
    </w:p>
    <w:p w14:paraId="70F4BB65" w14:textId="77777777" w:rsidR="00C95ECA" w:rsidRDefault="00C95ECA"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Mimo występujących Strefy 2 i 22 zagrożenia wybuch</w:t>
      </w:r>
      <w:r w:rsidR="005818EB">
        <w:rPr>
          <w:rFonts w:ascii="Arial" w:eastAsia="Calibri" w:hAnsi="Arial" w:cs="Arial"/>
          <w:sz w:val="22"/>
          <w:szCs w:val="22"/>
        </w:rPr>
        <w:t xml:space="preserve">em na instalacjach, elektryczną </w:t>
      </w:r>
      <w:r>
        <w:rPr>
          <w:rFonts w:ascii="Arial" w:eastAsia="Calibri" w:hAnsi="Arial" w:cs="Arial"/>
          <w:sz w:val="22"/>
          <w:szCs w:val="22"/>
        </w:rPr>
        <w:t xml:space="preserve">aparaturę </w:t>
      </w:r>
      <w:proofErr w:type="spellStart"/>
      <w:r>
        <w:rPr>
          <w:rFonts w:ascii="Arial" w:eastAsia="Calibri" w:hAnsi="Arial" w:cs="Arial"/>
          <w:sz w:val="22"/>
          <w:szCs w:val="22"/>
        </w:rPr>
        <w:t>PiA</w:t>
      </w:r>
      <w:proofErr w:type="spellEnd"/>
      <w:r>
        <w:rPr>
          <w:rFonts w:ascii="Arial" w:eastAsia="Calibri" w:hAnsi="Arial" w:cs="Arial"/>
          <w:sz w:val="22"/>
          <w:szCs w:val="22"/>
        </w:rPr>
        <w:t xml:space="preserve"> należy dobierać tak jak dla Strefy 1 i 21 i wymagania takie należy traktować jako minimalne.</w:t>
      </w:r>
    </w:p>
    <w:p w14:paraId="77C617BC" w14:textId="77777777" w:rsidR="00D74247" w:rsidRPr="00A533AE" w:rsidRDefault="00D74247" w:rsidP="00D74247">
      <w:pPr>
        <w:ind w:left="1560"/>
        <w:jc w:val="both"/>
        <w:rPr>
          <w:rFonts w:ascii="Arial" w:hAnsi="Arial" w:cs="Arial"/>
          <w:sz w:val="22"/>
          <w:szCs w:val="22"/>
        </w:rPr>
      </w:pPr>
    </w:p>
    <w:p w14:paraId="058985DB" w14:textId="77777777" w:rsidR="00D74247" w:rsidRPr="00707535" w:rsidRDefault="00D74247" w:rsidP="00707535">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w:t>
      </w:r>
      <w:r w:rsidRPr="00E84583">
        <w:rPr>
          <w:rFonts w:ascii="Arial" w:eastAsia="Calibri" w:hAnsi="Arial" w:cs="Arial"/>
          <w:sz w:val="22"/>
          <w:szCs w:val="22"/>
        </w:rPr>
        <w:t>urządzenia w wykonaniu Ex posiadające zacisk uziemiający muszą być niezawodnie uziemione</w:t>
      </w:r>
      <w:r w:rsidR="00031273" w:rsidRPr="00E84583">
        <w:rPr>
          <w:rFonts w:ascii="Arial" w:eastAsia="Calibri" w:hAnsi="Arial" w:cs="Arial"/>
          <w:sz w:val="22"/>
          <w:szCs w:val="22"/>
        </w:rPr>
        <w:t>. Poprzez niezaw</w:t>
      </w:r>
      <w:r w:rsidR="00B507CB">
        <w:rPr>
          <w:rFonts w:ascii="Arial" w:eastAsia="Calibri" w:hAnsi="Arial" w:cs="Arial"/>
          <w:sz w:val="22"/>
          <w:szCs w:val="22"/>
        </w:rPr>
        <w:t>odne uziemienie rozumie</w:t>
      </w:r>
      <w:r w:rsidR="00031273" w:rsidRPr="00E84583">
        <w:rPr>
          <w:rFonts w:ascii="Arial" w:eastAsia="Calibri" w:hAnsi="Arial" w:cs="Arial"/>
          <w:sz w:val="22"/>
          <w:szCs w:val="22"/>
        </w:rPr>
        <w:t xml:space="preserve"> się protokół z badania uziemienia potwierdzający jego poprawność.</w:t>
      </w:r>
    </w:p>
    <w:p w14:paraId="07E0CE18" w14:textId="77777777" w:rsidR="00C95ECA" w:rsidRPr="003A04A5" w:rsidRDefault="00C95ECA" w:rsidP="00C95ECA">
      <w:pPr>
        <w:autoSpaceDE w:val="0"/>
        <w:autoSpaceDN w:val="0"/>
        <w:adjustRightInd w:val="0"/>
        <w:ind w:firstLine="709"/>
        <w:jc w:val="both"/>
        <w:rPr>
          <w:rFonts w:ascii="Arial" w:hAnsi="Arial" w:cs="Arial"/>
          <w:sz w:val="22"/>
          <w:szCs w:val="22"/>
        </w:rPr>
      </w:pPr>
    </w:p>
    <w:p w14:paraId="564F36A6" w14:textId="77777777" w:rsidR="00E01C44" w:rsidRDefault="005F4168" w:rsidP="005818EB">
      <w:pPr>
        <w:autoSpaceDE w:val="0"/>
        <w:autoSpaceDN w:val="0"/>
        <w:adjustRightInd w:val="0"/>
        <w:jc w:val="both"/>
        <w:rPr>
          <w:rFonts w:ascii="Arial" w:hAnsi="Arial" w:cs="Arial"/>
          <w:sz w:val="22"/>
          <w:szCs w:val="22"/>
        </w:rPr>
      </w:pPr>
      <w:r w:rsidRPr="003A04A5">
        <w:rPr>
          <w:rFonts w:ascii="Arial" w:eastAsia="Calibri" w:hAnsi="Arial" w:cs="Arial"/>
          <w:sz w:val="22"/>
          <w:szCs w:val="22"/>
        </w:rPr>
        <w:t xml:space="preserve">Dokumentacja urządzeń w wykonaniu przeciwwybuchowym w tym certyfikaty badania typu UE i deklaracje zgodności UE wykonania przeciwwybuchowego powinny spełniać wymagania dyrektywy UE 2014/34/UE (ATEX 114) oraz Rozporządzenia Ministra Rozwoju </w:t>
      </w:r>
      <w:r w:rsidR="00763845">
        <w:rPr>
          <w:rFonts w:ascii="Arial" w:eastAsia="Calibri" w:hAnsi="Arial" w:cs="Arial"/>
          <w:sz w:val="22"/>
          <w:szCs w:val="22"/>
        </w:rPr>
        <w:t xml:space="preserve">    </w:t>
      </w:r>
      <w:r w:rsidRPr="003A04A5">
        <w:rPr>
          <w:rFonts w:ascii="Arial" w:eastAsia="Calibri" w:hAnsi="Arial" w:cs="Arial"/>
          <w:sz w:val="22"/>
          <w:szCs w:val="22"/>
        </w:rPr>
        <w:t>z dnia 6 czerwca 2016 poz.817.</w:t>
      </w:r>
      <w:r w:rsidRPr="003A04A5">
        <w:rPr>
          <w:rFonts w:ascii="Arial" w:hAnsi="Arial" w:cs="Arial"/>
          <w:sz w:val="22"/>
          <w:szCs w:val="22"/>
        </w:rPr>
        <w:t xml:space="preserve"> </w:t>
      </w:r>
    </w:p>
    <w:p w14:paraId="37F06688" w14:textId="77777777" w:rsidR="00767203" w:rsidRDefault="00767203" w:rsidP="005818EB">
      <w:pPr>
        <w:autoSpaceDE w:val="0"/>
        <w:autoSpaceDN w:val="0"/>
        <w:adjustRightInd w:val="0"/>
        <w:jc w:val="both"/>
        <w:rPr>
          <w:rFonts w:ascii="Arial" w:hAnsi="Arial" w:cs="Arial"/>
          <w:sz w:val="22"/>
          <w:szCs w:val="22"/>
        </w:rPr>
      </w:pPr>
    </w:p>
    <w:p w14:paraId="1C9A3C49" w14:textId="77777777" w:rsidR="00E01C44" w:rsidRDefault="00E01C44" w:rsidP="00AA2EF3">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Specyfikację </w:t>
      </w:r>
      <w:r w:rsidR="00AA2EF3">
        <w:rPr>
          <w:rFonts w:ascii="Arial" w:eastAsia="Calibri" w:hAnsi="Arial" w:cs="Arial"/>
          <w:sz w:val="22"/>
          <w:szCs w:val="22"/>
        </w:rPr>
        <w:t xml:space="preserve">urządzeń elektrycznych </w:t>
      </w:r>
      <w:r>
        <w:rPr>
          <w:rFonts w:ascii="Arial" w:eastAsia="Calibri" w:hAnsi="Arial" w:cs="Arial"/>
          <w:sz w:val="22"/>
          <w:szCs w:val="22"/>
        </w:rPr>
        <w:t xml:space="preserve">w wykonaniu przeciwwybuchowym (Ex) w branży </w:t>
      </w:r>
      <w:proofErr w:type="spellStart"/>
      <w:r>
        <w:rPr>
          <w:rFonts w:ascii="Arial" w:eastAsia="Calibri" w:hAnsi="Arial" w:cs="Arial"/>
          <w:sz w:val="22"/>
          <w:szCs w:val="22"/>
        </w:rPr>
        <w:t>PiA</w:t>
      </w:r>
      <w:proofErr w:type="spellEnd"/>
      <w:r>
        <w:rPr>
          <w:rFonts w:ascii="Arial" w:eastAsia="Calibri" w:hAnsi="Arial" w:cs="Arial"/>
          <w:sz w:val="22"/>
          <w:szCs w:val="22"/>
        </w:rPr>
        <w:t xml:space="preserve"> należy wykonywać wg</w:t>
      </w:r>
      <w:r w:rsidR="00AA2EF3">
        <w:rPr>
          <w:rFonts w:ascii="Arial" w:eastAsia="Calibri" w:hAnsi="Arial" w:cs="Arial"/>
          <w:sz w:val="22"/>
          <w:szCs w:val="22"/>
        </w:rPr>
        <w:t>.</w:t>
      </w:r>
      <w:r>
        <w:rPr>
          <w:rFonts w:ascii="Arial" w:eastAsia="Calibri" w:hAnsi="Arial" w:cs="Arial"/>
          <w:sz w:val="22"/>
          <w:szCs w:val="22"/>
        </w:rPr>
        <w:t xml:space="preserve"> poniższych wytycznych:</w:t>
      </w:r>
    </w:p>
    <w:p w14:paraId="64077DEE" w14:textId="77777777" w:rsidR="00AA2EF3" w:rsidRPr="00AA2EF3" w:rsidRDefault="00E01C44" w:rsidP="00AA2EF3">
      <w:pPr>
        <w:pStyle w:val="Akapitzlist"/>
        <w:numPr>
          <w:ilvl w:val="0"/>
          <w:numId w:val="17"/>
        </w:numPr>
        <w:jc w:val="both"/>
        <w:rPr>
          <w:rFonts w:ascii="Arial" w:eastAsia="Calibri" w:hAnsi="Arial" w:cs="Arial"/>
          <w:sz w:val="22"/>
          <w:szCs w:val="22"/>
        </w:rPr>
      </w:pPr>
      <w:r w:rsidRPr="00E01C44">
        <w:rPr>
          <w:rFonts w:ascii="Arial" w:eastAsia="Calibri" w:hAnsi="Arial" w:cs="Arial"/>
          <w:sz w:val="22"/>
          <w:szCs w:val="22"/>
        </w:rPr>
        <w:lastRenderedPageBreak/>
        <w:t xml:space="preserve">Kontraktor </w:t>
      </w:r>
      <w:r w:rsidR="00AA2EF3">
        <w:rPr>
          <w:rFonts w:ascii="Arial" w:eastAsia="Calibri" w:hAnsi="Arial" w:cs="Arial"/>
          <w:sz w:val="22"/>
          <w:szCs w:val="22"/>
        </w:rPr>
        <w:t>musi</w:t>
      </w:r>
      <w:r w:rsidRPr="00E01C44">
        <w:rPr>
          <w:rFonts w:ascii="Arial" w:eastAsia="Calibri" w:hAnsi="Arial" w:cs="Arial"/>
          <w:sz w:val="22"/>
          <w:szCs w:val="22"/>
        </w:rPr>
        <w:t xml:space="preserve"> sporządzić specyfikację elektrycznych urządzeń </w:t>
      </w:r>
      <w:proofErr w:type="spellStart"/>
      <w:r w:rsidRPr="00E01C44">
        <w:rPr>
          <w:rFonts w:ascii="Arial" w:eastAsia="Calibri" w:hAnsi="Arial" w:cs="Arial"/>
          <w:sz w:val="22"/>
          <w:szCs w:val="22"/>
        </w:rPr>
        <w:t>PiA</w:t>
      </w:r>
      <w:proofErr w:type="spellEnd"/>
      <w:r w:rsidRPr="00E01C44">
        <w:rPr>
          <w:rFonts w:ascii="Arial" w:eastAsia="Calibri" w:hAnsi="Arial" w:cs="Arial"/>
          <w:sz w:val="22"/>
          <w:szCs w:val="22"/>
        </w:rPr>
        <w:t xml:space="preserve"> w wykonaniu</w:t>
      </w:r>
      <w:r w:rsidR="00AA2EF3">
        <w:rPr>
          <w:rFonts w:ascii="Arial" w:eastAsia="Calibri" w:hAnsi="Arial" w:cs="Arial"/>
          <w:sz w:val="22"/>
          <w:szCs w:val="22"/>
        </w:rPr>
        <w:t xml:space="preserve"> </w:t>
      </w:r>
      <w:r w:rsidRPr="00AA2EF3">
        <w:rPr>
          <w:rFonts w:ascii="Arial" w:eastAsia="Calibri" w:hAnsi="Arial" w:cs="Arial"/>
          <w:sz w:val="22"/>
          <w:szCs w:val="22"/>
        </w:rPr>
        <w:t xml:space="preserve">przeciwwybuchowym. Powyższa specyfikacja </w:t>
      </w:r>
      <w:r w:rsidR="00C070FE">
        <w:rPr>
          <w:rFonts w:ascii="Arial" w:eastAsia="Calibri" w:hAnsi="Arial" w:cs="Arial"/>
          <w:sz w:val="22"/>
          <w:szCs w:val="22"/>
        </w:rPr>
        <w:t>musi</w:t>
      </w:r>
      <w:r w:rsidRPr="00AA2EF3">
        <w:rPr>
          <w:rFonts w:ascii="Arial" w:eastAsia="Calibri" w:hAnsi="Arial" w:cs="Arial"/>
          <w:sz w:val="22"/>
          <w:szCs w:val="22"/>
        </w:rPr>
        <w:t xml:space="preserve"> być wykonana na etapie</w:t>
      </w:r>
      <w:r w:rsidR="00AA2EF3">
        <w:rPr>
          <w:rFonts w:ascii="Arial" w:eastAsia="Calibri" w:hAnsi="Arial" w:cs="Arial"/>
          <w:sz w:val="22"/>
          <w:szCs w:val="22"/>
        </w:rPr>
        <w:t xml:space="preserve"> </w:t>
      </w:r>
      <w:r w:rsidRPr="00AA2EF3">
        <w:rPr>
          <w:rFonts w:ascii="Arial" w:eastAsia="Calibri" w:hAnsi="Arial" w:cs="Arial"/>
          <w:sz w:val="22"/>
          <w:szCs w:val="22"/>
        </w:rPr>
        <w:t>projektowania jako jeden ze składników projektu technicznego, a następnie</w:t>
      </w:r>
      <w:r w:rsidR="00AA2EF3">
        <w:rPr>
          <w:rFonts w:ascii="Arial" w:eastAsia="Calibri" w:hAnsi="Arial" w:cs="Arial"/>
          <w:sz w:val="22"/>
          <w:szCs w:val="22"/>
        </w:rPr>
        <w:t xml:space="preserve"> </w:t>
      </w:r>
      <w:r w:rsidRPr="00AA2EF3">
        <w:rPr>
          <w:rFonts w:ascii="Arial" w:eastAsia="Calibri" w:hAnsi="Arial" w:cs="Arial"/>
          <w:sz w:val="22"/>
          <w:szCs w:val="22"/>
        </w:rPr>
        <w:t xml:space="preserve">korygowana w trakcie realizacji projektu. </w:t>
      </w:r>
    </w:p>
    <w:p w14:paraId="0E770342" w14:textId="77777777" w:rsidR="00FB7009" w:rsidRPr="008C33CD" w:rsidRDefault="00E01C44" w:rsidP="00FB7009">
      <w:pPr>
        <w:pStyle w:val="Akapitzlist"/>
        <w:numPr>
          <w:ilvl w:val="0"/>
          <w:numId w:val="17"/>
        </w:numPr>
        <w:jc w:val="both"/>
        <w:rPr>
          <w:rFonts w:ascii="Arial" w:eastAsia="Calibri" w:hAnsi="Arial" w:cs="Arial"/>
          <w:sz w:val="22"/>
          <w:szCs w:val="22"/>
        </w:rPr>
      </w:pPr>
      <w:r w:rsidRPr="008C33CD">
        <w:rPr>
          <w:rFonts w:ascii="Arial" w:eastAsia="Calibri" w:hAnsi="Arial" w:cs="Arial"/>
          <w:sz w:val="22"/>
          <w:szCs w:val="22"/>
        </w:rPr>
        <w:t>Specyfikacja Ex przekazana do opiniowania musi być uzupełniona o zmiany w trakcie</w:t>
      </w:r>
      <w:r w:rsidR="00AA2EF3" w:rsidRPr="008C33CD">
        <w:rPr>
          <w:rFonts w:ascii="Arial" w:eastAsia="Calibri" w:hAnsi="Arial" w:cs="Arial"/>
          <w:sz w:val="22"/>
          <w:szCs w:val="22"/>
        </w:rPr>
        <w:t xml:space="preserve"> </w:t>
      </w:r>
      <w:r w:rsidRPr="008C33CD">
        <w:rPr>
          <w:rFonts w:ascii="Arial" w:eastAsia="Calibri" w:hAnsi="Arial" w:cs="Arial"/>
          <w:sz w:val="22"/>
          <w:szCs w:val="22"/>
        </w:rPr>
        <w:t>realizacji projektu i uwzględniać aktualny stan aparatury zamontowanej na obiekcie.</w:t>
      </w:r>
    </w:p>
    <w:p w14:paraId="06C4AEC1" w14:textId="77777777" w:rsidR="000F31C4" w:rsidRPr="008C33CD" w:rsidRDefault="00767203" w:rsidP="000F31C4">
      <w:pPr>
        <w:jc w:val="both"/>
        <w:rPr>
          <w:rStyle w:val="FontStyle13"/>
          <w:rFonts w:ascii="Arial" w:eastAsia="Calibri" w:hAnsi="Arial" w:cs="Arial"/>
          <w:b w:val="0"/>
          <w:bCs w:val="0"/>
          <w:sz w:val="22"/>
          <w:szCs w:val="22"/>
        </w:rPr>
      </w:pPr>
      <w:r w:rsidRPr="008C33CD">
        <w:rPr>
          <w:rFonts w:ascii="Arial" w:eastAsia="Calibri" w:hAnsi="Arial" w:cs="Arial"/>
          <w:sz w:val="22"/>
          <w:szCs w:val="22"/>
        </w:rPr>
        <w:t>Specyfikację</w:t>
      </w:r>
      <w:r w:rsidR="00FB7009" w:rsidRPr="008C33CD">
        <w:rPr>
          <w:rFonts w:ascii="Arial" w:eastAsia="Calibri" w:hAnsi="Arial" w:cs="Arial"/>
          <w:sz w:val="22"/>
          <w:szCs w:val="22"/>
        </w:rPr>
        <w:t xml:space="preserve"> E</w:t>
      </w:r>
      <w:r w:rsidRPr="008C33CD">
        <w:rPr>
          <w:rFonts w:ascii="Arial" w:eastAsia="Calibri" w:hAnsi="Arial" w:cs="Arial"/>
          <w:sz w:val="22"/>
          <w:szCs w:val="22"/>
        </w:rPr>
        <w:t>x należy sporządzić w oparciu o: "</w:t>
      </w:r>
      <w:r w:rsidR="000F31C4" w:rsidRPr="008C33CD">
        <w:rPr>
          <w:rFonts w:ascii="Arial" w:hAnsi="Arial" w:cs="Arial"/>
          <w:bCs/>
          <w:color w:val="000000"/>
          <w:sz w:val="22"/>
          <w:szCs w:val="22"/>
        </w:rPr>
        <w:t>Specyfikacj</w:t>
      </w:r>
      <w:r w:rsidR="008C33CD" w:rsidRPr="008C33CD">
        <w:rPr>
          <w:rFonts w:ascii="Arial" w:hAnsi="Arial" w:cs="Arial"/>
          <w:bCs/>
          <w:color w:val="000000"/>
          <w:sz w:val="22"/>
          <w:szCs w:val="22"/>
        </w:rPr>
        <w:t>ę</w:t>
      </w:r>
      <w:r w:rsidR="000F31C4" w:rsidRPr="008C33CD">
        <w:rPr>
          <w:rFonts w:ascii="Arial" w:hAnsi="Arial" w:cs="Arial"/>
          <w:bCs/>
          <w:color w:val="000000"/>
          <w:sz w:val="22"/>
          <w:szCs w:val="22"/>
        </w:rPr>
        <w:t xml:space="preserve"> wykonan</w:t>
      </w:r>
      <w:r w:rsidR="008C33CD" w:rsidRPr="008C33CD">
        <w:rPr>
          <w:rFonts w:ascii="Arial" w:hAnsi="Arial" w:cs="Arial"/>
          <w:bCs/>
          <w:color w:val="000000"/>
          <w:sz w:val="22"/>
          <w:szCs w:val="22"/>
        </w:rPr>
        <w:t>ą</w:t>
      </w:r>
      <w:r w:rsidR="000F31C4" w:rsidRPr="008C33CD">
        <w:rPr>
          <w:rFonts w:ascii="Arial" w:hAnsi="Arial" w:cs="Arial"/>
          <w:bCs/>
          <w:color w:val="000000"/>
          <w:sz w:val="22"/>
          <w:szCs w:val="22"/>
        </w:rPr>
        <w:t xml:space="preserve"> z natury dla elektrycznych urządzeń </w:t>
      </w:r>
      <w:r w:rsidR="00BA57EA">
        <w:rPr>
          <w:rFonts w:ascii="Arial" w:hAnsi="Arial" w:cs="Arial"/>
          <w:bCs/>
          <w:color w:val="000000"/>
          <w:sz w:val="22"/>
          <w:szCs w:val="22"/>
        </w:rPr>
        <w:t>Ex</w:t>
      </w:r>
      <w:r w:rsidR="008C33CD" w:rsidRPr="008C33CD">
        <w:rPr>
          <w:rFonts w:ascii="Arial" w:hAnsi="Arial" w:cs="Arial"/>
          <w:bCs/>
          <w:color w:val="000000"/>
          <w:sz w:val="22"/>
          <w:szCs w:val="22"/>
        </w:rPr>
        <w:t xml:space="preserve"> (załącznik nr 1) i </w:t>
      </w:r>
      <w:r w:rsidR="008C33CD" w:rsidRPr="008C33CD">
        <w:rPr>
          <w:rFonts w:ascii="Arial" w:hAnsi="Arial" w:cs="Arial"/>
          <w:b/>
          <w:bCs/>
          <w:color w:val="000000"/>
          <w:sz w:val="22"/>
          <w:szCs w:val="22"/>
        </w:rPr>
        <w:t>"</w:t>
      </w:r>
      <w:r w:rsidR="000F31C4" w:rsidRPr="008C33CD">
        <w:rPr>
          <w:rStyle w:val="FontStyle13"/>
          <w:rFonts w:ascii="Arial" w:hAnsi="Arial" w:cs="Arial"/>
          <w:b w:val="0"/>
          <w:sz w:val="22"/>
          <w:szCs w:val="22"/>
        </w:rPr>
        <w:t xml:space="preserve">Wykaz certyfikatów dla </w:t>
      </w:r>
      <w:r w:rsidR="00BA57EA">
        <w:rPr>
          <w:rStyle w:val="FontStyle13"/>
          <w:rFonts w:ascii="Arial" w:hAnsi="Arial" w:cs="Arial"/>
          <w:b w:val="0"/>
          <w:sz w:val="22"/>
          <w:szCs w:val="22"/>
        </w:rPr>
        <w:t xml:space="preserve">elektrycznych </w:t>
      </w:r>
      <w:r w:rsidR="000F31C4" w:rsidRPr="008C33CD">
        <w:rPr>
          <w:rStyle w:val="FontStyle13"/>
          <w:rFonts w:ascii="Arial" w:hAnsi="Arial" w:cs="Arial"/>
          <w:b w:val="0"/>
          <w:sz w:val="22"/>
          <w:szCs w:val="22"/>
        </w:rPr>
        <w:t xml:space="preserve">urządzeń </w:t>
      </w:r>
      <w:r w:rsidR="00BA57EA">
        <w:rPr>
          <w:rStyle w:val="FontStyle13"/>
          <w:rFonts w:ascii="Arial" w:hAnsi="Arial" w:cs="Arial"/>
          <w:b w:val="0"/>
          <w:sz w:val="22"/>
          <w:szCs w:val="22"/>
        </w:rPr>
        <w:t>Ex</w:t>
      </w:r>
      <w:r w:rsidR="008C33CD" w:rsidRPr="008C33CD">
        <w:rPr>
          <w:rStyle w:val="FontStyle13"/>
          <w:rFonts w:ascii="Arial" w:hAnsi="Arial" w:cs="Arial"/>
          <w:b w:val="0"/>
          <w:sz w:val="22"/>
          <w:szCs w:val="22"/>
        </w:rPr>
        <w:t>" (załącznik nr 2).</w:t>
      </w:r>
    </w:p>
    <w:p w14:paraId="4270E94C" w14:textId="77777777" w:rsidR="00FB7009" w:rsidRDefault="00FB7009" w:rsidP="005818EB">
      <w:pPr>
        <w:autoSpaceDE w:val="0"/>
        <w:autoSpaceDN w:val="0"/>
        <w:adjustRightInd w:val="0"/>
        <w:jc w:val="both"/>
        <w:rPr>
          <w:rFonts w:ascii="Arial" w:eastAsia="Calibri" w:hAnsi="Arial" w:cs="Arial"/>
          <w:sz w:val="22"/>
          <w:szCs w:val="22"/>
        </w:rPr>
      </w:pPr>
    </w:p>
    <w:p w14:paraId="00B2D185" w14:textId="77777777" w:rsidR="005F4168" w:rsidRPr="005F4168" w:rsidRDefault="005F4168" w:rsidP="005818EB">
      <w:p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Aparatura zakwalifikowana jako ciśnieniowa powinna być zgodna z dyrektywą PED Unii Europejskiej nr 2014/68/UE oraz ustawą z 21 grudnia 2000r (dziennik Ustaw </w:t>
      </w:r>
      <w:r>
        <w:rPr>
          <w:rFonts w:ascii="Arial" w:eastAsia="Calibri" w:hAnsi="Arial" w:cs="Arial"/>
          <w:sz w:val="22"/>
          <w:szCs w:val="22"/>
        </w:rPr>
        <w:br/>
        <w:t>nr 122).</w:t>
      </w:r>
    </w:p>
    <w:p w14:paraId="671C84AD" w14:textId="77777777" w:rsidR="005F4168" w:rsidRPr="005F4168" w:rsidRDefault="005F4168" w:rsidP="005F4168">
      <w:pPr>
        <w:autoSpaceDE w:val="0"/>
        <w:autoSpaceDN w:val="0"/>
        <w:adjustRightInd w:val="0"/>
        <w:ind w:left="708"/>
        <w:jc w:val="both"/>
        <w:rPr>
          <w:rFonts w:ascii="Arial" w:eastAsia="Calibri" w:hAnsi="Arial" w:cs="Arial"/>
          <w:sz w:val="22"/>
          <w:szCs w:val="22"/>
        </w:rPr>
      </w:pPr>
    </w:p>
    <w:p w14:paraId="4C1AC4E1" w14:textId="77777777" w:rsidR="00B90D26" w:rsidRPr="00A533AE" w:rsidRDefault="00B90D26" w:rsidP="005818EB">
      <w:pPr>
        <w:jc w:val="both"/>
        <w:rPr>
          <w:rFonts w:ascii="Arial" w:hAnsi="Arial" w:cs="Arial"/>
          <w:sz w:val="22"/>
          <w:szCs w:val="22"/>
        </w:rPr>
      </w:pPr>
      <w:r w:rsidRPr="00A533AE">
        <w:rPr>
          <w:rFonts w:ascii="Arial" w:hAnsi="Arial" w:cs="Arial"/>
          <w:sz w:val="22"/>
          <w:szCs w:val="22"/>
        </w:rPr>
        <w:t xml:space="preserve">Obliczenia zużycia powietrza </w:t>
      </w:r>
      <w:proofErr w:type="spellStart"/>
      <w:r w:rsidRPr="00A533AE">
        <w:rPr>
          <w:rFonts w:ascii="Arial" w:hAnsi="Arial" w:cs="Arial"/>
          <w:sz w:val="22"/>
          <w:szCs w:val="22"/>
        </w:rPr>
        <w:t>PiA</w:t>
      </w:r>
      <w:proofErr w:type="spellEnd"/>
      <w:r w:rsidRPr="00A533AE">
        <w:rPr>
          <w:rFonts w:ascii="Arial" w:hAnsi="Arial" w:cs="Arial"/>
          <w:sz w:val="22"/>
          <w:szCs w:val="22"/>
        </w:rPr>
        <w:t xml:space="preserve"> na instalacji powinny być wykonane ze współczynnikiem bezpieczeństwa 2</w:t>
      </w:r>
      <w:r w:rsidR="005F4168">
        <w:rPr>
          <w:rFonts w:ascii="Arial" w:hAnsi="Arial" w:cs="Arial"/>
          <w:sz w:val="22"/>
          <w:szCs w:val="22"/>
        </w:rPr>
        <w:t>.</w:t>
      </w:r>
      <w:r w:rsidR="00E41FC9" w:rsidRPr="00A533AE">
        <w:rPr>
          <w:rFonts w:ascii="Arial" w:hAnsi="Arial" w:cs="Arial"/>
          <w:sz w:val="22"/>
          <w:szCs w:val="22"/>
        </w:rPr>
        <w:t xml:space="preserve">    </w:t>
      </w:r>
    </w:p>
    <w:p w14:paraId="39FFBD7C" w14:textId="77777777" w:rsidR="005F4168" w:rsidRDefault="005F4168" w:rsidP="005F4168">
      <w:pPr>
        <w:jc w:val="both"/>
        <w:rPr>
          <w:rFonts w:ascii="Arial" w:hAnsi="Arial" w:cs="Arial"/>
          <w:sz w:val="22"/>
          <w:szCs w:val="22"/>
        </w:rPr>
      </w:pPr>
    </w:p>
    <w:p w14:paraId="23151E68" w14:textId="77777777" w:rsidR="005F4168" w:rsidRPr="00A533AE" w:rsidRDefault="005F4168" w:rsidP="005818EB">
      <w:pPr>
        <w:jc w:val="both"/>
        <w:rPr>
          <w:rFonts w:ascii="Arial" w:hAnsi="Arial" w:cs="Arial"/>
          <w:sz w:val="22"/>
          <w:szCs w:val="22"/>
        </w:rPr>
      </w:pPr>
      <w:r w:rsidRPr="00A533AE">
        <w:rPr>
          <w:rFonts w:ascii="Arial" w:hAnsi="Arial" w:cs="Arial"/>
          <w:sz w:val="22"/>
          <w:szCs w:val="22"/>
        </w:rPr>
        <w:t xml:space="preserve">Dla aparatury pomiarowej zużywającej powietrze </w:t>
      </w:r>
      <w:proofErr w:type="spellStart"/>
      <w:r w:rsidRPr="00A533AE">
        <w:rPr>
          <w:rFonts w:ascii="Arial" w:hAnsi="Arial" w:cs="Arial"/>
          <w:sz w:val="22"/>
          <w:szCs w:val="22"/>
        </w:rPr>
        <w:t>PiA</w:t>
      </w:r>
      <w:proofErr w:type="spellEnd"/>
      <w:r w:rsidRPr="00A533AE">
        <w:rPr>
          <w:rFonts w:ascii="Arial" w:hAnsi="Arial" w:cs="Arial"/>
          <w:sz w:val="22"/>
          <w:szCs w:val="22"/>
        </w:rPr>
        <w:t xml:space="preserve"> będą przewidziane indywidualne reduktory ciśnienia wyposażone w manometry</w:t>
      </w:r>
      <w:r>
        <w:rPr>
          <w:rFonts w:ascii="Arial" w:hAnsi="Arial" w:cs="Arial"/>
          <w:sz w:val="22"/>
          <w:szCs w:val="22"/>
        </w:rPr>
        <w:t>.</w:t>
      </w:r>
    </w:p>
    <w:p w14:paraId="7C3C45E2" w14:textId="77777777" w:rsidR="005F4168" w:rsidRDefault="005F4168" w:rsidP="005F4168">
      <w:pPr>
        <w:ind w:left="1418"/>
        <w:jc w:val="both"/>
        <w:rPr>
          <w:rFonts w:ascii="Arial" w:hAnsi="Arial" w:cs="Arial"/>
          <w:sz w:val="22"/>
          <w:szCs w:val="22"/>
        </w:rPr>
      </w:pPr>
    </w:p>
    <w:p w14:paraId="2F51E198" w14:textId="77777777" w:rsidR="00DE1CAB" w:rsidRPr="00A533AE" w:rsidRDefault="00B90D26" w:rsidP="0052658A">
      <w:pPr>
        <w:jc w:val="both"/>
        <w:rPr>
          <w:rFonts w:ascii="Arial" w:hAnsi="Arial" w:cs="Arial"/>
          <w:sz w:val="22"/>
          <w:szCs w:val="22"/>
        </w:rPr>
      </w:pPr>
      <w:r w:rsidRPr="00A533AE">
        <w:rPr>
          <w:rFonts w:ascii="Arial" w:hAnsi="Arial" w:cs="Arial"/>
          <w:sz w:val="22"/>
          <w:szCs w:val="22"/>
        </w:rPr>
        <w:t>Ze względów bezpieczeństwa inicjatory blokadowe (sygnalizatory położenia, sygnalizatory poziomu) będą wyposażone w urządzenia detekcji uszkodzenia linii (LFD) bezpośrednio podłączone do PLC</w:t>
      </w:r>
      <w:r w:rsidR="00DE1CAB">
        <w:rPr>
          <w:rFonts w:ascii="Arial" w:hAnsi="Arial" w:cs="Arial"/>
          <w:sz w:val="22"/>
          <w:szCs w:val="22"/>
        </w:rPr>
        <w:t>.</w:t>
      </w:r>
    </w:p>
    <w:p w14:paraId="73484CAC" w14:textId="77777777" w:rsidR="00B90D26" w:rsidRDefault="00B90D26" w:rsidP="005818EB">
      <w:pPr>
        <w:jc w:val="both"/>
        <w:rPr>
          <w:rFonts w:ascii="Arial" w:hAnsi="Arial" w:cs="Arial"/>
          <w:sz w:val="22"/>
          <w:szCs w:val="22"/>
        </w:rPr>
      </w:pPr>
      <w:r w:rsidRPr="00A533AE">
        <w:rPr>
          <w:rFonts w:ascii="Arial" w:hAnsi="Arial" w:cs="Arial"/>
          <w:sz w:val="22"/>
          <w:szCs w:val="22"/>
        </w:rPr>
        <w:t>W przypadku parametrów blokadowych przepływu, ciśnienia i</w:t>
      </w:r>
      <w:r>
        <w:rPr>
          <w:rFonts w:ascii="Arial" w:hAnsi="Arial" w:cs="Arial"/>
          <w:sz w:val="22"/>
          <w:szCs w:val="22"/>
        </w:rPr>
        <w:t xml:space="preserve"> </w:t>
      </w:r>
      <w:r w:rsidRPr="00A533AE">
        <w:rPr>
          <w:rFonts w:ascii="Arial" w:hAnsi="Arial" w:cs="Arial"/>
          <w:sz w:val="22"/>
          <w:szCs w:val="22"/>
        </w:rPr>
        <w:t>temperatury</w:t>
      </w:r>
      <w:r>
        <w:rPr>
          <w:rFonts w:ascii="Arial" w:hAnsi="Arial" w:cs="Arial"/>
          <w:sz w:val="22"/>
          <w:szCs w:val="22"/>
        </w:rPr>
        <w:t xml:space="preserve"> </w:t>
      </w:r>
      <w:r w:rsidRPr="00A533AE">
        <w:rPr>
          <w:rFonts w:ascii="Arial" w:hAnsi="Arial" w:cs="Arial"/>
          <w:sz w:val="22"/>
          <w:szCs w:val="22"/>
        </w:rPr>
        <w:t xml:space="preserve">sygnały wyłączenia będą uzyskiwane z sygnałów analogowych (z niezależnych przetworników przepływu, </w:t>
      </w:r>
      <w:r>
        <w:rPr>
          <w:rFonts w:ascii="Arial" w:hAnsi="Arial" w:cs="Arial"/>
          <w:sz w:val="22"/>
          <w:szCs w:val="22"/>
        </w:rPr>
        <w:t>c</w:t>
      </w:r>
      <w:r w:rsidRPr="00A533AE">
        <w:rPr>
          <w:rFonts w:ascii="Arial" w:hAnsi="Arial" w:cs="Arial"/>
          <w:sz w:val="22"/>
          <w:szCs w:val="22"/>
        </w:rPr>
        <w:t xml:space="preserve">iśnienia, temperatury) podłączonych do systemu </w:t>
      </w:r>
      <w:r>
        <w:rPr>
          <w:rFonts w:ascii="Arial" w:hAnsi="Arial" w:cs="Arial"/>
          <w:sz w:val="22"/>
          <w:szCs w:val="22"/>
        </w:rPr>
        <w:t>ESD</w:t>
      </w:r>
      <w:r w:rsidR="00DE1CAB">
        <w:rPr>
          <w:rFonts w:ascii="Arial" w:hAnsi="Arial" w:cs="Arial"/>
          <w:sz w:val="22"/>
          <w:szCs w:val="22"/>
        </w:rPr>
        <w:t>.</w:t>
      </w:r>
    </w:p>
    <w:p w14:paraId="37B25520" w14:textId="77777777" w:rsidR="00DE1CAB" w:rsidRPr="00A533AE" w:rsidRDefault="00DE1CAB" w:rsidP="00DE1CAB">
      <w:pPr>
        <w:jc w:val="both"/>
        <w:rPr>
          <w:rFonts w:ascii="Arial" w:hAnsi="Arial" w:cs="Arial"/>
          <w:sz w:val="22"/>
          <w:szCs w:val="22"/>
        </w:rPr>
      </w:pPr>
    </w:p>
    <w:p w14:paraId="4F78832B" w14:textId="77777777" w:rsidR="0094419B" w:rsidRDefault="00B90D26" w:rsidP="005818EB">
      <w:pPr>
        <w:jc w:val="both"/>
        <w:rPr>
          <w:rFonts w:ascii="Arial" w:hAnsi="Arial" w:cs="Arial"/>
          <w:sz w:val="22"/>
          <w:szCs w:val="22"/>
        </w:rPr>
      </w:pPr>
      <w:r w:rsidRPr="00A533AE">
        <w:rPr>
          <w:rFonts w:ascii="Arial" w:hAnsi="Arial" w:cs="Arial"/>
          <w:sz w:val="22"/>
          <w:szCs w:val="22"/>
        </w:rPr>
        <w:t>Systemy zabezpieczeń</w:t>
      </w:r>
      <w:r>
        <w:rPr>
          <w:rFonts w:ascii="Arial" w:hAnsi="Arial" w:cs="Arial"/>
          <w:sz w:val="22"/>
          <w:szCs w:val="22"/>
        </w:rPr>
        <w:t xml:space="preserve"> </w:t>
      </w:r>
      <w:r w:rsidRPr="00A533AE">
        <w:rPr>
          <w:rFonts w:ascii="Arial" w:hAnsi="Arial" w:cs="Arial"/>
          <w:sz w:val="22"/>
          <w:szCs w:val="22"/>
        </w:rPr>
        <w:t>-</w:t>
      </w:r>
      <w:r>
        <w:rPr>
          <w:rFonts w:ascii="Arial" w:hAnsi="Arial" w:cs="Arial"/>
          <w:sz w:val="22"/>
          <w:szCs w:val="22"/>
        </w:rPr>
        <w:t xml:space="preserve"> </w:t>
      </w:r>
      <w:r w:rsidRPr="00A533AE">
        <w:rPr>
          <w:rFonts w:ascii="Arial" w:hAnsi="Arial" w:cs="Arial"/>
          <w:sz w:val="22"/>
          <w:szCs w:val="22"/>
        </w:rPr>
        <w:t>blokad  ESD</w:t>
      </w:r>
      <w:r w:rsidR="009E2A9D">
        <w:rPr>
          <w:rFonts w:ascii="Arial" w:hAnsi="Arial" w:cs="Arial"/>
          <w:sz w:val="22"/>
          <w:szCs w:val="22"/>
        </w:rPr>
        <w:t>,</w:t>
      </w:r>
      <w:r w:rsidRPr="00A533AE">
        <w:rPr>
          <w:rFonts w:ascii="Arial" w:hAnsi="Arial" w:cs="Arial"/>
          <w:sz w:val="22"/>
          <w:szCs w:val="22"/>
        </w:rPr>
        <w:t xml:space="preserve"> w tym sterowników programowalnych PLC </w:t>
      </w:r>
      <w:r>
        <w:rPr>
          <w:rFonts w:ascii="Arial" w:hAnsi="Arial" w:cs="Arial"/>
          <w:sz w:val="22"/>
          <w:szCs w:val="22"/>
        </w:rPr>
        <w:t>muszą</w:t>
      </w:r>
      <w:r w:rsidRPr="00A533AE">
        <w:rPr>
          <w:rFonts w:ascii="Arial" w:hAnsi="Arial" w:cs="Arial"/>
          <w:sz w:val="22"/>
          <w:szCs w:val="22"/>
        </w:rPr>
        <w:t xml:space="preserve"> spełniać wymagania standardów </w:t>
      </w:r>
      <w:r>
        <w:rPr>
          <w:rFonts w:ascii="Arial" w:hAnsi="Arial" w:cs="Arial"/>
          <w:sz w:val="22"/>
          <w:szCs w:val="22"/>
        </w:rPr>
        <w:t>PN-EN 61508</w:t>
      </w:r>
      <w:r w:rsidRPr="00A533AE">
        <w:rPr>
          <w:rFonts w:ascii="Arial" w:hAnsi="Arial" w:cs="Arial"/>
          <w:sz w:val="22"/>
          <w:szCs w:val="22"/>
        </w:rPr>
        <w:t xml:space="preserve">, </w:t>
      </w:r>
      <w:r w:rsidR="00AA1342" w:rsidRPr="00964778">
        <w:rPr>
          <w:rFonts w:ascii="Arial" w:hAnsi="Arial" w:cs="Arial"/>
          <w:sz w:val="22"/>
          <w:szCs w:val="22"/>
        </w:rPr>
        <w:t xml:space="preserve">PN-EN </w:t>
      </w:r>
      <w:r w:rsidRPr="00A533AE">
        <w:rPr>
          <w:rFonts w:ascii="Arial" w:hAnsi="Arial" w:cs="Arial"/>
          <w:sz w:val="22"/>
          <w:szCs w:val="22"/>
        </w:rPr>
        <w:t>61511</w:t>
      </w:r>
      <w:r w:rsidRPr="006C36E0">
        <w:rPr>
          <w:rFonts w:ascii="Arial" w:hAnsi="Arial" w:cs="Arial"/>
          <w:sz w:val="22"/>
          <w:szCs w:val="22"/>
        </w:rPr>
        <w:t xml:space="preserve">. Określenie klasyfikacji SIL obwodów blokadowych - funkcji zabezpieczających automatyki musi być wykonane </w:t>
      </w:r>
      <w:r w:rsidR="00763845">
        <w:rPr>
          <w:rFonts w:ascii="Arial" w:hAnsi="Arial" w:cs="Arial"/>
          <w:sz w:val="22"/>
          <w:szCs w:val="22"/>
        </w:rPr>
        <w:t xml:space="preserve">               </w:t>
      </w:r>
      <w:r>
        <w:rPr>
          <w:rFonts w:ascii="Arial" w:hAnsi="Arial" w:cs="Arial"/>
          <w:sz w:val="22"/>
          <w:szCs w:val="22"/>
        </w:rPr>
        <w:t>z uwzględnieniem</w:t>
      </w:r>
      <w:r w:rsidRPr="006C36E0">
        <w:rPr>
          <w:rFonts w:ascii="Arial" w:hAnsi="Arial" w:cs="Arial"/>
          <w:sz w:val="22"/>
          <w:szCs w:val="22"/>
        </w:rPr>
        <w:t xml:space="preserve"> następując</w:t>
      </w:r>
      <w:r>
        <w:rPr>
          <w:rFonts w:ascii="Arial" w:hAnsi="Arial" w:cs="Arial"/>
          <w:sz w:val="22"/>
          <w:szCs w:val="22"/>
        </w:rPr>
        <w:t>ych</w:t>
      </w:r>
      <w:r w:rsidRPr="006C36E0">
        <w:rPr>
          <w:rFonts w:ascii="Arial" w:hAnsi="Arial" w:cs="Arial"/>
          <w:sz w:val="22"/>
          <w:szCs w:val="22"/>
        </w:rPr>
        <w:t xml:space="preserve"> klas strat:  Zdrowi</w:t>
      </w:r>
      <w:r>
        <w:rPr>
          <w:rFonts w:ascii="Arial" w:hAnsi="Arial" w:cs="Arial"/>
          <w:sz w:val="22"/>
          <w:szCs w:val="22"/>
        </w:rPr>
        <w:t>e</w:t>
      </w:r>
      <w:r w:rsidRPr="006C36E0">
        <w:rPr>
          <w:rFonts w:ascii="Arial" w:hAnsi="Arial" w:cs="Arial"/>
          <w:sz w:val="22"/>
          <w:szCs w:val="22"/>
        </w:rPr>
        <w:t xml:space="preserve"> i Bezpieczeństw</w:t>
      </w:r>
      <w:r>
        <w:rPr>
          <w:rFonts w:ascii="Arial" w:hAnsi="Arial" w:cs="Arial"/>
          <w:sz w:val="22"/>
          <w:szCs w:val="22"/>
        </w:rPr>
        <w:t>o</w:t>
      </w:r>
      <w:r w:rsidRPr="006C36E0">
        <w:rPr>
          <w:rFonts w:ascii="Arial" w:hAnsi="Arial" w:cs="Arial"/>
          <w:sz w:val="22"/>
          <w:szCs w:val="22"/>
        </w:rPr>
        <w:t xml:space="preserve"> Ludzi, Ekonomi</w:t>
      </w:r>
      <w:r>
        <w:rPr>
          <w:rFonts w:ascii="Arial" w:hAnsi="Arial" w:cs="Arial"/>
          <w:sz w:val="22"/>
          <w:szCs w:val="22"/>
        </w:rPr>
        <w:t>a</w:t>
      </w:r>
      <w:r w:rsidRPr="006C36E0">
        <w:rPr>
          <w:rFonts w:ascii="Arial" w:hAnsi="Arial" w:cs="Arial"/>
          <w:sz w:val="22"/>
          <w:szCs w:val="22"/>
        </w:rPr>
        <w:t xml:space="preserve"> (mająt</w:t>
      </w:r>
      <w:r>
        <w:rPr>
          <w:rFonts w:ascii="Arial" w:hAnsi="Arial" w:cs="Arial"/>
          <w:sz w:val="22"/>
          <w:szCs w:val="22"/>
        </w:rPr>
        <w:t>e</w:t>
      </w:r>
      <w:r w:rsidRPr="006C36E0">
        <w:rPr>
          <w:rFonts w:ascii="Arial" w:hAnsi="Arial" w:cs="Arial"/>
          <w:sz w:val="22"/>
          <w:szCs w:val="22"/>
        </w:rPr>
        <w:t>k i wartoś</w:t>
      </w:r>
      <w:r>
        <w:rPr>
          <w:rFonts w:ascii="Arial" w:hAnsi="Arial" w:cs="Arial"/>
          <w:sz w:val="22"/>
          <w:szCs w:val="22"/>
        </w:rPr>
        <w:t>ć</w:t>
      </w:r>
      <w:r w:rsidRPr="006C36E0">
        <w:rPr>
          <w:rFonts w:ascii="Arial" w:hAnsi="Arial" w:cs="Arial"/>
          <w:sz w:val="22"/>
          <w:szCs w:val="22"/>
        </w:rPr>
        <w:t xml:space="preserve"> produkcji)</w:t>
      </w:r>
      <w:r>
        <w:rPr>
          <w:rFonts w:ascii="Arial" w:hAnsi="Arial" w:cs="Arial"/>
          <w:sz w:val="22"/>
          <w:szCs w:val="22"/>
        </w:rPr>
        <w:t xml:space="preserve"> oraz</w:t>
      </w:r>
      <w:r w:rsidRPr="006C36E0">
        <w:rPr>
          <w:rFonts w:ascii="Arial" w:hAnsi="Arial" w:cs="Arial"/>
          <w:sz w:val="22"/>
          <w:szCs w:val="22"/>
        </w:rPr>
        <w:t xml:space="preserve">  Środowisk</w:t>
      </w:r>
      <w:r>
        <w:rPr>
          <w:rFonts w:ascii="Arial" w:hAnsi="Arial" w:cs="Arial"/>
          <w:sz w:val="22"/>
          <w:szCs w:val="22"/>
        </w:rPr>
        <w:t>o</w:t>
      </w:r>
      <w:r w:rsidR="0094419B">
        <w:rPr>
          <w:rFonts w:ascii="Arial" w:hAnsi="Arial" w:cs="Arial"/>
          <w:sz w:val="22"/>
          <w:szCs w:val="22"/>
        </w:rPr>
        <w:t>.</w:t>
      </w:r>
    </w:p>
    <w:p w14:paraId="5D4CDA97" w14:textId="77777777" w:rsidR="00B90D26" w:rsidRPr="006C36E0" w:rsidRDefault="00B90D26" w:rsidP="0094419B">
      <w:pPr>
        <w:jc w:val="both"/>
        <w:rPr>
          <w:rFonts w:ascii="Arial" w:hAnsi="Arial" w:cs="Arial"/>
          <w:sz w:val="22"/>
          <w:szCs w:val="22"/>
        </w:rPr>
      </w:pPr>
      <w:r w:rsidRPr="006C36E0">
        <w:rPr>
          <w:rFonts w:ascii="Arial" w:hAnsi="Arial" w:cs="Arial"/>
          <w:sz w:val="22"/>
          <w:szCs w:val="22"/>
        </w:rPr>
        <w:t xml:space="preserve">  </w:t>
      </w:r>
    </w:p>
    <w:p w14:paraId="686AC81E" w14:textId="77777777" w:rsidR="00B90D26" w:rsidRPr="003A04A5" w:rsidRDefault="00B90D26" w:rsidP="005818EB">
      <w:pPr>
        <w:jc w:val="both"/>
        <w:rPr>
          <w:rFonts w:ascii="Arial" w:hAnsi="Arial" w:cs="Arial"/>
          <w:sz w:val="22"/>
          <w:szCs w:val="22"/>
        </w:rPr>
      </w:pPr>
      <w:r w:rsidRPr="003A04A5">
        <w:rPr>
          <w:rFonts w:ascii="Arial" w:hAnsi="Arial" w:cs="Arial"/>
          <w:sz w:val="22"/>
          <w:szCs w:val="22"/>
        </w:rPr>
        <w:t xml:space="preserve">Aparatura obiektowa </w:t>
      </w:r>
      <w:r w:rsidR="00E4315C" w:rsidRPr="003A04A5">
        <w:rPr>
          <w:rFonts w:ascii="Arial" w:hAnsi="Arial" w:cs="Arial"/>
          <w:sz w:val="22"/>
          <w:szCs w:val="22"/>
        </w:rPr>
        <w:t>musi</w:t>
      </w:r>
      <w:r w:rsidRPr="003A04A5">
        <w:rPr>
          <w:rFonts w:ascii="Arial" w:hAnsi="Arial" w:cs="Arial"/>
          <w:sz w:val="22"/>
          <w:szCs w:val="22"/>
        </w:rPr>
        <w:t xml:space="preserve"> być zgodna </w:t>
      </w:r>
      <w:r w:rsidR="0094419B" w:rsidRPr="003A04A5">
        <w:rPr>
          <w:rFonts w:ascii="Arial" w:hAnsi="Arial" w:cs="Arial"/>
          <w:sz w:val="22"/>
          <w:szCs w:val="22"/>
        </w:rPr>
        <w:t>z wymaganiami projektu bazowego.</w:t>
      </w:r>
    </w:p>
    <w:p w14:paraId="638C0B00" w14:textId="77777777" w:rsidR="0094419B" w:rsidRPr="003A04A5" w:rsidRDefault="0094419B" w:rsidP="0094419B">
      <w:pPr>
        <w:ind w:firstLine="708"/>
        <w:jc w:val="both"/>
        <w:rPr>
          <w:rFonts w:ascii="Arial" w:hAnsi="Arial" w:cs="Arial"/>
          <w:sz w:val="22"/>
          <w:szCs w:val="22"/>
        </w:rPr>
      </w:pPr>
    </w:p>
    <w:p w14:paraId="0E8EF29E" w14:textId="77777777" w:rsidR="0094419B" w:rsidRPr="003A04A5"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Układy blokadowe powinny być projektowane w oparciu o analizę SIL z uwzględnieniem wymaganego poziomu bezpieczeństwa i wymaganego czasookresu testów/sprawdzeń układów.</w:t>
      </w:r>
    </w:p>
    <w:p w14:paraId="1CFE554B" w14:textId="77777777" w:rsidR="0094419B" w:rsidRPr="003A04A5" w:rsidRDefault="0094419B" w:rsidP="0094419B">
      <w:pPr>
        <w:jc w:val="both"/>
        <w:rPr>
          <w:rFonts w:ascii="Arial" w:hAnsi="Arial" w:cs="Arial"/>
          <w:sz w:val="22"/>
          <w:szCs w:val="22"/>
        </w:rPr>
      </w:pPr>
    </w:p>
    <w:p w14:paraId="641AD312" w14:textId="77777777" w:rsidR="00FF67A7" w:rsidRDefault="0094419B"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Wszystkie systemy pomiarów i automatyki będą zasilane z napięcia gwarantowanego </w:t>
      </w:r>
      <w:r w:rsidR="00791162">
        <w:rPr>
          <w:rFonts w:ascii="Arial" w:eastAsia="Calibri" w:hAnsi="Arial" w:cs="Arial"/>
          <w:sz w:val="22"/>
          <w:szCs w:val="22"/>
        </w:rPr>
        <w:t xml:space="preserve">    </w:t>
      </w:r>
      <w:r w:rsidRPr="003A04A5">
        <w:rPr>
          <w:rFonts w:ascii="Arial" w:eastAsia="Calibri" w:hAnsi="Arial" w:cs="Arial"/>
          <w:sz w:val="22"/>
          <w:szCs w:val="22"/>
        </w:rPr>
        <w:t>230V</w:t>
      </w:r>
      <w:r w:rsidR="00791162">
        <w:rPr>
          <w:rFonts w:ascii="Arial" w:eastAsia="Calibri" w:hAnsi="Arial" w:cs="Arial"/>
          <w:sz w:val="22"/>
          <w:szCs w:val="22"/>
        </w:rPr>
        <w:t xml:space="preserve"> </w:t>
      </w:r>
      <w:r w:rsidRPr="003A04A5">
        <w:rPr>
          <w:rFonts w:ascii="Arial" w:eastAsia="Calibri" w:hAnsi="Arial" w:cs="Arial"/>
          <w:sz w:val="22"/>
          <w:szCs w:val="22"/>
        </w:rPr>
        <w:t>AC lub z redundantnego systemu zasilania 24V</w:t>
      </w:r>
      <w:r w:rsidR="00791162">
        <w:rPr>
          <w:rFonts w:ascii="Arial" w:eastAsia="Calibri" w:hAnsi="Arial" w:cs="Arial"/>
          <w:sz w:val="22"/>
          <w:szCs w:val="22"/>
        </w:rPr>
        <w:t xml:space="preserve"> </w:t>
      </w:r>
      <w:r w:rsidRPr="003A04A5">
        <w:rPr>
          <w:rFonts w:ascii="Arial" w:eastAsia="Calibri" w:hAnsi="Arial" w:cs="Arial"/>
          <w:sz w:val="22"/>
          <w:szCs w:val="22"/>
        </w:rPr>
        <w:t>DC.</w:t>
      </w:r>
    </w:p>
    <w:p w14:paraId="7420358C" w14:textId="77777777" w:rsidR="0094419B" w:rsidRPr="00E63AE0" w:rsidRDefault="0094419B" w:rsidP="00E63AE0">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Sterowanie jednostek pakietowych tam, gdzie to mo</w:t>
      </w:r>
      <w:r w:rsidR="005818EB" w:rsidRPr="003A04A5">
        <w:rPr>
          <w:rFonts w:ascii="Arial" w:eastAsia="Calibri" w:hAnsi="Arial" w:cs="Arial"/>
          <w:sz w:val="22"/>
          <w:szCs w:val="22"/>
        </w:rPr>
        <w:t xml:space="preserve">żliwe powinno być realizowane </w:t>
      </w:r>
      <w:r w:rsidR="00763845">
        <w:rPr>
          <w:rFonts w:ascii="Arial" w:eastAsia="Calibri" w:hAnsi="Arial" w:cs="Arial"/>
          <w:sz w:val="22"/>
          <w:szCs w:val="22"/>
        </w:rPr>
        <w:t xml:space="preserve">              </w:t>
      </w:r>
      <w:r w:rsidR="005818EB" w:rsidRPr="003A04A5">
        <w:rPr>
          <w:rFonts w:ascii="Arial" w:eastAsia="Calibri" w:hAnsi="Arial" w:cs="Arial"/>
          <w:sz w:val="22"/>
          <w:szCs w:val="22"/>
        </w:rPr>
        <w:t xml:space="preserve">w </w:t>
      </w:r>
      <w:r w:rsidRPr="003A04A5">
        <w:rPr>
          <w:rFonts w:ascii="Arial" w:eastAsia="Calibri" w:hAnsi="Arial" w:cs="Arial"/>
          <w:sz w:val="22"/>
          <w:szCs w:val="22"/>
        </w:rPr>
        <w:t>systemie DCS lub ESD.</w:t>
      </w:r>
      <w:r w:rsidR="00AC456E" w:rsidRPr="003A04A5">
        <w:rPr>
          <w:rFonts w:ascii="Arial" w:eastAsia="Calibri" w:hAnsi="Arial" w:cs="Arial"/>
          <w:sz w:val="22"/>
          <w:szCs w:val="22"/>
        </w:rPr>
        <w:t xml:space="preserve"> W przypadku konieczności stosowania sterowników dedykowanych, należy to wcześniej uzgodnić i uzyskać akceptację Kupującego. </w:t>
      </w:r>
    </w:p>
    <w:p w14:paraId="12B33E2A"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Ogrzewanie elektryczne dla urządzeń i układów branży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wchodzi w zakres uzgodnień, prac projektowych i dostaw branży elektrycznej.</w:t>
      </w:r>
    </w:p>
    <w:p w14:paraId="01647FF1" w14:textId="77777777" w:rsidR="005818EB" w:rsidRDefault="005818EB" w:rsidP="005818EB">
      <w:pPr>
        <w:autoSpaceDE w:val="0"/>
        <w:autoSpaceDN w:val="0"/>
        <w:adjustRightInd w:val="0"/>
        <w:jc w:val="both"/>
        <w:rPr>
          <w:rFonts w:ascii="Arial" w:eastAsia="Calibri" w:hAnsi="Arial" w:cs="Arial"/>
          <w:color w:val="FF0000"/>
          <w:sz w:val="22"/>
          <w:szCs w:val="22"/>
        </w:rPr>
      </w:pPr>
    </w:p>
    <w:p w14:paraId="078CFA40" w14:textId="77777777" w:rsidR="00AC456E" w:rsidRPr="003A04A5" w:rsidRDefault="00AC456E" w:rsidP="00C070FE">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Urządzenia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muszą być zabezpieczone przed</w:t>
      </w:r>
      <w:r w:rsidR="005818EB" w:rsidRPr="003A04A5">
        <w:rPr>
          <w:rFonts w:ascii="Arial" w:eastAsia="Calibri" w:hAnsi="Arial" w:cs="Arial"/>
          <w:sz w:val="22"/>
          <w:szCs w:val="22"/>
        </w:rPr>
        <w:t xml:space="preserve"> niekorzystnym wpływem warunków </w:t>
      </w:r>
      <w:r w:rsidRPr="003A04A5">
        <w:rPr>
          <w:rFonts w:ascii="Arial" w:eastAsia="Calibri" w:hAnsi="Arial" w:cs="Arial"/>
          <w:sz w:val="22"/>
          <w:szCs w:val="22"/>
        </w:rPr>
        <w:t>atmosferycznych i otoczenia.</w:t>
      </w:r>
    </w:p>
    <w:p w14:paraId="4669177B"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lastRenderedPageBreak/>
        <w:t xml:space="preserve">Dla wszystkich urządzeń i komponentów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w tym urządzeń zabudowywanych w strefach zagrożenia wybuchem gazów – stopień ochrony zapewniany przez obudowy musi wynosić min. IP54 – preferowany jest jednak możliwie jak najwyższy stopień ochrony przed wnikaniem ciał s</w:t>
      </w:r>
      <w:r w:rsidR="005818EB" w:rsidRPr="003A04A5">
        <w:rPr>
          <w:rFonts w:ascii="Arial" w:eastAsia="Calibri" w:hAnsi="Arial" w:cs="Arial"/>
          <w:sz w:val="22"/>
          <w:szCs w:val="22"/>
        </w:rPr>
        <w:t>tałych i wody.</w:t>
      </w:r>
      <w:r w:rsidR="003A04A5" w:rsidRPr="003A04A5">
        <w:rPr>
          <w:rFonts w:ascii="Arial" w:eastAsia="Calibri" w:hAnsi="Arial" w:cs="Arial"/>
          <w:sz w:val="22"/>
          <w:szCs w:val="22"/>
        </w:rPr>
        <w:t xml:space="preserve"> </w:t>
      </w:r>
      <w:r w:rsidRPr="003A04A5">
        <w:rPr>
          <w:rFonts w:ascii="Arial" w:eastAsia="Calibri" w:hAnsi="Arial" w:cs="Arial"/>
          <w:sz w:val="22"/>
          <w:szCs w:val="22"/>
        </w:rPr>
        <w:t xml:space="preserve">Dla urządzeń i komponentów </w:t>
      </w:r>
      <w:proofErr w:type="spellStart"/>
      <w:r w:rsidRPr="003A04A5">
        <w:rPr>
          <w:rFonts w:ascii="Arial" w:eastAsia="Calibri" w:hAnsi="Arial" w:cs="Arial"/>
          <w:sz w:val="22"/>
          <w:szCs w:val="22"/>
        </w:rPr>
        <w:t>PiA</w:t>
      </w:r>
      <w:proofErr w:type="spellEnd"/>
      <w:r w:rsidRPr="003A04A5">
        <w:rPr>
          <w:rFonts w:ascii="Arial" w:eastAsia="Calibri" w:hAnsi="Arial" w:cs="Arial"/>
          <w:sz w:val="22"/>
          <w:szCs w:val="22"/>
        </w:rPr>
        <w:t xml:space="preserve"> zabudowywanych</w:t>
      </w:r>
      <w:r w:rsidR="003A04A5" w:rsidRPr="003A04A5">
        <w:rPr>
          <w:rFonts w:ascii="Arial" w:eastAsia="Calibri" w:hAnsi="Arial" w:cs="Arial"/>
          <w:sz w:val="22"/>
          <w:szCs w:val="22"/>
        </w:rPr>
        <w:t xml:space="preserve">              </w:t>
      </w:r>
      <w:r w:rsidRPr="003A04A5">
        <w:rPr>
          <w:rFonts w:ascii="Arial" w:eastAsia="Calibri" w:hAnsi="Arial" w:cs="Arial"/>
          <w:sz w:val="22"/>
          <w:szCs w:val="22"/>
        </w:rPr>
        <w:t xml:space="preserve"> w strefach zagrożenia wybuchem</w:t>
      </w:r>
      <w:r w:rsidR="005818EB" w:rsidRPr="003A04A5">
        <w:rPr>
          <w:rFonts w:ascii="Arial" w:eastAsia="Calibri" w:hAnsi="Arial" w:cs="Arial"/>
          <w:sz w:val="22"/>
          <w:szCs w:val="22"/>
        </w:rPr>
        <w:t xml:space="preserve"> </w:t>
      </w:r>
      <w:r w:rsidRPr="003A04A5">
        <w:rPr>
          <w:rFonts w:ascii="Arial" w:eastAsia="Calibri" w:hAnsi="Arial" w:cs="Arial"/>
          <w:sz w:val="22"/>
          <w:szCs w:val="22"/>
        </w:rPr>
        <w:t>pyłów – stopień ochrony zapewniany przez obudowy musi wynosić min. IP65.</w:t>
      </w:r>
    </w:p>
    <w:p w14:paraId="48B6B1CC" w14:textId="77777777" w:rsidR="00AC456E" w:rsidRPr="003A04A5" w:rsidRDefault="00AC456E"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Wszystkie trasy i króćce spustowe muszą być zabezpieczone zaślepką kołnierzową lub metalowym korkiem zaślepiającym.</w:t>
      </w:r>
    </w:p>
    <w:p w14:paraId="23CFB4AE" w14:textId="77777777" w:rsidR="00AC456E" w:rsidRPr="003A04A5" w:rsidRDefault="00AC456E" w:rsidP="00AC456E">
      <w:pPr>
        <w:autoSpaceDE w:val="0"/>
        <w:autoSpaceDN w:val="0"/>
        <w:adjustRightInd w:val="0"/>
        <w:ind w:left="708"/>
        <w:rPr>
          <w:rFonts w:ascii="Arial" w:eastAsia="Calibri" w:hAnsi="Arial" w:cs="Arial"/>
          <w:sz w:val="22"/>
          <w:szCs w:val="22"/>
        </w:rPr>
      </w:pPr>
    </w:p>
    <w:p w14:paraId="72533B51" w14:textId="77777777" w:rsidR="00E36071" w:rsidRPr="003A04A5" w:rsidRDefault="00AC456E" w:rsidP="005818EB">
      <w:pPr>
        <w:jc w:val="both"/>
        <w:rPr>
          <w:rFonts w:ascii="Arial" w:eastAsia="Calibri" w:hAnsi="Arial" w:cs="Arial"/>
          <w:sz w:val="22"/>
          <w:szCs w:val="22"/>
        </w:rPr>
      </w:pPr>
      <w:r w:rsidRPr="003A04A5">
        <w:rPr>
          <w:rFonts w:ascii="Arial" w:eastAsia="Calibri" w:hAnsi="Arial" w:cs="Arial"/>
          <w:sz w:val="22"/>
          <w:szCs w:val="22"/>
        </w:rPr>
        <w:t>Jednostki pomiarowe – domyślnie należy stosować układ jednostek SI.</w:t>
      </w:r>
    </w:p>
    <w:p w14:paraId="7E1796E5" w14:textId="77777777" w:rsidR="00AC456E" w:rsidRDefault="00AC456E" w:rsidP="00AC456E">
      <w:pPr>
        <w:ind w:firstLine="708"/>
        <w:jc w:val="both"/>
        <w:rPr>
          <w:rFonts w:ascii="Arial" w:hAnsi="Arial" w:cs="Arial"/>
          <w:sz w:val="22"/>
          <w:szCs w:val="22"/>
        </w:rPr>
      </w:pPr>
    </w:p>
    <w:p w14:paraId="6A04D4C9" w14:textId="77777777" w:rsidR="006E4015" w:rsidRDefault="006E4015" w:rsidP="00AC456E">
      <w:pPr>
        <w:ind w:firstLine="708"/>
        <w:jc w:val="both"/>
        <w:rPr>
          <w:rFonts w:ascii="Arial" w:hAnsi="Arial" w:cs="Arial"/>
          <w:sz w:val="22"/>
          <w:szCs w:val="22"/>
        </w:rPr>
      </w:pPr>
    </w:p>
    <w:p w14:paraId="56641E20" w14:textId="77777777" w:rsidR="006E4015" w:rsidRDefault="006E4015" w:rsidP="00AC456E">
      <w:pPr>
        <w:ind w:firstLine="708"/>
        <w:jc w:val="both"/>
        <w:rPr>
          <w:rFonts w:ascii="Arial" w:hAnsi="Arial" w:cs="Arial"/>
          <w:sz w:val="22"/>
          <w:szCs w:val="22"/>
        </w:rPr>
      </w:pPr>
    </w:p>
    <w:p w14:paraId="59E49C2C" w14:textId="77777777" w:rsidR="006E4015" w:rsidRDefault="006E4015" w:rsidP="00AC456E">
      <w:pPr>
        <w:ind w:firstLine="708"/>
        <w:jc w:val="both"/>
        <w:rPr>
          <w:rFonts w:ascii="Arial" w:hAnsi="Arial" w:cs="Arial"/>
          <w:sz w:val="22"/>
          <w:szCs w:val="22"/>
        </w:rPr>
      </w:pPr>
    </w:p>
    <w:p w14:paraId="32482910" w14:textId="77777777" w:rsidR="006E4015" w:rsidRDefault="006E4015" w:rsidP="00AC456E">
      <w:pPr>
        <w:ind w:firstLine="708"/>
        <w:jc w:val="both"/>
        <w:rPr>
          <w:rFonts w:ascii="Arial" w:hAnsi="Arial" w:cs="Arial"/>
          <w:sz w:val="22"/>
          <w:szCs w:val="22"/>
        </w:rPr>
      </w:pPr>
    </w:p>
    <w:p w14:paraId="155C25EE" w14:textId="77777777" w:rsidR="006E4015" w:rsidRPr="003A04A5" w:rsidRDefault="006E4015" w:rsidP="00AC456E">
      <w:pPr>
        <w:ind w:firstLine="708"/>
        <w:jc w:val="both"/>
        <w:rPr>
          <w:rFonts w:ascii="Arial" w:hAnsi="Arial" w:cs="Arial"/>
          <w:sz w:val="22"/>
          <w:szCs w:val="22"/>
        </w:rPr>
      </w:pPr>
    </w:p>
    <w:p w14:paraId="0B27CA25"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7" w:name="_Toc475077756"/>
      <w:r w:rsidRPr="00131E4B">
        <w:rPr>
          <w:rFonts w:cs="Arial"/>
          <w:szCs w:val="22"/>
        </w:rPr>
        <w:t>Standardowe sygnały pomiarów i automatyki</w:t>
      </w:r>
      <w:bookmarkEnd w:id="17"/>
    </w:p>
    <w:p w14:paraId="1082A724" w14:textId="77777777" w:rsidR="005C6A1F" w:rsidRPr="003A04A5" w:rsidRDefault="005C6A1F" w:rsidP="00476E02">
      <w:pPr>
        <w:jc w:val="both"/>
        <w:rPr>
          <w:rFonts w:ascii="Arial" w:hAnsi="Arial" w:cs="Arial"/>
          <w:sz w:val="22"/>
          <w:szCs w:val="22"/>
        </w:rPr>
      </w:pPr>
      <w:r w:rsidRPr="003A04A5">
        <w:t xml:space="preserve">              </w:t>
      </w:r>
    </w:p>
    <w:p w14:paraId="7F52BE4E"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 xml:space="preserve">Standardowy sygnał pneumatyczny: </w:t>
      </w:r>
      <w:r w:rsidR="00B45B9A" w:rsidRPr="003A04A5">
        <w:rPr>
          <w:rFonts w:ascii="Arial" w:hAnsi="Arial" w:cs="Arial"/>
          <w:sz w:val="22"/>
          <w:szCs w:val="22"/>
        </w:rPr>
        <w:t xml:space="preserve">od </w:t>
      </w:r>
      <w:r w:rsidRPr="003A04A5">
        <w:rPr>
          <w:rFonts w:ascii="Arial" w:hAnsi="Arial" w:cs="Arial"/>
          <w:sz w:val="22"/>
          <w:szCs w:val="22"/>
        </w:rPr>
        <w:t>0,2 do 1bar.</w:t>
      </w:r>
    </w:p>
    <w:p w14:paraId="245BB950" w14:textId="77777777" w:rsidR="005F0F4A" w:rsidRPr="003A04A5" w:rsidRDefault="005F0F4A" w:rsidP="005F0F4A">
      <w:pPr>
        <w:ind w:firstLine="708"/>
        <w:jc w:val="both"/>
        <w:rPr>
          <w:rFonts w:ascii="Arial" w:hAnsi="Arial" w:cs="Arial"/>
          <w:sz w:val="22"/>
          <w:szCs w:val="22"/>
        </w:rPr>
      </w:pPr>
    </w:p>
    <w:p w14:paraId="6DE0F904"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Standardowy sygnał dla przetworników elektronicznych oraz dla sygnałów wyjściowych dla celów sterowania: 4 do 20mA DC w linii dwuprzewodowej 24V DC. Nie dotyczy to termopar, rezystancyjnych czujników temperatury oraz innych pomiarów specjalnych.</w:t>
      </w:r>
    </w:p>
    <w:p w14:paraId="6ABE0F2D" w14:textId="77777777" w:rsidR="005F0F4A" w:rsidRPr="003A04A5" w:rsidRDefault="005F0F4A" w:rsidP="005F0F4A">
      <w:pPr>
        <w:ind w:left="708"/>
        <w:jc w:val="both"/>
        <w:rPr>
          <w:rFonts w:ascii="Arial" w:hAnsi="Arial" w:cs="Arial"/>
          <w:sz w:val="22"/>
          <w:szCs w:val="22"/>
        </w:rPr>
      </w:pPr>
    </w:p>
    <w:p w14:paraId="185933F3"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Aparatura pomiarowa powinna umożliwiać komunikację zgodnie ze standardami protokołu HART</w:t>
      </w:r>
      <w:r w:rsidR="005F0F4A" w:rsidRPr="003A04A5">
        <w:rPr>
          <w:rFonts w:ascii="Arial" w:hAnsi="Arial" w:cs="Arial"/>
          <w:sz w:val="22"/>
          <w:szCs w:val="22"/>
        </w:rPr>
        <w:t xml:space="preserve"> (wymagana wersja protokołu HART minimum 7)</w:t>
      </w:r>
      <w:r w:rsidRPr="003A04A5">
        <w:rPr>
          <w:rFonts w:ascii="Arial" w:hAnsi="Arial" w:cs="Arial"/>
          <w:sz w:val="22"/>
          <w:szCs w:val="22"/>
        </w:rPr>
        <w:t>.</w:t>
      </w:r>
    </w:p>
    <w:p w14:paraId="312ABBC2" w14:textId="77777777" w:rsidR="005F0F4A" w:rsidRPr="003A04A5" w:rsidRDefault="005F0F4A" w:rsidP="005F0F4A">
      <w:pPr>
        <w:jc w:val="both"/>
        <w:rPr>
          <w:rFonts w:ascii="Arial" w:hAnsi="Arial" w:cs="Arial"/>
          <w:sz w:val="22"/>
          <w:szCs w:val="22"/>
        </w:rPr>
      </w:pPr>
    </w:p>
    <w:p w14:paraId="4F71CA15" w14:textId="77777777" w:rsidR="00F81EE7" w:rsidRPr="003A04A5" w:rsidRDefault="00F81EE7" w:rsidP="005818EB">
      <w:pPr>
        <w:jc w:val="both"/>
        <w:rPr>
          <w:rFonts w:ascii="Arial" w:hAnsi="Arial" w:cs="Arial"/>
          <w:sz w:val="22"/>
          <w:szCs w:val="22"/>
        </w:rPr>
      </w:pPr>
      <w:r w:rsidRPr="003A04A5">
        <w:rPr>
          <w:rFonts w:ascii="Arial" w:hAnsi="Arial" w:cs="Arial"/>
          <w:sz w:val="22"/>
          <w:szCs w:val="22"/>
        </w:rPr>
        <w:t>Sygnały binarne</w:t>
      </w:r>
      <w:r w:rsidR="005F0F4A" w:rsidRPr="003A04A5">
        <w:rPr>
          <w:rFonts w:ascii="Arial" w:hAnsi="Arial" w:cs="Arial"/>
          <w:sz w:val="22"/>
          <w:szCs w:val="22"/>
        </w:rPr>
        <w:t>:</w:t>
      </w:r>
      <w:r w:rsidRPr="003A04A5">
        <w:rPr>
          <w:rFonts w:ascii="Arial" w:hAnsi="Arial" w:cs="Arial"/>
          <w:sz w:val="22"/>
          <w:szCs w:val="22"/>
        </w:rPr>
        <w:t xml:space="preserve"> 24V DC.</w:t>
      </w:r>
    </w:p>
    <w:p w14:paraId="5B6261D7" w14:textId="77777777" w:rsidR="005F0F4A" w:rsidRPr="003A04A5" w:rsidRDefault="005F0F4A" w:rsidP="005818EB">
      <w:pPr>
        <w:jc w:val="both"/>
        <w:rPr>
          <w:rFonts w:ascii="Arial" w:hAnsi="Arial" w:cs="Arial"/>
          <w:sz w:val="22"/>
          <w:szCs w:val="22"/>
        </w:rPr>
      </w:pPr>
      <w:r w:rsidRPr="003A04A5">
        <w:rPr>
          <w:rFonts w:ascii="Arial" w:hAnsi="Arial" w:cs="Arial"/>
          <w:sz w:val="22"/>
          <w:szCs w:val="22"/>
        </w:rPr>
        <w:t>Sygnały sygnalizatorów krańcowych: NAMUR</w:t>
      </w:r>
    </w:p>
    <w:p w14:paraId="6850699E" w14:textId="77777777" w:rsidR="005F0F4A" w:rsidRPr="003A04A5" w:rsidRDefault="005F0F4A" w:rsidP="005F0F4A">
      <w:pPr>
        <w:jc w:val="both"/>
        <w:rPr>
          <w:rFonts w:ascii="Arial" w:hAnsi="Arial" w:cs="Arial"/>
          <w:sz w:val="22"/>
          <w:szCs w:val="22"/>
        </w:rPr>
      </w:pPr>
    </w:p>
    <w:p w14:paraId="6FF0BD8B" w14:textId="77777777" w:rsidR="005F0F4A" w:rsidRPr="003A04A5" w:rsidRDefault="00573FA1" w:rsidP="000A6999">
      <w:pPr>
        <w:jc w:val="both"/>
        <w:rPr>
          <w:rFonts w:ascii="Arial" w:hAnsi="Arial" w:cs="Arial"/>
          <w:sz w:val="22"/>
          <w:szCs w:val="22"/>
        </w:rPr>
      </w:pPr>
      <w:r w:rsidRPr="003A04A5">
        <w:rPr>
          <w:rFonts w:ascii="Arial" w:hAnsi="Arial" w:cs="Arial"/>
          <w:sz w:val="22"/>
          <w:szCs w:val="22"/>
        </w:rPr>
        <w:t xml:space="preserve">Sygnały sterujące zaworami elektromagnetycznymi – generalnie 24V DC, </w:t>
      </w:r>
      <w:r w:rsidR="005F0F4A" w:rsidRPr="003A04A5">
        <w:rPr>
          <w:rFonts w:ascii="Arial" w:hAnsi="Arial" w:cs="Arial"/>
          <w:sz w:val="22"/>
          <w:szCs w:val="22"/>
        </w:rPr>
        <w:br/>
      </w:r>
      <w:r w:rsidRPr="003A04A5">
        <w:rPr>
          <w:rFonts w:ascii="Arial" w:hAnsi="Arial" w:cs="Arial"/>
          <w:sz w:val="22"/>
          <w:szCs w:val="22"/>
        </w:rPr>
        <w:t xml:space="preserve">a w </w:t>
      </w:r>
      <w:r w:rsidR="005F0F4A" w:rsidRPr="003A04A5">
        <w:rPr>
          <w:rFonts w:ascii="Arial" w:hAnsi="Arial" w:cs="Arial"/>
          <w:sz w:val="22"/>
          <w:szCs w:val="22"/>
        </w:rPr>
        <w:t xml:space="preserve">uzasadnionych </w:t>
      </w:r>
      <w:r w:rsidRPr="003A04A5">
        <w:rPr>
          <w:rFonts w:ascii="Arial" w:hAnsi="Arial" w:cs="Arial"/>
          <w:sz w:val="22"/>
          <w:szCs w:val="22"/>
        </w:rPr>
        <w:t>przypadk</w:t>
      </w:r>
      <w:r w:rsidR="005F0F4A" w:rsidRPr="003A04A5">
        <w:rPr>
          <w:rFonts w:ascii="Arial" w:hAnsi="Arial" w:cs="Arial"/>
          <w:sz w:val="22"/>
          <w:szCs w:val="22"/>
        </w:rPr>
        <w:t>ach, np.</w:t>
      </w:r>
      <w:r w:rsidRPr="003A04A5">
        <w:rPr>
          <w:rFonts w:ascii="Arial" w:hAnsi="Arial" w:cs="Arial"/>
          <w:sz w:val="22"/>
          <w:szCs w:val="22"/>
        </w:rPr>
        <w:t xml:space="preserve"> bardzo dużych odległości</w:t>
      </w:r>
      <w:r w:rsidR="005F0F4A" w:rsidRPr="003A04A5">
        <w:rPr>
          <w:rFonts w:ascii="Arial" w:hAnsi="Arial" w:cs="Arial"/>
          <w:sz w:val="22"/>
          <w:szCs w:val="22"/>
        </w:rPr>
        <w:t>, po uzyskaniu akceptacji służb SUR</w:t>
      </w:r>
      <w:r w:rsidR="007F21C2">
        <w:rPr>
          <w:rFonts w:ascii="Arial" w:hAnsi="Arial" w:cs="Arial"/>
          <w:sz w:val="22"/>
          <w:szCs w:val="22"/>
        </w:rPr>
        <w:t>,</w:t>
      </w:r>
      <w:r w:rsidRPr="003A04A5">
        <w:rPr>
          <w:rFonts w:ascii="Arial" w:hAnsi="Arial" w:cs="Arial"/>
          <w:sz w:val="22"/>
          <w:szCs w:val="22"/>
        </w:rPr>
        <w:t xml:space="preserve"> 230V AC.</w:t>
      </w:r>
    </w:p>
    <w:p w14:paraId="01A473F6" w14:textId="77777777" w:rsidR="005F0F4A" w:rsidRPr="003A04A5" w:rsidRDefault="005F0F4A" w:rsidP="00F7181C">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Komunikacja szeregowa zgodnie z wymaganiami w zakresie systemów sterowania </w:t>
      </w:r>
      <w:r w:rsidRPr="003A04A5">
        <w:rPr>
          <w:rFonts w:ascii="Arial" w:eastAsia="Calibri" w:hAnsi="Arial" w:cs="Arial"/>
          <w:sz w:val="22"/>
          <w:szCs w:val="22"/>
        </w:rPr>
        <w:br/>
        <w:t>i zabezpieczeń.</w:t>
      </w:r>
    </w:p>
    <w:p w14:paraId="1D015E97" w14:textId="77777777" w:rsidR="00E36071" w:rsidRPr="003A04A5" w:rsidRDefault="005F0F4A" w:rsidP="005818EB">
      <w:pPr>
        <w:autoSpaceDE w:val="0"/>
        <w:autoSpaceDN w:val="0"/>
        <w:adjustRightInd w:val="0"/>
        <w:jc w:val="both"/>
        <w:rPr>
          <w:rFonts w:ascii="Arial" w:eastAsia="Calibri" w:hAnsi="Arial" w:cs="Arial"/>
          <w:sz w:val="22"/>
          <w:szCs w:val="22"/>
        </w:rPr>
      </w:pPr>
      <w:r w:rsidRPr="003A04A5">
        <w:rPr>
          <w:rFonts w:ascii="Arial" w:eastAsia="Calibri" w:hAnsi="Arial" w:cs="Arial"/>
          <w:sz w:val="22"/>
          <w:szCs w:val="22"/>
        </w:rPr>
        <w:t xml:space="preserve">W uzasadnionych przypadkach po uzgodnieniu z </w:t>
      </w:r>
      <w:r w:rsidR="006703DF" w:rsidRPr="003A04A5">
        <w:rPr>
          <w:rFonts w:ascii="Arial" w:eastAsia="Calibri" w:hAnsi="Arial" w:cs="Arial"/>
          <w:sz w:val="22"/>
          <w:szCs w:val="22"/>
        </w:rPr>
        <w:t>Kupującym</w:t>
      </w:r>
      <w:r w:rsidRPr="003A04A5">
        <w:rPr>
          <w:rFonts w:ascii="Arial" w:eastAsia="Calibri" w:hAnsi="Arial" w:cs="Arial"/>
          <w:sz w:val="22"/>
          <w:szCs w:val="22"/>
        </w:rPr>
        <w:t xml:space="preserve"> dopuszcza się zastosowanie urządzeń</w:t>
      </w:r>
      <w:r w:rsidR="006703DF" w:rsidRPr="003A04A5">
        <w:rPr>
          <w:rFonts w:ascii="Arial" w:eastAsia="Calibri" w:hAnsi="Arial" w:cs="Arial"/>
          <w:sz w:val="22"/>
          <w:szCs w:val="22"/>
        </w:rPr>
        <w:t xml:space="preserve"> bezprzewodowych w technologii W</w:t>
      </w:r>
      <w:r w:rsidRPr="003A04A5">
        <w:rPr>
          <w:rFonts w:ascii="Arial" w:eastAsia="Calibri" w:hAnsi="Arial" w:cs="Arial"/>
          <w:sz w:val="22"/>
          <w:szCs w:val="22"/>
        </w:rPr>
        <w:t>ireless</w:t>
      </w:r>
      <w:r w:rsidR="00791162">
        <w:rPr>
          <w:rFonts w:ascii="Arial" w:eastAsia="Calibri" w:hAnsi="Arial" w:cs="Arial"/>
          <w:sz w:val="22"/>
          <w:szCs w:val="22"/>
        </w:rPr>
        <w:t xml:space="preserve"> </w:t>
      </w:r>
      <w:r w:rsidR="006703DF" w:rsidRPr="003A04A5">
        <w:rPr>
          <w:rFonts w:ascii="Arial" w:eastAsia="Calibri" w:hAnsi="Arial" w:cs="Arial"/>
          <w:sz w:val="22"/>
          <w:szCs w:val="22"/>
        </w:rPr>
        <w:t>HART.</w:t>
      </w:r>
    </w:p>
    <w:p w14:paraId="58967F80" w14:textId="77777777" w:rsidR="005F0F4A" w:rsidRPr="003A04A5" w:rsidRDefault="005F0F4A" w:rsidP="005F0F4A">
      <w:pPr>
        <w:autoSpaceDE w:val="0"/>
        <w:autoSpaceDN w:val="0"/>
        <w:adjustRightInd w:val="0"/>
        <w:ind w:left="708"/>
        <w:jc w:val="both"/>
        <w:rPr>
          <w:rFonts w:ascii="Arial" w:eastAsia="Calibri" w:hAnsi="Arial" w:cs="Arial"/>
          <w:sz w:val="22"/>
          <w:szCs w:val="22"/>
        </w:rPr>
      </w:pPr>
    </w:p>
    <w:p w14:paraId="20A64322"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8" w:name="_Toc475077757"/>
      <w:r w:rsidRPr="00131E4B">
        <w:rPr>
          <w:rFonts w:cs="Arial"/>
          <w:szCs w:val="22"/>
        </w:rPr>
        <w:t>Dostawa dokumentacji technicznej</w:t>
      </w:r>
      <w:bookmarkEnd w:id="18"/>
    </w:p>
    <w:p w14:paraId="256A2141" w14:textId="77777777" w:rsidR="00E36071" w:rsidRDefault="00E36071" w:rsidP="00E36071"/>
    <w:p w14:paraId="738A9367" w14:textId="77777777" w:rsidR="00AC11C5" w:rsidRPr="00E84583" w:rsidRDefault="00031273" w:rsidP="00FB1C61">
      <w:pPr>
        <w:jc w:val="both"/>
        <w:rPr>
          <w:rFonts w:ascii="Arial" w:hAnsi="Arial" w:cs="Arial"/>
          <w:sz w:val="22"/>
          <w:szCs w:val="22"/>
        </w:rPr>
      </w:pPr>
      <w:r w:rsidRPr="00E84583">
        <w:rPr>
          <w:rFonts w:ascii="Arial" w:hAnsi="Arial" w:cs="Arial"/>
          <w:sz w:val="22"/>
          <w:szCs w:val="22"/>
        </w:rPr>
        <w:t>Wszystkie dostępne wersje d</w:t>
      </w:r>
      <w:r w:rsidR="00AC11C5" w:rsidRPr="00E84583">
        <w:rPr>
          <w:rFonts w:ascii="Arial" w:hAnsi="Arial" w:cs="Arial"/>
          <w:sz w:val="22"/>
          <w:szCs w:val="22"/>
        </w:rPr>
        <w:t>okumentacj</w:t>
      </w:r>
      <w:r w:rsidRPr="00E84583">
        <w:rPr>
          <w:rFonts w:ascii="Arial" w:hAnsi="Arial" w:cs="Arial"/>
          <w:sz w:val="22"/>
          <w:szCs w:val="22"/>
        </w:rPr>
        <w:t>i</w:t>
      </w:r>
      <w:r w:rsidR="00AC11C5" w:rsidRPr="00E84583">
        <w:rPr>
          <w:rFonts w:ascii="Arial" w:hAnsi="Arial" w:cs="Arial"/>
          <w:sz w:val="22"/>
          <w:szCs w:val="22"/>
        </w:rPr>
        <w:t xml:space="preserve"> techniczn</w:t>
      </w:r>
      <w:r w:rsidRPr="00E84583">
        <w:rPr>
          <w:rFonts w:ascii="Arial" w:hAnsi="Arial" w:cs="Arial"/>
          <w:sz w:val="22"/>
          <w:szCs w:val="22"/>
        </w:rPr>
        <w:t>ej muszą zostać umieszczone                  w ARCHEO</w:t>
      </w:r>
      <w:r w:rsidR="00AC11C5" w:rsidRPr="00E84583">
        <w:rPr>
          <w:rFonts w:ascii="Arial" w:hAnsi="Arial" w:cs="Arial"/>
          <w:sz w:val="22"/>
          <w:szCs w:val="22"/>
        </w:rPr>
        <w:t xml:space="preserve"> w </w:t>
      </w:r>
      <w:r w:rsidR="00871444" w:rsidRPr="00E84583">
        <w:rPr>
          <w:rFonts w:ascii="Arial" w:hAnsi="Arial" w:cs="Arial"/>
          <w:sz w:val="22"/>
          <w:szCs w:val="22"/>
        </w:rPr>
        <w:t>postaci</w:t>
      </w:r>
      <w:r w:rsidR="00AC11C5" w:rsidRPr="00E84583">
        <w:rPr>
          <w:rFonts w:ascii="Arial" w:hAnsi="Arial" w:cs="Arial"/>
          <w:sz w:val="22"/>
          <w:szCs w:val="22"/>
        </w:rPr>
        <w:t xml:space="preserve"> elektronicznej (pliki *.pdf z niezbędnymi podpisami osób </w:t>
      </w:r>
      <w:r w:rsidRPr="00E84583">
        <w:rPr>
          <w:rFonts w:ascii="Arial" w:hAnsi="Arial" w:cs="Arial"/>
          <w:sz w:val="22"/>
          <w:szCs w:val="22"/>
        </w:rPr>
        <w:t>wykonujących i zatwierdzających dokumentację).</w:t>
      </w:r>
    </w:p>
    <w:p w14:paraId="2645B9A0" w14:textId="77777777" w:rsidR="00573FA1" w:rsidRDefault="00216825" w:rsidP="00FB1C61">
      <w:pPr>
        <w:jc w:val="both"/>
        <w:rPr>
          <w:rFonts w:ascii="Arial" w:hAnsi="Arial" w:cs="Arial"/>
          <w:sz w:val="22"/>
          <w:szCs w:val="22"/>
        </w:rPr>
      </w:pPr>
      <w:r w:rsidRPr="00E84583">
        <w:rPr>
          <w:rFonts w:ascii="Arial" w:hAnsi="Arial" w:cs="Arial"/>
          <w:sz w:val="22"/>
          <w:szCs w:val="22"/>
        </w:rPr>
        <w:t>Finalna d</w:t>
      </w:r>
      <w:r w:rsidR="00573FA1" w:rsidRPr="00E84583">
        <w:rPr>
          <w:rFonts w:ascii="Arial" w:hAnsi="Arial" w:cs="Arial"/>
          <w:sz w:val="22"/>
          <w:szCs w:val="22"/>
        </w:rPr>
        <w:t xml:space="preserve">okumentacja techniczna </w:t>
      </w:r>
      <w:r w:rsidR="005208FB" w:rsidRPr="00E84583">
        <w:rPr>
          <w:rFonts w:ascii="Arial" w:hAnsi="Arial" w:cs="Arial"/>
          <w:sz w:val="22"/>
          <w:szCs w:val="22"/>
        </w:rPr>
        <w:t>musi</w:t>
      </w:r>
      <w:r w:rsidR="00573FA1" w:rsidRPr="00E84583">
        <w:rPr>
          <w:rFonts w:ascii="Arial" w:hAnsi="Arial" w:cs="Arial"/>
          <w:sz w:val="22"/>
          <w:szCs w:val="22"/>
        </w:rPr>
        <w:t xml:space="preserve"> </w:t>
      </w:r>
      <w:r w:rsidR="005208FB" w:rsidRPr="00E84583">
        <w:rPr>
          <w:rFonts w:ascii="Arial" w:hAnsi="Arial" w:cs="Arial"/>
          <w:sz w:val="22"/>
          <w:szCs w:val="22"/>
        </w:rPr>
        <w:t>zostać</w:t>
      </w:r>
      <w:r w:rsidR="00573FA1" w:rsidRPr="00E84583">
        <w:rPr>
          <w:rFonts w:ascii="Arial" w:hAnsi="Arial" w:cs="Arial"/>
          <w:sz w:val="22"/>
          <w:szCs w:val="22"/>
        </w:rPr>
        <w:t xml:space="preserve"> dostarczona przez</w:t>
      </w:r>
      <w:r w:rsidR="00573FA1">
        <w:rPr>
          <w:rFonts w:ascii="Arial" w:hAnsi="Arial" w:cs="Arial"/>
          <w:sz w:val="22"/>
          <w:szCs w:val="22"/>
        </w:rPr>
        <w:t xml:space="preserve"> Kontraktora w następującej formie:</w:t>
      </w:r>
    </w:p>
    <w:p w14:paraId="5BEEF57B" w14:textId="77777777" w:rsidR="00B818DB" w:rsidRDefault="002525E8" w:rsidP="00FB1C61">
      <w:pPr>
        <w:numPr>
          <w:ilvl w:val="0"/>
          <w:numId w:val="19"/>
        </w:numPr>
        <w:tabs>
          <w:tab w:val="num" w:pos="709"/>
        </w:tabs>
        <w:jc w:val="both"/>
        <w:rPr>
          <w:rFonts w:ascii="Arial" w:hAnsi="Arial" w:cs="Arial"/>
          <w:sz w:val="22"/>
          <w:szCs w:val="22"/>
        </w:rPr>
      </w:pPr>
      <w:r>
        <w:rPr>
          <w:rFonts w:ascii="Arial" w:hAnsi="Arial" w:cs="Arial"/>
          <w:sz w:val="22"/>
          <w:szCs w:val="22"/>
        </w:rPr>
        <w:t xml:space="preserve">wersja papierowa </w:t>
      </w:r>
      <w:r w:rsidR="00573FA1">
        <w:rPr>
          <w:rFonts w:ascii="Arial" w:hAnsi="Arial" w:cs="Arial"/>
          <w:sz w:val="22"/>
          <w:szCs w:val="22"/>
        </w:rPr>
        <w:t xml:space="preserve">- </w:t>
      </w:r>
      <w:r w:rsidR="005208FB">
        <w:rPr>
          <w:rFonts w:ascii="Arial" w:hAnsi="Arial" w:cs="Arial"/>
          <w:sz w:val="22"/>
          <w:szCs w:val="22"/>
        </w:rPr>
        <w:t>3</w:t>
      </w:r>
      <w:r w:rsidR="00573FA1">
        <w:rPr>
          <w:rFonts w:ascii="Arial" w:hAnsi="Arial" w:cs="Arial"/>
          <w:sz w:val="22"/>
          <w:szCs w:val="22"/>
        </w:rPr>
        <w:t xml:space="preserve"> kopi</w:t>
      </w:r>
      <w:r w:rsidR="005208FB">
        <w:rPr>
          <w:rFonts w:ascii="Arial" w:hAnsi="Arial" w:cs="Arial"/>
          <w:sz w:val="22"/>
          <w:szCs w:val="22"/>
        </w:rPr>
        <w:t>e</w:t>
      </w:r>
      <w:r w:rsidR="00573FA1">
        <w:rPr>
          <w:rFonts w:ascii="Arial" w:hAnsi="Arial" w:cs="Arial"/>
          <w:sz w:val="22"/>
          <w:szCs w:val="22"/>
        </w:rPr>
        <w:t>,</w:t>
      </w:r>
    </w:p>
    <w:p w14:paraId="794C5F06" w14:textId="77777777" w:rsidR="005208FB" w:rsidRDefault="002525E8" w:rsidP="00FB1C61">
      <w:pPr>
        <w:numPr>
          <w:ilvl w:val="0"/>
          <w:numId w:val="19"/>
        </w:numPr>
        <w:tabs>
          <w:tab w:val="num" w:pos="709"/>
        </w:tabs>
        <w:jc w:val="both"/>
        <w:rPr>
          <w:rFonts w:ascii="Arial" w:hAnsi="Arial" w:cs="Arial"/>
          <w:sz w:val="22"/>
          <w:szCs w:val="22"/>
        </w:rPr>
      </w:pPr>
      <w:r w:rsidRPr="00B818DB">
        <w:rPr>
          <w:rFonts w:ascii="Arial" w:hAnsi="Arial" w:cs="Arial"/>
          <w:sz w:val="22"/>
          <w:szCs w:val="22"/>
        </w:rPr>
        <w:t xml:space="preserve">wersja </w:t>
      </w:r>
      <w:r w:rsidR="005208FB">
        <w:rPr>
          <w:rFonts w:ascii="Arial" w:hAnsi="Arial" w:cs="Arial"/>
          <w:sz w:val="22"/>
          <w:szCs w:val="22"/>
        </w:rPr>
        <w:t>na nośniku elektronicznym (format źródłowy *.pdf z możliwością przeszukiwania</w:t>
      </w:r>
      <w:r w:rsidR="00573FA1" w:rsidRPr="00B818DB">
        <w:rPr>
          <w:rFonts w:ascii="Arial" w:hAnsi="Arial" w:cs="Arial"/>
          <w:sz w:val="22"/>
          <w:szCs w:val="22"/>
        </w:rPr>
        <w:t xml:space="preserve"> </w:t>
      </w:r>
      <w:r w:rsidR="005208FB">
        <w:rPr>
          <w:rFonts w:ascii="Arial" w:hAnsi="Arial" w:cs="Arial"/>
          <w:sz w:val="22"/>
          <w:szCs w:val="22"/>
        </w:rPr>
        <w:t xml:space="preserve">dokumentów oraz format *.pdf – skan </w:t>
      </w:r>
      <w:r w:rsidR="00016190">
        <w:rPr>
          <w:rFonts w:ascii="Arial" w:hAnsi="Arial" w:cs="Arial"/>
          <w:sz w:val="22"/>
          <w:szCs w:val="22"/>
        </w:rPr>
        <w:t xml:space="preserve">wersji </w:t>
      </w:r>
      <w:r w:rsidR="005208FB">
        <w:rPr>
          <w:rFonts w:ascii="Arial" w:hAnsi="Arial" w:cs="Arial"/>
          <w:sz w:val="22"/>
          <w:szCs w:val="22"/>
        </w:rPr>
        <w:t xml:space="preserve">dokumentacji papierowej z podpisami) – </w:t>
      </w:r>
      <w:r w:rsidR="00016190">
        <w:rPr>
          <w:rFonts w:ascii="Arial" w:hAnsi="Arial" w:cs="Arial"/>
          <w:sz w:val="22"/>
          <w:szCs w:val="22"/>
        </w:rPr>
        <w:t>2</w:t>
      </w:r>
      <w:r w:rsidR="005208FB">
        <w:rPr>
          <w:rFonts w:ascii="Arial" w:hAnsi="Arial" w:cs="Arial"/>
          <w:sz w:val="22"/>
          <w:szCs w:val="22"/>
        </w:rPr>
        <w:t xml:space="preserve"> kopie,</w:t>
      </w:r>
    </w:p>
    <w:p w14:paraId="01E6663D" w14:textId="77777777" w:rsidR="00573FA1" w:rsidRDefault="005208FB" w:rsidP="00FB1C61">
      <w:pPr>
        <w:numPr>
          <w:ilvl w:val="0"/>
          <w:numId w:val="19"/>
        </w:numPr>
        <w:tabs>
          <w:tab w:val="num" w:pos="709"/>
        </w:tabs>
        <w:jc w:val="both"/>
        <w:rPr>
          <w:rFonts w:ascii="Arial" w:hAnsi="Arial" w:cs="Arial"/>
          <w:sz w:val="22"/>
          <w:szCs w:val="22"/>
        </w:rPr>
      </w:pPr>
      <w:r>
        <w:rPr>
          <w:rFonts w:ascii="Arial" w:hAnsi="Arial" w:cs="Arial"/>
          <w:sz w:val="22"/>
          <w:szCs w:val="22"/>
        </w:rPr>
        <w:lastRenderedPageBreak/>
        <w:t>wersja na nośniku elektronicznym (</w:t>
      </w:r>
      <w:r w:rsidR="00573FA1" w:rsidRPr="00B818DB">
        <w:rPr>
          <w:rFonts w:ascii="Arial" w:hAnsi="Arial" w:cs="Arial"/>
          <w:sz w:val="22"/>
          <w:szCs w:val="22"/>
        </w:rPr>
        <w:t>forma</w:t>
      </w:r>
      <w:r w:rsidR="002525E8" w:rsidRPr="00B818DB">
        <w:rPr>
          <w:rFonts w:ascii="Arial" w:hAnsi="Arial" w:cs="Arial"/>
          <w:sz w:val="22"/>
          <w:szCs w:val="22"/>
        </w:rPr>
        <w:t>t</w:t>
      </w:r>
      <w:r w:rsidR="00573FA1" w:rsidRPr="00B818DB">
        <w:rPr>
          <w:rFonts w:ascii="Arial" w:hAnsi="Arial" w:cs="Arial"/>
          <w:sz w:val="22"/>
          <w:szCs w:val="22"/>
        </w:rPr>
        <w:t xml:space="preserve"> źródłowy</w:t>
      </w:r>
      <w:r>
        <w:rPr>
          <w:rFonts w:ascii="Arial" w:hAnsi="Arial" w:cs="Arial"/>
          <w:sz w:val="22"/>
          <w:szCs w:val="22"/>
        </w:rPr>
        <w:t xml:space="preserve"> </w:t>
      </w:r>
      <w:r w:rsidR="00016190">
        <w:rPr>
          <w:rFonts w:ascii="Arial" w:hAnsi="Arial" w:cs="Arial"/>
          <w:sz w:val="22"/>
          <w:szCs w:val="22"/>
        </w:rPr>
        <w:t>z pełnym dostępem do plików</w:t>
      </w:r>
      <w:r w:rsidR="001960AB">
        <w:rPr>
          <w:rFonts w:ascii="Arial" w:hAnsi="Arial" w:cs="Arial"/>
          <w:sz w:val="22"/>
          <w:szCs w:val="22"/>
        </w:rPr>
        <w:t>,</w:t>
      </w:r>
      <w:r w:rsidR="00016190">
        <w:rPr>
          <w:rFonts w:ascii="Arial" w:hAnsi="Arial" w:cs="Arial"/>
          <w:sz w:val="22"/>
          <w:szCs w:val="22"/>
        </w:rPr>
        <w:t xml:space="preserve"> </w:t>
      </w:r>
      <w:r w:rsidR="00763845">
        <w:rPr>
          <w:rFonts w:ascii="Arial" w:hAnsi="Arial" w:cs="Arial"/>
          <w:sz w:val="22"/>
          <w:szCs w:val="22"/>
        </w:rPr>
        <w:t xml:space="preserve">     </w:t>
      </w:r>
      <w:r w:rsidR="00016190">
        <w:rPr>
          <w:rFonts w:ascii="Arial" w:hAnsi="Arial" w:cs="Arial"/>
          <w:sz w:val="22"/>
          <w:szCs w:val="22"/>
        </w:rPr>
        <w:t xml:space="preserve">w postaci </w:t>
      </w:r>
      <w:r w:rsidR="00573FA1" w:rsidRPr="00B818DB">
        <w:rPr>
          <w:rFonts w:ascii="Arial" w:hAnsi="Arial" w:cs="Arial"/>
          <w:sz w:val="22"/>
          <w:szCs w:val="22"/>
        </w:rPr>
        <w:t>plik</w:t>
      </w:r>
      <w:r w:rsidR="00016190">
        <w:rPr>
          <w:rFonts w:ascii="Arial" w:hAnsi="Arial" w:cs="Arial"/>
          <w:sz w:val="22"/>
          <w:szCs w:val="22"/>
        </w:rPr>
        <w:t>ów</w:t>
      </w:r>
      <w:r w:rsidR="00573FA1" w:rsidRPr="00B818DB">
        <w:rPr>
          <w:rFonts w:ascii="Arial" w:hAnsi="Arial" w:cs="Arial"/>
          <w:sz w:val="22"/>
          <w:szCs w:val="22"/>
        </w:rPr>
        <w:t xml:space="preserve"> typu</w:t>
      </w:r>
      <w:r w:rsidR="002525E8" w:rsidRPr="00B818DB">
        <w:rPr>
          <w:rFonts w:ascii="Arial" w:hAnsi="Arial" w:cs="Arial"/>
          <w:sz w:val="22"/>
          <w:szCs w:val="22"/>
        </w:rPr>
        <w:t>:</w:t>
      </w:r>
      <w:r w:rsidR="00573FA1" w:rsidRPr="00B818DB">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doc</w:t>
      </w:r>
      <w:proofErr w:type="spellEnd"/>
      <w:r w:rsidR="00573FA1" w:rsidRPr="00B818DB">
        <w:rPr>
          <w:rFonts w:ascii="Arial" w:hAnsi="Arial" w:cs="Arial"/>
          <w:sz w:val="22"/>
          <w:szCs w:val="22"/>
        </w:rPr>
        <w:t xml:space="preserve">, </w:t>
      </w:r>
      <w:r w:rsidR="00016190">
        <w:rPr>
          <w:rFonts w:ascii="Arial" w:hAnsi="Arial" w:cs="Arial"/>
          <w:sz w:val="22"/>
          <w:szCs w:val="22"/>
        </w:rPr>
        <w:t>*.</w:t>
      </w:r>
      <w:r w:rsidR="00573FA1" w:rsidRPr="00B818DB">
        <w:rPr>
          <w:rFonts w:ascii="Arial" w:hAnsi="Arial" w:cs="Arial"/>
          <w:sz w:val="22"/>
          <w:szCs w:val="22"/>
        </w:rPr>
        <w:t xml:space="preserve">xls, </w:t>
      </w:r>
      <w:r w:rsidR="00016190">
        <w:rPr>
          <w:rFonts w:ascii="Arial" w:hAnsi="Arial" w:cs="Arial"/>
          <w:sz w:val="22"/>
          <w:szCs w:val="22"/>
        </w:rPr>
        <w:t>*.</w:t>
      </w:r>
      <w:proofErr w:type="spellStart"/>
      <w:r>
        <w:rPr>
          <w:rFonts w:ascii="Arial" w:hAnsi="Arial" w:cs="Arial"/>
          <w:sz w:val="22"/>
          <w:szCs w:val="22"/>
        </w:rPr>
        <w:t>vsd</w:t>
      </w:r>
      <w:proofErr w:type="spellEnd"/>
      <w:r>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dwg</w:t>
      </w:r>
      <w:proofErr w:type="spellEnd"/>
      <w:r w:rsidR="00573FA1" w:rsidRPr="00B818DB">
        <w:rPr>
          <w:rFonts w:ascii="Arial" w:hAnsi="Arial" w:cs="Arial"/>
          <w:sz w:val="22"/>
          <w:szCs w:val="22"/>
        </w:rPr>
        <w:t xml:space="preserve">, </w:t>
      </w:r>
      <w:r w:rsidR="00016190">
        <w:rPr>
          <w:rFonts w:ascii="Arial" w:hAnsi="Arial" w:cs="Arial"/>
          <w:sz w:val="22"/>
          <w:szCs w:val="22"/>
        </w:rPr>
        <w:t>*.</w:t>
      </w:r>
      <w:proofErr w:type="spellStart"/>
      <w:r w:rsidR="00573FA1" w:rsidRPr="00B818DB">
        <w:rPr>
          <w:rFonts w:ascii="Arial" w:hAnsi="Arial" w:cs="Arial"/>
          <w:sz w:val="22"/>
          <w:szCs w:val="22"/>
        </w:rPr>
        <w:t>dgn</w:t>
      </w:r>
      <w:proofErr w:type="spellEnd"/>
      <w:r w:rsidR="00573FA1" w:rsidRPr="00B818DB">
        <w:rPr>
          <w:rFonts w:ascii="Arial" w:hAnsi="Arial" w:cs="Arial"/>
          <w:sz w:val="22"/>
          <w:szCs w:val="22"/>
        </w:rPr>
        <w:t xml:space="preserve">, itp.) </w:t>
      </w:r>
      <w:r w:rsidR="00016190">
        <w:rPr>
          <w:rFonts w:ascii="Arial" w:hAnsi="Arial" w:cs="Arial"/>
          <w:sz w:val="22"/>
          <w:szCs w:val="22"/>
        </w:rPr>
        <w:t>–</w:t>
      </w:r>
      <w:r w:rsidR="00573FA1" w:rsidRPr="00B818DB">
        <w:rPr>
          <w:rFonts w:ascii="Arial" w:hAnsi="Arial" w:cs="Arial"/>
          <w:sz w:val="22"/>
          <w:szCs w:val="22"/>
        </w:rPr>
        <w:t xml:space="preserve"> </w:t>
      </w:r>
      <w:r w:rsidR="00706C1E">
        <w:rPr>
          <w:rFonts w:ascii="Arial" w:hAnsi="Arial" w:cs="Arial"/>
          <w:sz w:val="22"/>
          <w:szCs w:val="22"/>
        </w:rPr>
        <w:t>2 kopie.</w:t>
      </w:r>
    </w:p>
    <w:p w14:paraId="7EECEBC7" w14:textId="77777777" w:rsidR="00184AED" w:rsidRDefault="00184AED" w:rsidP="00016190">
      <w:pPr>
        <w:jc w:val="both"/>
        <w:rPr>
          <w:rFonts w:ascii="Arial" w:hAnsi="Arial" w:cs="Arial"/>
          <w:sz w:val="22"/>
          <w:szCs w:val="22"/>
        </w:rPr>
      </w:pPr>
    </w:p>
    <w:p w14:paraId="621E2548" w14:textId="77777777" w:rsidR="00184AED" w:rsidRPr="00184AED" w:rsidRDefault="00184AED" w:rsidP="00184AED">
      <w:pPr>
        <w:jc w:val="both"/>
        <w:rPr>
          <w:rFonts w:ascii="Arial" w:hAnsi="Arial" w:cs="Arial"/>
          <w:bCs/>
          <w:color w:val="000000"/>
          <w:sz w:val="22"/>
          <w:szCs w:val="22"/>
        </w:rPr>
      </w:pPr>
      <w:r>
        <w:rPr>
          <w:rFonts w:ascii="Arial" w:hAnsi="Arial" w:cs="Arial"/>
          <w:sz w:val="22"/>
          <w:szCs w:val="22"/>
        </w:rPr>
        <w:t xml:space="preserve">Projekt techniczny musi zawierać wszystkie składowe </w:t>
      </w:r>
      <w:r w:rsidR="008D0750">
        <w:rPr>
          <w:rFonts w:ascii="Arial" w:hAnsi="Arial" w:cs="Arial"/>
          <w:sz w:val="22"/>
          <w:szCs w:val="22"/>
        </w:rPr>
        <w:t>podane</w:t>
      </w:r>
      <w:r>
        <w:rPr>
          <w:rFonts w:ascii="Arial" w:hAnsi="Arial" w:cs="Arial"/>
          <w:sz w:val="22"/>
          <w:szCs w:val="22"/>
        </w:rPr>
        <w:t xml:space="preserve"> w załączniku nr 3 (</w:t>
      </w:r>
      <w:r w:rsidRPr="00184AED">
        <w:rPr>
          <w:rFonts w:ascii="Arial" w:hAnsi="Arial" w:cs="Arial"/>
          <w:sz w:val="22"/>
          <w:szCs w:val="22"/>
        </w:rPr>
        <w:t>„</w:t>
      </w:r>
      <w:r w:rsidRPr="00184AED">
        <w:rPr>
          <w:rFonts w:ascii="Arial" w:hAnsi="Arial" w:cs="Arial"/>
          <w:bCs/>
          <w:color w:val="000000"/>
          <w:sz w:val="22"/>
          <w:szCs w:val="22"/>
        </w:rPr>
        <w:t>Zakres</w:t>
      </w:r>
      <w:r w:rsidR="007F21C2">
        <w:rPr>
          <w:rFonts w:ascii="Arial" w:hAnsi="Arial" w:cs="Arial"/>
          <w:bCs/>
          <w:color w:val="000000"/>
          <w:sz w:val="22"/>
          <w:szCs w:val="22"/>
        </w:rPr>
        <w:t xml:space="preserve">       </w:t>
      </w:r>
      <w:r w:rsidRPr="00184AED">
        <w:rPr>
          <w:rFonts w:ascii="Arial" w:hAnsi="Arial" w:cs="Arial"/>
          <w:bCs/>
          <w:color w:val="000000"/>
          <w:sz w:val="22"/>
          <w:szCs w:val="22"/>
        </w:rPr>
        <w:t xml:space="preserve"> i organizacja projektu technicznego</w:t>
      </w:r>
      <w:r>
        <w:rPr>
          <w:rFonts w:ascii="Arial" w:hAnsi="Arial" w:cs="Arial"/>
          <w:bCs/>
          <w:color w:val="000000"/>
          <w:sz w:val="22"/>
          <w:szCs w:val="22"/>
        </w:rPr>
        <w:t>).</w:t>
      </w:r>
    </w:p>
    <w:p w14:paraId="398932F8" w14:textId="77777777" w:rsidR="00184AED" w:rsidRDefault="00184AED" w:rsidP="00016190">
      <w:pPr>
        <w:jc w:val="both"/>
        <w:rPr>
          <w:rFonts w:ascii="Arial" w:hAnsi="Arial" w:cs="Arial"/>
          <w:sz w:val="22"/>
          <w:szCs w:val="22"/>
        </w:rPr>
      </w:pPr>
      <w:r>
        <w:rPr>
          <w:rFonts w:ascii="Arial" w:hAnsi="Arial" w:cs="Arial"/>
          <w:sz w:val="22"/>
          <w:szCs w:val="22"/>
        </w:rPr>
        <w:t xml:space="preserve">Standard wykonania dokumentacji </w:t>
      </w:r>
      <w:r w:rsidR="008D7B02">
        <w:rPr>
          <w:rFonts w:ascii="Arial" w:hAnsi="Arial" w:cs="Arial"/>
          <w:sz w:val="22"/>
          <w:szCs w:val="22"/>
        </w:rPr>
        <w:t xml:space="preserve">(np.: typowe schematy obwodowe) </w:t>
      </w:r>
      <w:r>
        <w:rPr>
          <w:rFonts w:ascii="Arial" w:hAnsi="Arial" w:cs="Arial"/>
          <w:sz w:val="22"/>
          <w:szCs w:val="22"/>
        </w:rPr>
        <w:t>musi być uzgodniony z Kupującym.</w:t>
      </w:r>
    </w:p>
    <w:p w14:paraId="5F751894" w14:textId="77777777" w:rsidR="00016190" w:rsidRDefault="00016190" w:rsidP="00016190">
      <w:pPr>
        <w:jc w:val="both"/>
        <w:rPr>
          <w:rFonts w:ascii="Arial" w:hAnsi="Arial" w:cs="Arial"/>
          <w:sz w:val="22"/>
          <w:szCs w:val="22"/>
        </w:rPr>
      </w:pPr>
      <w:r>
        <w:rPr>
          <w:rFonts w:ascii="Arial" w:hAnsi="Arial" w:cs="Arial"/>
          <w:sz w:val="22"/>
          <w:szCs w:val="22"/>
        </w:rPr>
        <w:t xml:space="preserve">Dla nowo projektowanych instalacji wymagane jest wykonanie dokumentacji technicznej </w:t>
      </w:r>
      <w:r w:rsidR="00763845">
        <w:rPr>
          <w:rFonts w:ascii="Arial" w:hAnsi="Arial" w:cs="Arial"/>
          <w:sz w:val="22"/>
          <w:szCs w:val="22"/>
        </w:rPr>
        <w:t xml:space="preserve">      </w:t>
      </w:r>
      <w:r>
        <w:rPr>
          <w:rFonts w:ascii="Arial" w:hAnsi="Arial" w:cs="Arial"/>
          <w:sz w:val="22"/>
          <w:szCs w:val="22"/>
        </w:rPr>
        <w:t>w zintegrowanym środowisku projektowym, które należy uzgodnić z Kupującym</w:t>
      </w:r>
      <w:r w:rsidR="00216825">
        <w:rPr>
          <w:rFonts w:ascii="Arial" w:hAnsi="Arial" w:cs="Arial"/>
          <w:sz w:val="22"/>
          <w:szCs w:val="22"/>
        </w:rPr>
        <w:t xml:space="preserve"> (wymagane przekazanie plików źródłowych oraz bazodanowych z pełnym dostępem i możliwością edycji).</w:t>
      </w:r>
    </w:p>
    <w:p w14:paraId="2A3CC05B" w14:textId="77777777" w:rsidR="00325C56" w:rsidRPr="00B90D26" w:rsidRDefault="00325C56" w:rsidP="00184AED">
      <w:pPr>
        <w:jc w:val="both"/>
        <w:rPr>
          <w:rFonts w:ascii="Arial" w:hAnsi="Arial" w:cs="Arial"/>
          <w:color w:val="FF00FF"/>
          <w:sz w:val="22"/>
          <w:szCs w:val="22"/>
        </w:rPr>
      </w:pPr>
    </w:p>
    <w:p w14:paraId="77AC2DAF" w14:textId="77777777" w:rsidR="00E36071" w:rsidRPr="00131E4B" w:rsidRDefault="00E36071" w:rsidP="00131E4B">
      <w:pPr>
        <w:pStyle w:val="Nagwek1"/>
        <w:numPr>
          <w:ilvl w:val="2"/>
          <w:numId w:val="1"/>
        </w:numPr>
        <w:tabs>
          <w:tab w:val="clear" w:pos="1440"/>
          <w:tab w:val="num" w:pos="709"/>
        </w:tabs>
        <w:ind w:left="709" w:hanging="709"/>
        <w:jc w:val="both"/>
        <w:rPr>
          <w:rFonts w:cs="Arial"/>
          <w:szCs w:val="22"/>
        </w:rPr>
      </w:pPr>
      <w:bookmarkStart w:id="19" w:name="_Toc475077758"/>
      <w:r w:rsidRPr="00131E4B">
        <w:rPr>
          <w:rFonts w:cs="Arial"/>
          <w:szCs w:val="22"/>
        </w:rPr>
        <w:t>Ochrona przepięciowa</w:t>
      </w:r>
      <w:bookmarkEnd w:id="19"/>
    </w:p>
    <w:p w14:paraId="23618F7B" w14:textId="77777777" w:rsidR="00BA6044" w:rsidRPr="00BA6044" w:rsidRDefault="00BA6044" w:rsidP="00476E02"/>
    <w:p w14:paraId="70CA33BA" w14:textId="77777777" w:rsidR="00B818DB" w:rsidRDefault="002D22B3" w:rsidP="00B818DB">
      <w:pPr>
        <w:jc w:val="both"/>
        <w:rPr>
          <w:rFonts w:ascii="Arial" w:hAnsi="Arial" w:cs="Arial"/>
          <w:sz w:val="22"/>
          <w:szCs w:val="22"/>
        </w:rPr>
      </w:pPr>
      <w:r>
        <w:rPr>
          <w:rFonts w:ascii="Arial" w:hAnsi="Arial" w:cs="Arial"/>
          <w:sz w:val="22"/>
          <w:szCs w:val="22"/>
        </w:rPr>
        <w:t>W uzasadnionych przypadkach należy</w:t>
      </w:r>
      <w:r w:rsidR="006122A5">
        <w:rPr>
          <w:rFonts w:ascii="Arial" w:hAnsi="Arial" w:cs="Arial"/>
          <w:sz w:val="22"/>
          <w:szCs w:val="22"/>
        </w:rPr>
        <w:t xml:space="preserve"> stosować następujące </w:t>
      </w:r>
      <w:r w:rsidR="00B818DB">
        <w:rPr>
          <w:rFonts w:ascii="Arial" w:hAnsi="Arial" w:cs="Arial"/>
          <w:sz w:val="22"/>
          <w:szCs w:val="22"/>
        </w:rPr>
        <w:t>elementy ochrony przepięciowej:</w:t>
      </w:r>
    </w:p>
    <w:p w14:paraId="182F62CE" w14:textId="77777777" w:rsidR="00B818DB" w:rsidRDefault="006122A5" w:rsidP="00461418">
      <w:pPr>
        <w:numPr>
          <w:ilvl w:val="0"/>
          <w:numId w:val="20"/>
        </w:numPr>
        <w:jc w:val="both"/>
        <w:rPr>
          <w:rFonts w:ascii="Arial" w:hAnsi="Arial" w:cs="Arial"/>
          <w:sz w:val="22"/>
          <w:szCs w:val="22"/>
        </w:rPr>
      </w:pPr>
      <w:r>
        <w:rPr>
          <w:rFonts w:ascii="Arial" w:hAnsi="Arial" w:cs="Arial"/>
          <w:sz w:val="22"/>
          <w:szCs w:val="22"/>
        </w:rPr>
        <w:t>obiektowe ograniczniki przepięć,</w:t>
      </w:r>
    </w:p>
    <w:p w14:paraId="6CEE329A" w14:textId="77777777" w:rsidR="00B818DB" w:rsidRDefault="006122A5" w:rsidP="00461418">
      <w:pPr>
        <w:numPr>
          <w:ilvl w:val="0"/>
          <w:numId w:val="20"/>
        </w:numPr>
        <w:jc w:val="both"/>
        <w:rPr>
          <w:rFonts w:ascii="Arial" w:hAnsi="Arial" w:cs="Arial"/>
          <w:sz w:val="22"/>
          <w:szCs w:val="22"/>
        </w:rPr>
      </w:pPr>
      <w:r w:rsidRPr="00B818DB">
        <w:rPr>
          <w:rFonts w:ascii="Arial" w:hAnsi="Arial" w:cs="Arial"/>
          <w:sz w:val="22"/>
          <w:szCs w:val="22"/>
        </w:rPr>
        <w:t>listwowe ograniczniki przepięć,</w:t>
      </w:r>
    </w:p>
    <w:p w14:paraId="09183FE0" w14:textId="77777777" w:rsidR="002D22B3" w:rsidRPr="00B818DB" w:rsidRDefault="002D22B3" w:rsidP="00461418">
      <w:pPr>
        <w:numPr>
          <w:ilvl w:val="0"/>
          <w:numId w:val="20"/>
        </w:numPr>
        <w:jc w:val="both"/>
        <w:rPr>
          <w:rFonts w:ascii="Arial" w:hAnsi="Arial" w:cs="Arial"/>
          <w:sz w:val="22"/>
          <w:szCs w:val="22"/>
        </w:rPr>
      </w:pPr>
      <w:r w:rsidRPr="00B818DB">
        <w:rPr>
          <w:rFonts w:ascii="Arial" w:hAnsi="Arial" w:cs="Arial"/>
          <w:sz w:val="22"/>
          <w:szCs w:val="22"/>
        </w:rPr>
        <w:t>odgromniki.</w:t>
      </w:r>
    </w:p>
    <w:p w14:paraId="025726A8" w14:textId="77777777" w:rsidR="006122A5" w:rsidRDefault="006122A5" w:rsidP="00B818DB">
      <w:pPr>
        <w:jc w:val="both"/>
        <w:rPr>
          <w:rFonts w:ascii="Arial" w:hAnsi="Arial" w:cs="Arial"/>
          <w:sz w:val="22"/>
          <w:szCs w:val="22"/>
        </w:rPr>
      </w:pPr>
      <w:r w:rsidRPr="002D22B3">
        <w:rPr>
          <w:rFonts w:ascii="Arial" w:hAnsi="Arial" w:cs="Arial"/>
          <w:sz w:val="22"/>
          <w:szCs w:val="22"/>
        </w:rPr>
        <w:t>Elementy ochrony przepięciowej należy dobrać w za</w:t>
      </w:r>
      <w:r w:rsidR="00B818DB">
        <w:rPr>
          <w:rFonts w:ascii="Arial" w:hAnsi="Arial" w:cs="Arial"/>
          <w:sz w:val="22"/>
          <w:szCs w:val="22"/>
        </w:rPr>
        <w:t xml:space="preserve">leżności od stopnia zagrożenia </w:t>
      </w:r>
      <w:r>
        <w:rPr>
          <w:rFonts w:ascii="Arial" w:hAnsi="Arial" w:cs="Arial"/>
          <w:sz w:val="22"/>
          <w:szCs w:val="22"/>
        </w:rPr>
        <w:t>wystąpienia przepięcia i zastosowanej aparatury.</w:t>
      </w:r>
    </w:p>
    <w:p w14:paraId="6472A9EF" w14:textId="77777777" w:rsidR="00905CE1" w:rsidRPr="00B90D26" w:rsidRDefault="00905CE1" w:rsidP="00476E02"/>
    <w:p w14:paraId="1DEE2ACB" w14:textId="77777777" w:rsidR="00905CE1" w:rsidRPr="00131E4B" w:rsidRDefault="006122A5" w:rsidP="00131E4B">
      <w:pPr>
        <w:pStyle w:val="Nagwek1"/>
        <w:numPr>
          <w:ilvl w:val="2"/>
          <w:numId w:val="1"/>
        </w:numPr>
        <w:tabs>
          <w:tab w:val="clear" w:pos="1440"/>
          <w:tab w:val="num" w:pos="709"/>
        </w:tabs>
        <w:ind w:left="709" w:hanging="709"/>
        <w:jc w:val="both"/>
        <w:rPr>
          <w:rFonts w:cs="Arial"/>
          <w:szCs w:val="22"/>
        </w:rPr>
      </w:pPr>
      <w:bookmarkStart w:id="20" w:name="_Toc475077759"/>
      <w:r w:rsidRPr="00131E4B">
        <w:rPr>
          <w:rFonts w:cs="Arial"/>
          <w:szCs w:val="22"/>
        </w:rPr>
        <w:t>Ochrona przeciwporażeniowa</w:t>
      </w:r>
      <w:bookmarkEnd w:id="20"/>
    </w:p>
    <w:p w14:paraId="54EC669E" w14:textId="77777777" w:rsidR="00F221B3" w:rsidRDefault="00F221B3" w:rsidP="00F221B3">
      <w:pPr>
        <w:jc w:val="both"/>
        <w:rPr>
          <w:rFonts w:ascii="Arial" w:hAnsi="Arial" w:cs="Arial"/>
          <w:sz w:val="22"/>
          <w:szCs w:val="22"/>
        </w:rPr>
      </w:pPr>
    </w:p>
    <w:p w14:paraId="0C299012" w14:textId="77777777" w:rsidR="002D22B3" w:rsidRPr="00CF27D5" w:rsidRDefault="00CF27D5" w:rsidP="00CF27D5">
      <w:pPr>
        <w:jc w:val="both"/>
        <w:rPr>
          <w:rFonts w:ascii="Arial" w:hAnsi="Arial" w:cs="Arial"/>
          <w:sz w:val="22"/>
          <w:szCs w:val="22"/>
        </w:rPr>
      </w:pPr>
      <w:r>
        <w:rPr>
          <w:rFonts w:ascii="Arial" w:hAnsi="Arial" w:cs="Arial"/>
          <w:sz w:val="22"/>
          <w:szCs w:val="22"/>
        </w:rPr>
        <w:t>Szczegółowe wymagania nt.</w:t>
      </w:r>
      <w:r w:rsidR="00F221B3">
        <w:rPr>
          <w:rFonts w:ascii="Arial" w:hAnsi="Arial" w:cs="Arial"/>
          <w:sz w:val="22"/>
          <w:szCs w:val="22"/>
        </w:rPr>
        <w:t xml:space="preserve"> ochrony przeciwpora</w:t>
      </w:r>
      <w:r>
        <w:rPr>
          <w:rFonts w:ascii="Arial" w:hAnsi="Arial" w:cs="Arial"/>
          <w:sz w:val="22"/>
          <w:szCs w:val="22"/>
        </w:rPr>
        <w:t>żeniowej są opisane w: "</w:t>
      </w:r>
      <w:r w:rsidR="00401690">
        <w:rPr>
          <w:rFonts w:ascii="Arial" w:hAnsi="Arial" w:cs="Arial"/>
          <w:sz w:val="22"/>
          <w:szCs w:val="22"/>
        </w:rPr>
        <w:t xml:space="preserve">Wymagania ogólne budowy nowych i modernizacji instalacji </w:t>
      </w:r>
      <w:r w:rsidR="002C4B66">
        <w:rPr>
          <w:rFonts w:ascii="Arial" w:hAnsi="Arial" w:cs="Arial"/>
          <w:sz w:val="22"/>
          <w:szCs w:val="22"/>
        </w:rPr>
        <w:t>produkcyjnych w branży elektrycznej</w:t>
      </w:r>
      <w:r w:rsidR="00401690">
        <w:rPr>
          <w:rFonts w:ascii="Arial" w:hAnsi="Arial" w:cs="Arial"/>
          <w:sz w:val="22"/>
          <w:szCs w:val="22"/>
        </w:rPr>
        <w:t xml:space="preserve"> – załączniki techniczne do kontraktów"</w:t>
      </w:r>
      <w:r>
        <w:rPr>
          <w:rFonts w:ascii="Arial" w:hAnsi="Arial" w:cs="Arial"/>
          <w:sz w:val="22"/>
          <w:szCs w:val="22"/>
        </w:rPr>
        <w:t>.</w:t>
      </w:r>
    </w:p>
    <w:p w14:paraId="3188BFC2" w14:textId="77777777" w:rsidR="00C25DAE" w:rsidRPr="004A36CF" w:rsidRDefault="00C25DAE" w:rsidP="004A36CF">
      <w:pPr>
        <w:jc w:val="both"/>
        <w:rPr>
          <w:rFonts w:ascii="Arial" w:hAnsi="Arial" w:cs="Arial"/>
          <w:sz w:val="22"/>
          <w:szCs w:val="22"/>
        </w:rPr>
      </w:pPr>
    </w:p>
    <w:p w14:paraId="66313850" w14:textId="77777777" w:rsidR="00C25DAE" w:rsidRDefault="007D4589" w:rsidP="00340186">
      <w:pPr>
        <w:pStyle w:val="Nagwek1"/>
        <w:numPr>
          <w:ilvl w:val="1"/>
          <w:numId w:val="1"/>
        </w:numPr>
        <w:tabs>
          <w:tab w:val="clear" w:pos="792"/>
          <w:tab w:val="num" w:pos="567"/>
        </w:tabs>
        <w:ind w:left="567" w:hanging="567"/>
      </w:pPr>
      <w:bookmarkStart w:id="21" w:name="_Toc475077760"/>
      <w:r>
        <w:t>Aparatura obiektowa</w:t>
      </w:r>
      <w:bookmarkEnd w:id="21"/>
    </w:p>
    <w:p w14:paraId="094A2FCE" w14:textId="77777777" w:rsidR="00CE042F" w:rsidRPr="00CE042F" w:rsidRDefault="00CE042F" w:rsidP="00B97459">
      <w:pPr>
        <w:pStyle w:val="Akapitzlist"/>
        <w:ind w:left="360"/>
        <w:jc w:val="both"/>
        <w:rPr>
          <w:rFonts w:ascii="Arial" w:hAnsi="Arial" w:cs="Arial"/>
          <w:sz w:val="22"/>
          <w:szCs w:val="22"/>
        </w:rPr>
      </w:pPr>
    </w:p>
    <w:p w14:paraId="7E18A409" w14:textId="77777777" w:rsidR="004D5A87" w:rsidRPr="004D5A87" w:rsidRDefault="002D22B3" w:rsidP="004D5A87">
      <w:pPr>
        <w:autoSpaceDE w:val="0"/>
        <w:autoSpaceDN w:val="0"/>
        <w:adjustRightInd w:val="0"/>
        <w:jc w:val="both"/>
        <w:rPr>
          <w:rFonts w:ascii="Arial" w:hAnsi="Arial" w:cs="Arial"/>
          <w:sz w:val="22"/>
          <w:szCs w:val="22"/>
        </w:rPr>
      </w:pPr>
      <w:r w:rsidRPr="0019667B">
        <w:rPr>
          <w:rFonts w:ascii="Arial" w:hAnsi="Arial" w:cs="Arial"/>
          <w:sz w:val="22"/>
          <w:szCs w:val="22"/>
        </w:rPr>
        <w:t>Wymagane jest</w:t>
      </w:r>
      <w:r w:rsidR="007D4589" w:rsidRPr="0019667B">
        <w:rPr>
          <w:rFonts w:ascii="Arial" w:hAnsi="Arial" w:cs="Arial"/>
          <w:sz w:val="22"/>
          <w:szCs w:val="22"/>
        </w:rPr>
        <w:t xml:space="preserve"> </w:t>
      </w:r>
      <w:r w:rsidR="00CE042F" w:rsidRPr="0019667B">
        <w:rPr>
          <w:rFonts w:ascii="Arial" w:hAnsi="Arial" w:cs="Arial"/>
          <w:sz w:val="22"/>
          <w:szCs w:val="22"/>
        </w:rPr>
        <w:t>stosowa</w:t>
      </w:r>
      <w:r w:rsidRPr="0019667B">
        <w:rPr>
          <w:rFonts w:ascii="Arial" w:hAnsi="Arial" w:cs="Arial"/>
          <w:sz w:val="22"/>
          <w:szCs w:val="22"/>
        </w:rPr>
        <w:t>nie</w:t>
      </w:r>
      <w:r w:rsidR="00CE042F" w:rsidRPr="0019667B">
        <w:rPr>
          <w:rFonts w:ascii="Arial" w:hAnsi="Arial" w:cs="Arial"/>
          <w:sz w:val="22"/>
          <w:szCs w:val="22"/>
        </w:rPr>
        <w:t xml:space="preserve"> </w:t>
      </w:r>
      <w:r w:rsidR="007D4589" w:rsidRPr="0019667B">
        <w:rPr>
          <w:rFonts w:ascii="Arial" w:hAnsi="Arial" w:cs="Arial"/>
          <w:sz w:val="22"/>
          <w:szCs w:val="22"/>
        </w:rPr>
        <w:t>inteligentn</w:t>
      </w:r>
      <w:r w:rsidRPr="0019667B">
        <w:rPr>
          <w:rFonts w:ascii="Arial" w:hAnsi="Arial" w:cs="Arial"/>
          <w:sz w:val="22"/>
          <w:szCs w:val="22"/>
        </w:rPr>
        <w:t>ych (typu Smart) przetworników pomiarowych</w:t>
      </w:r>
      <w:r w:rsidR="007D4589" w:rsidRPr="0019667B">
        <w:rPr>
          <w:rFonts w:ascii="Arial" w:hAnsi="Arial" w:cs="Arial"/>
          <w:sz w:val="22"/>
          <w:szCs w:val="22"/>
        </w:rPr>
        <w:t xml:space="preserve"> oraz ustawnik</w:t>
      </w:r>
      <w:r w:rsidRPr="0019667B">
        <w:rPr>
          <w:rFonts w:ascii="Arial" w:hAnsi="Arial" w:cs="Arial"/>
          <w:sz w:val="22"/>
          <w:szCs w:val="22"/>
        </w:rPr>
        <w:t>ów</w:t>
      </w:r>
      <w:r w:rsidR="007D4589" w:rsidRPr="0019667B">
        <w:rPr>
          <w:rFonts w:ascii="Arial" w:hAnsi="Arial" w:cs="Arial"/>
          <w:sz w:val="22"/>
          <w:szCs w:val="22"/>
        </w:rPr>
        <w:t xml:space="preserve"> pozycyjn</w:t>
      </w:r>
      <w:r w:rsidRPr="0019667B">
        <w:rPr>
          <w:rFonts w:ascii="Arial" w:hAnsi="Arial" w:cs="Arial"/>
          <w:sz w:val="22"/>
          <w:szCs w:val="22"/>
        </w:rPr>
        <w:t>ych</w:t>
      </w:r>
      <w:r w:rsidR="007D4589" w:rsidRPr="0019667B">
        <w:rPr>
          <w:rFonts w:ascii="Arial" w:hAnsi="Arial" w:cs="Arial"/>
          <w:sz w:val="22"/>
          <w:szCs w:val="22"/>
        </w:rPr>
        <w:t xml:space="preserve">. </w:t>
      </w:r>
      <w:r w:rsidR="006D2438" w:rsidRPr="0019667B">
        <w:rPr>
          <w:rFonts w:ascii="Arial" w:hAnsi="Arial" w:cs="Arial"/>
          <w:sz w:val="22"/>
          <w:szCs w:val="22"/>
        </w:rPr>
        <w:t xml:space="preserve">Podstawą doboru </w:t>
      </w:r>
      <w:r w:rsidR="004D5A87">
        <w:rPr>
          <w:rFonts w:ascii="Arial" w:hAnsi="Arial" w:cs="Arial"/>
          <w:sz w:val="22"/>
          <w:szCs w:val="22"/>
        </w:rPr>
        <w:t xml:space="preserve">aparatury </w:t>
      </w:r>
      <w:proofErr w:type="spellStart"/>
      <w:r w:rsidR="004D5A87">
        <w:rPr>
          <w:rFonts w:ascii="Arial" w:hAnsi="Arial" w:cs="Arial"/>
          <w:sz w:val="22"/>
          <w:szCs w:val="22"/>
        </w:rPr>
        <w:t>PiA</w:t>
      </w:r>
      <w:proofErr w:type="spellEnd"/>
      <w:r w:rsidR="004D5A87">
        <w:rPr>
          <w:rFonts w:ascii="Arial" w:hAnsi="Arial" w:cs="Arial"/>
          <w:sz w:val="22"/>
          <w:szCs w:val="22"/>
        </w:rPr>
        <w:t xml:space="preserve"> jest obowiązująca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a</w:t>
      </w:r>
      <w:r w:rsidR="004D5A87" w:rsidRPr="004D5A87">
        <w:rPr>
          <w:rFonts w:ascii="Arial" w:hAnsi="Arial" w:cs="Arial"/>
          <w:sz w:val="22"/>
          <w:szCs w:val="22"/>
        </w:rPr>
        <w:t xml:space="preserve"> </w:t>
      </w:r>
      <w:r w:rsidR="004D5A87" w:rsidRPr="004D5A87">
        <w:rPr>
          <w:rFonts w:ascii="Arial" w:eastAsia="Calibri" w:hAnsi="Arial" w:cs="Arial"/>
          <w:sz w:val="22"/>
          <w:szCs w:val="22"/>
        </w:rPr>
        <w:t>producentów i dostawców akceptowanych przez ANWIL S.A." (załącznik nr 6).</w:t>
      </w:r>
    </w:p>
    <w:p w14:paraId="1259E1F0" w14:textId="77777777" w:rsidR="00B818DB" w:rsidRPr="00FF67A7" w:rsidRDefault="00B818DB" w:rsidP="00B818DB">
      <w:pPr>
        <w:autoSpaceDE w:val="0"/>
        <w:autoSpaceDN w:val="0"/>
        <w:adjustRightInd w:val="0"/>
        <w:jc w:val="both"/>
        <w:rPr>
          <w:rFonts w:ascii="Arial" w:eastAsia="Calibri" w:hAnsi="Arial" w:cs="Arial"/>
          <w:sz w:val="22"/>
          <w:szCs w:val="22"/>
        </w:rPr>
      </w:pPr>
    </w:p>
    <w:p w14:paraId="1D3D609F" w14:textId="77777777" w:rsidR="002D22B3" w:rsidRPr="00FF67A7" w:rsidRDefault="002D22B3" w:rsidP="00FF67A7">
      <w:pPr>
        <w:autoSpaceDE w:val="0"/>
        <w:autoSpaceDN w:val="0"/>
        <w:adjustRightInd w:val="0"/>
        <w:jc w:val="both"/>
        <w:rPr>
          <w:rFonts w:ascii="Arial" w:eastAsia="Calibri" w:hAnsi="Arial" w:cs="Arial"/>
          <w:sz w:val="22"/>
          <w:szCs w:val="22"/>
        </w:rPr>
      </w:pPr>
      <w:r w:rsidRPr="00FF67A7">
        <w:rPr>
          <w:rFonts w:ascii="Arial" w:eastAsia="Calibri" w:hAnsi="Arial" w:cs="Arial"/>
          <w:sz w:val="22"/>
          <w:szCs w:val="22"/>
        </w:rPr>
        <w:t xml:space="preserve">Zakres dostawy i rodzaj sprzętu musi być </w:t>
      </w:r>
      <w:r w:rsidR="006D2438" w:rsidRPr="00FF67A7">
        <w:rPr>
          <w:rFonts w:ascii="Arial" w:eastAsia="Calibri" w:hAnsi="Arial" w:cs="Arial"/>
          <w:sz w:val="22"/>
          <w:szCs w:val="22"/>
        </w:rPr>
        <w:t xml:space="preserve">finalnie </w:t>
      </w:r>
      <w:r w:rsidRPr="00FF67A7">
        <w:rPr>
          <w:rFonts w:ascii="Arial" w:eastAsia="Calibri" w:hAnsi="Arial" w:cs="Arial"/>
          <w:sz w:val="22"/>
          <w:szCs w:val="22"/>
        </w:rPr>
        <w:t>zaakceptowany przez właściwe służby techn</w:t>
      </w:r>
      <w:r w:rsidR="006D2438" w:rsidRPr="00FF67A7">
        <w:rPr>
          <w:rFonts w:ascii="Arial" w:eastAsia="Calibri" w:hAnsi="Arial" w:cs="Arial"/>
          <w:sz w:val="22"/>
          <w:szCs w:val="22"/>
        </w:rPr>
        <w:t>iczne branży automatyki</w:t>
      </w:r>
      <w:r w:rsidR="00B818DB" w:rsidRPr="00FF67A7">
        <w:rPr>
          <w:rFonts w:ascii="Arial" w:eastAsia="Calibri" w:hAnsi="Arial" w:cs="Arial"/>
          <w:sz w:val="22"/>
          <w:szCs w:val="22"/>
        </w:rPr>
        <w:t xml:space="preserve"> ze strony Kupującego</w:t>
      </w:r>
      <w:r w:rsidR="006D2438" w:rsidRPr="00FF67A7">
        <w:rPr>
          <w:rFonts w:ascii="Arial" w:eastAsia="Calibri" w:hAnsi="Arial" w:cs="Arial"/>
          <w:sz w:val="22"/>
          <w:szCs w:val="22"/>
        </w:rPr>
        <w:t>.</w:t>
      </w:r>
    </w:p>
    <w:p w14:paraId="56B08296" w14:textId="77777777" w:rsidR="00C01C50" w:rsidRPr="00FF67A7" w:rsidRDefault="00C01C50" w:rsidP="002D22B3">
      <w:pPr>
        <w:pStyle w:val="Akapitzlist"/>
        <w:ind w:left="425"/>
        <w:jc w:val="both"/>
        <w:rPr>
          <w:rFonts w:ascii="Arial" w:hAnsi="Arial" w:cs="Arial"/>
          <w:sz w:val="22"/>
          <w:szCs w:val="22"/>
        </w:rPr>
      </w:pPr>
    </w:p>
    <w:p w14:paraId="4C8E91A1" w14:textId="77777777" w:rsidR="00BF207A" w:rsidRPr="00131E4B" w:rsidRDefault="007D4589" w:rsidP="00131E4B">
      <w:pPr>
        <w:pStyle w:val="Nagwek1"/>
        <w:numPr>
          <w:ilvl w:val="2"/>
          <w:numId w:val="1"/>
        </w:numPr>
        <w:tabs>
          <w:tab w:val="clear" w:pos="1440"/>
          <w:tab w:val="num" w:pos="709"/>
        </w:tabs>
        <w:ind w:left="709" w:hanging="709"/>
        <w:jc w:val="both"/>
        <w:rPr>
          <w:rFonts w:cs="Arial"/>
          <w:szCs w:val="22"/>
        </w:rPr>
      </w:pPr>
      <w:bookmarkStart w:id="22" w:name="_Toc475077761"/>
      <w:r w:rsidRPr="00131E4B">
        <w:rPr>
          <w:rFonts w:cs="Arial"/>
          <w:szCs w:val="22"/>
        </w:rPr>
        <w:t>Montaż aparatury na obiekcie</w:t>
      </w:r>
      <w:bookmarkEnd w:id="22"/>
    </w:p>
    <w:p w14:paraId="14759EDD" w14:textId="77777777" w:rsidR="007D4589" w:rsidRPr="0019667B" w:rsidRDefault="007D4589" w:rsidP="007D4589"/>
    <w:p w14:paraId="7F5C41CC" w14:textId="77777777" w:rsidR="00BF207A" w:rsidRPr="0019667B" w:rsidRDefault="007D4589" w:rsidP="00B818DB">
      <w:pPr>
        <w:jc w:val="both"/>
        <w:rPr>
          <w:rFonts w:ascii="Arial" w:hAnsi="Arial" w:cs="Arial"/>
          <w:sz w:val="22"/>
          <w:szCs w:val="22"/>
        </w:rPr>
      </w:pPr>
      <w:r w:rsidRPr="0019667B">
        <w:rPr>
          <w:rFonts w:ascii="Arial" w:hAnsi="Arial" w:cs="Arial"/>
          <w:sz w:val="22"/>
          <w:szCs w:val="22"/>
        </w:rPr>
        <w:t xml:space="preserve">Przyrządy </w:t>
      </w:r>
      <w:r w:rsidR="00317F22">
        <w:rPr>
          <w:rFonts w:ascii="Arial" w:hAnsi="Arial" w:cs="Arial"/>
          <w:sz w:val="22"/>
          <w:szCs w:val="22"/>
        </w:rPr>
        <w:t>muszą</w:t>
      </w:r>
      <w:r w:rsidR="00BF207A" w:rsidRPr="0019667B">
        <w:rPr>
          <w:rFonts w:ascii="Arial" w:hAnsi="Arial" w:cs="Arial"/>
          <w:sz w:val="22"/>
          <w:szCs w:val="22"/>
        </w:rPr>
        <w:t xml:space="preserve"> posiadać metalowe obudowy, </w:t>
      </w:r>
      <w:r w:rsidRPr="0019667B">
        <w:rPr>
          <w:rFonts w:ascii="Arial" w:hAnsi="Arial" w:cs="Arial"/>
          <w:sz w:val="22"/>
          <w:szCs w:val="22"/>
        </w:rPr>
        <w:t xml:space="preserve">w standardowym wykonaniu producenta lub zgodnie ze standardem dostawcy. Aparatura obiektowa </w:t>
      </w:r>
      <w:r w:rsidR="00317F22">
        <w:rPr>
          <w:rFonts w:ascii="Arial" w:hAnsi="Arial" w:cs="Arial"/>
          <w:sz w:val="22"/>
          <w:szCs w:val="22"/>
        </w:rPr>
        <w:t>musi</w:t>
      </w:r>
      <w:r w:rsidRPr="0019667B">
        <w:rPr>
          <w:rFonts w:ascii="Arial" w:hAnsi="Arial" w:cs="Arial"/>
          <w:sz w:val="22"/>
          <w:szCs w:val="22"/>
        </w:rPr>
        <w:t xml:space="preserve"> mieć uszczelnienia odporne na</w:t>
      </w:r>
      <w:r w:rsidR="00BF207A" w:rsidRPr="0019667B">
        <w:rPr>
          <w:rFonts w:ascii="Arial" w:hAnsi="Arial" w:cs="Arial"/>
          <w:sz w:val="22"/>
          <w:szCs w:val="22"/>
        </w:rPr>
        <w:t xml:space="preserve"> wpływ warunków atmosferycznych. </w:t>
      </w:r>
      <w:r w:rsidRPr="0019667B">
        <w:rPr>
          <w:rFonts w:ascii="Arial" w:hAnsi="Arial" w:cs="Arial"/>
          <w:sz w:val="22"/>
          <w:szCs w:val="22"/>
        </w:rPr>
        <w:t>Drzwiczki obudowy powinny być  wyposażone we wziernik umożliwiający obserwację wartości mierzonej, nastaw, itp.</w:t>
      </w:r>
    </w:p>
    <w:p w14:paraId="1155342F" w14:textId="77777777" w:rsidR="00A90CFC" w:rsidRPr="0019667B" w:rsidRDefault="00A90CFC" w:rsidP="00A90CFC">
      <w:pPr>
        <w:jc w:val="both"/>
        <w:rPr>
          <w:rFonts w:ascii="Arial" w:hAnsi="Arial" w:cs="Arial"/>
          <w:sz w:val="22"/>
          <w:szCs w:val="22"/>
        </w:rPr>
      </w:pPr>
    </w:p>
    <w:p w14:paraId="0CBFB955" w14:textId="77777777" w:rsidR="00BF207A" w:rsidRPr="0019667B" w:rsidRDefault="00C05C37" w:rsidP="00B818DB">
      <w:pPr>
        <w:jc w:val="both"/>
        <w:rPr>
          <w:rFonts w:ascii="Arial" w:hAnsi="Arial" w:cs="Arial"/>
          <w:sz w:val="22"/>
          <w:szCs w:val="22"/>
        </w:rPr>
      </w:pPr>
      <w:r w:rsidRPr="0019667B">
        <w:rPr>
          <w:rFonts w:ascii="Arial" w:hAnsi="Arial" w:cs="Arial"/>
          <w:sz w:val="22"/>
          <w:szCs w:val="22"/>
        </w:rPr>
        <w:t>E</w:t>
      </w:r>
      <w:r w:rsidR="007D4589" w:rsidRPr="0019667B">
        <w:rPr>
          <w:rFonts w:ascii="Arial" w:hAnsi="Arial" w:cs="Arial"/>
          <w:sz w:val="22"/>
          <w:szCs w:val="22"/>
        </w:rPr>
        <w:t xml:space="preserve">lementy aparatury </w:t>
      </w:r>
      <w:r w:rsidR="00406A26">
        <w:rPr>
          <w:rFonts w:ascii="Arial" w:hAnsi="Arial" w:cs="Arial"/>
          <w:sz w:val="22"/>
          <w:szCs w:val="22"/>
        </w:rPr>
        <w:t>muszą</w:t>
      </w:r>
      <w:r w:rsidR="007D4589" w:rsidRPr="0019667B">
        <w:rPr>
          <w:rFonts w:ascii="Arial" w:hAnsi="Arial" w:cs="Arial"/>
          <w:sz w:val="22"/>
          <w:szCs w:val="22"/>
        </w:rPr>
        <w:t xml:space="preserve"> być wykonane z materiałów odpowiednich do stosowania na terenie</w:t>
      </w:r>
      <w:r w:rsidR="00BF207A" w:rsidRPr="0019667B">
        <w:rPr>
          <w:rFonts w:ascii="Arial" w:hAnsi="Arial" w:cs="Arial"/>
          <w:sz w:val="22"/>
          <w:szCs w:val="22"/>
        </w:rPr>
        <w:t xml:space="preserve"> zakładu chemicznego.</w:t>
      </w:r>
    </w:p>
    <w:p w14:paraId="3235A595" w14:textId="77777777" w:rsidR="00A90CFC" w:rsidRPr="0019667B" w:rsidRDefault="00A90CFC" w:rsidP="00A90CFC">
      <w:pPr>
        <w:ind w:left="708"/>
        <w:jc w:val="both"/>
        <w:rPr>
          <w:rFonts w:ascii="Arial" w:hAnsi="Arial" w:cs="Arial"/>
          <w:sz w:val="22"/>
          <w:szCs w:val="22"/>
        </w:rPr>
      </w:pPr>
    </w:p>
    <w:p w14:paraId="4F1E0558" w14:textId="77777777" w:rsidR="00BF207A" w:rsidRPr="0019667B" w:rsidRDefault="00BF207A" w:rsidP="00B818DB">
      <w:pPr>
        <w:jc w:val="both"/>
        <w:rPr>
          <w:rFonts w:ascii="Arial" w:hAnsi="Arial" w:cs="Arial"/>
          <w:sz w:val="22"/>
          <w:szCs w:val="22"/>
        </w:rPr>
      </w:pPr>
      <w:r w:rsidRPr="0019667B">
        <w:rPr>
          <w:rFonts w:ascii="Arial" w:hAnsi="Arial" w:cs="Arial"/>
          <w:sz w:val="22"/>
          <w:szCs w:val="22"/>
        </w:rPr>
        <w:t xml:space="preserve">Przyrządy zabudowane na obiekcie </w:t>
      </w:r>
      <w:r w:rsidR="00406A26">
        <w:rPr>
          <w:rFonts w:ascii="Arial" w:hAnsi="Arial" w:cs="Arial"/>
          <w:sz w:val="22"/>
          <w:szCs w:val="22"/>
        </w:rPr>
        <w:t>muszą</w:t>
      </w:r>
      <w:r w:rsidRPr="0019667B">
        <w:rPr>
          <w:rFonts w:ascii="Arial" w:hAnsi="Arial" w:cs="Arial"/>
          <w:sz w:val="22"/>
          <w:szCs w:val="22"/>
        </w:rPr>
        <w:t xml:space="preserve"> mieć stopień ochrony obudowy co najmniej IP-54 zgodnie z zaleceniami PN-EN</w:t>
      </w:r>
      <w:r w:rsidR="00D200BF" w:rsidRPr="0019667B">
        <w:rPr>
          <w:rFonts w:ascii="Arial" w:hAnsi="Arial" w:cs="Arial"/>
          <w:sz w:val="22"/>
          <w:szCs w:val="22"/>
        </w:rPr>
        <w:t xml:space="preserve"> </w:t>
      </w:r>
      <w:r w:rsidRPr="0019667B">
        <w:rPr>
          <w:rFonts w:ascii="Arial" w:hAnsi="Arial" w:cs="Arial"/>
          <w:sz w:val="22"/>
          <w:szCs w:val="22"/>
        </w:rPr>
        <w:t xml:space="preserve">60529. Obudowy dla aparatury zamontowanej na obiekcie </w:t>
      </w:r>
      <w:r w:rsidR="00406A26">
        <w:rPr>
          <w:rFonts w:ascii="Arial" w:hAnsi="Arial" w:cs="Arial"/>
          <w:sz w:val="22"/>
          <w:szCs w:val="22"/>
        </w:rPr>
        <w:t>muszą</w:t>
      </w:r>
      <w:r w:rsidRPr="0019667B">
        <w:rPr>
          <w:rFonts w:ascii="Arial" w:hAnsi="Arial" w:cs="Arial"/>
          <w:sz w:val="22"/>
          <w:szCs w:val="22"/>
        </w:rPr>
        <w:t xml:space="preserve"> mieć konstrukcję o dużej wytrzymałości. Okablowanie </w:t>
      </w:r>
      <w:r w:rsidR="00406A26">
        <w:rPr>
          <w:rFonts w:ascii="Arial" w:hAnsi="Arial" w:cs="Arial"/>
          <w:sz w:val="22"/>
          <w:szCs w:val="22"/>
        </w:rPr>
        <w:t>musi</w:t>
      </w:r>
      <w:r w:rsidRPr="0019667B">
        <w:rPr>
          <w:rFonts w:ascii="Arial" w:hAnsi="Arial" w:cs="Arial"/>
          <w:sz w:val="22"/>
          <w:szCs w:val="22"/>
        </w:rPr>
        <w:t xml:space="preserve"> być zabezpieczone przed </w:t>
      </w:r>
      <w:r w:rsidRPr="0019667B">
        <w:rPr>
          <w:rFonts w:ascii="Arial" w:hAnsi="Arial" w:cs="Arial"/>
          <w:sz w:val="22"/>
          <w:szCs w:val="22"/>
        </w:rPr>
        <w:lastRenderedPageBreak/>
        <w:t xml:space="preserve">możliwością uszkodzenia. Styki urządzeń przekaźnikowych </w:t>
      </w:r>
      <w:r w:rsidR="00406A26">
        <w:rPr>
          <w:rFonts w:ascii="Arial" w:hAnsi="Arial" w:cs="Arial"/>
          <w:sz w:val="22"/>
          <w:szCs w:val="22"/>
        </w:rPr>
        <w:t>muszą</w:t>
      </w:r>
      <w:r w:rsidRPr="0019667B">
        <w:rPr>
          <w:rFonts w:ascii="Arial" w:hAnsi="Arial" w:cs="Arial"/>
          <w:sz w:val="22"/>
          <w:szCs w:val="22"/>
        </w:rPr>
        <w:t xml:space="preserve"> być hermetycznie uszczelnione, aby zapewnić ich prawidłową pracę w warunkach atmosfery zakładu chemicznego.</w:t>
      </w:r>
    </w:p>
    <w:p w14:paraId="4DBFCDFF" w14:textId="77777777" w:rsidR="00A90CFC" w:rsidRPr="0019667B" w:rsidRDefault="00A90CFC" w:rsidP="00A90CFC">
      <w:pPr>
        <w:ind w:left="708"/>
        <w:jc w:val="both"/>
        <w:rPr>
          <w:rFonts w:ascii="Arial" w:hAnsi="Arial" w:cs="Arial"/>
          <w:sz w:val="22"/>
          <w:szCs w:val="22"/>
        </w:rPr>
      </w:pPr>
    </w:p>
    <w:p w14:paraId="524E7EFC" w14:textId="77777777" w:rsidR="00BF207A" w:rsidRPr="00A90CFC" w:rsidRDefault="00BF207A" w:rsidP="00B818DB">
      <w:pPr>
        <w:jc w:val="both"/>
        <w:rPr>
          <w:rFonts w:ascii="Arial" w:hAnsi="Arial" w:cs="Arial"/>
          <w:sz w:val="22"/>
          <w:szCs w:val="22"/>
        </w:rPr>
      </w:pPr>
      <w:r w:rsidRPr="0019667B">
        <w:rPr>
          <w:rFonts w:ascii="Arial" w:hAnsi="Arial" w:cs="Arial"/>
          <w:sz w:val="22"/>
          <w:szCs w:val="22"/>
        </w:rPr>
        <w:t>Całe oprzyrządowanie musi być instalowane w miejscach, gdzie nie występują nadmierne drgania oraz działanie wysokich temperatur mogących spowodować uszkodzenia. Ponadto</w:t>
      </w:r>
      <w:r w:rsidRPr="00A90CFC">
        <w:rPr>
          <w:rFonts w:ascii="Arial" w:hAnsi="Arial" w:cs="Arial"/>
          <w:sz w:val="22"/>
          <w:szCs w:val="22"/>
        </w:rPr>
        <w:t xml:space="preserve"> nie powinno być ono montowane pod </w:t>
      </w:r>
      <w:proofErr w:type="spellStart"/>
      <w:r w:rsidRPr="00A90CFC">
        <w:rPr>
          <w:rFonts w:ascii="Arial" w:hAnsi="Arial" w:cs="Arial"/>
          <w:sz w:val="22"/>
          <w:szCs w:val="22"/>
        </w:rPr>
        <w:t>odwodnieniami</w:t>
      </w:r>
      <w:proofErr w:type="spellEnd"/>
      <w:r w:rsidRPr="00A90CFC">
        <w:rPr>
          <w:rFonts w:ascii="Arial" w:hAnsi="Arial" w:cs="Arial"/>
          <w:sz w:val="22"/>
          <w:szCs w:val="22"/>
        </w:rPr>
        <w:t xml:space="preserve"> ani be</w:t>
      </w:r>
      <w:r w:rsidR="00A90CFC" w:rsidRPr="00A90CFC">
        <w:rPr>
          <w:rFonts w:ascii="Arial" w:hAnsi="Arial" w:cs="Arial"/>
          <w:sz w:val="22"/>
          <w:szCs w:val="22"/>
        </w:rPr>
        <w:t xml:space="preserve">zpośrednio nad </w:t>
      </w:r>
      <w:proofErr w:type="spellStart"/>
      <w:r w:rsidR="00A90CFC" w:rsidRPr="00A90CFC">
        <w:rPr>
          <w:rFonts w:ascii="Arial" w:hAnsi="Arial" w:cs="Arial"/>
          <w:sz w:val="22"/>
          <w:szCs w:val="22"/>
        </w:rPr>
        <w:t>odpowietrzeniami</w:t>
      </w:r>
      <w:proofErr w:type="spellEnd"/>
      <w:r w:rsidR="00A90CFC" w:rsidRPr="00A90CFC">
        <w:rPr>
          <w:rFonts w:ascii="Arial" w:hAnsi="Arial" w:cs="Arial"/>
          <w:sz w:val="22"/>
          <w:szCs w:val="22"/>
        </w:rPr>
        <w:t>.</w:t>
      </w:r>
    </w:p>
    <w:p w14:paraId="286A7119" w14:textId="77777777" w:rsidR="00A90CFC" w:rsidRPr="00A90CFC" w:rsidRDefault="00A90CFC" w:rsidP="00A90CFC">
      <w:pPr>
        <w:ind w:left="708"/>
        <w:jc w:val="both"/>
        <w:rPr>
          <w:rFonts w:ascii="Arial" w:hAnsi="Arial" w:cs="Arial"/>
          <w:sz w:val="22"/>
          <w:szCs w:val="22"/>
        </w:rPr>
      </w:pPr>
    </w:p>
    <w:p w14:paraId="1681A6F9" w14:textId="77777777" w:rsidR="00A90CFC" w:rsidRPr="00A90CFC" w:rsidRDefault="00BF207A" w:rsidP="00325C56">
      <w:pPr>
        <w:jc w:val="both"/>
        <w:rPr>
          <w:rFonts w:ascii="Arial" w:hAnsi="Arial" w:cs="Arial"/>
          <w:sz w:val="22"/>
          <w:szCs w:val="22"/>
        </w:rPr>
      </w:pPr>
      <w:r w:rsidRPr="00A90CFC">
        <w:rPr>
          <w:rFonts w:ascii="Arial" w:hAnsi="Arial" w:cs="Arial"/>
          <w:sz w:val="22"/>
          <w:szCs w:val="22"/>
        </w:rPr>
        <w:t xml:space="preserve">Jeśli wymagana jest regulacja ręczna, przetwornik </w:t>
      </w:r>
      <w:r w:rsidR="004D7B03">
        <w:rPr>
          <w:rFonts w:ascii="Arial" w:hAnsi="Arial" w:cs="Arial"/>
          <w:sz w:val="22"/>
          <w:szCs w:val="22"/>
        </w:rPr>
        <w:t>musi</w:t>
      </w:r>
      <w:r w:rsidRPr="00A90CFC">
        <w:rPr>
          <w:rFonts w:ascii="Arial" w:hAnsi="Arial" w:cs="Arial"/>
          <w:sz w:val="22"/>
          <w:szCs w:val="22"/>
        </w:rPr>
        <w:t xml:space="preserve"> być wyposażony w dodatkowy wskaźnik, zamontowany blisko zaworu regulacyjnego tak, aby był widoczny ze stanowiska operatora przy kółku ręcznym zaworu. Każdy dodatkowy wskaźnik musi być oznakowany etykietą z numerem obwodu. W polu odczytowym przyrządu powinien być naniesiony mnożnik oraz jednostki inżynierskie.</w:t>
      </w:r>
    </w:p>
    <w:p w14:paraId="06EF5E99" w14:textId="77777777"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Obejmy, uchwyty, wsporniki montażowe </w:t>
      </w:r>
      <w:r w:rsidR="004D7B03">
        <w:rPr>
          <w:rFonts w:ascii="Arial" w:hAnsi="Arial" w:cs="Arial"/>
          <w:sz w:val="22"/>
          <w:szCs w:val="22"/>
        </w:rPr>
        <w:t>muszą</w:t>
      </w:r>
      <w:r w:rsidRPr="00A90CFC">
        <w:rPr>
          <w:rFonts w:ascii="Arial" w:hAnsi="Arial" w:cs="Arial"/>
          <w:sz w:val="22"/>
          <w:szCs w:val="22"/>
        </w:rPr>
        <w:t xml:space="preserve"> być montowane do elementów stałych konstrukcji. Jeśli nie jest to możliwe dopuszcza się montaż do podłoża za pomocą kołków rozporowych lub mocowan</w:t>
      </w:r>
      <w:r w:rsidR="00A32EE2" w:rsidRPr="00A90CFC">
        <w:rPr>
          <w:rFonts w:ascii="Arial" w:hAnsi="Arial" w:cs="Arial"/>
          <w:sz w:val="22"/>
          <w:szCs w:val="22"/>
        </w:rPr>
        <w:t>i</w:t>
      </w:r>
      <w:r w:rsidRPr="00A90CFC">
        <w:rPr>
          <w:rFonts w:ascii="Arial" w:hAnsi="Arial" w:cs="Arial"/>
          <w:sz w:val="22"/>
          <w:szCs w:val="22"/>
        </w:rPr>
        <w:t xml:space="preserve">e odpowiednimi obejmami do rurociągów technologicznych. Wsporniki nie </w:t>
      </w:r>
      <w:r w:rsidR="004D7B03">
        <w:rPr>
          <w:rFonts w:ascii="Arial" w:hAnsi="Arial" w:cs="Arial"/>
          <w:sz w:val="22"/>
          <w:szCs w:val="22"/>
        </w:rPr>
        <w:t>mogą</w:t>
      </w:r>
      <w:r w:rsidRPr="00A90CFC">
        <w:rPr>
          <w:rFonts w:ascii="Arial" w:hAnsi="Arial" w:cs="Arial"/>
          <w:sz w:val="22"/>
          <w:szCs w:val="22"/>
        </w:rPr>
        <w:t xml:space="preserve"> być spawane do kolumn, zbiorników lub do rurociągów technologicznych.</w:t>
      </w:r>
    </w:p>
    <w:p w14:paraId="280CD9A4" w14:textId="77777777" w:rsidR="00A90CFC" w:rsidRPr="00A90CFC" w:rsidRDefault="00A90CFC" w:rsidP="00A90CFC">
      <w:pPr>
        <w:ind w:left="708"/>
        <w:jc w:val="both"/>
        <w:rPr>
          <w:rFonts w:ascii="Arial" w:hAnsi="Arial" w:cs="Arial"/>
          <w:sz w:val="22"/>
          <w:szCs w:val="22"/>
        </w:rPr>
      </w:pPr>
    </w:p>
    <w:p w14:paraId="10063C0D" w14:textId="77777777" w:rsidR="00BF207A" w:rsidRPr="00A90CFC" w:rsidRDefault="00BF207A" w:rsidP="00B818DB">
      <w:pPr>
        <w:jc w:val="both"/>
        <w:rPr>
          <w:rFonts w:ascii="Arial" w:hAnsi="Arial" w:cs="Arial"/>
          <w:sz w:val="22"/>
          <w:szCs w:val="22"/>
        </w:rPr>
      </w:pPr>
      <w:r w:rsidRPr="00A90CFC">
        <w:rPr>
          <w:rFonts w:ascii="Arial" w:hAnsi="Arial" w:cs="Arial"/>
          <w:sz w:val="22"/>
          <w:szCs w:val="22"/>
        </w:rPr>
        <w:t xml:space="preserve">Należy unikać mocowania do gorących rurociągów. Jeśli </w:t>
      </w:r>
      <w:r w:rsidR="00A32EE2" w:rsidRPr="00A90CFC">
        <w:rPr>
          <w:rFonts w:ascii="Arial" w:hAnsi="Arial" w:cs="Arial"/>
          <w:sz w:val="22"/>
          <w:szCs w:val="22"/>
        </w:rPr>
        <w:t xml:space="preserve">nie </w:t>
      </w:r>
      <w:r w:rsidRPr="00A90CFC">
        <w:rPr>
          <w:rFonts w:ascii="Arial" w:hAnsi="Arial" w:cs="Arial"/>
          <w:sz w:val="22"/>
          <w:szCs w:val="22"/>
        </w:rPr>
        <w:t>jest to możliwe, to mocowanie należy odsunąć od rurociągów poprzez wykonanie odpowiedniej konstrukcji. W przypadku, kiedy temperatura rurociągów przekracza 150</w:t>
      </w:r>
      <w:r w:rsidRPr="00A90CFC">
        <w:rPr>
          <w:rFonts w:ascii="Arial" w:hAnsi="Arial" w:cs="Arial"/>
          <w:sz w:val="22"/>
          <w:szCs w:val="22"/>
        </w:rPr>
        <w:sym w:font="Symbol" w:char="F0B0"/>
      </w:r>
      <w:r w:rsidRPr="00A90CFC">
        <w:rPr>
          <w:rFonts w:ascii="Arial" w:hAnsi="Arial" w:cs="Arial"/>
          <w:sz w:val="22"/>
          <w:szCs w:val="22"/>
        </w:rPr>
        <w:t xml:space="preserve">C, należy zastosować podkładki izolujące </w:t>
      </w:r>
      <w:r w:rsidR="00416CFA">
        <w:rPr>
          <w:rFonts w:ascii="Arial" w:hAnsi="Arial" w:cs="Arial"/>
          <w:sz w:val="22"/>
          <w:szCs w:val="22"/>
        </w:rPr>
        <w:t xml:space="preserve">      </w:t>
      </w:r>
      <w:r w:rsidRPr="00A90CFC">
        <w:rPr>
          <w:rFonts w:ascii="Arial" w:hAnsi="Arial" w:cs="Arial"/>
          <w:sz w:val="22"/>
          <w:szCs w:val="22"/>
        </w:rPr>
        <w:t>z materiałów o odpowiednich właściwościach izolacyjnych umieszczone pomiędzy rurociągami i obejmą mocującą.</w:t>
      </w:r>
    </w:p>
    <w:p w14:paraId="5A3A7F89" w14:textId="77777777" w:rsidR="00A90CFC" w:rsidRPr="00AD1B4F" w:rsidRDefault="00A90CFC" w:rsidP="00A90CFC">
      <w:pPr>
        <w:ind w:left="708"/>
        <w:jc w:val="both"/>
        <w:rPr>
          <w:rFonts w:ascii="Arial" w:hAnsi="Arial" w:cs="Arial"/>
          <w:sz w:val="22"/>
          <w:szCs w:val="22"/>
        </w:rPr>
      </w:pPr>
    </w:p>
    <w:p w14:paraId="113B892F" w14:textId="77777777" w:rsidR="00F840EA" w:rsidRPr="00E84583" w:rsidRDefault="00F840EA" w:rsidP="00B818DB">
      <w:pPr>
        <w:jc w:val="both"/>
        <w:rPr>
          <w:rFonts w:ascii="Arial" w:hAnsi="Arial" w:cs="Arial"/>
          <w:sz w:val="22"/>
          <w:szCs w:val="22"/>
        </w:rPr>
      </w:pPr>
      <w:r w:rsidRPr="00AD1B4F">
        <w:rPr>
          <w:rFonts w:ascii="Arial" w:hAnsi="Arial" w:cs="Arial"/>
          <w:sz w:val="22"/>
          <w:szCs w:val="22"/>
        </w:rPr>
        <w:t>Wszędzie, gdzie jest to możliwe</w:t>
      </w:r>
      <w:r w:rsidR="00BF207A" w:rsidRPr="00AD1B4F">
        <w:rPr>
          <w:rFonts w:ascii="Arial" w:hAnsi="Arial" w:cs="Arial"/>
          <w:sz w:val="22"/>
          <w:szCs w:val="22"/>
        </w:rPr>
        <w:t xml:space="preserve"> należy uniknąć mocowania konstrukcji wsporczych do </w:t>
      </w:r>
      <w:r w:rsidRPr="00AD1B4F">
        <w:rPr>
          <w:rFonts w:ascii="Arial" w:hAnsi="Arial" w:cs="Arial"/>
          <w:sz w:val="22"/>
          <w:szCs w:val="22"/>
        </w:rPr>
        <w:t xml:space="preserve">betonowych </w:t>
      </w:r>
      <w:r w:rsidR="00BF207A" w:rsidRPr="00AD1B4F">
        <w:rPr>
          <w:rFonts w:ascii="Arial" w:hAnsi="Arial" w:cs="Arial"/>
          <w:sz w:val="22"/>
          <w:szCs w:val="22"/>
        </w:rPr>
        <w:t xml:space="preserve">ścian i słupów. W szczególnych przypadkach dopuszczalny jest montaż za pomocą kołków rozporowych, </w:t>
      </w:r>
      <w:r w:rsidR="00BF207A" w:rsidRPr="00E84583">
        <w:rPr>
          <w:rFonts w:ascii="Arial" w:hAnsi="Arial" w:cs="Arial"/>
          <w:sz w:val="22"/>
          <w:szCs w:val="22"/>
        </w:rPr>
        <w:t>unikając jakichkolwiek uszkodzeń betonu.</w:t>
      </w:r>
    </w:p>
    <w:p w14:paraId="340A7E75" w14:textId="77777777" w:rsidR="00A90CFC" w:rsidRPr="00E84583" w:rsidRDefault="00A90CFC" w:rsidP="00A90CFC">
      <w:pPr>
        <w:ind w:left="708"/>
        <w:jc w:val="both"/>
        <w:rPr>
          <w:rFonts w:ascii="Arial" w:hAnsi="Arial" w:cs="Arial"/>
          <w:sz w:val="22"/>
          <w:szCs w:val="22"/>
        </w:rPr>
      </w:pPr>
    </w:p>
    <w:p w14:paraId="11A212B1" w14:textId="77777777" w:rsidR="00BF207A" w:rsidRPr="00AD1B4F" w:rsidRDefault="00BF207A" w:rsidP="00B818DB">
      <w:pPr>
        <w:jc w:val="both"/>
        <w:rPr>
          <w:rFonts w:ascii="Arial" w:eastAsia="Calibri" w:hAnsi="Arial" w:cs="Arial"/>
          <w:sz w:val="22"/>
          <w:szCs w:val="22"/>
        </w:rPr>
      </w:pPr>
      <w:r w:rsidRPr="00E84583">
        <w:rPr>
          <w:rFonts w:ascii="Arial" w:hAnsi="Arial" w:cs="Arial"/>
          <w:sz w:val="22"/>
          <w:szCs w:val="22"/>
        </w:rPr>
        <w:t xml:space="preserve">Kolektor zasilania pneumatycznego dla celów pomiarów i automatyki </w:t>
      </w:r>
      <w:r w:rsidR="00416CFA" w:rsidRPr="00E84583">
        <w:rPr>
          <w:rFonts w:ascii="Arial" w:hAnsi="Arial" w:cs="Arial"/>
          <w:sz w:val="22"/>
          <w:szCs w:val="22"/>
        </w:rPr>
        <w:t>musi</w:t>
      </w:r>
      <w:r w:rsidRPr="00E84583">
        <w:rPr>
          <w:rFonts w:ascii="Arial" w:hAnsi="Arial" w:cs="Arial"/>
          <w:sz w:val="22"/>
          <w:szCs w:val="22"/>
        </w:rPr>
        <w:t xml:space="preserve"> być wykonany </w:t>
      </w:r>
      <w:r w:rsidR="00416CFA" w:rsidRPr="00E84583">
        <w:rPr>
          <w:rFonts w:ascii="Arial" w:hAnsi="Arial" w:cs="Arial"/>
          <w:sz w:val="22"/>
          <w:szCs w:val="22"/>
        </w:rPr>
        <w:t xml:space="preserve">     </w:t>
      </w:r>
      <w:r w:rsidRPr="00E84583">
        <w:rPr>
          <w:rFonts w:ascii="Arial" w:hAnsi="Arial" w:cs="Arial"/>
          <w:sz w:val="22"/>
          <w:szCs w:val="22"/>
        </w:rPr>
        <w:t xml:space="preserve">z rur skręcanych. </w:t>
      </w:r>
      <w:r w:rsidR="006C17A1" w:rsidRPr="00E84583">
        <w:rPr>
          <w:rFonts w:ascii="Arial" w:hAnsi="Arial" w:cs="Arial"/>
          <w:sz w:val="22"/>
          <w:szCs w:val="22"/>
        </w:rPr>
        <w:t xml:space="preserve">Materiał rur odpowiedni do miejsca i </w:t>
      </w:r>
      <w:r w:rsidR="00B321E7" w:rsidRPr="00E84583">
        <w:rPr>
          <w:rFonts w:ascii="Arial" w:hAnsi="Arial" w:cs="Arial"/>
          <w:sz w:val="22"/>
          <w:szCs w:val="22"/>
        </w:rPr>
        <w:t xml:space="preserve">warunków otoczenia panujących na danej instalacji. </w:t>
      </w:r>
      <w:r w:rsidRPr="00E84583">
        <w:rPr>
          <w:rFonts w:ascii="Arial" w:hAnsi="Arial" w:cs="Arial"/>
          <w:sz w:val="22"/>
          <w:szCs w:val="22"/>
        </w:rPr>
        <w:t>Rozdzielacze sprężonego powietrza</w:t>
      </w:r>
      <w:r w:rsidRPr="00AD1B4F">
        <w:rPr>
          <w:rFonts w:ascii="Arial" w:hAnsi="Arial" w:cs="Arial"/>
          <w:sz w:val="22"/>
          <w:szCs w:val="22"/>
        </w:rPr>
        <w:t xml:space="preserve"> (dla 5 lub 10 punktów zasilania) powinny być umieszczone na estakadach w miejscach łatwo dostępnych. Pomiędzy kolektorem a rozdzielaczem musi być zawór odcinający.</w:t>
      </w:r>
      <w:r w:rsidR="00F840EA" w:rsidRPr="00AD1B4F">
        <w:rPr>
          <w:rFonts w:ascii="Arial" w:hAnsi="Arial" w:cs="Arial"/>
          <w:sz w:val="22"/>
          <w:szCs w:val="22"/>
        </w:rPr>
        <w:t xml:space="preserve"> </w:t>
      </w:r>
      <w:r w:rsidR="00F840EA" w:rsidRPr="00AD1B4F">
        <w:rPr>
          <w:rFonts w:ascii="Arial" w:eastAsia="Calibri" w:hAnsi="Arial" w:cs="Arial"/>
          <w:sz w:val="22"/>
          <w:szCs w:val="22"/>
        </w:rPr>
        <w:t>Rozdzielacze muszą być wyposażone w zawór drenażowy.</w:t>
      </w:r>
    </w:p>
    <w:p w14:paraId="11B3CF05" w14:textId="77777777" w:rsidR="00A90CFC" w:rsidRPr="00AD1B4F" w:rsidRDefault="00A90CFC" w:rsidP="00A90CFC">
      <w:pPr>
        <w:ind w:left="708"/>
        <w:jc w:val="both"/>
        <w:rPr>
          <w:rFonts w:ascii="Arial" w:hAnsi="Arial" w:cs="Arial"/>
          <w:sz w:val="22"/>
          <w:szCs w:val="22"/>
        </w:rPr>
      </w:pPr>
    </w:p>
    <w:p w14:paraId="3A19A791" w14:textId="77777777" w:rsidR="00B818DB" w:rsidRPr="00AD1B4F" w:rsidRDefault="00BF207A" w:rsidP="00B818DB">
      <w:pPr>
        <w:jc w:val="both"/>
        <w:rPr>
          <w:rFonts w:ascii="Arial" w:hAnsi="Arial" w:cs="Arial"/>
          <w:sz w:val="22"/>
          <w:szCs w:val="22"/>
        </w:rPr>
      </w:pPr>
      <w:r w:rsidRPr="00AD1B4F">
        <w:rPr>
          <w:rFonts w:ascii="Arial" w:hAnsi="Arial" w:cs="Arial"/>
          <w:sz w:val="22"/>
          <w:szCs w:val="22"/>
        </w:rPr>
        <w:t xml:space="preserve">Połączenie pomiędzy zaworami odcinającymi na rozdzielaczach a przyrządami powinno być wykonane z rur </w:t>
      </w:r>
      <w:r w:rsidR="00A90CFC" w:rsidRPr="00AD1B4F">
        <w:rPr>
          <w:rFonts w:ascii="Arial" w:hAnsi="Arial" w:cs="Arial"/>
          <w:sz w:val="22"/>
          <w:szCs w:val="22"/>
        </w:rPr>
        <w:t>precyzyjnych</w:t>
      </w:r>
      <w:r w:rsidRPr="00AD1B4F">
        <w:rPr>
          <w:rFonts w:ascii="Arial" w:hAnsi="Arial" w:cs="Arial"/>
          <w:sz w:val="22"/>
          <w:szCs w:val="22"/>
        </w:rPr>
        <w:t xml:space="preserve"> ze stali kwasoodpornej</w:t>
      </w:r>
      <w:r w:rsidR="00A90CFC" w:rsidRPr="00AD1B4F">
        <w:rPr>
          <w:rFonts w:ascii="Arial" w:hAnsi="Arial" w:cs="Arial"/>
          <w:sz w:val="22"/>
          <w:szCs w:val="22"/>
        </w:rPr>
        <w:t>,</w:t>
      </w:r>
      <w:r w:rsidRPr="00AD1B4F">
        <w:rPr>
          <w:rFonts w:ascii="Arial" w:hAnsi="Arial" w:cs="Arial"/>
          <w:sz w:val="22"/>
          <w:szCs w:val="22"/>
        </w:rPr>
        <w:t xml:space="preserve"> ułożonych w korytkach kablowych. Rozdzielacze sprężonego powietrza oraz zawory odcinające powinny posiadać tabliczki opisowe. W trakcie prac montażowych nale</w:t>
      </w:r>
      <w:r w:rsidR="00B818DB" w:rsidRPr="00AD1B4F">
        <w:rPr>
          <w:rFonts w:ascii="Arial" w:hAnsi="Arial" w:cs="Arial"/>
          <w:sz w:val="22"/>
          <w:szCs w:val="22"/>
        </w:rPr>
        <w:t>ży stosować poniższe zalecenia:</w:t>
      </w:r>
    </w:p>
    <w:p w14:paraId="053E3AB9" w14:textId="77777777" w:rsidR="00B818DB" w:rsidRPr="00AD1B4F" w:rsidRDefault="00A90CFC" w:rsidP="00461418">
      <w:pPr>
        <w:numPr>
          <w:ilvl w:val="0"/>
          <w:numId w:val="21"/>
        </w:numPr>
        <w:jc w:val="both"/>
        <w:rPr>
          <w:rFonts w:ascii="Arial" w:hAnsi="Arial" w:cs="Arial"/>
          <w:sz w:val="22"/>
          <w:szCs w:val="22"/>
        </w:rPr>
      </w:pPr>
      <w:r w:rsidRPr="00AD1B4F">
        <w:rPr>
          <w:rFonts w:ascii="Arial" w:hAnsi="Arial" w:cs="Arial"/>
          <w:sz w:val="22"/>
          <w:szCs w:val="22"/>
        </w:rPr>
        <w:t>zaworki odcinające muszą posiadać dźwignię z opcja blokady,</w:t>
      </w:r>
    </w:p>
    <w:p w14:paraId="3F5F84E7" w14:textId="77777777" w:rsidR="00B818DB" w:rsidRPr="00AD1B4F" w:rsidRDefault="00BD003D" w:rsidP="00461418">
      <w:pPr>
        <w:numPr>
          <w:ilvl w:val="0"/>
          <w:numId w:val="21"/>
        </w:numPr>
        <w:jc w:val="both"/>
        <w:rPr>
          <w:rFonts w:ascii="Arial" w:hAnsi="Arial" w:cs="Arial"/>
          <w:sz w:val="22"/>
          <w:szCs w:val="22"/>
        </w:rPr>
      </w:pPr>
      <w:r w:rsidRPr="00AD1B4F">
        <w:rPr>
          <w:rFonts w:ascii="Arial" w:hAnsi="Arial" w:cs="Arial"/>
          <w:sz w:val="22"/>
          <w:szCs w:val="22"/>
        </w:rPr>
        <w:t xml:space="preserve">należy </w:t>
      </w:r>
      <w:r w:rsidR="00BF207A" w:rsidRPr="00AD1B4F">
        <w:rPr>
          <w:rFonts w:ascii="Arial" w:hAnsi="Arial" w:cs="Arial"/>
          <w:sz w:val="22"/>
          <w:szCs w:val="22"/>
        </w:rPr>
        <w:t>unikać łączenia rurek,</w:t>
      </w:r>
    </w:p>
    <w:p w14:paraId="4E7A6683" w14:textId="77777777" w:rsidR="00B818DB" w:rsidRPr="00AD1B4F" w:rsidRDefault="00BF207A" w:rsidP="00461418">
      <w:pPr>
        <w:numPr>
          <w:ilvl w:val="0"/>
          <w:numId w:val="21"/>
        </w:numPr>
        <w:jc w:val="both"/>
        <w:rPr>
          <w:rFonts w:ascii="Arial" w:hAnsi="Arial" w:cs="Arial"/>
          <w:sz w:val="22"/>
          <w:szCs w:val="22"/>
        </w:rPr>
      </w:pPr>
      <w:r w:rsidRPr="00AD1B4F">
        <w:rPr>
          <w:rFonts w:ascii="Arial" w:hAnsi="Arial" w:cs="Arial"/>
          <w:sz w:val="22"/>
          <w:szCs w:val="22"/>
        </w:rPr>
        <w:t>unikać redukcji przekroju rurek,</w:t>
      </w:r>
    </w:p>
    <w:p w14:paraId="48BB8C33" w14:textId="77777777" w:rsidR="00B818DB" w:rsidRPr="00AD1B4F" w:rsidRDefault="00BF207A" w:rsidP="00B818DB">
      <w:pPr>
        <w:numPr>
          <w:ilvl w:val="0"/>
          <w:numId w:val="21"/>
        </w:numPr>
        <w:jc w:val="both"/>
        <w:rPr>
          <w:rFonts w:ascii="Arial" w:hAnsi="Arial" w:cs="Arial"/>
          <w:sz w:val="22"/>
          <w:szCs w:val="22"/>
        </w:rPr>
      </w:pPr>
      <w:r w:rsidRPr="00AD1B4F">
        <w:rPr>
          <w:rFonts w:ascii="Arial" w:hAnsi="Arial" w:cs="Arial"/>
          <w:sz w:val="22"/>
          <w:szCs w:val="22"/>
        </w:rPr>
        <w:t>wszystkie połączenia skręcane muszą być uszczelnione taśmą teflonową.</w:t>
      </w:r>
    </w:p>
    <w:p w14:paraId="5DFE6DD9" w14:textId="77777777" w:rsidR="00BF207A" w:rsidRPr="00AD1B4F" w:rsidRDefault="00BF207A" w:rsidP="00B818DB">
      <w:pPr>
        <w:jc w:val="both"/>
        <w:rPr>
          <w:rFonts w:ascii="Arial" w:hAnsi="Arial" w:cs="Arial"/>
          <w:sz w:val="22"/>
          <w:szCs w:val="22"/>
        </w:rPr>
      </w:pPr>
      <w:r w:rsidRPr="00AD1B4F">
        <w:rPr>
          <w:rFonts w:ascii="Arial" w:hAnsi="Arial" w:cs="Arial"/>
          <w:sz w:val="22"/>
          <w:szCs w:val="22"/>
        </w:rPr>
        <w:t xml:space="preserve">Aparatura obiektowa zamontowana w strefie zagrożonej wybuchem </w:t>
      </w:r>
      <w:r w:rsidR="00BD003D" w:rsidRPr="00AD1B4F">
        <w:rPr>
          <w:rFonts w:ascii="Arial" w:hAnsi="Arial" w:cs="Arial"/>
          <w:sz w:val="22"/>
          <w:szCs w:val="22"/>
        </w:rPr>
        <w:t>musi</w:t>
      </w:r>
      <w:r w:rsidRPr="00AD1B4F">
        <w:rPr>
          <w:rFonts w:ascii="Arial" w:hAnsi="Arial" w:cs="Arial"/>
          <w:sz w:val="22"/>
          <w:szCs w:val="22"/>
        </w:rPr>
        <w:t xml:space="preserve"> być podłączona do systemu uziemiającego. Dotyczy to przetworników, </w:t>
      </w:r>
      <w:r w:rsidR="00BD003D" w:rsidRPr="00AD1B4F">
        <w:rPr>
          <w:rFonts w:ascii="Arial" w:hAnsi="Arial" w:cs="Arial"/>
          <w:sz w:val="22"/>
          <w:szCs w:val="22"/>
        </w:rPr>
        <w:t xml:space="preserve">szafek ochronnych, </w:t>
      </w:r>
      <w:r w:rsidRPr="00AD1B4F">
        <w:rPr>
          <w:rFonts w:ascii="Arial" w:hAnsi="Arial" w:cs="Arial"/>
          <w:sz w:val="22"/>
          <w:szCs w:val="22"/>
        </w:rPr>
        <w:t>skrzynek</w:t>
      </w:r>
      <w:r w:rsidR="00BD003D" w:rsidRPr="00AD1B4F">
        <w:rPr>
          <w:rFonts w:ascii="Arial" w:hAnsi="Arial" w:cs="Arial"/>
          <w:sz w:val="22"/>
          <w:szCs w:val="22"/>
        </w:rPr>
        <w:t xml:space="preserve"> złącznych</w:t>
      </w:r>
      <w:r w:rsidRPr="00AD1B4F">
        <w:rPr>
          <w:rFonts w:ascii="Arial" w:hAnsi="Arial" w:cs="Arial"/>
          <w:sz w:val="22"/>
          <w:szCs w:val="22"/>
        </w:rPr>
        <w:t>, analizatorów, lokalnych pulpitów</w:t>
      </w:r>
      <w:r w:rsidR="00BD003D" w:rsidRPr="00AD1B4F">
        <w:rPr>
          <w:rFonts w:ascii="Arial" w:hAnsi="Arial" w:cs="Arial"/>
          <w:sz w:val="22"/>
          <w:szCs w:val="22"/>
        </w:rPr>
        <w:t>/paneli</w:t>
      </w:r>
      <w:r w:rsidRPr="00AD1B4F">
        <w:rPr>
          <w:rFonts w:ascii="Arial" w:hAnsi="Arial" w:cs="Arial"/>
          <w:sz w:val="22"/>
          <w:szCs w:val="22"/>
        </w:rPr>
        <w:t xml:space="preserve"> sterowniczych. Parametry uziemienia muszą spełniać</w:t>
      </w:r>
      <w:r w:rsidR="00573733">
        <w:rPr>
          <w:rFonts w:ascii="Arial" w:hAnsi="Arial" w:cs="Arial"/>
          <w:sz w:val="22"/>
          <w:szCs w:val="22"/>
        </w:rPr>
        <w:t xml:space="preserve"> wymagania producentów</w:t>
      </w:r>
      <w:r w:rsidRPr="00AD1B4F">
        <w:rPr>
          <w:rFonts w:ascii="Arial" w:hAnsi="Arial" w:cs="Arial"/>
          <w:sz w:val="22"/>
          <w:szCs w:val="22"/>
        </w:rPr>
        <w:t xml:space="preserve"> aparatury </w:t>
      </w:r>
      <w:proofErr w:type="spellStart"/>
      <w:r w:rsidRPr="00AD1B4F">
        <w:rPr>
          <w:rFonts w:ascii="Arial" w:hAnsi="Arial" w:cs="Arial"/>
          <w:sz w:val="22"/>
          <w:szCs w:val="22"/>
        </w:rPr>
        <w:t>PiA</w:t>
      </w:r>
      <w:proofErr w:type="spellEnd"/>
      <w:r w:rsidRPr="00AD1B4F">
        <w:rPr>
          <w:rFonts w:ascii="Arial" w:hAnsi="Arial" w:cs="Arial"/>
          <w:sz w:val="22"/>
          <w:szCs w:val="22"/>
        </w:rPr>
        <w:t>.</w:t>
      </w:r>
    </w:p>
    <w:p w14:paraId="04C8F833" w14:textId="77777777" w:rsidR="00B818DB" w:rsidRPr="00AD1B4F" w:rsidRDefault="00B818DB" w:rsidP="00B818DB">
      <w:pPr>
        <w:autoSpaceDE w:val="0"/>
        <w:autoSpaceDN w:val="0"/>
        <w:adjustRightInd w:val="0"/>
        <w:jc w:val="both"/>
        <w:rPr>
          <w:rFonts w:ascii="Arial" w:hAnsi="Arial" w:cs="Arial"/>
          <w:sz w:val="22"/>
          <w:szCs w:val="22"/>
        </w:rPr>
      </w:pPr>
    </w:p>
    <w:p w14:paraId="2CE67241" w14:textId="77777777" w:rsidR="00BD003D" w:rsidRPr="00AD1B4F" w:rsidRDefault="00BD003D" w:rsidP="00B818DB">
      <w:pPr>
        <w:autoSpaceDE w:val="0"/>
        <w:autoSpaceDN w:val="0"/>
        <w:adjustRightInd w:val="0"/>
        <w:jc w:val="both"/>
        <w:rPr>
          <w:rFonts w:ascii="Arial" w:eastAsia="Calibri" w:hAnsi="Arial" w:cs="Arial"/>
          <w:sz w:val="22"/>
          <w:szCs w:val="22"/>
        </w:rPr>
      </w:pPr>
      <w:r w:rsidRPr="00AD1B4F">
        <w:rPr>
          <w:rFonts w:ascii="Arial" w:eastAsia="Calibri" w:hAnsi="Arial" w:cs="Arial"/>
          <w:sz w:val="22"/>
          <w:szCs w:val="22"/>
        </w:rPr>
        <w:lastRenderedPageBreak/>
        <w:t>Aparatura pomiarowa oraz rurki impulsowe - tam, gdzie jest to konieczne – muszą być ogrzewane przy użyciu elektrycznych taśm grzejnych lub w przypadku modernizacji istniejących instalacji, na których występuje ogrzewanie parowe, każdorazowo za zgodą użytkownika mogą być ogrzewane parowo (zakres branży mechanicznej). Sposób ogrzewania należy uzgodnić i dostosować do możliwości zabudowy na obiekcie danej instalacji na etapie projektu technicznego. Elementy ogrzewane należy izolować termicznie.</w:t>
      </w:r>
    </w:p>
    <w:p w14:paraId="1FB9E428" w14:textId="77777777" w:rsidR="00B818DB" w:rsidRDefault="00B818DB" w:rsidP="00B818DB">
      <w:pPr>
        <w:jc w:val="both"/>
        <w:rPr>
          <w:rFonts w:ascii="Arial" w:eastAsia="Calibri" w:hAnsi="Arial" w:cs="Arial"/>
          <w:sz w:val="22"/>
          <w:szCs w:val="22"/>
        </w:rPr>
      </w:pPr>
    </w:p>
    <w:p w14:paraId="3972A361" w14:textId="77777777" w:rsidR="00B818DB" w:rsidRPr="00210C55" w:rsidRDefault="00BF207A" w:rsidP="00B818DB">
      <w:pPr>
        <w:jc w:val="both"/>
        <w:rPr>
          <w:rFonts w:ascii="Arial" w:hAnsi="Arial" w:cs="Arial"/>
          <w:sz w:val="22"/>
          <w:szCs w:val="22"/>
        </w:rPr>
      </w:pPr>
      <w:r w:rsidRPr="00210C55">
        <w:rPr>
          <w:rFonts w:ascii="Arial" w:hAnsi="Arial" w:cs="Arial"/>
          <w:sz w:val="22"/>
          <w:szCs w:val="22"/>
        </w:rPr>
        <w:t xml:space="preserve">Zasilanie elektryczne do celów grzewczych </w:t>
      </w:r>
      <w:r w:rsidR="00DC550A" w:rsidRPr="00210C55">
        <w:rPr>
          <w:rFonts w:ascii="Arial" w:hAnsi="Arial" w:cs="Arial"/>
          <w:sz w:val="22"/>
          <w:szCs w:val="22"/>
        </w:rPr>
        <w:t>należy prowadzić</w:t>
      </w:r>
      <w:r w:rsidRPr="00210C55">
        <w:rPr>
          <w:rFonts w:ascii="Arial" w:hAnsi="Arial" w:cs="Arial"/>
          <w:sz w:val="22"/>
          <w:szCs w:val="22"/>
        </w:rPr>
        <w:t xml:space="preserve"> z tablic rozdzielczych umieszczonych w rozdzielni elektrycznej nn. Obwody ogrzewania elektrycznego </w:t>
      </w:r>
      <w:r w:rsidR="00DC550A" w:rsidRPr="00210C55">
        <w:rPr>
          <w:rFonts w:ascii="Arial" w:hAnsi="Arial" w:cs="Arial"/>
          <w:sz w:val="22"/>
          <w:szCs w:val="22"/>
        </w:rPr>
        <w:t>muszą być wyposażone w</w:t>
      </w:r>
      <w:r w:rsidRPr="00210C55">
        <w:rPr>
          <w:rFonts w:ascii="Arial" w:hAnsi="Arial" w:cs="Arial"/>
          <w:sz w:val="22"/>
          <w:szCs w:val="22"/>
        </w:rPr>
        <w:t xml:space="preserve"> wyłącznik dwubiegunowy. Montaż systemu ogrzewania elektrycznego </w:t>
      </w:r>
      <w:r w:rsidR="00DC550A" w:rsidRPr="00210C55">
        <w:rPr>
          <w:rFonts w:ascii="Arial" w:hAnsi="Arial" w:cs="Arial"/>
          <w:sz w:val="22"/>
          <w:szCs w:val="22"/>
        </w:rPr>
        <w:t>należy</w:t>
      </w:r>
      <w:r w:rsidRPr="00210C55">
        <w:rPr>
          <w:rFonts w:ascii="Arial" w:hAnsi="Arial" w:cs="Arial"/>
          <w:sz w:val="22"/>
          <w:szCs w:val="22"/>
        </w:rPr>
        <w:t xml:space="preserve"> wykona</w:t>
      </w:r>
      <w:r w:rsidR="00DC550A" w:rsidRPr="00210C55">
        <w:rPr>
          <w:rFonts w:ascii="Arial" w:hAnsi="Arial" w:cs="Arial"/>
          <w:sz w:val="22"/>
          <w:szCs w:val="22"/>
        </w:rPr>
        <w:t>ć w sposób</w:t>
      </w:r>
      <w:r w:rsidRPr="00210C55">
        <w:rPr>
          <w:rFonts w:ascii="Arial" w:hAnsi="Arial" w:cs="Arial"/>
          <w:sz w:val="22"/>
          <w:szCs w:val="22"/>
        </w:rPr>
        <w:t xml:space="preserve"> </w:t>
      </w:r>
      <w:r w:rsidR="00DC550A" w:rsidRPr="00210C55">
        <w:rPr>
          <w:rFonts w:ascii="Arial" w:hAnsi="Arial" w:cs="Arial"/>
          <w:sz w:val="22"/>
          <w:szCs w:val="22"/>
        </w:rPr>
        <w:t>umożliwiający</w:t>
      </w:r>
      <w:r w:rsidRPr="00210C55">
        <w:rPr>
          <w:rFonts w:ascii="Arial" w:hAnsi="Arial" w:cs="Arial"/>
          <w:sz w:val="22"/>
          <w:szCs w:val="22"/>
        </w:rPr>
        <w:t xml:space="preserve"> łatw</w:t>
      </w:r>
      <w:r w:rsidR="00DC550A" w:rsidRPr="00210C55">
        <w:rPr>
          <w:rFonts w:ascii="Arial" w:hAnsi="Arial" w:cs="Arial"/>
          <w:sz w:val="22"/>
          <w:szCs w:val="22"/>
        </w:rPr>
        <w:t>y</w:t>
      </w:r>
      <w:r w:rsidRPr="00210C55">
        <w:rPr>
          <w:rFonts w:ascii="Arial" w:hAnsi="Arial" w:cs="Arial"/>
          <w:sz w:val="22"/>
          <w:szCs w:val="22"/>
        </w:rPr>
        <w:t xml:space="preserve"> demont</w:t>
      </w:r>
      <w:r w:rsidR="00DC550A" w:rsidRPr="00210C55">
        <w:rPr>
          <w:rFonts w:ascii="Arial" w:hAnsi="Arial" w:cs="Arial"/>
          <w:sz w:val="22"/>
          <w:szCs w:val="22"/>
        </w:rPr>
        <w:t>aż aparatury</w:t>
      </w:r>
      <w:r w:rsidRPr="00210C55">
        <w:rPr>
          <w:rFonts w:ascii="Arial" w:hAnsi="Arial" w:cs="Arial"/>
          <w:sz w:val="22"/>
          <w:szCs w:val="22"/>
        </w:rPr>
        <w:t xml:space="preserve"> bez uszkodzenia elementów ogrzewania.</w:t>
      </w:r>
      <w:r w:rsidR="00DC550A" w:rsidRPr="00210C55">
        <w:rPr>
          <w:rFonts w:ascii="Arial" w:hAnsi="Arial" w:cs="Arial"/>
          <w:sz w:val="22"/>
          <w:szCs w:val="22"/>
        </w:rPr>
        <w:t xml:space="preserve"> System ogrzewania elektrycznego należy ująć w zakresie  branży elektrycznej.</w:t>
      </w:r>
    </w:p>
    <w:p w14:paraId="7DF299B3" w14:textId="77777777" w:rsidR="00BF207A" w:rsidRPr="00210C55" w:rsidRDefault="00BF207A" w:rsidP="00B818DB">
      <w:pPr>
        <w:jc w:val="both"/>
        <w:rPr>
          <w:rFonts w:ascii="Arial" w:hAnsi="Arial" w:cs="Arial"/>
          <w:sz w:val="22"/>
          <w:szCs w:val="22"/>
        </w:rPr>
      </w:pPr>
      <w:r w:rsidRPr="00210C55">
        <w:rPr>
          <w:rFonts w:ascii="Arial" w:hAnsi="Arial"/>
          <w:sz w:val="22"/>
        </w:rPr>
        <w:t xml:space="preserve">Inicjatory blokad oraz elementy wykonawcze blokad zainstalowane na obiekcie należy </w:t>
      </w:r>
      <w:r w:rsidR="00DC550A" w:rsidRPr="00210C55">
        <w:rPr>
          <w:rFonts w:ascii="Arial" w:hAnsi="Arial"/>
          <w:sz w:val="22"/>
        </w:rPr>
        <w:t xml:space="preserve">oznaczyć trwale i </w:t>
      </w:r>
      <w:r w:rsidRPr="00210C55">
        <w:rPr>
          <w:rFonts w:ascii="Arial" w:hAnsi="Arial"/>
          <w:sz w:val="22"/>
        </w:rPr>
        <w:t xml:space="preserve">wyraźnie </w:t>
      </w:r>
      <w:r w:rsidR="00DC550A" w:rsidRPr="00210C55">
        <w:rPr>
          <w:rFonts w:ascii="Arial" w:hAnsi="Arial"/>
          <w:sz w:val="22"/>
        </w:rPr>
        <w:t>(czerwona tabliczka z białym opisem)</w:t>
      </w:r>
      <w:r w:rsidRPr="00210C55">
        <w:rPr>
          <w:rFonts w:ascii="Arial" w:hAnsi="Arial"/>
          <w:sz w:val="22"/>
        </w:rPr>
        <w:t>.</w:t>
      </w:r>
    </w:p>
    <w:p w14:paraId="5EFF6395" w14:textId="77777777" w:rsidR="00B818DB" w:rsidRPr="00210C55" w:rsidRDefault="00B818DB" w:rsidP="00B818DB">
      <w:pPr>
        <w:jc w:val="both"/>
        <w:rPr>
          <w:rFonts w:ascii="Arial" w:hAnsi="Arial" w:cs="Arial"/>
          <w:sz w:val="22"/>
          <w:szCs w:val="22"/>
        </w:rPr>
      </w:pPr>
    </w:p>
    <w:p w14:paraId="069C3934" w14:textId="77777777" w:rsidR="007A39C1" w:rsidRDefault="00BF207A" w:rsidP="00401690">
      <w:pPr>
        <w:jc w:val="both"/>
        <w:rPr>
          <w:rFonts w:ascii="Arial" w:hAnsi="Arial" w:cs="Arial"/>
          <w:sz w:val="22"/>
          <w:szCs w:val="22"/>
        </w:rPr>
      </w:pPr>
      <w:r w:rsidRPr="00210C55">
        <w:rPr>
          <w:rFonts w:ascii="Arial" w:hAnsi="Arial" w:cs="Arial"/>
          <w:sz w:val="22"/>
          <w:szCs w:val="22"/>
        </w:rPr>
        <w:t>Każdy przyrząd pomiarowy, oraz element wykonawczy (zawór) powinien być wyposażony</w:t>
      </w:r>
      <w:r w:rsidR="00763845">
        <w:rPr>
          <w:rFonts w:ascii="Arial" w:hAnsi="Arial" w:cs="Arial"/>
          <w:sz w:val="22"/>
          <w:szCs w:val="22"/>
        </w:rPr>
        <w:t xml:space="preserve">    </w:t>
      </w:r>
      <w:r w:rsidRPr="00210C55">
        <w:rPr>
          <w:rFonts w:ascii="Arial" w:hAnsi="Arial" w:cs="Arial"/>
          <w:sz w:val="22"/>
          <w:szCs w:val="22"/>
        </w:rPr>
        <w:t xml:space="preserve"> w tabliczkę znamionową wykonaną ze stali nierdzewnej, zamocowaną na stałe. Tabliczka znamionowa powinna zawierać pełny wykaz parametrów</w:t>
      </w:r>
      <w:r w:rsidR="005F5C2D" w:rsidRPr="00210C55">
        <w:rPr>
          <w:rFonts w:ascii="Arial" w:hAnsi="Arial" w:cs="Arial"/>
          <w:sz w:val="22"/>
          <w:szCs w:val="22"/>
        </w:rPr>
        <w:t xml:space="preserve"> oraz charakterystykę przyrządu</w:t>
      </w:r>
      <w:r w:rsidR="001422D4" w:rsidRPr="00210C55">
        <w:rPr>
          <w:rFonts w:ascii="Arial" w:hAnsi="Arial" w:cs="Arial"/>
          <w:sz w:val="22"/>
          <w:szCs w:val="22"/>
        </w:rPr>
        <w:t xml:space="preserve"> </w:t>
      </w:r>
      <w:r w:rsidR="00763845">
        <w:rPr>
          <w:rFonts w:ascii="Arial" w:hAnsi="Arial" w:cs="Arial"/>
          <w:sz w:val="22"/>
          <w:szCs w:val="22"/>
        </w:rPr>
        <w:t xml:space="preserve">      </w:t>
      </w:r>
      <w:r w:rsidR="001422D4" w:rsidRPr="00210C55">
        <w:rPr>
          <w:rFonts w:ascii="Arial" w:hAnsi="Arial" w:cs="Arial"/>
          <w:sz w:val="22"/>
          <w:szCs w:val="22"/>
        </w:rPr>
        <w:t>i być zamontowana w sposób umożliwiający odczyt umieszczonych na niej informacji</w:t>
      </w:r>
      <w:r w:rsidR="005F5C2D" w:rsidRPr="00210C55">
        <w:rPr>
          <w:rFonts w:ascii="Arial" w:hAnsi="Arial" w:cs="Arial"/>
          <w:sz w:val="22"/>
          <w:szCs w:val="22"/>
        </w:rPr>
        <w:t>.</w:t>
      </w:r>
    </w:p>
    <w:p w14:paraId="324B2CD9" w14:textId="77777777" w:rsidR="00B2374E" w:rsidRDefault="00B2374E" w:rsidP="00401690">
      <w:pPr>
        <w:jc w:val="both"/>
        <w:rPr>
          <w:rFonts w:ascii="Arial" w:hAnsi="Arial" w:cs="Arial"/>
          <w:sz w:val="22"/>
          <w:szCs w:val="22"/>
        </w:rPr>
      </w:pPr>
    </w:p>
    <w:p w14:paraId="09045A13" w14:textId="77777777" w:rsidR="006E4015" w:rsidRDefault="006E4015" w:rsidP="00401690">
      <w:pPr>
        <w:jc w:val="both"/>
        <w:rPr>
          <w:rFonts w:ascii="Arial" w:hAnsi="Arial" w:cs="Arial"/>
          <w:sz w:val="22"/>
          <w:szCs w:val="22"/>
        </w:rPr>
      </w:pPr>
    </w:p>
    <w:p w14:paraId="07004B32" w14:textId="77777777" w:rsidR="007A39C1" w:rsidRPr="00131E4B" w:rsidRDefault="007A39C1" w:rsidP="00131E4B">
      <w:pPr>
        <w:pStyle w:val="Nagwek1"/>
        <w:numPr>
          <w:ilvl w:val="2"/>
          <w:numId w:val="1"/>
        </w:numPr>
        <w:tabs>
          <w:tab w:val="clear" w:pos="1440"/>
          <w:tab w:val="num" w:pos="709"/>
        </w:tabs>
        <w:ind w:left="709" w:hanging="709"/>
        <w:jc w:val="both"/>
        <w:rPr>
          <w:rFonts w:cs="Arial"/>
          <w:szCs w:val="22"/>
        </w:rPr>
      </w:pPr>
      <w:bookmarkStart w:id="23" w:name="_Toc475077762"/>
      <w:r w:rsidRPr="00131E4B">
        <w:rPr>
          <w:rFonts w:cs="Arial"/>
          <w:szCs w:val="22"/>
        </w:rPr>
        <w:t>Dostęp do aparatury obiektowej</w:t>
      </w:r>
      <w:bookmarkEnd w:id="23"/>
    </w:p>
    <w:p w14:paraId="31516ACC" w14:textId="77777777" w:rsidR="007A39C1" w:rsidRPr="00210C55" w:rsidRDefault="007A39C1" w:rsidP="00747DCD"/>
    <w:p w14:paraId="1B7ADF57" w14:textId="77777777" w:rsidR="00B818DB" w:rsidRPr="00210C55" w:rsidRDefault="007A39C1" w:rsidP="00B818DB">
      <w:pPr>
        <w:jc w:val="both"/>
        <w:rPr>
          <w:rFonts w:ascii="Arial" w:hAnsi="Arial" w:cs="Arial"/>
          <w:sz w:val="22"/>
          <w:szCs w:val="22"/>
        </w:rPr>
      </w:pPr>
      <w:r w:rsidRPr="00210C55">
        <w:rPr>
          <w:rFonts w:ascii="Arial" w:hAnsi="Arial" w:cs="Arial"/>
          <w:sz w:val="22"/>
          <w:szCs w:val="22"/>
        </w:rPr>
        <w:t xml:space="preserve">Aparatura obiektowa i jej elementy, takie jak zwężki pomiarowe, czujniki temperatury, itp. oraz zawory odcinające przyrządy od rurociągów lub aparatów technologicznych </w:t>
      </w:r>
      <w:r w:rsidR="001422D4" w:rsidRPr="00210C55">
        <w:rPr>
          <w:rFonts w:ascii="Arial" w:hAnsi="Arial" w:cs="Arial"/>
          <w:sz w:val="22"/>
          <w:szCs w:val="22"/>
        </w:rPr>
        <w:t>muszą</w:t>
      </w:r>
      <w:r w:rsidRPr="00210C55">
        <w:rPr>
          <w:rFonts w:ascii="Arial" w:hAnsi="Arial" w:cs="Arial"/>
          <w:sz w:val="22"/>
          <w:szCs w:val="22"/>
        </w:rPr>
        <w:t xml:space="preserve"> mieć zapewniony łatwy </w:t>
      </w:r>
      <w:r w:rsidR="001422D4" w:rsidRPr="00210C55">
        <w:rPr>
          <w:rFonts w:ascii="Arial" w:hAnsi="Arial" w:cs="Arial"/>
          <w:sz w:val="22"/>
          <w:szCs w:val="22"/>
        </w:rPr>
        <w:t xml:space="preserve">i bezpieczny </w:t>
      </w:r>
      <w:r w:rsidRPr="00210C55">
        <w:rPr>
          <w:rFonts w:ascii="Arial" w:hAnsi="Arial" w:cs="Arial"/>
          <w:sz w:val="22"/>
          <w:szCs w:val="22"/>
        </w:rPr>
        <w:t>dostęp z podestów</w:t>
      </w:r>
      <w:r w:rsidR="001422D4" w:rsidRPr="00210C55">
        <w:rPr>
          <w:rFonts w:ascii="Arial" w:hAnsi="Arial" w:cs="Arial"/>
          <w:sz w:val="22"/>
          <w:szCs w:val="22"/>
        </w:rPr>
        <w:t>. Ewentualny dostęp do aparatury obiektowej z mobilnych podestów</w:t>
      </w:r>
      <w:r w:rsidRPr="00210C55">
        <w:rPr>
          <w:rFonts w:ascii="Arial" w:hAnsi="Arial" w:cs="Arial"/>
          <w:sz w:val="22"/>
          <w:szCs w:val="22"/>
        </w:rPr>
        <w:t xml:space="preserve"> </w:t>
      </w:r>
      <w:r w:rsidR="001422D4" w:rsidRPr="00210C55">
        <w:rPr>
          <w:rFonts w:ascii="Arial" w:hAnsi="Arial" w:cs="Arial"/>
          <w:sz w:val="22"/>
          <w:szCs w:val="22"/>
        </w:rPr>
        <w:t>musi być uzgodniony i zaakceptowany przez Kupującego</w:t>
      </w:r>
      <w:r w:rsidR="00B818DB" w:rsidRPr="00210C55">
        <w:rPr>
          <w:rFonts w:ascii="Arial" w:hAnsi="Arial" w:cs="Arial"/>
          <w:sz w:val="22"/>
          <w:szCs w:val="22"/>
        </w:rPr>
        <w:t>.</w:t>
      </w:r>
    </w:p>
    <w:p w14:paraId="53D6CE2B" w14:textId="77777777" w:rsidR="00B818DB" w:rsidRPr="00210C55" w:rsidRDefault="00B818DB" w:rsidP="001422D4">
      <w:pPr>
        <w:ind w:left="708"/>
        <w:jc w:val="both"/>
        <w:rPr>
          <w:rFonts w:ascii="Arial" w:hAnsi="Arial" w:cs="Arial"/>
          <w:sz w:val="22"/>
          <w:szCs w:val="22"/>
        </w:rPr>
      </w:pPr>
    </w:p>
    <w:p w14:paraId="72B01EFC" w14:textId="77777777" w:rsidR="007A39C1" w:rsidRPr="00210C55" w:rsidRDefault="007A39C1" w:rsidP="00B818DB">
      <w:pPr>
        <w:jc w:val="both"/>
        <w:rPr>
          <w:rFonts w:ascii="Arial" w:hAnsi="Arial" w:cs="Arial"/>
          <w:sz w:val="22"/>
          <w:szCs w:val="22"/>
        </w:rPr>
      </w:pPr>
      <w:r w:rsidRPr="00210C55">
        <w:rPr>
          <w:rFonts w:ascii="Arial" w:hAnsi="Arial" w:cs="Arial"/>
          <w:sz w:val="22"/>
          <w:szCs w:val="22"/>
        </w:rPr>
        <w:t>Aby ułatwić odczyt wskazań, aparatura obi</w:t>
      </w:r>
      <w:r w:rsidR="00B818DB" w:rsidRPr="00210C55">
        <w:rPr>
          <w:rFonts w:ascii="Arial" w:hAnsi="Arial" w:cs="Arial"/>
          <w:sz w:val="22"/>
          <w:szCs w:val="22"/>
        </w:rPr>
        <w:t xml:space="preserve">ektowa </w:t>
      </w:r>
      <w:r w:rsidR="00DD055D">
        <w:rPr>
          <w:rFonts w:ascii="Arial" w:hAnsi="Arial" w:cs="Arial"/>
          <w:sz w:val="22"/>
          <w:szCs w:val="22"/>
        </w:rPr>
        <w:t>musi</w:t>
      </w:r>
      <w:r w:rsidR="00B818DB" w:rsidRPr="00210C55">
        <w:rPr>
          <w:rFonts w:ascii="Arial" w:hAnsi="Arial" w:cs="Arial"/>
          <w:sz w:val="22"/>
          <w:szCs w:val="22"/>
        </w:rPr>
        <w:t xml:space="preserve"> być montowana na</w:t>
      </w:r>
      <w:r w:rsidR="00210C55">
        <w:rPr>
          <w:rFonts w:ascii="Arial" w:hAnsi="Arial" w:cs="Arial"/>
          <w:sz w:val="22"/>
          <w:szCs w:val="22"/>
        </w:rPr>
        <w:t xml:space="preserve"> </w:t>
      </w:r>
      <w:r w:rsidRPr="00210C55">
        <w:rPr>
          <w:rFonts w:ascii="Arial" w:hAnsi="Arial" w:cs="Arial"/>
          <w:sz w:val="22"/>
          <w:szCs w:val="22"/>
        </w:rPr>
        <w:t xml:space="preserve">wspornikach/podstawach, tak żeby środkowy punkt przyrządu znajdował się na poziomie </w:t>
      </w:r>
      <w:smartTag w:uri="urn:schemas-microsoft-com:office:smarttags" w:element="metricconverter">
        <w:smartTagPr>
          <w:attr w:name="ProductID" w:val="1,5 m"/>
        </w:smartTagPr>
        <w:r w:rsidRPr="00210C55">
          <w:rPr>
            <w:rFonts w:ascii="Arial" w:hAnsi="Arial" w:cs="Arial"/>
            <w:sz w:val="22"/>
            <w:szCs w:val="22"/>
          </w:rPr>
          <w:t>1,5 m</w:t>
        </w:r>
      </w:smartTag>
      <w:r w:rsidRPr="00210C55">
        <w:rPr>
          <w:rFonts w:ascii="Arial" w:hAnsi="Arial" w:cs="Arial"/>
          <w:sz w:val="22"/>
          <w:szCs w:val="22"/>
        </w:rPr>
        <w:t xml:space="preserve"> nad podestami lub pomostami obsługowymi. Przyrządy powinny zawsze być instalowane w miejscach łatwo dostępnych. Nie wolno instalować sprzętu w miejscach o utrudnionym dostępie – pod drabinami lub schodami. </w:t>
      </w:r>
    </w:p>
    <w:p w14:paraId="69A1A1CE" w14:textId="77777777" w:rsidR="001422D4" w:rsidRPr="00210C55" w:rsidRDefault="001422D4" w:rsidP="001422D4">
      <w:pPr>
        <w:ind w:left="708"/>
        <w:jc w:val="both"/>
        <w:rPr>
          <w:rFonts w:ascii="Arial" w:hAnsi="Arial" w:cs="Arial"/>
          <w:sz w:val="22"/>
          <w:szCs w:val="22"/>
        </w:rPr>
      </w:pPr>
    </w:p>
    <w:p w14:paraId="78C94A34" w14:textId="77777777" w:rsidR="00325C56" w:rsidRDefault="008970CC" w:rsidP="00DC7768">
      <w:pPr>
        <w:jc w:val="both"/>
        <w:rPr>
          <w:rFonts w:ascii="Arial" w:hAnsi="Arial" w:cs="Arial"/>
          <w:sz w:val="22"/>
          <w:szCs w:val="22"/>
        </w:rPr>
      </w:pPr>
      <w:r w:rsidRPr="00210C55">
        <w:rPr>
          <w:rFonts w:ascii="Arial" w:hAnsi="Arial" w:cs="Arial"/>
          <w:sz w:val="22"/>
          <w:szCs w:val="22"/>
        </w:rPr>
        <w:t xml:space="preserve">Skrzynki połączeniowe do kabli wielożyłowych </w:t>
      </w:r>
      <w:r w:rsidR="001C710A">
        <w:rPr>
          <w:rFonts w:ascii="Arial" w:hAnsi="Arial" w:cs="Arial"/>
          <w:sz w:val="22"/>
          <w:szCs w:val="22"/>
        </w:rPr>
        <w:t>muszą</w:t>
      </w:r>
      <w:r w:rsidRPr="00210C55">
        <w:rPr>
          <w:rFonts w:ascii="Arial" w:hAnsi="Arial" w:cs="Arial"/>
          <w:sz w:val="22"/>
          <w:szCs w:val="22"/>
        </w:rPr>
        <w:t xml:space="preserve"> być montowane w miejscu łatwo dostępnym, około </w:t>
      </w:r>
      <w:smartTag w:uri="urn:schemas-microsoft-com:office:smarttags" w:element="metricconverter">
        <w:smartTagPr>
          <w:attr w:name="ProductID" w:val="1,5 m"/>
        </w:smartTagPr>
        <w:r w:rsidRPr="00210C55">
          <w:rPr>
            <w:rFonts w:ascii="Arial" w:hAnsi="Arial" w:cs="Arial"/>
            <w:sz w:val="22"/>
            <w:szCs w:val="22"/>
          </w:rPr>
          <w:t>1,5</w:t>
        </w:r>
        <w:r w:rsidR="00626F89" w:rsidRPr="00210C55">
          <w:rPr>
            <w:rFonts w:ascii="Arial" w:hAnsi="Arial" w:cs="Arial"/>
            <w:sz w:val="22"/>
            <w:szCs w:val="22"/>
          </w:rPr>
          <w:t xml:space="preserve"> </w:t>
        </w:r>
        <w:r w:rsidRPr="00210C55">
          <w:rPr>
            <w:rFonts w:ascii="Arial" w:hAnsi="Arial" w:cs="Arial"/>
            <w:sz w:val="22"/>
            <w:szCs w:val="22"/>
          </w:rPr>
          <w:t>m</w:t>
        </w:r>
      </w:smartTag>
      <w:r w:rsidRPr="00210C55">
        <w:rPr>
          <w:rFonts w:ascii="Arial" w:hAnsi="Arial" w:cs="Arial"/>
          <w:sz w:val="22"/>
          <w:szCs w:val="22"/>
        </w:rPr>
        <w:t xml:space="preserve"> nad podestem, aby zapewnić łatwą obsługę. </w:t>
      </w:r>
      <w:r w:rsidR="00626F89" w:rsidRPr="00210C55">
        <w:rPr>
          <w:rFonts w:ascii="Arial" w:hAnsi="Arial" w:cs="Arial"/>
          <w:sz w:val="22"/>
          <w:szCs w:val="22"/>
        </w:rPr>
        <w:t>Należy zachować</w:t>
      </w:r>
      <w:r w:rsidRPr="00210C55">
        <w:rPr>
          <w:rFonts w:ascii="Arial" w:hAnsi="Arial" w:cs="Arial"/>
          <w:sz w:val="22"/>
          <w:szCs w:val="22"/>
        </w:rPr>
        <w:t xml:space="preserve"> </w:t>
      </w:r>
      <w:r w:rsidR="00626F89" w:rsidRPr="00210C55">
        <w:rPr>
          <w:rFonts w:ascii="Arial" w:hAnsi="Arial" w:cs="Arial"/>
          <w:sz w:val="22"/>
          <w:szCs w:val="22"/>
        </w:rPr>
        <w:t xml:space="preserve">odpowiedni </w:t>
      </w:r>
      <w:r w:rsidRPr="00210C55">
        <w:rPr>
          <w:rFonts w:ascii="Arial" w:hAnsi="Arial" w:cs="Arial"/>
          <w:sz w:val="22"/>
          <w:szCs w:val="22"/>
        </w:rPr>
        <w:t>odstęp miedzy nimi a elementami konstrukcji, do których, mają być zamontowane. Odstęp powinien być ustalony stosownie do grubości przewidywanej izolacji</w:t>
      </w:r>
      <w:r w:rsidR="00771778" w:rsidRPr="00210C55">
        <w:rPr>
          <w:rFonts w:ascii="Arial" w:hAnsi="Arial" w:cs="Arial"/>
          <w:sz w:val="22"/>
          <w:szCs w:val="22"/>
        </w:rPr>
        <w:t xml:space="preserve"> termicznej lub izolacji ognioodpornej. Wszystkie skrzynki połączeniowe </w:t>
      </w:r>
      <w:r w:rsidR="001B15C7">
        <w:rPr>
          <w:rFonts w:ascii="Arial" w:hAnsi="Arial" w:cs="Arial"/>
          <w:sz w:val="22"/>
          <w:szCs w:val="22"/>
        </w:rPr>
        <w:t>muszą</w:t>
      </w:r>
      <w:r w:rsidR="00771778" w:rsidRPr="00210C55">
        <w:rPr>
          <w:rFonts w:ascii="Arial" w:hAnsi="Arial" w:cs="Arial"/>
          <w:sz w:val="22"/>
          <w:szCs w:val="22"/>
        </w:rPr>
        <w:t xml:space="preserve"> być opisane na zewnętrznej stronie pokryw zamykających, takie samo oznaczenie </w:t>
      </w:r>
      <w:r w:rsidR="001B15C7">
        <w:rPr>
          <w:rFonts w:ascii="Arial" w:hAnsi="Arial" w:cs="Arial"/>
          <w:sz w:val="22"/>
          <w:szCs w:val="22"/>
        </w:rPr>
        <w:t>musi</w:t>
      </w:r>
      <w:r w:rsidR="00771778" w:rsidRPr="00210C55">
        <w:rPr>
          <w:rFonts w:ascii="Arial" w:hAnsi="Arial" w:cs="Arial"/>
          <w:sz w:val="22"/>
          <w:szCs w:val="22"/>
        </w:rPr>
        <w:t xml:space="preserve"> być umieszczone na kablach wieloparowych wychodzących ze skrzynki.   </w:t>
      </w:r>
    </w:p>
    <w:p w14:paraId="5D309C15" w14:textId="77777777" w:rsidR="00296A2E" w:rsidRPr="00DC7768" w:rsidRDefault="00771778" w:rsidP="00DC7768">
      <w:pPr>
        <w:jc w:val="both"/>
        <w:rPr>
          <w:rFonts w:ascii="Arial" w:hAnsi="Arial" w:cs="Arial"/>
          <w:sz w:val="22"/>
          <w:szCs w:val="22"/>
        </w:rPr>
      </w:pPr>
      <w:r w:rsidRPr="00210C55">
        <w:rPr>
          <w:rFonts w:ascii="Arial" w:hAnsi="Arial" w:cs="Arial"/>
          <w:sz w:val="22"/>
          <w:szCs w:val="22"/>
        </w:rPr>
        <w:t xml:space="preserve">                                                                                                           </w:t>
      </w:r>
    </w:p>
    <w:p w14:paraId="2CE0C0C0" w14:textId="77777777" w:rsidR="007D4589" w:rsidRPr="00131E4B" w:rsidRDefault="007D4589" w:rsidP="00131E4B">
      <w:pPr>
        <w:pStyle w:val="Nagwek1"/>
        <w:numPr>
          <w:ilvl w:val="2"/>
          <w:numId w:val="1"/>
        </w:numPr>
        <w:tabs>
          <w:tab w:val="clear" w:pos="1440"/>
          <w:tab w:val="num" w:pos="709"/>
        </w:tabs>
        <w:ind w:left="709" w:hanging="709"/>
        <w:jc w:val="both"/>
        <w:rPr>
          <w:rFonts w:cs="Arial"/>
          <w:szCs w:val="22"/>
        </w:rPr>
      </w:pPr>
      <w:bookmarkStart w:id="24" w:name="_Toc475077763"/>
      <w:r w:rsidRPr="00131E4B">
        <w:rPr>
          <w:rFonts w:cs="Arial"/>
          <w:szCs w:val="22"/>
        </w:rPr>
        <w:t>Pomiary przepływu</w:t>
      </w:r>
      <w:bookmarkEnd w:id="24"/>
    </w:p>
    <w:p w14:paraId="454F4789" w14:textId="77777777" w:rsidR="0018614E" w:rsidRPr="00534DA0" w:rsidRDefault="0018614E" w:rsidP="0018614E"/>
    <w:p w14:paraId="0D783F0B" w14:textId="77777777" w:rsidR="0018614E" w:rsidRDefault="00A11D17" w:rsidP="00B818DB">
      <w:pPr>
        <w:pStyle w:val="Nagwek1"/>
        <w:numPr>
          <w:ilvl w:val="3"/>
          <w:numId w:val="1"/>
        </w:numPr>
        <w:tabs>
          <w:tab w:val="clear" w:pos="2160"/>
          <w:tab w:val="num" w:pos="851"/>
        </w:tabs>
        <w:ind w:left="851" w:hanging="851"/>
      </w:pPr>
      <w:bookmarkStart w:id="25" w:name="_Toc475077764"/>
      <w:r>
        <w:t>Zwężki pomiarowe</w:t>
      </w:r>
      <w:bookmarkEnd w:id="25"/>
    </w:p>
    <w:p w14:paraId="59174E87" w14:textId="77777777" w:rsidR="0018614E" w:rsidRDefault="0018614E" w:rsidP="00747DCD">
      <w:pPr>
        <w:tabs>
          <w:tab w:val="left" w:pos="284"/>
        </w:tabs>
        <w:ind w:firstLine="709"/>
      </w:pPr>
    </w:p>
    <w:p w14:paraId="6E2C8075" w14:textId="77777777" w:rsidR="00BD4EDA" w:rsidRPr="00E22EDB" w:rsidRDefault="00E22EDB" w:rsidP="00B818DB">
      <w:pPr>
        <w:tabs>
          <w:tab w:val="left" w:pos="284"/>
        </w:tabs>
        <w:jc w:val="both"/>
        <w:rPr>
          <w:rFonts w:cs="Arial"/>
          <w:szCs w:val="22"/>
        </w:rPr>
      </w:pPr>
      <w:r w:rsidRPr="00E22EDB">
        <w:rPr>
          <w:rFonts w:ascii="Arial" w:hAnsi="Arial" w:cs="Arial"/>
          <w:sz w:val="22"/>
          <w:szCs w:val="22"/>
        </w:rPr>
        <w:t>Typow</w:t>
      </w:r>
      <w:r>
        <w:rPr>
          <w:rFonts w:ascii="Arial" w:hAnsi="Arial" w:cs="Arial"/>
          <w:sz w:val="22"/>
          <w:szCs w:val="22"/>
        </w:rPr>
        <w:t>ą</w:t>
      </w:r>
      <w:r w:rsidRPr="00E22EDB">
        <w:rPr>
          <w:rFonts w:ascii="Arial" w:hAnsi="Arial" w:cs="Arial"/>
          <w:sz w:val="22"/>
          <w:szCs w:val="22"/>
        </w:rPr>
        <w:t xml:space="preserve"> i </w:t>
      </w:r>
      <w:r w:rsidR="00BD4EDA" w:rsidRPr="00E22EDB">
        <w:rPr>
          <w:rFonts w:ascii="Arial" w:hAnsi="Arial" w:cs="Arial"/>
          <w:sz w:val="22"/>
          <w:szCs w:val="22"/>
        </w:rPr>
        <w:t xml:space="preserve">najczęściej </w:t>
      </w:r>
      <w:r w:rsidR="00556DF1" w:rsidRPr="00E22EDB">
        <w:rPr>
          <w:rFonts w:ascii="Arial" w:hAnsi="Arial" w:cs="Arial"/>
          <w:sz w:val="22"/>
          <w:szCs w:val="22"/>
        </w:rPr>
        <w:t>stosowan</w:t>
      </w:r>
      <w:r>
        <w:rPr>
          <w:rFonts w:ascii="Arial" w:hAnsi="Arial" w:cs="Arial"/>
          <w:sz w:val="22"/>
          <w:szCs w:val="22"/>
        </w:rPr>
        <w:t>ą</w:t>
      </w:r>
      <w:r w:rsidR="00556DF1" w:rsidRPr="00E22EDB">
        <w:rPr>
          <w:rFonts w:ascii="Arial" w:hAnsi="Arial" w:cs="Arial"/>
          <w:sz w:val="22"/>
          <w:szCs w:val="22"/>
        </w:rPr>
        <w:t xml:space="preserve"> </w:t>
      </w:r>
      <w:r>
        <w:rPr>
          <w:rFonts w:ascii="Arial" w:hAnsi="Arial" w:cs="Arial"/>
          <w:sz w:val="22"/>
          <w:szCs w:val="22"/>
        </w:rPr>
        <w:t xml:space="preserve">zwężką </w:t>
      </w:r>
      <w:r w:rsidR="007F765B" w:rsidRPr="00E22EDB">
        <w:rPr>
          <w:rFonts w:ascii="Arial" w:hAnsi="Arial" w:cs="Arial"/>
          <w:sz w:val="22"/>
          <w:szCs w:val="22"/>
        </w:rPr>
        <w:t xml:space="preserve">jest kryza </w:t>
      </w:r>
      <w:r w:rsidR="00B818DB">
        <w:rPr>
          <w:rFonts w:ascii="Arial" w:hAnsi="Arial" w:cs="Arial"/>
          <w:sz w:val="22"/>
          <w:szCs w:val="22"/>
        </w:rPr>
        <w:t xml:space="preserve">pomiarowa </w:t>
      </w:r>
      <w:r w:rsidR="007F765B" w:rsidRPr="00E22EDB">
        <w:rPr>
          <w:rFonts w:ascii="Arial" w:hAnsi="Arial" w:cs="Arial"/>
          <w:sz w:val="22"/>
          <w:szCs w:val="22"/>
        </w:rPr>
        <w:t>ostro-krawędziowa</w:t>
      </w:r>
      <w:r w:rsidR="00BD4EDA" w:rsidRPr="00E22EDB">
        <w:rPr>
          <w:rFonts w:ascii="Arial" w:hAnsi="Arial" w:cs="Arial"/>
          <w:sz w:val="22"/>
          <w:szCs w:val="22"/>
        </w:rPr>
        <w:t xml:space="preserve"> </w:t>
      </w:r>
      <w:r w:rsidR="00763845">
        <w:rPr>
          <w:rFonts w:ascii="Arial" w:hAnsi="Arial" w:cs="Arial"/>
          <w:sz w:val="22"/>
          <w:szCs w:val="22"/>
        </w:rPr>
        <w:t xml:space="preserve">                 </w:t>
      </w:r>
      <w:r w:rsidR="007F765B" w:rsidRPr="00E22EDB">
        <w:rPr>
          <w:rFonts w:ascii="Arial" w:hAnsi="Arial" w:cs="Arial"/>
          <w:sz w:val="22"/>
          <w:szCs w:val="22"/>
        </w:rPr>
        <w:t>z odbiorem kołnierzowym ciśnienia, symetryczna, współosiowa.</w:t>
      </w:r>
    </w:p>
    <w:p w14:paraId="3C490C87" w14:textId="77777777" w:rsidR="00B818DB" w:rsidRDefault="00B818DB" w:rsidP="00B818DB">
      <w:pPr>
        <w:tabs>
          <w:tab w:val="left" w:pos="284"/>
        </w:tabs>
        <w:jc w:val="both"/>
        <w:rPr>
          <w:rFonts w:ascii="Arial" w:hAnsi="Arial" w:cs="Arial"/>
          <w:sz w:val="22"/>
          <w:szCs w:val="22"/>
        </w:rPr>
      </w:pPr>
    </w:p>
    <w:p w14:paraId="597272FB" w14:textId="77777777" w:rsidR="00243788" w:rsidRPr="003A780B" w:rsidRDefault="00243788" w:rsidP="00B818DB">
      <w:pPr>
        <w:tabs>
          <w:tab w:val="left" w:pos="284"/>
        </w:tabs>
        <w:jc w:val="both"/>
        <w:rPr>
          <w:rFonts w:ascii="Arial" w:hAnsi="Arial" w:cs="Arial"/>
          <w:sz w:val="22"/>
          <w:szCs w:val="22"/>
        </w:rPr>
      </w:pPr>
      <w:r w:rsidRPr="00E22EDB">
        <w:rPr>
          <w:rFonts w:ascii="Arial" w:hAnsi="Arial" w:cs="Arial"/>
          <w:sz w:val="22"/>
          <w:szCs w:val="22"/>
        </w:rPr>
        <w:lastRenderedPageBreak/>
        <w:t xml:space="preserve">Stosowane zwężki pomiarowe </w:t>
      </w:r>
      <w:r w:rsidR="008F6CAF" w:rsidRPr="00E22EDB">
        <w:rPr>
          <w:rFonts w:ascii="Arial" w:hAnsi="Arial" w:cs="Arial"/>
          <w:sz w:val="22"/>
          <w:szCs w:val="22"/>
        </w:rPr>
        <w:t>muszą</w:t>
      </w:r>
      <w:r w:rsidRPr="00E22EDB">
        <w:rPr>
          <w:rFonts w:ascii="Arial" w:hAnsi="Arial" w:cs="Arial"/>
          <w:sz w:val="22"/>
          <w:szCs w:val="22"/>
        </w:rPr>
        <w:t xml:space="preserve"> spełniać poniższe wy</w:t>
      </w:r>
      <w:r w:rsidR="00DC1788" w:rsidRPr="00E22EDB">
        <w:rPr>
          <w:rFonts w:ascii="Arial" w:hAnsi="Arial" w:cs="Arial"/>
          <w:sz w:val="22"/>
          <w:szCs w:val="22"/>
        </w:rPr>
        <w:t>mogi</w:t>
      </w:r>
      <w:r w:rsidR="00B818DB">
        <w:rPr>
          <w:rFonts w:ascii="Arial" w:hAnsi="Arial" w:cs="Arial"/>
          <w:sz w:val="22"/>
          <w:szCs w:val="22"/>
        </w:rPr>
        <w:t>.</w:t>
      </w:r>
    </w:p>
    <w:p w14:paraId="16B1DC28"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E737E9">
        <w:rPr>
          <w:rFonts w:ascii="Arial" w:hAnsi="Arial" w:cs="Arial"/>
          <w:sz w:val="22"/>
          <w:szCs w:val="22"/>
        </w:rPr>
        <w:t>ołnierze</w:t>
      </w:r>
      <w:r w:rsidR="00E22EDB" w:rsidRPr="00E737E9">
        <w:rPr>
          <w:rFonts w:ascii="Arial" w:hAnsi="Arial" w:cs="Arial"/>
          <w:sz w:val="22"/>
          <w:szCs w:val="22"/>
        </w:rPr>
        <w:t xml:space="preserve"> </w:t>
      </w:r>
      <w:r w:rsidR="00243788" w:rsidRPr="00E737E9">
        <w:rPr>
          <w:rFonts w:ascii="Arial" w:hAnsi="Arial" w:cs="Arial"/>
          <w:sz w:val="22"/>
          <w:szCs w:val="22"/>
        </w:rPr>
        <w:t>do zabudowy zwężki</w:t>
      </w:r>
      <w:r w:rsidR="00E22EDB" w:rsidRPr="00E737E9">
        <w:rPr>
          <w:rFonts w:ascii="Arial" w:hAnsi="Arial" w:cs="Arial"/>
          <w:sz w:val="22"/>
          <w:szCs w:val="22"/>
        </w:rPr>
        <w:t xml:space="preserve">  </w:t>
      </w:r>
      <w:r w:rsidR="00243788" w:rsidRPr="00E737E9">
        <w:rPr>
          <w:rFonts w:ascii="Arial" w:hAnsi="Arial" w:cs="Arial"/>
          <w:sz w:val="22"/>
          <w:szCs w:val="22"/>
        </w:rPr>
        <w:t>szyjkowe, spawane, wyposażone w zaworki odcinające</w:t>
      </w:r>
      <w:r>
        <w:rPr>
          <w:rFonts w:ascii="Arial" w:hAnsi="Arial" w:cs="Arial"/>
          <w:sz w:val="22"/>
          <w:szCs w:val="22"/>
        </w:rPr>
        <w:t>.</w:t>
      </w:r>
    </w:p>
    <w:p w14:paraId="40579D42" w14:textId="77777777" w:rsidR="00B818DB" w:rsidRPr="00E84583" w:rsidRDefault="00B818DB" w:rsidP="00461418">
      <w:pPr>
        <w:numPr>
          <w:ilvl w:val="0"/>
          <w:numId w:val="22"/>
        </w:numPr>
        <w:jc w:val="both"/>
        <w:rPr>
          <w:rFonts w:ascii="Arial" w:hAnsi="Arial" w:cs="Arial"/>
          <w:sz w:val="22"/>
          <w:szCs w:val="22"/>
        </w:rPr>
      </w:pPr>
      <w:r>
        <w:rPr>
          <w:rFonts w:ascii="Arial" w:hAnsi="Arial" w:cs="Arial"/>
          <w:sz w:val="22"/>
          <w:szCs w:val="22"/>
        </w:rPr>
        <w:t>K</w:t>
      </w:r>
      <w:r w:rsidR="00243788" w:rsidRPr="00B818DB">
        <w:rPr>
          <w:rFonts w:ascii="Arial" w:hAnsi="Arial" w:cs="Arial"/>
          <w:sz w:val="22"/>
          <w:szCs w:val="22"/>
        </w:rPr>
        <w:t>ompaktowy</w:t>
      </w:r>
      <w:r w:rsidR="00E22EDB" w:rsidRPr="00B818DB">
        <w:rPr>
          <w:rFonts w:ascii="Arial" w:hAnsi="Arial" w:cs="Arial"/>
          <w:sz w:val="22"/>
          <w:szCs w:val="22"/>
        </w:rPr>
        <w:t xml:space="preserve"> </w:t>
      </w:r>
      <w:r w:rsidR="00243788" w:rsidRPr="00B818DB">
        <w:rPr>
          <w:rFonts w:ascii="Arial" w:hAnsi="Arial" w:cs="Arial"/>
          <w:sz w:val="22"/>
          <w:szCs w:val="22"/>
        </w:rPr>
        <w:t xml:space="preserve">przepływomierz zwężkowy powinien być stosowany </w:t>
      </w:r>
      <w:r w:rsidR="00556DF1" w:rsidRPr="00B818DB">
        <w:rPr>
          <w:rFonts w:ascii="Arial" w:hAnsi="Arial" w:cs="Arial"/>
          <w:sz w:val="22"/>
          <w:szCs w:val="22"/>
        </w:rPr>
        <w:t>do</w:t>
      </w:r>
      <w:r w:rsidR="00243788" w:rsidRPr="00B818DB">
        <w:rPr>
          <w:rFonts w:ascii="Arial" w:hAnsi="Arial" w:cs="Arial"/>
          <w:sz w:val="22"/>
          <w:szCs w:val="22"/>
        </w:rPr>
        <w:t xml:space="preserve"> rurociągu procesowego </w:t>
      </w:r>
      <w:r w:rsidR="00556DF1" w:rsidRPr="00B818DB">
        <w:rPr>
          <w:rFonts w:ascii="Arial" w:hAnsi="Arial" w:cs="Arial"/>
          <w:sz w:val="22"/>
          <w:szCs w:val="22"/>
        </w:rPr>
        <w:t xml:space="preserve">o </w:t>
      </w:r>
      <w:r w:rsidR="004863CB" w:rsidRPr="00B818DB">
        <w:rPr>
          <w:rFonts w:ascii="Arial" w:hAnsi="Arial" w:cs="Arial"/>
          <w:sz w:val="22"/>
          <w:szCs w:val="22"/>
        </w:rPr>
        <w:t>średnicy</w:t>
      </w:r>
      <w:r w:rsidR="00556DF1" w:rsidRPr="00B818DB">
        <w:rPr>
          <w:rFonts w:ascii="Arial" w:hAnsi="Arial" w:cs="Arial"/>
          <w:sz w:val="22"/>
          <w:szCs w:val="22"/>
        </w:rPr>
        <w:t xml:space="preserve"> </w:t>
      </w:r>
      <w:r w:rsidR="00243788" w:rsidRPr="00B818DB">
        <w:rPr>
          <w:rFonts w:ascii="Arial" w:hAnsi="Arial" w:cs="Arial"/>
          <w:sz w:val="22"/>
          <w:szCs w:val="22"/>
        </w:rPr>
        <w:t>poniżej</w:t>
      </w:r>
      <w:r w:rsidR="00DC1788" w:rsidRPr="00B818DB">
        <w:rPr>
          <w:rFonts w:ascii="Arial" w:hAnsi="Arial" w:cs="Arial"/>
          <w:sz w:val="22"/>
          <w:szCs w:val="22"/>
        </w:rPr>
        <w:t xml:space="preserve"> </w:t>
      </w:r>
      <w:smartTag w:uri="urn:schemas-microsoft-com:office:smarttags" w:element="metricconverter">
        <w:smartTagPr>
          <w:attr w:name="ProductID" w:val="2”"/>
        </w:smartTagPr>
        <w:r w:rsidR="00243788" w:rsidRPr="00B818DB">
          <w:rPr>
            <w:rFonts w:ascii="Arial" w:hAnsi="Arial" w:cs="Arial"/>
            <w:sz w:val="22"/>
            <w:szCs w:val="22"/>
          </w:rPr>
          <w:t>2”</w:t>
        </w:r>
      </w:smartTag>
      <w:r w:rsidR="00AA02C5" w:rsidRPr="00B818DB">
        <w:rPr>
          <w:rFonts w:ascii="Arial" w:hAnsi="Arial" w:cs="Arial"/>
          <w:sz w:val="22"/>
          <w:szCs w:val="22"/>
        </w:rPr>
        <w:t>.</w:t>
      </w:r>
      <w:r w:rsidR="00E22EDB" w:rsidRPr="00B818DB">
        <w:rPr>
          <w:rFonts w:ascii="Arial" w:hAnsi="Arial" w:cs="Arial"/>
          <w:sz w:val="22"/>
          <w:szCs w:val="22"/>
        </w:rPr>
        <w:t xml:space="preserve"> </w:t>
      </w:r>
      <w:r w:rsidR="00AA02C5" w:rsidRPr="00B818DB">
        <w:rPr>
          <w:rFonts w:ascii="Arial" w:hAnsi="Arial" w:cs="Arial"/>
          <w:sz w:val="22"/>
          <w:szCs w:val="22"/>
        </w:rPr>
        <w:t>D</w:t>
      </w:r>
      <w:r w:rsidR="00556DF1" w:rsidRPr="00B818DB">
        <w:rPr>
          <w:rFonts w:ascii="Arial" w:hAnsi="Arial" w:cs="Arial"/>
          <w:sz w:val="22"/>
          <w:szCs w:val="22"/>
        </w:rPr>
        <w:t xml:space="preserve">ostawa </w:t>
      </w:r>
      <w:r w:rsidR="00243788" w:rsidRPr="00B818DB">
        <w:rPr>
          <w:rFonts w:ascii="Arial" w:hAnsi="Arial" w:cs="Arial"/>
          <w:sz w:val="22"/>
          <w:szCs w:val="22"/>
        </w:rPr>
        <w:t>powinna być kompletna</w:t>
      </w:r>
      <w:r w:rsidR="00DC1788" w:rsidRPr="00B818DB">
        <w:rPr>
          <w:rFonts w:ascii="Arial" w:hAnsi="Arial" w:cs="Arial"/>
          <w:sz w:val="22"/>
          <w:szCs w:val="22"/>
        </w:rPr>
        <w:t>, tzn</w:t>
      </w:r>
      <w:r w:rsidR="00E737E9" w:rsidRPr="00B818DB">
        <w:rPr>
          <w:rFonts w:ascii="Arial" w:hAnsi="Arial" w:cs="Arial"/>
          <w:sz w:val="22"/>
          <w:szCs w:val="22"/>
        </w:rPr>
        <w:t>.</w:t>
      </w:r>
      <w:r w:rsidR="00DC1788" w:rsidRPr="00B818DB">
        <w:rPr>
          <w:rFonts w:ascii="Arial" w:hAnsi="Arial" w:cs="Arial"/>
          <w:sz w:val="22"/>
          <w:szCs w:val="22"/>
        </w:rPr>
        <w:t>:</w:t>
      </w:r>
      <w:r w:rsidR="00243788" w:rsidRPr="00B818DB">
        <w:rPr>
          <w:rFonts w:ascii="Arial" w:hAnsi="Arial" w:cs="Arial"/>
          <w:sz w:val="22"/>
          <w:szCs w:val="22"/>
        </w:rPr>
        <w:t xml:space="preserve"> wraz </w:t>
      </w:r>
      <w:r w:rsidR="00763845">
        <w:rPr>
          <w:rFonts w:ascii="Arial" w:hAnsi="Arial" w:cs="Arial"/>
          <w:sz w:val="22"/>
          <w:szCs w:val="22"/>
        </w:rPr>
        <w:t xml:space="preserve">        </w:t>
      </w:r>
      <w:r w:rsidR="00243788" w:rsidRPr="00B818DB">
        <w:rPr>
          <w:rFonts w:ascii="Arial" w:hAnsi="Arial" w:cs="Arial"/>
          <w:sz w:val="22"/>
          <w:szCs w:val="22"/>
        </w:rPr>
        <w:t xml:space="preserve">z </w:t>
      </w:r>
      <w:r w:rsidR="00556DF1" w:rsidRPr="00B818DB">
        <w:rPr>
          <w:rFonts w:ascii="Arial" w:hAnsi="Arial" w:cs="Arial"/>
          <w:sz w:val="22"/>
          <w:szCs w:val="22"/>
        </w:rPr>
        <w:t xml:space="preserve">zwężką </w:t>
      </w:r>
      <w:r w:rsidR="00243788" w:rsidRPr="00B818DB">
        <w:rPr>
          <w:rFonts w:ascii="Arial" w:hAnsi="Arial" w:cs="Arial"/>
          <w:sz w:val="22"/>
          <w:szCs w:val="22"/>
        </w:rPr>
        <w:t xml:space="preserve">pomiarową powinny być dostarczone kołnierze z odcinkami prostek przed </w:t>
      </w:r>
      <w:r w:rsidR="00763845">
        <w:rPr>
          <w:rFonts w:ascii="Arial" w:hAnsi="Arial" w:cs="Arial"/>
          <w:sz w:val="22"/>
          <w:szCs w:val="22"/>
        </w:rPr>
        <w:t xml:space="preserve">      </w:t>
      </w:r>
      <w:r w:rsidR="00243788" w:rsidRPr="00B818DB">
        <w:rPr>
          <w:rFonts w:ascii="Arial" w:hAnsi="Arial" w:cs="Arial"/>
          <w:sz w:val="22"/>
          <w:szCs w:val="22"/>
        </w:rPr>
        <w:t xml:space="preserve">i </w:t>
      </w:r>
      <w:r w:rsidR="00243788" w:rsidRPr="00E84583">
        <w:rPr>
          <w:rFonts w:ascii="Arial" w:hAnsi="Arial" w:cs="Arial"/>
          <w:sz w:val="22"/>
          <w:szCs w:val="22"/>
        </w:rPr>
        <w:t xml:space="preserve">za </w:t>
      </w:r>
      <w:r w:rsidR="00556DF1" w:rsidRPr="00E84583">
        <w:rPr>
          <w:rFonts w:ascii="Arial" w:hAnsi="Arial" w:cs="Arial"/>
          <w:sz w:val="22"/>
          <w:szCs w:val="22"/>
        </w:rPr>
        <w:t xml:space="preserve">zwężką </w:t>
      </w:r>
      <w:r w:rsidR="00243788" w:rsidRPr="00E84583">
        <w:rPr>
          <w:rFonts w:ascii="Arial" w:hAnsi="Arial" w:cs="Arial"/>
          <w:sz w:val="22"/>
          <w:szCs w:val="22"/>
        </w:rPr>
        <w:t>pomiarową oraz elementami złącznymi i uszczelkami</w:t>
      </w:r>
      <w:r w:rsidRPr="00E84583">
        <w:rPr>
          <w:rFonts w:ascii="Arial" w:hAnsi="Arial" w:cs="Arial"/>
          <w:sz w:val="22"/>
          <w:szCs w:val="22"/>
        </w:rPr>
        <w:t>.</w:t>
      </w:r>
    </w:p>
    <w:p w14:paraId="7C38C5B0" w14:textId="77777777" w:rsidR="00B818DB" w:rsidRPr="00E84583" w:rsidRDefault="00B818DB" w:rsidP="00461418">
      <w:pPr>
        <w:numPr>
          <w:ilvl w:val="0"/>
          <w:numId w:val="22"/>
        </w:numPr>
        <w:jc w:val="both"/>
        <w:rPr>
          <w:rFonts w:ascii="Arial" w:hAnsi="Arial" w:cs="Arial"/>
          <w:sz w:val="22"/>
          <w:szCs w:val="22"/>
        </w:rPr>
      </w:pPr>
      <w:r w:rsidRPr="00E84583">
        <w:rPr>
          <w:rFonts w:ascii="Arial" w:eastAsia="Calibri" w:hAnsi="Arial" w:cs="Arial"/>
          <w:sz w:val="22"/>
          <w:szCs w:val="22"/>
        </w:rPr>
        <w:t>K</w:t>
      </w:r>
      <w:r w:rsidR="00E737E9" w:rsidRPr="00E84583">
        <w:rPr>
          <w:rFonts w:ascii="Arial" w:eastAsia="Calibri" w:hAnsi="Arial" w:cs="Arial"/>
          <w:sz w:val="22"/>
          <w:szCs w:val="22"/>
        </w:rPr>
        <w:t>ompaktowy przepływomierz zwężkowy powinien</w:t>
      </w:r>
      <w:r w:rsidR="00E737E9" w:rsidRPr="00E84583">
        <w:rPr>
          <w:rFonts w:ascii="Arial" w:hAnsi="Arial" w:cs="Arial"/>
          <w:sz w:val="22"/>
          <w:szCs w:val="22"/>
        </w:rPr>
        <w:t xml:space="preserve"> </w:t>
      </w:r>
      <w:r w:rsidR="00E737E9" w:rsidRPr="00E84583">
        <w:rPr>
          <w:rFonts w:ascii="Arial" w:eastAsia="Calibri" w:hAnsi="Arial" w:cs="Arial"/>
          <w:sz w:val="22"/>
          <w:szCs w:val="22"/>
        </w:rPr>
        <w:t>mieć odcięcie oraz obejście (by-pass)</w:t>
      </w:r>
      <w:r w:rsidRPr="00E84583">
        <w:rPr>
          <w:rFonts w:ascii="Arial" w:eastAsia="Calibri" w:hAnsi="Arial" w:cs="Arial"/>
          <w:sz w:val="22"/>
          <w:szCs w:val="22"/>
        </w:rPr>
        <w:t>.</w:t>
      </w:r>
      <w:r w:rsidR="000D115A" w:rsidRPr="00E84583">
        <w:rPr>
          <w:rFonts w:ascii="Arial" w:eastAsia="Calibri" w:hAnsi="Arial" w:cs="Arial"/>
          <w:sz w:val="22"/>
          <w:szCs w:val="22"/>
        </w:rPr>
        <w:t xml:space="preserve"> W przypadku mediów zabrudzonych niezbędne jest zastosowanie filtra siatkowego (</w:t>
      </w:r>
      <w:r w:rsidR="00871444" w:rsidRPr="00E84583">
        <w:rPr>
          <w:rFonts w:ascii="Arial" w:eastAsia="Calibri" w:hAnsi="Arial" w:cs="Arial"/>
          <w:sz w:val="22"/>
          <w:szCs w:val="22"/>
        </w:rPr>
        <w:t>realizacja</w:t>
      </w:r>
      <w:r w:rsidR="000D115A" w:rsidRPr="00E84583">
        <w:rPr>
          <w:rFonts w:ascii="Arial" w:eastAsia="Calibri" w:hAnsi="Arial" w:cs="Arial"/>
          <w:sz w:val="22"/>
          <w:szCs w:val="22"/>
        </w:rPr>
        <w:t xml:space="preserve"> w zakresie bran</w:t>
      </w:r>
      <w:r w:rsidR="00871444" w:rsidRPr="00E84583">
        <w:rPr>
          <w:rFonts w:ascii="Arial" w:eastAsia="Calibri" w:hAnsi="Arial" w:cs="Arial"/>
          <w:sz w:val="22"/>
          <w:szCs w:val="22"/>
        </w:rPr>
        <w:t>ż</w:t>
      </w:r>
      <w:r w:rsidR="000D115A" w:rsidRPr="00E84583">
        <w:rPr>
          <w:rFonts w:ascii="Arial" w:eastAsia="Calibri" w:hAnsi="Arial" w:cs="Arial"/>
          <w:sz w:val="22"/>
          <w:szCs w:val="22"/>
        </w:rPr>
        <w:t>y mechanicznej).</w:t>
      </w:r>
    </w:p>
    <w:p w14:paraId="2904F38A" w14:textId="77777777"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eżeli wymagany jest mały spadek ciśnienia na elemencie pomiarowym</w:t>
      </w:r>
      <w:r w:rsidR="00BA435E" w:rsidRPr="00E84583">
        <w:rPr>
          <w:rFonts w:ascii="Arial" w:hAnsi="Arial" w:cs="Arial"/>
          <w:sz w:val="22"/>
          <w:szCs w:val="22"/>
        </w:rPr>
        <w:t xml:space="preserve"> lub zależy nam na zwiększonej dokładności pomiaru</w:t>
      </w:r>
      <w:r w:rsidR="00243788" w:rsidRPr="00E84583">
        <w:rPr>
          <w:rFonts w:ascii="Arial" w:hAnsi="Arial" w:cs="Arial"/>
          <w:sz w:val="22"/>
          <w:szCs w:val="22"/>
        </w:rPr>
        <w:t xml:space="preserve">, </w:t>
      </w:r>
      <w:r w:rsidR="00BA435E" w:rsidRPr="00E84583">
        <w:rPr>
          <w:rFonts w:ascii="Arial" w:hAnsi="Arial" w:cs="Arial"/>
          <w:sz w:val="22"/>
          <w:szCs w:val="22"/>
        </w:rPr>
        <w:t xml:space="preserve">to </w:t>
      </w:r>
      <w:r w:rsidR="00243788" w:rsidRPr="00E84583">
        <w:rPr>
          <w:rFonts w:ascii="Arial" w:hAnsi="Arial" w:cs="Arial"/>
          <w:sz w:val="22"/>
          <w:szCs w:val="22"/>
        </w:rPr>
        <w:t xml:space="preserve">należy stosować dysze </w:t>
      </w:r>
      <w:proofErr w:type="spellStart"/>
      <w:r w:rsidR="00243788" w:rsidRPr="00E84583">
        <w:rPr>
          <w:rFonts w:ascii="Arial" w:hAnsi="Arial" w:cs="Arial"/>
          <w:sz w:val="22"/>
          <w:szCs w:val="22"/>
        </w:rPr>
        <w:t>Venturiego</w:t>
      </w:r>
      <w:proofErr w:type="spellEnd"/>
      <w:r w:rsidR="00BA435E" w:rsidRPr="00E84583">
        <w:rPr>
          <w:rFonts w:ascii="Arial" w:hAnsi="Arial" w:cs="Arial"/>
          <w:sz w:val="22"/>
          <w:szCs w:val="22"/>
        </w:rPr>
        <w:t>.</w:t>
      </w:r>
      <w:r w:rsidR="00DC1788" w:rsidRPr="00E84583">
        <w:rPr>
          <w:rFonts w:ascii="Arial" w:hAnsi="Arial" w:cs="Arial"/>
          <w:sz w:val="22"/>
          <w:szCs w:val="22"/>
        </w:rPr>
        <w:t xml:space="preserve"> </w:t>
      </w:r>
      <w:r w:rsidR="00BA435E" w:rsidRPr="00E84583">
        <w:rPr>
          <w:rFonts w:ascii="Arial" w:hAnsi="Arial" w:cs="Arial"/>
          <w:sz w:val="22"/>
          <w:szCs w:val="22"/>
        </w:rPr>
        <w:t>W</w:t>
      </w:r>
      <w:r w:rsidR="00DC1788" w:rsidRPr="00E84583">
        <w:rPr>
          <w:rFonts w:ascii="Arial" w:hAnsi="Arial" w:cs="Arial"/>
          <w:sz w:val="22"/>
          <w:szCs w:val="22"/>
        </w:rPr>
        <w:t>ówczas w</w:t>
      </w:r>
      <w:r w:rsidR="00243788" w:rsidRPr="00E84583">
        <w:rPr>
          <w:rFonts w:ascii="Arial" w:hAnsi="Arial" w:cs="Arial"/>
          <w:sz w:val="22"/>
          <w:szCs w:val="22"/>
        </w:rPr>
        <w:t xml:space="preserve"> </w:t>
      </w:r>
      <w:r w:rsidR="00BA435E" w:rsidRPr="00E84583">
        <w:rPr>
          <w:rFonts w:ascii="Arial" w:hAnsi="Arial" w:cs="Arial"/>
          <w:sz w:val="22"/>
          <w:szCs w:val="22"/>
        </w:rPr>
        <w:t>zakres</w:t>
      </w:r>
      <w:r w:rsidR="00E737E9" w:rsidRPr="00E84583">
        <w:rPr>
          <w:rFonts w:ascii="Arial" w:hAnsi="Arial" w:cs="Arial"/>
          <w:sz w:val="22"/>
          <w:szCs w:val="22"/>
        </w:rPr>
        <w:t>ie</w:t>
      </w:r>
      <w:r w:rsidR="00BA435E" w:rsidRPr="00E84583">
        <w:rPr>
          <w:rFonts w:ascii="Arial" w:hAnsi="Arial" w:cs="Arial"/>
          <w:sz w:val="22"/>
          <w:szCs w:val="22"/>
        </w:rPr>
        <w:t xml:space="preserve"> </w:t>
      </w:r>
      <w:r w:rsidR="00243788" w:rsidRPr="00E84583">
        <w:rPr>
          <w:rFonts w:ascii="Arial" w:hAnsi="Arial" w:cs="Arial"/>
          <w:sz w:val="22"/>
          <w:szCs w:val="22"/>
        </w:rPr>
        <w:t xml:space="preserve">kompletnej dostawy </w:t>
      </w:r>
      <w:r w:rsidR="00E737E9" w:rsidRPr="00E84583">
        <w:rPr>
          <w:rFonts w:ascii="Arial" w:hAnsi="Arial" w:cs="Arial"/>
          <w:sz w:val="22"/>
          <w:szCs w:val="22"/>
        </w:rPr>
        <w:t>muszą</w:t>
      </w:r>
      <w:r w:rsidR="00243788" w:rsidRPr="00E84583">
        <w:rPr>
          <w:rFonts w:ascii="Arial" w:hAnsi="Arial" w:cs="Arial"/>
          <w:sz w:val="22"/>
          <w:szCs w:val="22"/>
        </w:rPr>
        <w:t xml:space="preserve"> </w:t>
      </w:r>
      <w:r w:rsidR="00E737E9" w:rsidRPr="00E84583">
        <w:rPr>
          <w:rFonts w:ascii="Arial" w:hAnsi="Arial" w:cs="Arial"/>
          <w:sz w:val="22"/>
          <w:szCs w:val="22"/>
        </w:rPr>
        <w:t>być</w:t>
      </w:r>
      <w:r w:rsidR="00243788" w:rsidRPr="00E84583">
        <w:rPr>
          <w:rFonts w:ascii="Arial" w:hAnsi="Arial" w:cs="Arial"/>
          <w:sz w:val="22"/>
          <w:szCs w:val="22"/>
        </w:rPr>
        <w:t xml:space="preserve"> uszczelki, śruby, nakrętki</w:t>
      </w:r>
      <w:r w:rsidR="001A1AA1" w:rsidRPr="00E84583">
        <w:rPr>
          <w:rFonts w:ascii="Arial" w:hAnsi="Arial" w:cs="Arial"/>
          <w:sz w:val="22"/>
          <w:szCs w:val="22"/>
        </w:rPr>
        <w:t xml:space="preserve">           </w:t>
      </w:r>
      <w:r w:rsidR="00243788" w:rsidRPr="00E84583">
        <w:rPr>
          <w:rFonts w:ascii="Arial" w:hAnsi="Arial" w:cs="Arial"/>
          <w:sz w:val="22"/>
          <w:szCs w:val="22"/>
        </w:rPr>
        <w:t xml:space="preserve"> i zawory odcinające</w:t>
      </w:r>
      <w:r w:rsidRPr="00E84583">
        <w:rPr>
          <w:rFonts w:ascii="Arial" w:hAnsi="Arial" w:cs="Arial"/>
          <w:sz w:val="22"/>
          <w:szCs w:val="22"/>
        </w:rPr>
        <w:t>.</w:t>
      </w:r>
    </w:p>
    <w:p w14:paraId="3DFFBFB0" w14:textId="77777777" w:rsidR="00B818DB" w:rsidRPr="00E84583" w:rsidRDefault="00B818DB" w:rsidP="00461418">
      <w:pPr>
        <w:numPr>
          <w:ilvl w:val="0"/>
          <w:numId w:val="22"/>
        </w:numPr>
        <w:jc w:val="both"/>
        <w:rPr>
          <w:rFonts w:ascii="Arial" w:hAnsi="Arial" w:cs="Arial"/>
          <w:sz w:val="22"/>
          <w:szCs w:val="22"/>
        </w:rPr>
      </w:pPr>
      <w:r w:rsidRPr="00E84583">
        <w:rPr>
          <w:rFonts w:ascii="Arial" w:hAnsi="Arial" w:cs="Arial"/>
          <w:sz w:val="22"/>
          <w:szCs w:val="22"/>
        </w:rPr>
        <w:t>J</w:t>
      </w:r>
      <w:r w:rsidR="00243788" w:rsidRPr="00E84583">
        <w:rPr>
          <w:rFonts w:ascii="Arial" w:hAnsi="Arial" w:cs="Arial"/>
          <w:sz w:val="22"/>
          <w:szCs w:val="22"/>
        </w:rPr>
        <w:t>eśli</w:t>
      </w:r>
      <w:r w:rsidR="00E737E9" w:rsidRPr="00E84583">
        <w:rPr>
          <w:rFonts w:ascii="Arial" w:hAnsi="Arial" w:cs="Arial"/>
          <w:sz w:val="22"/>
          <w:szCs w:val="22"/>
        </w:rPr>
        <w:t xml:space="preserve"> </w:t>
      </w:r>
      <w:r w:rsidR="00243788" w:rsidRPr="00E84583">
        <w:rPr>
          <w:rFonts w:ascii="Arial" w:hAnsi="Arial" w:cs="Arial"/>
          <w:sz w:val="22"/>
          <w:szCs w:val="22"/>
        </w:rPr>
        <w:t>strata ciśnienia na elemencie pomiarowym jest niedopuszczalna</w:t>
      </w:r>
      <w:r w:rsidR="00BA435E" w:rsidRPr="00E84583">
        <w:rPr>
          <w:rFonts w:ascii="Arial" w:hAnsi="Arial" w:cs="Arial"/>
          <w:sz w:val="22"/>
          <w:szCs w:val="22"/>
        </w:rPr>
        <w:t>, to</w:t>
      </w:r>
      <w:r w:rsidR="00243788" w:rsidRPr="00E84583">
        <w:rPr>
          <w:rFonts w:ascii="Arial" w:hAnsi="Arial" w:cs="Arial"/>
          <w:sz w:val="22"/>
          <w:szCs w:val="22"/>
        </w:rPr>
        <w:t xml:space="preserve"> </w:t>
      </w:r>
      <w:r w:rsidR="000D115A" w:rsidRPr="00E84583">
        <w:rPr>
          <w:rFonts w:ascii="Arial" w:hAnsi="Arial" w:cs="Arial"/>
          <w:sz w:val="22"/>
          <w:szCs w:val="22"/>
        </w:rPr>
        <w:t xml:space="preserve">preferowane jest zastosowanie </w:t>
      </w:r>
      <w:r w:rsidR="00243788" w:rsidRPr="00E84583">
        <w:rPr>
          <w:rFonts w:ascii="Arial" w:hAnsi="Arial" w:cs="Arial"/>
          <w:sz w:val="22"/>
          <w:szCs w:val="22"/>
        </w:rPr>
        <w:t xml:space="preserve">rurki </w:t>
      </w:r>
      <w:proofErr w:type="spellStart"/>
      <w:r w:rsidR="00BA435E" w:rsidRPr="00E84583">
        <w:rPr>
          <w:rFonts w:ascii="Arial" w:hAnsi="Arial" w:cs="Arial"/>
          <w:sz w:val="22"/>
          <w:szCs w:val="22"/>
        </w:rPr>
        <w:t>Pitota</w:t>
      </w:r>
      <w:proofErr w:type="spellEnd"/>
      <w:r w:rsidR="00BA435E" w:rsidRPr="00E84583">
        <w:rPr>
          <w:rFonts w:ascii="Arial" w:hAnsi="Arial" w:cs="Arial"/>
          <w:sz w:val="22"/>
          <w:szCs w:val="22"/>
        </w:rPr>
        <w:t xml:space="preserve"> (np. </w:t>
      </w:r>
      <w:proofErr w:type="spellStart"/>
      <w:r w:rsidR="00BA435E" w:rsidRPr="00E84583">
        <w:rPr>
          <w:rFonts w:ascii="Arial" w:hAnsi="Arial" w:cs="Arial"/>
          <w:sz w:val="22"/>
          <w:szCs w:val="22"/>
        </w:rPr>
        <w:t>Annubar</w:t>
      </w:r>
      <w:proofErr w:type="spellEnd"/>
      <w:r w:rsidR="00BA435E" w:rsidRPr="00E84583">
        <w:rPr>
          <w:rFonts w:ascii="Arial" w:hAnsi="Arial" w:cs="Arial"/>
          <w:sz w:val="22"/>
          <w:szCs w:val="22"/>
        </w:rPr>
        <w:t xml:space="preserve">) </w:t>
      </w:r>
      <w:r w:rsidR="00243788" w:rsidRPr="00E84583">
        <w:rPr>
          <w:rFonts w:ascii="Arial" w:hAnsi="Arial" w:cs="Arial"/>
          <w:sz w:val="22"/>
          <w:szCs w:val="22"/>
        </w:rPr>
        <w:t>w wersji pozwalającej na wymianę pod ciśnieniem</w:t>
      </w:r>
      <w:r w:rsidRPr="00E84583">
        <w:rPr>
          <w:rFonts w:ascii="Arial" w:hAnsi="Arial" w:cs="Arial"/>
          <w:sz w:val="22"/>
          <w:szCs w:val="22"/>
        </w:rPr>
        <w:t>.</w:t>
      </w:r>
    </w:p>
    <w:p w14:paraId="17699284"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P</w:t>
      </w:r>
      <w:r w:rsidR="00243788" w:rsidRPr="00B818DB">
        <w:rPr>
          <w:rFonts w:ascii="Arial" w:hAnsi="Arial" w:cs="Arial"/>
          <w:sz w:val="22"/>
          <w:szCs w:val="22"/>
        </w:rPr>
        <w:t>rzepływomierze</w:t>
      </w:r>
      <w:r w:rsidR="00E737E9" w:rsidRPr="00B818DB">
        <w:rPr>
          <w:rFonts w:ascii="Arial" w:hAnsi="Arial" w:cs="Arial"/>
          <w:sz w:val="22"/>
          <w:szCs w:val="22"/>
        </w:rPr>
        <w:t xml:space="preserve"> </w:t>
      </w:r>
      <w:r w:rsidR="00243788" w:rsidRPr="00B818DB">
        <w:rPr>
          <w:rFonts w:ascii="Arial" w:hAnsi="Arial" w:cs="Arial"/>
          <w:sz w:val="22"/>
          <w:szCs w:val="22"/>
        </w:rPr>
        <w:t xml:space="preserve">powinny być zamontowane w poziomym odcinku rurociągu, jeśli jest to możliwe. Od strony dopływu i odpływu powinny być zachowane zalecane odcinki proste, zgodne z normą ISO. Niedozwolone jest </w:t>
      </w:r>
      <w:r w:rsidR="007C56B2" w:rsidRPr="00B818DB">
        <w:rPr>
          <w:rFonts w:ascii="Arial" w:hAnsi="Arial" w:cs="Arial"/>
          <w:sz w:val="22"/>
          <w:szCs w:val="22"/>
        </w:rPr>
        <w:t xml:space="preserve">stosowanie </w:t>
      </w:r>
      <w:r w:rsidR="00556DF1" w:rsidRPr="00B818DB">
        <w:rPr>
          <w:rFonts w:ascii="Arial" w:hAnsi="Arial" w:cs="Arial"/>
          <w:sz w:val="22"/>
          <w:szCs w:val="22"/>
        </w:rPr>
        <w:t xml:space="preserve">prostownic </w:t>
      </w:r>
      <w:r w:rsidR="00243788" w:rsidRPr="00B818DB">
        <w:rPr>
          <w:rFonts w:ascii="Arial" w:hAnsi="Arial" w:cs="Arial"/>
          <w:sz w:val="22"/>
          <w:szCs w:val="22"/>
        </w:rPr>
        <w:t>strumieni</w:t>
      </w:r>
      <w:r w:rsidR="00556DF1" w:rsidRPr="00B818DB">
        <w:rPr>
          <w:rFonts w:ascii="Arial" w:hAnsi="Arial" w:cs="Arial"/>
          <w:sz w:val="22"/>
          <w:szCs w:val="22"/>
        </w:rPr>
        <w:t>a</w:t>
      </w:r>
      <w:r>
        <w:rPr>
          <w:rFonts w:ascii="Arial" w:hAnsi="Arial" w:cs="Arial"/>
          <w:sz w:val="22"/>
          <w:szCs w:val="22"/>
        </w:rPr>
        <w:t>.</w:t>
      </w:r>
    </w:p>
    <w:p w14:paraId="482681AF"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O</w:t>
      </w:r>
      <w:r w:rsidR="009E2710" w:rsidRPr="00B818DB">
        <w:rPr>
          <w:rFonts w:ascii="Arial" w:hAnsi="Arial" w:cs="Arial"/>
          <w:sz w:val="22"/>
          <w:szCs w:val="22"/>
        </w:rPr>
        <w:t xml:space="preserve">bliczenia </w:t>
      </w:r>
      <w:r w:rsidR="00243788" w:rsidRPr="00B818DB">
        <w:rPr>
          <w:rFonts w:ascii="Arial" w:hAnsi="Arial" w:cs="Arial"/>
          <w:sz w:val="22"/>
          <w:szCs w:val="22"/>
        </w:rPr>
        <w:t xml:space="preserve">zwężek pomiarowych </w:t>
      </w:r>
      <w:r w:rsidR="009E2710" w:rsidRPr="00B818DB">
        <w:rPr>
          <w:rFonts w:ascii="Arial" w:hAnsi="Arial" w:cs="Arial"/>
          <w:sz w:val="22"/>
          <w:szCs w:val="22"/>
        </w:rPr>
        <w:t xml:space="preserve">muszą być </w:t>
      </w:r>
      <w:r w:rsidR="00243788" w:rsidRPr="00B818DB">
        <w:rPr>
          <w:rFonts w:ascii="Arial" w:hAnsi="Arial" w:cs="Arial"/>
          <w:sz w:val="22"/>
          <w:szCs w:val="22"/>
        </w:rPr>
        <w:t xml:space="preserve">zgodne z </w:t>
      </w:r>
      <w:r w:rsidR="007C56B2" w:rsidRPr="00B818DB">
        <w:rPr>
          <w:rFonts w:ascii="Arial" w:hAnsi="Arial" w:cs="Arial"/>
          <w:sz w:val="22"/>
          <w:szCs w:val="22"/>
        </w:rPr>
        <w:t xml:space="preserve">PN-EN </w:t>
      </w:r>
      <w:r w:rsidR="00243788" w:rsidRPr="00B818DB">
        <w:rPr>
          <w:rFonts w:ascii="Arial" w:hAnsi="Arial" w:cs="Arial"/>
          <w:sz w:val="22"/>
          <w:szCs w:val="22"/>
        </w:rPr>
        <w:t xml:space="preserve">ISO </w:t>
      </w:r>
      <w:r w:rsidR="009E2710" w:rsidRPr="00B818DB">
        <w:rPr>
          <w:rFonts w:ascii="Arial" w:hAnsi="Arial" w:cs="Arial"/>
          <w:sz w:val="22"/>
          <w:szCs w:val="22"/>
        </w:rPr>
        <w:br/>
      </w:r>
      <w:r w:rsidR="00243788" w:rsidRPr="00B818DB">
        <w:rPr>
          <w:rFonts w:ascii="Arial" w:hAnsi="Arial" w:cs="Arial"/>
          <w:sz w:val="22"/>
          <w:szCs w:val="22"/>
        </w:rPr>
        <w:t>5167-1-Część 1</w:t>
      </w:r>
      <w:r>
        <w:rPr>
          <w:rFonts w:ascii="Arial" w:hAnsi="Arial" w:cs="Arial"/>
          <w:sz w:val="22"/>
          <w:szCs w:val="22"/>
        </w:rPr>
        <w:t>.</w:t>
      </w:r>
    </w:p>
    <w:p w14:paraId="0849E51A" w14:textId="77777777" w:rsid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17038B" w:rsidRPr="00B818DB">
        <w:rPr>
          <w:rFonts w:ascii="Arial" w:hAnsi="Arial" w:cs="Arial"/>
          <w:sz w:val="22"/>
          <w:szCs w:val="22"/>
        </w:rPr>
        <w:t xml:space="preserve">wężki </w:t>
      </w:r>
      <w:r w:rsidR="00243788" w:rsidRPr="00B818DB">
        <w:rPr>
          <w:rFonts w:ascii="Arial" w:hAnsi="Arial" w:cs="Arial"/>
          <w:sz w:val="22"/>
          <w:szCs w:val="22"/>
        </w:rPr>
        <w:t xml:space="preserve">pomiarowe powinny mieć otwory odpowietrzające lub odwodniające, jeśli średnica otworu zwężki jest większa niż </w:t>
      </w:r>
      <w:smartTag w:uri="urn:schemas-microsoft-com:office:smarttags" w:element="metricconverter">
        <w:smartTagPr>
          <w:attr w:name="ProductID" w:val="25 mm"/>
        </w:smartTagPr>
        <w:r w:rsidR="00243788" w:rsidRPr="00B818DB">
          <w:rPr>
            <w:rFonts w:ascii="Arial" w:hAnsi="Arial" w:cs="Arial"/>
            <w:sz w:val="22"/>
            <w:szCs w:val="22"/>
          </w:rPr>
          <w:t>25 mm</w:t>
        </w:r>
      </w:smartTag>
      <w:r>
        <w:rPr>
          <w:rFonts w:ascii="Arial" w:hAnsi="Arial" w:cs="Arial"/>
          <w:sz w:val="22"/>
          <w:szCs w:val="22"/>
        </w:rPr>
        <w:t>.</w:t>
      </w:r>
    </w:p>
    <w:p w14:paraId="15E6D7B6" w14:textId="77777777" w:rsidR="009E2710" w:rsidRPr="00B818DB" w:rsidRDefault="00B818DB" w:rsidP="00461418">
      <w:pPr>
        <w:numPr>
          <w:ilvl w:val="0"/>
          <w:numId w:val="22"/>
        </w:numPr>
        <w:jc w:val="both"/>
        <w:rPr>
          <w:rFonts w:ascii="Arial" w:hAnsi="Arial" w:cs="Arial"/>
          <w:sz w:val="22"/>
          <w:szCs w:val="22"/>
        </w:rPr>
      </w:pPr>
      <w:r>
        <w:rPr>
          <w:rFonts w:ascii="Arial" w:hAnsi="Arial" w:cs="Arial"/>
          <w:sz w:val="22"/>
          <w:szCs w:val="22"/>
        </w:rPr>
        <w:t>Z</w:t>
      </w:r>
      <w:r w:rsidR="009E2710" w:rsidRPr="00B818DB">
        <w:rPr>
          <w:rFonts w:ascii="Arial" w:eastAsia="Calibri" w:hAnsi="Arial" w:cs="Arial"/>
          <w:sz w:val="22"/>
          <w:szCs w:val="22"/>
        </w:rPr>
        <w:t>wężki pomiarowe muszą być wyraźnie oznakowane z uwzględnieniem co najmniej nazwy punktu pomiarowego, średnicy otworu zwężki, średnicy nominalnej, materiału, kierunku przepływu.</w:t>
      </w:r>
    </w:p>
    <w:p w14:paraId="53EE1C9C" w14:textId="77777777" w:rsidR="00A11D17" w:rsidRPr="00534DA0" w:rsidRDefault="00A11D17" w:rsidP="00A11D17"/>
    <w:p w14:paraId="70CC6F0D" w14:textId="77777777" w:rsidR="00A11D17" w:rsidRDefault="00A11D17" w:rsidP="00B818DB">
      <w:pPr>
        <w:pStyle w:val="Nagwek1"/>
        <w:numPr>
          <w:ilvl w:val="3"/>
          <w:numId w:val="1"/>
        </w:numPr>
        <w:tabs>
          <w:tab w:val="clear" w:pos="2160"/>
          <w:tab w:val="num" w:pos="851"/>
        </w:tabs>
        <w:ind w:left="851" w:hanging="851"/>
      </w:pPr>
      <w:bookmarkStart w:id="26" w:name="_Toc475077765"/>
      <w:r>
        <w:t>Przepływomierze wirowe (</w:t>
      </w:r>
      <w:proofErr w:type="spellStart"/>
      <w:r>
        <w:t>Vortex</w:t>
      </w:r>
      <w:proofErr w:type="spellEnd"/>
      <w:r>
        <w:t>)</w:t>
      </w:r>
      <w:bookmarkEnd w:id="26"/>
    </w:p>
    <w:p w14:paraId="6DCD3284" w14:textId="77777777" w:rsidR="001B6EFB" w:rsidRPr="001B6EFB" w:rsidRDefault="00A11D17" w:rsidP="004A36CF">
      <w:r w:rsidRPr="001B6EFB">
        <w:t xml:space="preserve"> </w:t>
      </w:r>
    </w:p>
    <w:p w14:paraId="7417E843" w14:textId="77777777" w:rsidR="001B6EFB" w:rsidRPr="00A533AE" w:rsidRDefault="001B6EFB" w:rsidP="00B818DB">
      <w:pPr>
        <w:jc w:val="both"/>
        <w:rPr>
          <w:rFonts w:ascii="Arial" w:hAnsi="Arial" w:cs="Arial"/>
          <w:sz w:val="22"/>
          <w:szCs w:val="22"/>
        </w:rPr>
      </w:pPr>
      <w:r w:rsidRPr="00A533AE">
        <w:rPr>
          <w:rFonts w:ascii="Arial" w:hAnsi="Arial" w:cs="Arial"/>
          <w:sz w:val="22"/>
          <w:szCs w:val="22"/>
        </w:rPr>
        <w:t xml:space="preserve">Przepływomierze wirowe są preferowane w przypadku pomiarów przepływu </w:t>
      </w:r>
      <w:r w:rsidR="009E2710">
        <w:rPr>
          <w:rFonts w:ascii="Arial" w:hAnsi="Arial" w:cs="Arial"/>
          <w:sz w:val="22"/>
          <w:szCs w:val="22"/>
        </w:rPr>
        <w:t xml:space="preserve">czystych mediów (czyste gazy, </w:t>
      </w:r>
      <w:r w:rsidR="003D01A5">
        <w:rPr>
          <w:rFonts w:ascii="Arial" w:hAnsi="Arial" w:cs="Arial"/>
          <w:sz w:val="22"/>
          <w:szCs w:val="22"/>
        </w:rPr>
        <w:t>ciecze</w:t>
      </w:r>
      <w:r w:rsidR="009E2710">
        <w:rPr>
          <w:rFonts w:ascii="Arial" w:hAnsi="Arial" w:cs="Arial"/>
          <w:sz w:val="22"/>
          <w:szCs w:val="22"/>
        </w:rPr>
        <w:t xml:space="preserve"> i</w:t>
      </w:r>
      <w:r w:rsidR="003D01A5">
        <w:rPr>
          <w:rFonts w:ascii="Arial" w:hAnsi="Arial" w:cs="Arial"/>
          <w:sz w:val="22"/>
          <w:szCs w:val="22"/>
        </w:rPr>
        <w:t xml:space="preserve"> para wodna)</w:t>
      </w:r>
      <w:r w:rsidR="003D01A5" w:rsidRPr="00A533AE">
        <w:rPr>
          <w:rFonts w:ascii="Arial" w:hAnsi="Arial" w:cs="Arial"/>
          <w:sz w:val="22"/>
          <w:szCs w:val="22"/>
        </w:rPr>
        <w:t xml:space="preserve"> </w:t>
      </w:r>
      <w:r w:rsidRPr="00A533AE">
        <w:rPr>
          <w:rFonts w:ascii="Arial" w:hAnsi="Arial" w:cs="Arial"/>
          <w:sz w:val="22"/>
          <w:szCs w:val="22"/>
        </w:rPr>
        <w:t>oraz  pomiarów o dużej rozpiętości zakresu. Mogą być używane jako alternatywna metoda  pomiaru przepływu dla średnic do DN 200.</w:t>
      </w:r>
    </w:p>
    <w:p w14:paraId="54364B59" w14:textId="77777777" w:rsidR="00D91FB3" w:rsidRDefault="00D91FB3" w:rsidP="00D91FB3">
      <w:pPr>
        <w:jc w:val="both"/>
        <w:rPr>
          <w:rFonts w:ascii="Arial" w:hAnsi="Arial" w:cs="Arial"/>
          <w:sz w:val="22"/>
          <w:szCs w:val="22"/>
        </w:rPr>
      </w:pPr>
    </w:p>
    <w:p w14:paraId="41F57CA9" w14:textId="77777777" w:rsidR="00D91FB3" w:rsidRDefault="001B6EFB" w:rsidP="00D91FB3">
      <w:pPr>
        <w:jc w:val="both"/>
        <w:rPr>
          <w:rFonts w:ascii="Arial" w:hAnsi="Arial" w:cs="Arial"/>
          <w:sz w:val="22"/>
          <w:szCs w:val="22"/>
        </w:rPr>
      </w:pPr>
      <w:r w:rsidRPr="00A533AE">
        <w:rPr>
          <w:rFonts w:ascii="Arial" w:hAnsi="Arial" w:cs="Arial"/>
          <w:sz w:val="22"/>
          <w:szCs w:val="22"/>
        </w:rPr>
        <w:t xml:space="preserve">Przepływomierze wirowe </w:t>
      </w:r>
      <w:r w:rsidR="008F6CAF">
        <w:rPr>
          <w:rFonts w:ascii="Arial" w:hAnsi="Arial" w:cs="Arial"/>
          <w:sz w:val="22"/>
          <w:szCs w:val="22"/>
        </w:rPr>
        <w:t>muszą</w:t>
      </w:r>
      <w:r w:rsidR="008F6CAF" w:rsidRPr="00A533AE">
        <w:rPr>
          <w:rFonts w:ascii="Arial" w:hAnsi="Arial" w:cs="Arial"/>
          <w:sz w:val="22"/>
          <w:szCs w:val="22"/>
        </w:rPr>
        <w:t xml:space="preserve"> </w:t>
      </w:r>
      <w:r w:rsidRPr="00A533AE">
        <w:rPr>
          <w:rFonts w:ascii="Arial" w:hAnsi="Arial" w:cs="Arial"/>
          <w:sz w:val="22"/>
          <w:szCs w:val="22"/>
        </w:rPr>
        <w:t>być dostarczone zgodnie z obowiązującymi no</w:t>
      </w:r>
      <w:r w:rsidR="00D91FB3">
        <w:rPr>
          <w:rFonts w:ascii="Arial" w:hAnsi="Arial" w:cs="Arial"/>
          <w:sz w:val="22"/>
          <w:szCs w:val="22"/>
        </w:rPr>
        <w:t xml:space="preserve">rmami </w:t>
      </w:r>
      <w:r w:rsidR="00042AC0">
        <w:rPr>
          <w:rFonts w:ascii="Arial" w:hAnsi="Arial" w:cs="Arial"/>
          <w:sz w:val="22"/>
          <w:szCs w:val="22"/>
        </w:rPr>
        <w:t xml:space="preserve">           </w:t>
      </w:r>
      <w:r w:rsidR="00D91FB3">
        <w:rPr>
          <w:rFonts w:ascii="Arial" w:hAnsi="Arial" w:cs="Arial"/>
          <w:sz w:val="22"/>
          <w:szCs w:val="22"/>
        </w:rPr>
        <w:t>i poniższymi wymaganiami.</w:t>
      </w:r>
    </w:p>
    <w:p w14:paraId="01BC2562"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D</w:t>
      </w:r>
      <w:r w:rsidR="001B6EFB" w:rsidRPr="00A533AE">
        <w:rPr>
          <w:rFonts w:ascii="Arial" w:hAnsi="Arial" w:cs="Arial"/>
          <w:sz w:val="22"/>
          <w:szCs w:val="22"/>
        </w:rPr>
        <w:t xml:space="preserve">okładność pomiarów powinna wynosić </w:t>
      </w:r>
      <w:r w:rsidR="001B6EFB" w:rsidRPr="00A533AE">
        <w:rPr>
          <w:rFonts w:ascii="Arial" w:hAnsi="Arial" w:cs="Arial"/>
          <w:sz w:val="22"/>
          <w:szCs w:val="22"/>
        </w:rPr>
        <w:sym w:font="Symbol" w:char="F0B1"/>
      </w:r>
      <w:r w:rsidR="001B6EFB" w:rsidRPr="00A533AE">
        <w:rPr>
          <w:rFonts w:ascii="Arial" w:hAnsi="Arial" w:cs="Arial"/>
          <w:sz w:val="22"/>
          <w:szCs w:val="22"/>
        </w:rPr>
        <w:t xml:space="preserve">1.0% dla cieczy  oraz </w:t>
      </w:r>
      <w:r w:rsidR="001B6EFB" w:rsidRPr="00A533AE">
        <w:rPr>
          <w:rFonts w:ascii="Arial" w:hAnsi="Arial" w:cs="Arial"/>
          <w:sz w:val="22"/>
          <w:szCs w:val="22"/>
        </w:rPr>
        <w:sym w:font="Symbol" w:char="F0B1"/>
      </w:r>
      <w:r w:rsidR="001B6EFB" w:rsidRPr="00A533AE">
        <w:rPr>
          <w:rFonts w:ascii="Arial" w:hAnsi="Arial" w:cs="Arial"/>
          <w:sz w:val="22"/>
          <w:szCs w:val="22"/>
        </w:rPr>
        <w:t>1.5% dla gazów lub  par (w warunkach odniesienia)</w:t>
      </w:r>
      <w:r>
        <w:rPr>
          <w:rFonts w:ascii="Arial" w:hAnsi="Arial" w:cs="Arial"/>
          <w:sz w:val="22"/>
          <w:szCs w:val="22"/>
        </w:rPr>
        <w:t>.</w:t>
      </w:r>
    </w:p>
    <w:p w14:paraId="29F2C6BE"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 xml:space="preserve">referowany jest zintegrowany przetwornik sygnału. Jeśli przetwornik jest oddzielny to powinien być wyposażony </w:t>
      </w:r>
      <w:r w:rsidR="00431ABD" w:rsidRPr="00D91FB3">
        <w:rPr>
          <w:rFonts w:ascii="Arial" w:hAnsi="Arial" w:cs="Arial"/>
          <w:sz w:val="22"/>
          <w:szCs w:val="22"/>
        </w:rPr>
        <w:t xml:space="preserve">w obejmy do montażu na rurze </w:t>
      </w:r>
      <w:smartTag w:uri="urn:schemas-microsoft-com:office:smarttags" w:element="metricconverter">
        <w:smartTagPr>
          <w:attr w:name="ProductID" w:val="2”"/>
        </w:smartTagPr>
        <w:r w:rsidR="00431ABD" w:rsidRPr="00D91FB3">
          <w:rPr>
            <w:rFonts w:ascii="Arial" w:hAnsi="Arial" w:cs="Arial"/>
            <w:sz w:val="22"/>
            <w:szCs w:val="22"/>
          </w:rPr>
          <w:t>2”</w:t>
        </w:r>
      </w:smartTag>
      <w:r>
        <w:rPr>
          <w:rFonts w:ascii="Arial" w:hAnsi="Arial" w:cs="Arial"/>
          <w:sz w:val="22"/>
          <w:szCs w:val="22"/>
        </w:rPr>
        <w:t>.</w:t>
      </w:r>
    </w:p>
    <w:p w14:paraId="61BF2BF5"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W</w:t>
      </w:r>
      <w:r w:rsidR="001B6EFB" w:rsidRPr="00D91FB3">
        <w:rPr>
          <w:rFonts w:ascii="Arial" w:hAnsi="Arial" w:cs="Arial"/>
          <w:sz w:val="22"/>
          <w:szCs w:val="22"/>
        </w:rPr>
        <w:t xml:space="preserve"> przypadku zastosowania zintegrowanego przetwornika sygnału, wymiana części elektronicznej powinna odbywać się bez demontażu całego przyrządu</w:t>
      </w:r>
      <w:r>
        <w:rPr>
          <w:rFonts w:ascii="Arial" w:hAnsi="Arial" w:cs="Arial"/>
          <w:sz w:val="22"/>
          <w:szCs w:val="22"/>
        </w:rPr>
        <w:t>.</w:t>
      </w:r>
    </w:p>
    <w:p w14:paraId="7E064B0A"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P</w:t>
      </w:r>
      <w:r w:rsidR="001B6EFB" w:rsidRPr="00D91FB3">
        <w:rPr>
          <w:rFonts w:ascii="Arial" w:hAnsi="Arial" w:cs="Arial"/>
          <w:sz w:val="22"/>
          <w:szCs w:val="22"/>
        </w:rPr>
        <w:t>rzepływomierz</w:t>
      </w:r>
      <w:r w:rsidR="00431ABD" w:rsidRPr="00D91FB3">
        <w:rPr>
          <w:rFonts w:ascii="Arial" w:hAnsi="Arial" w:cs="Arial"/>
          <w:sz w:val="22"/>
          <w:szCs w:val="22"/>
        </w:rPr>
        <w:t xml:space="preserve"> </w:t>
      </w:r>
      <w:r w:rsidR="001B6EFB" w:rsidRPr="00D91FB3">
        <w:rPr>
          <w:rFonts w:ascii="Arial" w:hAnsi="Arial" w:cs="Arial"/>
          <w:sz w:val="22"/>
          <w:szCs w:val="22"/>
        </w:rPr>
        <w:t>powinien być zainstalowany na poziomym odcinku rurociągu</w:t>
      </w:r>
      <w:r w:rsidR="00431ABD" w:rsidRPr="00D91FB3">
        <w:rPr>
          <w:rFonts w:ascii="Arial" w:hAnsi="Arial" w:cs="Arial"/>
          <w:sz w:val="22"/>
          <w:szCs w:val="22"/>
        </w:rPr>
        <w:t>, o</w:t>
      </w:r>
      <w:r w:rsidR="001B6EFB" w:rsidRPr="00D91FB3">
        <w:rPr>
          <w:rFonts w:ascii="Arial" w:hAnsi="Arial" w:cs="Arial"/>
          <w:sz w:val="22"/>
          <w:szCs w:val="22"/>
        </w:rPr>
        <w:t>d strony dopływu i odpływu powinny być zachowane zalecane proste odcinki</w:t>
      </w:r>
      <w:r>
        <w:rPr>
          <w:rFonts w:ascii="Arial" w:hAnsi="Arial" w:cs="Arial"/>
          <w:sz w:val="22"/>
          <w:szCs w:val="22"/>
        </w:rPr>
        <w:t>.</w:t>
      </w:r>
    </w:p>
    <w:p w14:paraId="5279B432" w14:textId="77777777" w:rsidR="00D91FB3" w:rsidRDefault="00D91FB3" w:rsidP="00461418">
      <w:pPr>
        <w:numPr>
          <w:ilvl w:val="0"/>
          <w:numId w:val="23"/>
        </w:numPr>
        <w:jc w:val="both"/>
        <w:rPr>
          <w:rFonts w:ascii="Arial" w:hAnsi="Arial" w:cs="Arial"/>
          <w:sz w:val="22"/>
          <w:szCs w:val="22"/>
        </w:rPr>
      </w:pPr>
      <w:r>
        <w:rPr>
          <w:rFonts w:ascii="Arial" w:hAnsi="Arial" w:cs="Arial"/>
          <w:sz w:val="22"/>
          <w:szCs w:val="22"/>
        </w:rPr>
        <w:t>J</w:t>
      </w:r>
      <w:r w:rsidR="007223CA" w:rsidRPr="00D91FB3">
        <w:rPr>
          <w:rFonts w:ascii="Arial" w:hAnsi="Arial" w:cs="Arial"/>
          <w:sz w:val="22"/>
          <w:szCs w:val="22"/>
        </w:rPr>
        <w:t>eżeli</w:t>
      </w:r>
      <w:r w:rsidR="001B6EFB" w:rsidRPr="00D91FB3">
        <w:rPr>
          <w:rFonts w:ascii="Arial" w:hAnsi="Arial" w:cs="Arial"/>
          <w:sz w:val="22"/>
          <w:szCs w:val="22"/>
        </w:rPr>
        <w:t xml:space="preserve"> to możliwe przepływomierze wirowe powinny być dobrane z 30% rezerwą zakresu pomiarowego</w:t>
      </w:r>
      <w:r>
        <w:rPr>
          <w:rFonts w:ascii="Arial" w:hAnsi="Arial" w:cs="Arial"/>
          <w:sz w:val="22"/>
          <w:szCs w:val="22"/>
        </w:rPr>
        <w:t>.</w:t>
      </w:r>
    </w:p>
    <w:p w14:paraId="2202BBDB" w14:textId="77777777" w:rsidR="00AF7914" w:rsidRPr="00D45D55" w:rsidRDefault="00042AC0" w:rsidP="0019336C">
      <w:pPr>
        <w:numPr>
          <w:ilvl w:val="0"/>
          <w:numId w:val="23"/>
        </w:numPr>
        <w:jc w:val="both"/>
        <w:rPr>
          <w:rFonts w:ascii="Arial" w:hAnsi="Arial" w:cs="Arial"/>
          <w:sz w:val="22"/>
          <w:szCs w:val="22"/>
        </w:rPr>
      </w:pPr>
      <w:r>
        <w:rPr>
          <w:rFonts w:ascii="Arial" w:hAnsi="Arial" w:cs="Arial"/>
          <w:sz w:val="22"/>
          <w:szCs w:val="22"/>
        </w:rPr>
        <w:t>P</w:t>
      </w:r>
      <w:r w:rsidR="005449BA" w:rsidRPr="00D91FB3">
        <w:rPr>
          <w:rFonts w:ascii="Arial" w:hAnsi="Arial" w:cs="Arial"/>
          <w:sz w:val="22"/>
          <w:szCs w:val="22"/>
        </w:rPr>
        <w:t>rzepływomierz</w:t>
      </w:r>
      <w:r w:rsidR="00D91FB3">
        <w:rPr>
          <w:rFonts w:ascii="Arial" w:hAnsi="Arial" w:cs="Arial"/>
          <w:sz w:val="22"/>
          <w:szCs w:val="22"/>
        </w:rPr>
        <w:t>e</w:t>
      </w:r>
      <w:r w:rsidR="005449BA" w:rsidRPr="00D91FB3">
        <w:rPr>
          <w:rFonts w:ascii="Arial" w:hAnsi="Arial" w:cs="Arial"/>
          <w:sz w:val="22"/>
          <w:szCs w:val="22"/>
        </w:rPr>
        <w:t xml:space="preserve"> </w:t>
      </w:r>
      <w:r w:rsidR="002D0BAD" w:rsidRPr="00D91FB3">
        <w:rPr>
          <w:rFonts w:ascii="Arial" w:hAnsi="Arial" w:cs="Arial"/>
          <w:sz w:val="22"/>
          <w:szCs w:val="22"/>
        </w:rPr>
        <w:t>powin</w:t>
      </w:r>
      <w:r w:rsidR="00D91FB3">
        <w:rPr>
          <w:rFonts w:ascii="Arial" w:hAnsi="Arial" w:cs="Arial"/>
          <w:sz w:val="22"/>
          <w:szCs w:val="22"/>
        </w:rPr>
        <w:t>ny</w:t>
      </w:r>
      <w:r w:rsidR="005449BA" w:rsidRPr="00D91FB3">
        <w:rPr>
          <w:rFonts w:ascii="Arial" w:hAnsi="Arial" w:cs="Arial"/>
          <w:sz w:val="22"/>
          <w:szCs w:val="22"/>
        </w:rPr>
        <w:t xml:space="preserve"> być wyposażon</w:t>
      </w:r>
      <w:r w:rsidR="00D91FB3">
        <w:rPr>
          <w:rFonts w:ascii="Arial" w:hAnsi="Arial" w:cs="Arial"/>
          <w:sz w:val="22"/>
          <w:szCs w:val="22"/>
        </w:rPr>
        <w:t>e</w:t>
      </w:r>
      <w:r w:rsidR="005449BA" w:rsidRPr="00D91FB3">
        <w:rPr>
          <w:rFonts w:ascii="Arial" w:hAnsi="Arial" w:cs="Arial"/>
          <w:sz w:val="22"/>
          <w:szCs w:val="22"/>
        </w:rPr>
        <w:t xml:space="preserve"> w</w:t>
      </w:r>
      <w:r w:rsidR="00D91FB3">
        <w:rPr>
          <w:rFonts w:ascii="Arial" w:hAnsi="Arial" w:cs="Arial"/>
          <w:sz w:val="22"/>
          <w:szCs w:val="22"/>
        </w:rPr>
        <w:t>e</w:t>
      </w:r>
      <w:r w:rsidR="005449BA" w:rsidRPr="00D91FB3">
        <w:rPr>
          <w:rFonts w:ascii="Arial" w:hAnsi="Arial" w:cs="Arial"/>
          <w:sz w:val="22"/>
          <w:szCs w:val="22"/>
        </w:rPr>
        <w:t xml:space="preserve"> wskaźnik LCD</w:t>
      </w:r>
      <w:r w:rsidR="00D91FB3">
        <w:rPr>
          <w:rFonts w:ascii="Arial" w:hAnsi="Arial" w:cs="Arial"/>
          <w:sz w:val="22"/>
          <w:szCs w:val="22"/>
        </w:rPr>
        <w:t>.</w:t>
      </w:r>
    </w:p>
    <w:p w14:paraId="5DED844B" w14:textId="77777777" w:rsidR="00AF7914" w:rsidRPr="00534DA0" w:rsidRDefault="00AF7914" w:rsidP="0019336C"/>
    <w:p w14:paraId="7BF912E0" w14:textId="77777777" w:rsidR="00BE4707" w:rsidRPr="00BE4707" w:rsidRDefault="00F81EE7" w:rsidP="00D91FB3">
      <w:pPr>
        <w:pStyle w:val="Nagwek1"/>
        <w:numPr>
          <w:ilvl w:val="3"/>
          <w:numId w:val="1"/>
        </w:numPr>
        <w:tabs>
          <w:tab w:val="clear" w:pos="2160"/>
          <w:tab w:val="num" w:pos="851"/>
        </w:tabs>
        <w:ind w:left="851" w:hanging="851"/>
      </w:pPr>
      <w:bookmarkStart w:id="27" w:name="_Toc475077766"/>
      <w:r>
        <w:lastRenderedPageBreak/>
        <w:t>Przepływomierze masowe</w:t>
      </w:r>
      <w:bookmarkEnd w:id="27"/>
    </w:p>
    <w:p w14:paraId="1D560F37" w14:textId="77777777" w:rsidR="00DB3DE4" w:rsidRPr="00DB3DE4" w:rsidRDefault="00DB3DE4" w:rsidP="00DB3DE4"/>
    <w:p w14:paraId="099283EE" w14:textId="77777777" w:rsidR="00DB3DE4" w:rsidRPr="00A533AE" w:rsidRDefault="00DB3DE4" w:rsidP="00D91FB3">
      <w:pPr>
        <w:jc w:val="both"/>
        <w:rPr>
          <w:rFonts w:ascii="Arial" w:hAnsi="Arial" w:cs="Arial"/>
          <w:sz w:val="22"/>
          <w:szCs w:val="22"/>
        </w:rPr>
      </w:pPr>
      <w:r w:rsidRPr="00A533AE">
        <w:rPr>
          <w:rFonts w:ascii="Arial" w:hAnsi="Arial" w:cs="Arial"/>
          <w:sz w:val="22"/>
          <w:szCs w:val="22"/>
        </w:rPr>
        <w:t>Przepływomierze masowe</w:t>
      </w:r>
      <w:r w:rsidR="00431ABD">
        <w:rPr>
          <w:rFonts w:ascii="Arial" w:hAnsi="Arial" w:cs="Arial"/>
          <w:sz w:val="22"/>
          <w:szCs w:val="22"/>
        </w:rPr>
        <w:t xml:space="preserve"> </w:t>
      </w:r>
      <w:r w:rsidR="006456AC">
        <w:rPr>
          <w:rFonts w:ascii="Arial" w:hAnsi="Arial" w:cs="Arial"/>
          <w:sz w:val="22"/>
          <w:szCs w:val="22"/>
        </w:rPr>
        <w:t>muszą być dostarczone zgodnie</w:t>
      </w:r>
      <w:r w:rsidRPr="00A533AE">
        <w:rPr>
          <w:rFonts w:ascii="Arial" w:hAnsi="Arial" w:cs="Arial"/>
          <w:sz w:val="22"/>
          <w:szCs w:val="22"/>
        </w:rPr>
        <w:t xml:space="preserve"> z obowiązującymi normami</w:t>
      </w:r>
      <w:r w:rsidR="005A2D2A">
        <w:rPr>
          <w:rFonts w:ascii="Arial" w:hAnsi="Arial" w:cs="Arial"/>
          <w:sz w:val="22"/>
          <w:szCs w:val="22"/>
        </w:rPr>
        <w:t xml:space="preserve"> </w:t>
      </w:r>
      <w:r w:rsidR="00F50189">
        <w:rPr>
          <w:rFonts w:ascii="Arial" w:hAnsi="Arial" w:cs="Arial"/>
          <w:sz w:val="22"/>
          <w:szCs w:val="22"/>
        </w:rPr>
        <w:t xml:space="preserve">          </w:t>
      </w:r>
      <w:r w:rsidR="00D91FB3">
        <w:rPr>
          <w:rFonts w:ascii="Arial" w:hAnsi="Arial" w:cs="Arial"/>
          <w:sz w:val="22"/>
          <w:szCs w:val="22"/>
        </w:rPr>
        <w:t>i poniższymi wymaganiami.</w:t>
      </w:r>
    </w:p>
    <w:p w14:paraId="54DBF7DC"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D</w:t>
      </w:r>
      <w:r w:rsidR="00DB3DE4" w:rsidRPr="00A533AE">
        <w:rPr>
          <w:rFonts w:ascii="Arial" w:hAnsi="Arial" w:cs="Arial"/>
          <w:sz w:val="22"/>
          <w:szCs w:val="22"/>
        </w:rPr>
        <w:t xml:space="preserve">okładność pomiarów dla przepływomierzy masowych powinna wynosić nie mniej niż  </w:t>
      </w:r>
      <w:r w:rsidR="00DB3DE4" w:rsidRPr="00A533AE">
        <w:rPr>
          <w:rFonts w:ascii="Arial" w:hAnsi="Arial" w:cs="Arial"/>
          <w:sz w:val="22"/>
          <w:szCs w:val="22"/>
        </w:rPr>
        <w:sym w:font="Symbol" w:char="F0B1"/>
      </w:r>
      <w:r w:rsidR="00DB3DE4" w:rsidRPr="00A533AE">
        <w:rPr>
          <w:rFonts w:ascii="Arial" w:hAnsi="Arial" w:cs="Arial"/>
          <w:sz w:val="22"/>
          <w:szCs w:val="22"/>
        </w:rPr>
        <w:t xml:space="preserve">0,2% pełnego  zakresu  wielkości  mierzonej  dla  cieczy oraz </w:t>
      </w:r>
      <w:r w:rsidR="00DB3DE4" w:rsidRPr="00A533AE">
        <w:rPr>
          <w:rFonts w:ascii="Arial" w:hAnsi="Arial" w:cs="Arial"/>
          <w:sz w:val="22"/>
          <w:szCs w:val="22"/>
        </w:rPr>
        <w:sym w:font="Symbol" w:char="F0B1"/>
      </w:r>
      <w:r w:rsidR="00DB3DE4" w:rsidRPr="00A533AE">
        <w:rPr>
          <w:rFonts w:ascii="Arial" w:hAnsi="Arial" w:cs="Arial"/>
          <w:sz w:val="22"/>
          <w:szCs w:val="22"/>
        </w:rPr>
        <w:t>0,5% pełnego  zakresu  wielkości  mierzonej   dla gazów lub par (w warunkach  odniesienia)</w:t>
      </w:r>
      <w:r>
        <w:rPr>
          <w:rFonts w:ascii="Arial" w:hAnsi="Arial" w:cs="Arial"/>
          <w:sz w:val="22"/>
          <w:szCs w:val="22"/>
        </w:rPr>
        <w:t>.</w:t>
      </w:r>
    </w:p>
    <w:p w14:paraId="15C087D2"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P</w:t>
      </w:r>
      <w:r w:rsidR="00DB3DE4" w:rsidRPr="00D91FB3">
        <w:rPr>
          <w:rFonts w:ascii="Arial" w:hAnsi="Arial" w:cs="Arial"/>
          <w:sz w:val="22"/>
          <w:szCs w:val="22"/>
        </w:rPr>
        <w:t>rzepływomierze masowe powinny mierzyć bezpośrednio strumień masowy przepływu</w:t>
      </w:r>
      <w:r>
        <w:rPr>
          <w:rFonts w:ascii="Arial" w:hAnsi="Arial" w:cs="Arial"/>
          <w:sz w:val="22"/>
          <w:szCs w:val="22"/>
        </w:rPr>
        <w:t>.</w:t>
      </w:r>
    </w:p>
    <w:p w14:paraId="16272F0D" w14:textId="77777777" w:rsidR="00D91FB3" w:rsidRDefault="00D91FB3" w:rsidP="00461418">
      <w:pPr>
        <w:numPr>
          <w:ilvl w:val="0"/>
          <w:numId w:val="24"/>
        </w:numPr>
        <w:jc w:val="both"/>
        <w:rPr>
          <w:rFonts w:ascii="Arial" w:hAnsi="Arial" w:cs="Arial"/>
          <w:sz w:val="22"/>
          <w:szCs w:val="22"/>
        </w:rPr>
      </w:pPr>
      <w:r>
        <w:rPr>
          <w:rFonts w:ascii="Arial" w:hAnsi="Arial" w:cs="Arial"/>
          <w:sz w:val="22"/>
          <w:szCs w:val="22"/>
        </w:rPr>
        <w:t>N</w:t>
      </w:r>
      <w:r w:rsidR="00DB3DE4" w:rsidRPr="00D91FB3">
        <w:rPr>
          <w:rFonts w:ascii="Arial" w:hAnsi="Arial" w:cs="Arial"/>
          <w:sz w:val="22"/>
          <w:szCs w:val="22"/>
        </w:rPr>
        <w:t>a rurociągach należy wykonać odcięcia i obejście (by-pass)  przepływomierza</w:t>
      </w:r>
      <w:r>
        <w:rPr>
          <w:rFonts w:ascii="Arial" w:hAnsi="Arial" w:cs="Arial"/>
          <w:sz w:val="22"/>
          <w:szCs w:val="22"/>
        </w:rPr>
        <w:t>.</w:t>
      </w:r>
    </w:p>
    <w:p w14:paraId="7844BC31" w14:textId="77777777" w:rsidR="00D91FB3" w:rsidRDefault="00D91FB3" w:rsidP="00461418">
      <w:pPr>
        <w:numPr>
          <w:ilvl w:val="0"/>
          <w:numId w:val="24"/>
        </w:numPr>
        <w:jc w:val="both"/>
        <w:rPr>
          <w:rFonts w:ascii="Arial" w:hAnsi="Arial" w:cs="Arial"/>
          <w:sz w:val="22"/>
          <w:szCs w:val="22"/>
        </w:rPr>
      </w:pPr>
      <w:r>
        <w:rPr>
          <w:rFonts w:ascii="Arial" w:eastAsia="Calibri" w:hAnsi="Arial" w:cs="Arial"/>
          <w:sz w:val="22"/>
          <w:szCs w:val="22"/>
        </w:rPr>
        <w:t>W</w:t>
      </w:r>
      <w:r w:rsidR="00F64BB9" w:rsidRPr="00D91FB3">
        <w:rPr>
          <w:rFonts w:ascii="Arial" w:eastAsia="Calibri" w:hAnsi="Arial" w:cs="Arial"/>
          <w:sz w:val="22"/>
          <w:szCs w:val="22"/>
        </w:rPr>
        <w:t>ymagane jest stosowanie przepływomierzy Coriolisa z wbudowaną procedurą weryfikacji pomiaru w trybie on-line.</w:t>
      </w:r>
    </w:p>
    <w:p w14:paraId="7FF4A606" w14:textId="77777777" w:rsidR="00D91FB3" w:rsidRPr="00D91FB3" w:rsidRDefault="00D91FB3" w:rsidP="00461418">
      <w:pPr>
        <w:numPr>
          <w:ilvl w:val="0"/>
          <w:numId w:val="24"/>
        </w:numPr>
        <w:jc w:val="both"/>
        <w:rPr>
          <w:rFonts w:ascii="Arial" w:hAnsi="Arial" w:cs="Arial"/>
          <w:sz w:val="22"/>
          <w:szCs w:val="22"/>
        </w:rPr>
      </w:pPr>
      <w:r w:rsidRPr="00D91FB3">
        <w:rPr>
          <w:rFonts w:ascii="Arial" w:hAnsi="Arial" w:cs="Arial"/>
          <w:sz w:val="22"/>
          <w:szCs w:val="22"/>
        </w:rPr>
        <w:t>Przepływomierze powinny być wyposażony we wskaźnik LCD.</w:t>
      </w:r>
    </w:p>
    <w:p w14:paraId="679228B1" w14:textId="77777777" w:rsidR="002842BB" w:rsidRPr="00534DA0" w:rsidRDefault="002842BB" w:rsidP="00707535"/>
    <w:p w14:paraId="6D2FF985" w14:textId="77777777" w:rsidR="003629E4" w:rsidRDefault="00F81EE7" w:rsidP="00D91FB3">
      <w:pPr>
        <w:pStyle w:val="Nagwek1"/>
        <w:numPr>
          <w:ilvl w:val="3"/>
          <w:numId w:val="1"/>
        </w:numPr>
        <w:tabs>
          <w:tab w:val="clear" w:pos="2160"/>
          <w:tab w:val="num" w:pos="851"/>
        </w:tabs>
        <w:ind w:left="851" w:hanging="851"/>
      </w:pPr>
      <w:bookmarkStart w:id="28" w:name="_Toc475077767"/>
      <w:r>
        <w:t>Przepływomierze dla ciał sypkich i proszków</w:t>
      </w:r>
      <w:bookmarkEnd w:id="28"/>
    </w:p>
    <w:p w14:paraId="648460BF" w14:textId="77777777" w:rsidR="003629E4" w:rsidRPr="003629E4" w:rsidRDefault="003629E4" w:rsidP="003629E4"/>
    <w:p w14:paraId="45805BEC" w14:textId="77777777" w:rsidR="00D91FB3" w:rsidRDefault="003629E4" w:rsidP="00D91FB3">
      <w:pPr>
        <w:jc w:val="both"/>
        <w:rPr>
          <w:rFonts w:ascii="Arial" w:hAnsi="Arial" w:cs="Arial"/>
          <w:sz w:val="22"/>
          <w:szCs w:val="22"/>
        </w:rPr>
      </w:pPr>
      <w:r w:rsidRPr="00F64BB9">
        <w:rPr>
          <w:rFonts w:ascii="Arial" w:hAnsi="Arial" w:cs="Arial"/>
          <w:sz w:val="22"/>
          <w:szCs w:val="22"/>
        </w:rPr>
        <w:t xml:space="preserve">Przepływomierze dla ciał sypkich i proszków </w:t>
      </w:r>
      <w:r w:rsidR="001B3FC7" w:rsidRPr="00F64BB9">
        <w:rPr>
          <w:rFonts w:ascii="Arial" w:hAnsi="Arial" w:cs="Arial"/>
          <w:sz w:val="22"/>
          <w:szCs w:val="22"/>
        </w:rPr>
        <w:t xml:space="preserve">muszą </w:t>
      </w:r>
      <w:r w:rsidRPr="00F64BB9">
        <w:rPr>
          <w:rFonts w:ascii="Arial" w:hAnsi="Arial" w:cs="Arial"/>
          <w:sz w:val="22"/>
          <w:szCs w:val="22"/>
        </w:rPr>
        <w:t xml:space="preserve">być dostarczone zgodnie </w:t>
      </w:r>
      <w:r w:rsidR="00C30172">
        <w:rPr>
          <w:rFonts w:ascii="Arial" w:hAnsi="Arial" w:cs="Arial"/>
          <w:sz w:val="22"/>
          <w:szCs w:val="22"/>
        </w:rPr>
        <w:t xml:space="preserve">                       </w:t>
      </w:r>
      <w:r w:rsidRPr="00F64BB9">
        <w:rPr>
          <w:rFonts w:ascii="Arial" w:hAnsi="Arial" w:cs="Arial"/>
          <w:sz w:val="22"/>
          <w:szCs w:val="22"/>
        </w:rPr>
        <w:t>z obowiązującymi norma</w:t>
      </w:r>
      <w:r w:rsidR="00D91FB3">
        <w:rPr>
          <w:rFonts w:ascii="Arial" w:hAnsi="Arial" w:cs="Arial"/>
          <w:sz w:val="22"/>
          <w:szCs w:val="22"/>
        </w:rPr>
        <w:t>mi oraz poniższymi wymaganiami.</w:t>
      </w:r>
    </w:p>
    <w:p w14:paraId="68535316" w14:textId="77777777" w:rsidR="00D91FB3" w:rsidRDefault="00D91FB3" w:rsidP="00461418">
      <w:pPr>
        <w:numPr>
          <w:ilvl w:val="0"/>
          <w:numId w:val="25"/>
        </w:numPr>
        <w:jc w:val="both"/>
        <w:rPr>
          <w:rFonts w:ascii="Arial" w:hAnsi="Arial" w:cs="Arial"/>
          <w:sz w:val="22"/>
          <w:szCs w:val="22"/>
        </w:rPr>
      </w:pPr>
      <w:r w:rsidRPr="00E84583">
        <w:rPr>
          <w:rFonts w:ascii="Arial" w:hAnsi="Arial" w:cs="Arial"/>
          <w:sz w:val="22"/>
          <w:szCs w:val="22"/>
        </w:rPr>
        <w:t>D</w:t>
      </w:r>
      <w:r w:rsidR="003629E4" w:rsidRPr="00E84583">
        <w:rPr>
          <w:rFonts w:ascii="Arial" w:hAnsi="Arial" w:cs="Arial"/>
          <w:sz w:val="22"/>
          <w:szCs w:val="22"/>
        </w:rPr>
        <w:t xml:space="preserve">okładność pomiarów dla przepływomierzy masowych powinna wynosić nie mniej niż  </w:t>
      </w:r>
      <w:r w:rsidR="003629E4" w:rsidRPr="00E84583">
        <w:rPr>
          <w:rFonts w:ascii="Arial" w:hAnsi="Arial" w:cs="Arial"/>
          <w:sz w:val="22"/>
          <w:szCs w:val="22"/>
        </w:rPr>
        <w:sym w:font="Symbol" w:char="F0B1"/>
      </w:r>
      <w:r w:rsidR="000D115A" w:rsidRPr="00E84583">
        <w:rPr>
          <w:rFonts w:ascii="Arial" w:hAnsi="Arial" w:cs="Arial"/>
          <w:sz w:val="22"/>
          <w:szCs w:val="22"/>
        </w:rPr>
        <w:t>1</w:t>
      </w:r>
      <w:r w:rsidR="003629E4" w:rsidRPr="00E84583">
        <w:rPr>
          <w:rFonts w:ascii="Arial" w:hAnsi="Arial" w:cs="Arial"/>
          <w:sz w:val="22"/>
          <w:szCs w:val="22"/>
        </w:rPr>
        <w:t>,</w:t>
      </w:r>
      <w:r w:rsidR="000D115A" w:rsidRPr="00E84583">
        <w:rPr>
          <w:rFonts w:ascii="Arial" w:hAnsi="Arial" w:cs="Arial"/>
          <w:sz w:val="22"/>
          <w:szCs w:val="22"/>
        </w:rPr>
        <w:t>0</w:t>
      </w:r>
      <w:r w:rsidR="003629E4" w:rsidRPr="00E84583">
        <w:rPr>
          <w:rFonts w:ascii="Arial" w:hAnsi="Arial" w:cs="Arial"/>
          <w:sz w:val="22"/>
          <w:szCs w:val="22"/>
        </w:rPr>
        <w:t>% pełnego</w:t>
      </w:r>
      <w:r w:rsidR="003629E4" w:rsidRPr="00F64BB9">
        <w:rPr>
          <w:rFonts w:ascii="Arial" w:hAnsi="Arial" w:cs="Arial"/>
          <w:sz w:val="22"/>
          <w:szCs w:val="22"/>
        </w:rPr>
        <w:t xml:space="preserve">  zakresu  wielkości  mierzonej</w:t>
      </w:r>
      <w:r>
        <w:rPr>
          <w:rFonts w:ascii="Arial" w:hAnsi="Arial" w:cs="Arial"/>
          <w:sz w:val="22"/>
          <w:szCs w:val="22"/>
        </w:rPr>
        <w:t>.</w:t>
      </w:r>
    </w:p>
    <w:p w14:paraId="5FA7517A" w14:textId="77777777" w:rsidR="007C5E05" w:rsidRPr="007C5E05" w:rsidRDefault="00D91FB3" w:rsidP="00461418">
      <w:pPr>
        <w:numPr>
          <w:ilvl w:val="0"/>
          <w:numId w:val="25"/>
        </w:numPr>
        <w:jc w:val="both"/>
        <w:rPr>
          <w:rFonts w:ascii="Arial" w:hAnsi="Arial" w:cs="Arial"/>
          <w:b/>
          <w:sz w:val="22"/>
          <w:szCs w:val="22"/>
        </w:rPr>
      </w:pPr>
      <w:r>
        <w:rPr>
          <w:rFonts w:ascii="Arial" w:hAnsi="Arial" w:cs="Arial"/>
          <w:sz w:val="22"/>
          <w:szCs w:val="22"/>
        </w:rPr>
        <w:t>P</w:t>
      </w:r>
      <w:r w:rsidR="003629E4" w:rsidRPr="00D91FB3">
        <w:rPr>
          <w:rFonts w:ascii="Arial" w:hAnsi="Arial" w:cs="Arial"/>
          <w:sz w:val="22"/>
          <w:szCs w:val="22"/>
        </w:rPr>
        <w:t xml:space="preserve">rzepływomierz powinien być kompletny i dostarczony zgodnie z Dyrektywą </w:t>
      </w:r>
      <w:r w:rsidR="007C5E05">
        <w:rPr>
          <w:rFonts w:ascii="Arial" w:hAnsi="Arial" w:cs="Arial"/>
          <w:sz w:val="22"/>
          <w:szCs w:val="22"/>
        </w:rPr>
        <w:t xml:space="preserve">Parlamentu Europejskiego i Rady 2014/32/UE z dnia 26 lutego 2014r. </w:t>
      </w:r>
      <w:r w:rsidR="007C5E05" w:rsidRPr="007C5E05">
        <w:rPr>
          <w:rStyle w:val="Pogrubienie"/>
          <w:rFonts w:ascii="Arial" w:hAnsi="Arial" w:cs="Arial"/>
          <w:b w:val="0"/>
          <w:sz w:val="22"/>
          <w:szCs w:val="22"/>
        </w:rPr>
        <w:t>w sprawie harmonizacji ustawodawstw państw członkowskich odnoszących się do udostępniania na rynku przyrządów pomiarowych.</w:t>
      </w:r>
    </w:p>
    <w:p w14:paraId="30ED9109" w14:textId="77777777" w:rsidR="007C5E05" w:rsidRPr="00534DA0" w:rsidRDefault="007C5E05" w:rsidP="00C54030"/>
    <w:p w14:paraId="24E1C656" w14:textId="77777777" w:rsidR="009C0F7D" w:rsidRDefault="009C0F7D" w:rsidP="0054246D">
      <w:pPr>
        <w:pStyle w:val="Nagwek1"/>
        <w:numPr>
          <w:ilvl w:val="3"/>
          <w:numId w:val="1"/>
        </w:numPr>
        <w:tabs>
          <w:tab w:val="clear" w:pos="2160"/>
          <w:tab w:val="num" w:pos="851"/>
        </w:tabs>
        <w:ind w:left="851" w:hanging="851"/>
      </w:pPr>
      <w:bookmarkStart w:id="29" w:name="_Toc475077768"/>
      <w:r>
        <w:t>Rotametry</w:t>
      </w:r>
      <w:bookmarkEnd w:id="29"/>
    </w:p>
    <w:p w14:paraId="04829056" w14:textId="77777777" w:rsidR="009C0F7D" w:rsidRPr="00A533AE" w:rsidRDefault="009C0F7D" w:rsidP="009C0F7D">
      <w:pPr>
        <w:jc w:val="both"/>
        <w:rPr>
          <w:rFonts w:ascii="Arial" w:hAnsi="Arial" w:cs="Arial"/>
          <w:b/>
          <w:sz w:val="22"/>
          <w:szCs w:val="22"/>
        </w:rPr>
      </w:pPr>
    </w:p>
    <w:p w14:paraId="1FE7E479" w14:textId="77777777" w:rsidR="00D91FB3" w:rsidRDefault="000E4460" w:rsidP="00D91FB3">
      <w:pPr>
        <w:jc w:val="both"/>
        <w:rPr>
          <w:rFonts w:ascii="Arial" w:hAnsi="Arial" w:cs="Arial"/>
          <w:sz w:val="22"/>
          <w:szCs w:val="22"/>
        </w:rPr>
      </w:pPr>
      <w:r>
        <w:rPr>
          <w:rFonts w:ascii="Arial" w:hAnsi="Arial" w:cs="Arial"/>
          <w:sz w:val="22"/>
          <w:szCs w:val="22"/>
        </w:rPr>
        <w:t xml:space="preserve">Rotametry przeznaczone są głównie do pomiarów lokalnych oraz mniej istotnych                                                                                                                                                        pomiarów zdalnych. </w:t>
      </w:r>
    </w:p>
    <w:p w14:paraId="1E34B666" w14:textId="77777777" w:rsidR="00D91FB3" w:rsidRDefault="00D91FB3" w:rsidP="00D91FB3">
      <w:pPr>
        <w:jc w:val="both"/>
        <w:rPr>
          <w:rFonts w:ascii="Arial" w:hAnsi="Arial" w:cs="Arial"/>
          <w:sz w:val="22"/>
          <w:szCs w:val="22"/>
        </w:rPr>
      </w:pPr>
    </w:p>
    <w:p w14:paraId="6746229F" w14:textId="77777777" w:rsidR="00D91FB3" w:rsidRDefault="000E4460" w:rsidP="00D91FB3">
      <w:pPr>
        <w:jc w:val="both"/>
        <w:rPr>
          <w:rFonts w:ascii="Arial" w:hAnsi="Arial" w:cs="Arial"/>
          <w:sz w:val="22"/>
          <w:szCs w:val="22"/>
        </w:rPr>
      </w:pPr>
      <w:r>
        <w:rPr>
          <w:rFonts w:ascii="Arial" w:hAnsi="Arial" w:cs="Arial"/>
          <w:sz w:val="22"/>
          <w:szCs w:val="22"/>
        </w:rPr>
        <w:t>P</w:t>
      </w:r>
      <w:r w:rsidR="00AF19B2">
        <w:rPr>
          <w:rFonts w:ascii="Arial" w:hAnsi="Arial" w:cs="Arial"/>
          <w:sz w:val="22"/>
          <w:szCs w:val="22"/>
        </w:rPr>
        <w:t>rzepływomierze te</w:t>
      </w:r>
      <w:r w:rsidRPr="00A533AE">
        <w:rPr>
          <w:rFonts w:ascii="Arial" w:hAnsi="Arial" w:cs="Arial"/>
          <w:sz w:val="22"/>
          <w:szCs w:val="22"/>
        </w:rPr>
        <w:t xml:space="preserve"> </w:t>
      </w:r>
      <w:r w:rsidR="000A4669">
        <w:rPr>
          <w:rFonts w:ascii="Arial" w:hAnsi="Arial" w:cs="Arial"/>
          <w:sz w:val="22"/>
          <w:szCs w:val="22"/>
        </w:rPr>
        <w:t xml:space="preserve">muszą </w:t>
      </w:r>
      <w:r w:rsidR="009C0F7D" w:rsidRPr="00A533AE">
        <w:rPr>
          <w:rFonts w:ascii="Arial" w:hAnsi="Arial" w:cs="Arial"/>
          <w:sz w:val="22"/>
          <w:szCs w:val="22"/>
        </w:rPr>
        <w:t xml:space="preserve">być dostarczone zgodnie z obowiązującymi normami </w:t>
      </w:r>
      <w:r w:rsidR="00040148">
        <w:rPr>
          <w:rFonts w:ascii="Arial" w:hAnsi="Arial" w:cs="Arial"/>
          <w:sz w:val="22"/>
          <w:szCs w:val="22"/>
        </w:rPr>
        <w:t xml:space="preserve">                   </w:t>
      </w:r>
      <w:r w:rsidR="009C0F7D" w:rsidRPr="00A533AE">
        <w:rPr>
          <w:rFonts w:ascii="Arial" w:hAnsi="Arial" w:cs="Arial"/>
          <w:sz w:val="22"/>
          <w:szCs w:val="22"/>
        </w:rPr>
        <w:t>i poniższymi</w:t>
      </w:r>
      <w:r w:rsidR="009C0F7D">
        <w:rPr>
          <w:rFonts w:ascii="Arial" w:hAnsi="Arial" w:cs="Arial"/>
          <w:sz w:val="22"/>
          <w:szCs w:val="22"/>
        </w:rPr>
        <w:t xml:space="preserve"> </w:t>
      </w:r>
      <w:r w:rsidR="00D91FB3">
        <w:rPr>
          <w:rFonts w:ascii="Arial" w:hAnsi="Arial" w:cs="Arial"/>
          <w:sz w:val="22"/>
          <w:szCs w:val="22"/>
        </w:rPr>
        <w:t>wymaganiami.</w:t>
      </w:r>
    </w:p>
    <w:p w14:paraId="08AB171D"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A533AE">
        <w:rPr>
          <w:rFonts w:ascii="Arial" w:hAnsi="Arial" w:cs="Arial"/>
          <w:sz w:val="22"/>
          <w:szCs w:val="22"/>
        </w:rPr>
        <w:t xml:space="preserve">otametr </w:t>
      </w:r>
      <w:r w:rsidR="00040148">
        <w:rPr>
          <w:rFonts w:ascii="Arial" w:hAnsi="Arial" w:cs="Arial"/>
          <w:sz w:val="22"/>
          <w:szCs w:val="22"/>
        </w:rPr>
        <w:t>musi</w:t>
      </w:r>
      <w:r w:rsidR="009C0F7D" w:rsidRPr="00A533AE">
        <w:rPr>
          <w:rFonts w:ascii="Arial" w:hAnsi="Arial" w:cs="Arial"/>
          <w:sz w:val="22"/>
          <w:szCs w:val="22"/>
        </w:rPr>
        <w:t xml:space="preserve"> być wyposażony w odcięcie na dopływie i odpływie</w:t>
      </w:r>
      <w:r>
        <w:rPr>
          <w:rFonts w:ascii="Arial" w:hAnsi="Arial" w:cs="Arial"/>
          <w:sz w:val="22"/>
          <w:szCs w:val="22"/>
        </w:rPr>
        <w:t>.</w:t>
      </w:r>
    </w:p>
    <w:p w14:paraId="26A275D9" w14:textId="77777777" w:rsidR="00E65C2C" w:rsidRDefault="00D91FB3" w:rsidP="00461418">
      <w:pPr>
        <w:numPr>
          <w:ilvl w:val="0"/>
          <w:numId w:val="26"/>
        </w:numPr>
        <w:jc w:val="both"/>
        <w:rPr>
          <w:rFonts w:ascii="Arial" w:hAnsi="Arial" w:cs="Arial"/>
          <w:sz w:val="22"/>
          <w:szCs w:val="22"/>
        </w:rPr>
      </w:pPr>
      <w:r w:rsidRPr="00D91FB3">
        <w:rPr>
          <w:rFonts w:ascii="Arial" w:hAnsi="Arial" w:cs="Arial"/>
          <w:sz w:val="22"/>
          <w:szCs w:val="22"/>
        </w:rPr>
        <w:t>W</w:t>
      </w:r>
      <w:r w:rsidR="004B32EC" w:rsidRPr="00D91FB3">
        <w:rPr>
          <w:rFonts w:ascii="Arial" w:hAnsi="Arial" w:cs="Arial"/>
          <w:sz w:val="22"/>
          <w:szCs w:val="22"/>
        </w:rPr>
        <w:t>lot od dołu, przyłącza kołnierzowe zgodne z klasą rurociągu</w:t>
      </w:r>
      <w:r w:rsidR="004A6AC2" w:rsidRPr="00D91FB3">
        <w:rPr>
          <w:rFonts w:ascii="Arial" w:hAnsi="Arial" w:cs="Arial"/>
          <w:sz w:val="22"/>
          <w:szCs w:val="22"/>
        </w:rPr>
        <w:t xml:space="preserve"> (w analityce </w:t>
      </w:r>
      <w:r w:rsidR="00763845">
        <w:rPr>
          <w:rFonts w:ascii="Arial" w:hAnsi="Arial" w:cs="Arial"/>
          <w:sz w:val="22"/>
          <w:szCs w:val="22"/>
        </w:rPr>
        <w:t xml:space="preserve">                 </w:t>
      </w:r>
      <w:r w:rsidR="004A6AC2" w:rsidRPr="00D91FB3">
        <w:rPr>
          <w:rFonts w:ascii="Arial" w:hAnsi="Arial" w:cs="Arial"/>
          <w:sz w:val="22"/>
          <w:szCs w:val="22"/>
        </w:rPr>
        <w:t>i w specjalnych przypadkach w przyrządach technologi</w:t>
      </w:r>
      <w:r w:rsidR="00E65C2C">
        <w:rPr>
          <w:rFonts w:ascii="Arial" w:hAnsi="Arial" w:cs="Arial"/>
          <w:sz w:val="22"/>
          <w:szCs w:val="22"/>
        </w:rPr>
        <w:t xml:space="preserve">cznych dopuszcza się stosowanie </w:t>
      </w:r>
      <w:r w:rsidR="004A6AC2" w:rsidRPr="00D91FB3">
        <w:rPr>
          <w:rFonts w:ascii="Arial" w:hAnsi="Arial" w:cs="Arial"/>
          <w:sz w:val="22"/>
          <w:szCs w:val="22"/>
        </w:rPr>
        <w:t>przyłączy NPT)</w:t>
      </w:r>
      <w:r w:rsidRPr="00D91FB3">
        <w:rPr>
          <w:rFonts w:ascii="Arial" w:hAnsi="Arial" w:cs="Arial"/>
          <w:sz w:val="22"/>
          <w:szCs w:val="22"/>
        </w:rPr>
        <w:t>.</w:t>
      </w:r>
      <w:r w:rsidR="004B32EC" w:rsidRPr="00E65C2C">
        <w:rPr>
          <w:rFonts w:ascii="Arial" w:hAnsi="Arial" w:cs="Arial"/>
          <w:sz w:val="22"/>
          <w:szCs w:val="22"/>
        </w:rPr>
        <w:t xml:space="preserve">                                                                                                                                                                                                                                                                                                                                                                                                            </w:t>
      </w:r>
      <w:r w:rsidR="00E65C2C">
        <w:rPr>
          <w:rFonts w:ascii="Arial" w:hAnsi="Arial" w:cs="Arial"/>
          <w:sz w:val="22"/>
          <w:szCs w:val="22"/>
        </w:rPr>
        <w:t xml:space="preserve">                              </w:t>
      </w:r>
    </w:p>
    <w:p w14:paraId="418FD628" w14:textId="77777777" w:rsidR="00D91FB3" w:rsidRPr="00E65C2C" w:rsidRDefault="00E65C2C" w:rsidP="00461418">
      <w:pPr>
        <w:numPr>
          <w:ilvl w:val="0"/>
          <w:numId w:val="26"/>
        </w:numPr>
        <w:jc w:val="both"/>
        <w:rPr>
          <w:rFonts w:ascii="Arial" w:hAnsi="Arial" w:cs="Arial"/>
          <w:sz w:val="22"/>
          <w:szCs w:val="22"/>
        </w:rPr>
      </w:pPr>
      <w:r>
        <w:rPr>
          <w:rFonts w:ascii="Arial" w:hAnsi="Arial" w:cs="Arial"/>
          <w:sz w:val="22"/>
          <w:szCs w:val="22"/>
        </w:rPr>
        <w:t>S</w:t>
      </w:r>
      <w:r w:rsidR="009C0F7D" w:rsidRPr="00E65C2C">
        <w:rPr>
          <w:rFonts w:ascii="Arial" w:hAnsi="Arial" w:cs="Arial"/>
          <w:sz w:val="22"/>
          <w:szCs w:val="22"/>
        </w:rPr>
        <w:t xml:space="preserve">kala rotametru </w:t>
      </w:r>
      <w:r w:rsidR="00040148">
        <w:rPr>
          <w:rFonts w:ascii="Arial" w:hAnsi="Arial" w:cs="Arial"/>
          <w:sz w:val="22"/>
          <w:szCs w:val="22"/>
        </w:rPr>
        <w:t>musi</w:t>
      </w:r>
      <w:r w:rsidR="009C0F7D" w:rsidRPr="00E65C2C">
        <w:rPr>
          <w:rFonts w:ascii="Arial" w:hAnsi="Arial" w:cs="Arial"/>
          <w:sz w:val="22"/>
          <w:szCs w:val="22"/>
        </w:rPr>
        <w:t xml:space="preserve"> być wykonana na całej długości z bezpieczneg</w:t>
      </w:r>
      <w:r w:rsidR="00541ECB">
        <w:rPr>
          <w:rFonts w:ascii="Arial" w:hAnsi="Arial" w:cs="Arial"/>
          <w:sz w:val="22"/>
          <w:szCs w:val="22"/>
        </w:rPr>
        <w:t xml:space="preserve">o szkła                </w:t>
      </w:r>
      <w:r w:rsidR="009C0F7D" w:rsidRPr="00E65C2C">
        <w:rPr>
          <w:rFonts w:ascii="Arial" w:hAnsi="Arial" w:cs="Arial"/>
          <w:sz w:val="22"/>
          <w:szCs w:val="22"/>
        </w:rPr>
        <w:t>z</w:t>
      </w:r>
      <w:r w:rsidR="003012D7" w:rsidRPr="00E65C2C">
        <w:rPr>
          <w:rFonts w:ascii="Arial" w:hAnsi="Arial" w:cs="Arial"/>
          <w:sz w:val="22"/>
          <w:szCs w:val="22"/>
        </w:rPr>
        <w:t xml:space="preserve"> </w:t>
      </w:r>
      <w:r w:rsidR="009C0F7D" w:rsidRPr="00E65C2C">
        <w:rPr>
          <w:rFonts w:ascii="Arial" w:hAnsi="Arial" w:cs="Arial"/>
          <w:sz w:val="22"/>
          <w:szCs w:val="22"/>
        </w:rPr>
        <w:t>uszczelnieniami</w:t>
      </w:r>
      <w:r w:rsidR="00E90699" w:rsidRPr="00E65C2C">
        <w:rPr>
          <w:rFonts w:ascii="Arial" w:hAnsi="Arial" w:cs="Arial"/>
          <w:sz w:val="22"/>
          <w:szCs w:val="22"/>
        </w:rPr>
        <w:t xml:space="preserve">, odpornymi na medium, </w:t>
      </w:r>
      <w:r w:rsidR="009C0F7D" w:rsidRPr="00E65C2C">
        <w:rPr>
          <w:rFonts w:ascii="Arial" w:hAnsi="Arial" w:cs="Arial"/>
          <w:sz w:val="22"/>
          <w:szCs w:val="22"/>
        </w:rPr>
        <w:t>po obu stronach</w:t>
      </w:r>
      <w:r>
        <w:rPr>
          <w:rFonts w:ascii="Arial" w:hAnsi="Arial" w:cs="Arial"/>
          <w:sz w:val="22"/>
          <w:szCs w:val="22"/>
        </w:rPr>
        <w:t>.</w:t>
      </w:r>
    </w:p>
    <w:p w14:paraId="46178B95"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R</w:t>
      </w:r>
      <w:r w:rsidR="009C0F7D" w:rsidRPr="00D91FB3">
        <w:rPr>
          <w:rFonts w:ascii="Arial" w:hAnsi="Arial" w:cs="Arial"/>
          <w:sz w:val="22"/>
          <w:szCs w:val="22"/>
        </w:rPr>
        <w:t xml:space="preserve">otametr </w:t>
      </w:r>
      <w:r w:rsidR="00541ECB">
        <w:rPr>
          <w:rFonts w:ascii="Arial" w:hAnsi="Arial" w:cs="Arial"/>
          <w:sz w:val="22"/>
          <w:szCs w:val="22"/>
        </w:rPr>
        <w:t>musi</w:t>
      </w:r>
      <w:r w:rsidR="009C0F7D" w:rsidRPr="00D91FB3">
        <w:rPr>
          <w:rFonts w:ascii="Arial" w:hAnsi="Arial" w:cs="Arial"/>
          <w:sz w:val="22"/>
          <w:szCs w:val="22"/>
        </w:rPr>
        <w:t xml:space="preserve"> mieć metalową obudowę</w:t>
      </w:r>
      <w:r>
        <w:rPr>
          <w:rFonts w:ascii="Arial" w:hAnsi="Arial" w:cs="Arial"/>
          <w:sz w:val="22"/>
          <w:szCs w:val="22"/>
        </w:rPr>
        <w:t>.</w:t>
      </w:r>
    </w:p>
    <w:p w14:paraId="10529ECF" w14:textId="77777777" w:rsid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 xml:space="preserve">okładność pomiaru </w:t>
      </w:r>
      <w:r w:rsidR="00541ECB">
        <w:rPr>
          <w:rFonts w:ascii="Arial" w:hAnsi="Arial" w:cs="Arial"/>
          <w:sz w:val="22"/>
          <w:szCs w:val="22"/>
        </w:rPr>
        <w:t>musi</w:t>
      </w:r>
      <w:r w:rsidR="009C0F7D" w:rsidRPr="00D91FB3">
        <w:rPr>
          <w:rFonts w:ascii="Arial" w:hAnsi="Arial" w:cs="Arial"/>
          <w:sz w:val="22"/>
          <w:szCs w:val="22"/>
        </w:rPr>
        <w:t xml:space="preserve"> wynosić nie mniej niż 1,6% pełnego zakresu</w:t>
      </w:r>
      <w:r>
        <w:rPr>
          <w:rFonts w:ascii="Arial" w:hAnsi="Arial" w:cs="Arial"/>
          <w:sz w:val="22"/>
          <w:szCs w:val="22"/>
        </w:rPr>
        <w:t>.</w:t>
      </w:r>
    </w:p>
    <w:p w14:paraId="4CA33035" w14:textId="77777777" w:rsidR="0052658A" w:rsidRPr="00D91FB3" w:rsidRDefault="00D91FB3" w:rsidP="00461418">
      <w:pPr>
        <w:numPr>
          <w:ilvl w:val="0"/>
          <w:numId w:val="26"/>
        </w:numPr>
        <w:jc w:val="both"/>
        <w:rPr>
          <w:rFonts w:ascii="Arial" w:hAnsi="Arial" w:cs="Arial"/>
          <w:sz w:val="22"/>
          <w:szCs w:val="22"/>
        </w:rPr>
      </w:pPr>
      <w:r>
        <w:rPr>
          <w:rFonts w:ascii="Arial" w:hAnsi="Arial" w:cs="Arial"/>
          <w:sz w:val="22"/>
          <w:szCs w:val="22"/>
        </w:rPr>
        <w:t>D</w:t>
      </w:r>
      <w:r w:rsidR="009C0F7D" w:rsidRPr="00D91FB3">
        <w:rPr>
          <w:rFonts w:ascii="Arial" w:hAnsi="Arial" w:cs="Arial"/>
          <w:sz w:val="22"/>
          <w:szCs w:val="22"/>
        </w:rPr>
        <w:t>la układów przepłukiwania, należy dobierać rotametry ze stałą regulacją przepływu oraz alarmem niskiego przepływu.</w:t>
      </w:r>
    </w:p>
    <w:p w14:paraId="2B7D4642" w14:textId="77777777" w:rsidR="00C54030" w:rsidRPr="00534DA0" w:rsidRDefault="000B343C" w:rsidP="00C54030">
      <w:r>
        <w:t xml:space="preserve">              </w:t>
      </w:r>
      <w:r w:rsidR="005631FA">
        <w:t xml:space="preserve">              </w:t>
      </w:r>
    </w:p>
    <w:p w14:paraId="7FFD261E" w14:textId="77777777" w:rsidR="00C54030" w:rsidRPr="00DB3DE4" w:rsidRDefault="00C54030" w:rsidP="00E65C2C">
      <w:pPr>
        <w:pStyle w:val="Nagwek1"/>
        <w:numPr>
          <w:ilvl w:val="3"/>
          <w:numId w:val="1"/>
        </w:numPr>
        <w:tabs>
          <w:tab w:val="clear" w:pos="2160"/>
          <w:tab w:val="num" w:pos="851"/>
        </w:tabs>
        <w:ind w:left="851" w:hanging="851"/>
      </w:pPr>
      <w:bookmarkStart w:id="30" w:name="_Toc475077769"/>
      <w:r>
        <w:t>Lokalne wskaźniki przepływu</w:t>
      </w:r>
      <w:bookmarkEnd w:id="30"/>
    </w:p>
    <w:p w14:paraId="2DAC4C6E" w14:textId="77777777" w:rsidR="00067DC7" w:rsidRPr="00C54030" w:rsidRDefault="005631FA" w:rsidP="00C54030">
      <w:r>
        <w:t xml:space="preserve">                                                                                                                                                                                                                                                                             </w:t>
      </w:r>
      <w:r w:rsidR="00C54030">
        <w:t xml:space="preserve">                          </w:t>
      </w:r>
    </w:p>
    <w:p w14:paraId="45FCD16E" w14:textId="77777777" w:rsidR="00E65C2C" w:rsidRDefault="000D11B2" w:rsidP="00E65C2C">
      <w:pPr>
        <w:jc w:val="both"/>
        <w:rPr>
          <w:rFonts w:ascii="Arial" w:hAnsi="Arial" w:cs="Arial"/>
          <w:sz w:val="22"/>
          <w:szCs w:val="22"/>
        </w:rPr>
      </w:pPr>
      <w:r>
        <w:rPr>
          <w:rFonts w:ascii="Arial" w:hAnsi="Arial" w:cs="Arial"/>
          <w:sz w:val="22"/>
          <w:szCs w:val="22"/>
        </w:rPr>
        <w:t xml:space="preserve">Jeżeli istnieje potrzeba lokalnego wskaźnika przepływu, to wówczas </w:t>
      </w:r>
      <w:r w:rsidR="00067DC7" w:rsidRPr="00A533AE">
        <w:rPr>
          <w:rFonts w:ascii="Arial" w:hAnsi="Arial" w:cs="Arial"/>
          <w:sz w:val="22"/>
          <w:szCs w:val="22"/>
        </w:rPr>
        <w:t>należy zastosować zwężkę pomiarową</w:t>
      </w:r>
      <w:r w:rsidR="00067DC7">
        <w:rPr>
          <w:rFonts w:ascii="Arial" w:hAnsi="Arial" w:cs="Arial"/>
          <w:sz w:val="22"/>
          <w:szCs w:val="22"/>
        </w:rPr>
        <w:t xml:space="preserve"> </w:t>
      </w:r>
      <w:r w:rsidR="00067DC7" w:rsidRPr="00A533AE">
        <w:rPr>
          <w:rFonts w:ascii="Arial" w:hAnsi="Arial" w:cs="Arial"/>
          <w:sz w:val="22"/>
          <w:szCs w:val="22"/>
        </w:rPr>
        <w:t>ze wskaźnikiem różnicy ciśnień (manometr różnicowy).</w:t>
      </w:r>
    </w:p>
    <w:p w14:paraId="0EFB4F04" w14:textId="77777777" w:rsidR="00067DC7" w:rsidRPr="00A533AE" w:rsidRDefault="00067DC7" w:rsidP="00E65C2C">
      <w:pPr>
        <w:jc w:val="both"/>
        <w:rPr>
          <w:rFonts w:ascii="Arial" w:hAnsi="Arial" w:cs="Arial"/>
          <w:sz w:val="22"/>
          <w:szCs w:val="22"/>
        </w:rPr>
      </w:pPr>
      <w:r w:rsidRPr="00A533AE">
        <w:rPr>
          <w:rFonts w:ascii="Arial" w:hAnsi="Arial" w:cs="Arial"/>
          <w:sz w:val="22"/>
          <w:szCs w:val="22"/>
        </w:rPr>
        <w:t>Jeśli sygnał pomiarowy jest przekazywany do DCS, wskaźnik lokalny powinien być</w:t>
      </w:r>
      <w:r>
        <w:rPr>
          <w:rFonts w:ascii="Arial" w:hAnsi="Arial" w:cs="Arial"/>
          <w:sz w:val="22"/>
          <w:szCs w:val="22"/>
        </w:rPr>
        <w:t xml:space="preserve"> </w:t>
      </w:r>
      <w:r w:rsidRPr="00A533AE">
        <w:rPr>
          <w:rFonts w:ascii="Arial" w:hAnsi="Arial" w:cs="Arial"/>
          <w:sz w:val="22"/>
          <w:szCs w:val="22"/>
        </w:rPr>
        <w:t>podłączony szeregowo z przetwornikiem (w tej samej pętli prądowej).</w:t>
      </w:r>
    </w:p>
    <w:p w14:paraId="5A130F10" w14:textId="77777777" w:rsidR="00E65C2C" w:rsidRDefault="00E65C2C" w:rsidP="00E65C2C">
      <w:pPr>
        <w:jc w:val="both"/>
        <w:rPr>
          <w:rFonts w:ascii="Arial" w:hAnsi="Arial" w:cs="Arial"/>
          <w:sz w:val="22"/>
          <w:szCs w:val="22"/>
        </w:rPr>
      </w:pPr>
    </w:p>
    <w:p w14:paraId="2835C503" w14:textId="77777777" w:rsidR="00707535" w:rsidRPr="00AF7914" w:rsidRDefault="00067DC7" w:rsidP="00AF7914">
      <w:pPr>
        <w:jc w:val="both"/>
        <w:rPr>
          <w:rFonts w:ascii="Arial" w:hAnsi="Arial" w:cs="Arial"/>
          <w:sz w:val="22"/>
          <w:szCs w:val="22"/>
        </w:rPr>
      </w:pPr>
      <w:r w:rsidRPr="00A533AE">
        <w:rPr>
          <w:rFonts w:ascii="Arial" w:hAnsi="Arial" w:cs="Arial"/>
          <w:sz w:val="22"/>
          <w:szCs w:val="22"/>
        </w:rPr>
        <w:t xml:space="preserve">Jeśli wymagane są dodatkowe obliczenia w DCS, wówczas sygnał pomiarowy powinien być </w:t>
      </w:r>
      <w:r>
        <w:rPr>
          <w:rFonts w:ascii="Arial" w:hAnsi="Arial" w:cs="Arial"/>
          <w:sz w:val="22"/>
          <w:szCs w:val="22"/>
        </w:rPr>
        <w:t>re</w:t>
      </w:r>
      <w:r w:rsidRPr="00A533AE">
        <w:rPr>
          <w:rFonts w:ascii="Arial" w:hAnsi="Arial" w:cs="Arial"/>
          <w:sz w:val="22"/>
          <w:szCs w:val="22"/>
        </w:rPr>
        <w:t>transm</w:t>
      </w:r>
      <w:r w:rsidR="00E65C2C">
        <w:rPr>
          <w:rFonts w:ascii="Arial" w:hAnsi="Arial" w:cs="Arial"/>
          <w:sz w:val="22"/>
          <w:szCs w:val="22"/>
        </w:rPr>
        <w:t>itowany z systemu do wskaźnika.</w:t>
      </w:r>
      <w:r w:rsidR="000B343C">
        <w:t xml:space="preserve">  </w:t>
      </w:r>
    </w:p>
    <w:p w14:paraId="31D3C2A8" w14:textId="77777777" w:rsidR="00C54030" w:rsidRPr="00534DA0" w:rsidRDefault="003616E7" w:rsidP="00C54030">
      <w:r>
        <w:t xml:space="preserve">  </w:t>
      </w:r>
    </w:p>
    <w:p w14:paraId="23DF7436" w14:textId="77777777" w:rsidR="003616E7" w:rsidRDefault="00C54030" w:rsidP="00E65C2C">
      <w:pPr>
        <w:pStyle w:val="Nagwek1"/>
        <w:numPr>
          <w:ilvl w:val="3"/>
          <w:numId w:val="1"/>
        </w:numPr>
        <w:tabs>
          <w:tab w:val="clear" w:pos="2160"/>
          <w:tab w:val="num" w:pos="851"/>
        </w:tabs>
        <w:ind w:left="851" w:hanging="851"/>
      </w:pPr>
      <w:bookmarkStart w:id="31" w:name="_Toc475077770"/>
      <w:r>
        <w:t>Inne urządzenia do pomiaru przepływu</w:t>
      </w:r>
      <w:bookmarkEnd w:id="31"/>
    </w:p>
    <w:p w14:paraId="4E79F28A" w14:textId="77777777" w:rsidR="003616E7" w:rsidRDefault="003616E7" w:rsidP="003616E7">
      <w:pPr>
        <w:pStyle w:val="Tekstpodstawowy"/>
        <w:jc w:val="both"/>
        <w:rPr>
          <w:rFonts w:cs="Arial"/>
          <w:szCs w:val="22"/>
        </w:rPr>
      </w:pPr>
    </w:p>
    <w:p w14:paraId="375A7771" w14:textId="77777777" w:rsidR="003616E7" w:rsidRPr="00A533AE" w:rsidRDefault="003616E7" w:rsidP="008C4E1D">
      <w:pPr>
        <w:pStyle w:val="Tekstpodstawowy"/>
        <w:jc w:val="both"/>
      </w:pPr>
      <w:r w:rsidRPr="00A533AE">
        <w:rPr>
          <w:rFonts w:cs="Arial"/>
          <w:szCs w:val="22"/>
        </w:rPr>
        <w:t xml:space="preserve">W zależności od potrzeb lub wymagań projektu </w:t>
      </w:r>
      <w:r w:rsidR="00E058B7">
        <w:rPr>
          <w:rFonts w:cs="Arial"/>
          <w:szCs w:val="22"/>
        </w:rPr>
        <w:t xml:space="preserve">bazowego (wymogi danej aplikacji pomiarowej) </w:t>
      </w:r>
      <w:r w:rsidRPr="00A533AE">
        <w:rPr>
          <w:rFonts w:cs="Arial"/>
          <w:szCs w:val="22"/>
        </w:rPr>
        <w:t>mogą być zastosowane niżej wymienione</w:t>
      </w:r>
      <w:r w:rsidR="00AF60EE">
        <w:rPr>
          <w:rFonts w:cs="Arial"/>
          <w:szCs w:val="22"/>
        </w:rPr>
        <w:t xml:space="preserve"> typy</w:t>
      </w:r>
      <w:r w:rsidRPr="00A533AE">
        <w:rPr>
          <w:rFonts w:cs="Arial"/>
          <w:szCs w:val="22"/>
        </w:rPr>
        <w:t xml:space="preserve"> urządze</w:t>
      </w:r>
      <w:r w:rsidR="00AF60EE">
        <w:rPr>
          <w:rFonts w:cs="Arial"/>
          <w:szCs w:val="22"/>
        </w:rPr>
        <w:t>ń</w:t>
      </w:r>
      <w:r w:rsidRPr="00A533AE">
        <w:rPr>
          <w:rFonts w:cs="Arial"/>
          <w:szCs w:val="22"/>
        </w:rPr>
        <w:t xml:space="preserve"> do pomiaru</w:t>
      </w:r>
      <w:r w:rsidR="00AF60EE">
        <w:rPr>
          <w:rFonts w:cs="Arial"/>
          <w:szCs w:val="22"/>
        </w:rPr>
        <w:t xml:space="preserve"> przepływu:</w:t>
      </w:r>
      <w:r>
        <w:rPr>
          <w:rFonts w:cs="Arial"/>
          <w:szCs w:val="22"/>
        </w:rPr>
        <w:t xml:space="preserve">                                                                                                      </w:t>
      </w:r>
    </w:p>
    <w:p w14:paraId="24A505B1" w14:textId="77777777" w:rsidR="00E65C2C" w:rsidRDefault="002051F3" w:rsidP="00461418">
      <w:pPr>
        <w:numPr>
          <w:ilvl w:val="0"/>
          <w:numId w:val="27"/>
        </w:numPr>
        <w:jc w:val="both"/>
        <w:rPr>
          <w:rFonts w:ascii="Arial" w:hAnsi="Arial" w:cs="Arial"/>
          <w:sz w:val="22"/>
          <w:szCs w:val="22"/>
        </w:rPr>
      </w:pPr>
      <w:r>
        <w:rPr>
          <w:rFonts w:ascii="Arial" w:hAnsi="Arial" w:cs="Arial"/>
          <w:sz w:val="22"/>
          <w:szCs w:val="22"/>
        </w:rPr>
        <w:t>p</w:t>
      </w:r>
      <w:r w:rsidR="003616E7" w:rsidRPr="00A533AE">
        <w:rPr>
          <w:rFonts w:ascii="Arial" w:hAnsi="Arial" w:cs="Arial"/>
          <w:sz w:val="22"/>
          <w:szCs w:val="22"/>
        </w:rPr>
        <w:t>rzepływomierze magnetyczne</w:t>
      </w:r>
      <w:r w:rsidR="00AC0709">
        <w:rPr>
          <w:rFonts w:ascii="Arial" w:hAnsi="Arial" w:cs="Arial"/>
          <w:sz w:val="22"/>
          <w:szCs w:val="22"/>
        </w:rPr>
        <w:t>,</w:t>
      </w:r>
    </w:p>
    <w:p w14:paraId="69D81065" w14:textId="77777777"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rzepływomierze ultradźwiękowe</w:t>
      </w:r>
      <w:r w:rsidR="00AC0709" w:rsidRPr="00E65C2C">
        <w:rPr>
          <w:rFonts w:ascii="Arial" w:hAnsi="Arial" w:cs="Arial"/>
          <w:sz w:val="22"/>
          <w:szCs w:val="22"/>
        </w:rPr>
        <w:t>,</w:t>
      </w:r>
    </w:p>
    <w:p w14:paraId="20F9DC45" w14:textId="77777777" w:rsidR="00E65C2C" w:rsidRDefault="002051F3" w:rsidP="00461418">
      <w:pPr>
        <w:numPr>
          <w:ilvl w:val="0"/>
          <w:numId w:val="27"/>
        </w:numPr>
        <w:jc w:val="both"/>
        <w:rPr>
          <w:rFonts w:ascii="Arial" w:hAnsi="Arial" w:cs="Arial"/>
          <w:sz w:val="22"/>
          <w:szCs w:val="22"/>
        </w:rPr>
      </w:pPr>
      <w:r w:rsidRPr="00E65C2C">
        <w:rPr>
          <w:rFonts w:ascii="Arial" w:hAnsi="Arial" w:cs="Arial"/>
          <w:sz w:val="22"/>
          <w:szCs w:val="22"/>
        </w:rPr>
        <w:t>p</w:t>
      </w:r>
      <w:r w:rsidR="003616E7" w:rsidRPr="00E65C2C">
        <w:rPr>
          <w:rFonts w:ascii="Arial" w:hAnsi="Arial" w:cs="Arial"/>
          <w:sz w:val="22"/>
          <w:szCs w:val="22"/>
        </w:rPr>
        <w:t xml:space="preserve">rzepływomierze </w:t>
      </w:r>
      <w:proofErr w:type="spellStart"/>
      <w:r w:rsidR="003616E7" w:rsidRPr="00E65C2C">
        <w:rPr>
          <w:rFonts w:ascii="Arial" w:hAnsi="Arial" w:cs="Arial"/>
          <w:sz w:val="22"/>
          <w:szCs w:val="22"/>
        </w:rPr>
        <w:t>turbinkowe</w:t>
      </w:r>
      <w:proofErr w:type="spellEnd"/>
      <w:r w:rsidR="00AC0709" w:rsidRPr="00E65C2C">
        <w:rPr>
          <w:rFonts w:ascii="Arial" w:hAnsi="Arial" w:cs="Arial"/>
          <w:sz w:val="22"/>
          <w:szCs w:val="22"/>
        </w:rPr>
        <w:t>,</w:t>
      </w:r>
    </w:p>
    <w:p w14:paraId="2C83F3EC" w14:textId="77777777" w:rsidR="003616E7" w:rsidRPr="00E65C2C" w:rsidRDefault="00C67819" w:rsidP="00461418">
      <w:pPr>
        <w:numPr>
          <w:ilvl w:val="0"/>
          <w:numId w:val="27"/>
        </w:numPr>
        <w:jc w:val="both"/>
        <w:rPr>
          <w:rFonts w:ascii="Arial" w:hAnsi="Arial" w:cs="Arial"/>
          <w:sz w:val="22"/>
          <w:szCs w:val="22"/>
        </w:rPr>
      </w:pPr>
      <w:r>
        <w:rPr>
          <w:rFonts w:ascii="Arial" w:hAnsi="Arial" w:cs="Arial"/>
          <w:sz w:val="22"/>
          <w:szCs w:val="22"/>
        </w:rPr>
        <w:t>przepływomierze termiczne</w:t>
      </w:r>
      <w:r w:rsidR="00AC0709" w:rsidRPr="00E65C2C">
        <w:rPr>
          <w:rFonts w:ascii="Arial" w:hAnsi="Arial" w:cs="Arial"/>
          <w:sz w:val="22"/>
          <w:szCs w:val="22"/>
        </w:rPr>
        <w:t>.</w:t>
      </w:r>
    </w:p>
    <w:p w14:paraId="5D3168B1" w14:textId="77777777" w:rsidR="00E65C2C" w:rsidRDefault="00E65C2C" w:rsidP="00E65C2C">
      <w:pPr>
        <w:jc w:val="both"/>
        <w:rPr>
          <w:rFonts w:ascii="Arial" w:hAnsi="Arial" w:cs="Arial"/>
          <w:sz w:val="22"/>
          <w:szCs w:val="22"/>
        </w:rPr>
      </w:pPr>
    </w:p>
    <w:p w14:paraId="4B8A44D6" w14:textId="77777777" w:rsidR="003616E7" w:rsidRDefault="003616E7" w:rsidP="00E65C2C">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Pr="00A533AE">
        <w:rPr>
          <w:rFonts w:ascii="Arial" w:hAnsi="Arial" w:cs="Arial"/>
          <w:sz w:val="22"/>
          <w:szCs w:val="22"/>
        </w:rPr>
        <w:t xml:space="preserve"> </w:t>
      </w:r>
      <w:r w:rsidR="00654A33">
        <w:rPr>
          <w:rFonts w:ascii="Arial" w:hAnsi="Arial" w:cs="Arial"/>
          <w:sz w:val="22"/>
          <w:szCs w:val="22"/>
        </w:rPr>
        <w:t>3.2.3.</w:t>
      </w:r>
      <w:r w:rsidR="003E06BD">
        <w:rPr>
          <w:rFonts w:ascii="Arial" w:hAnsi="Arial" w:cs="Arial"/>
          <w:sz w:val="22"/>
          <w:szCs w:val="22"/>
        </w:rPr>
        <w:t>7</w:t>
      </w:r>
      <w:r w:rsidRPr="00A533AE">
        <w:rPr>
          <w:rFonts w:ascii="Arial" w:hAnsi="Arial" w:cs="Arial"/>
          <w:sz w:val="22"/>
          <w:szCs w:val="22"/>
        </w:rPr>
        <w:t xml:space="preserve"> wymaga każdorazowo zgody </w:t>
      </w:r>
      <w:r w:rsidR="003E06BD">
        <w:rPr>
          <w:rFonts w:ascii="Arial" w:hAnsi="Arial" w:cs="Arial"/>
          <w:sz w:val="22"/>
          <w:szCs w:val="22"/>
        </w:rPr>
        <w:t>Kupującego.</w:t>
      </w:r>
    </w:p>
    <w:p w14:paraId="127FAD39" w14:textId="77777777" w:rsidR="00E63AE0" w:rsidRPr="00A533AE" w:rsidRDefault="00E63AE0" w:rsidP="00E65C2C">
      <w:pPr>
        <w:jc w:val="both"/>
        <w:rPr>
          <w:rFonts w:ascii="Arial" w:hAnsi="Arial" w:cs="Arial"/>
          <w:sz w:val="22"/>
          <w:szCs w:val="22"/>
        </w:rPr>
      </w:pPr>
    </w:p>
    <w:p w14:paraId="47251143" w14:textId="77777777" w:rsidR="00C77427" w:rsidRPr="00631477" w:rsidRDefault="001B0BAA" w:rsidP="00631477">
      <w:pPr>
        <w:pStyle w:val="Nagwek1"/>
        <w:numPr>
          <w:ilvl w:val="2"/>
          <w:numId w:val="1"/>
        </w:numPr>
        <w:tabs>
          <w:tab w:val="clear" w:pos="1440"/>
          <w:tab w:val="num" w:pos="709"/>
        </w:tabs>
        <w:ind w:left="709" w:hanging="709"/>
        <w:jc w:val="both"/>
        <w:rPr>
          <w:rFonts w:cs="Arial"/>
          <w:szCs w:val="22"/>
        </w:rPr>
      </w:pPr>
      <w:bookmarkStart w:id="32" w:name="_Toc475077771"/>
      <w:r w:rsidRPr="00631477">
        <w:rPr>
          <w:rFonts w:cs="Arial"/>
          <w:szCs w:val="22"/>
        </w:rPr>
        <w:t>Pomiary poziomu</w:t>
      </w:r>
      <w:bookmarkEnd w:id="32"/>
    </w:p>
    <w:p w14:paraId="741421F6" w14:textId="77777777" w:rsidR="00C54030" w:rsidRPr="00534DA0" w:rsidRDefault="00C54030" w:rsidP="00C54030"/>
    <w:p w14:paraId="4367C66A" w14:textId="77777777" w:rsidR="00C54030" w:rsidRPr="00BE4707" w:rsidRDefault="001B0BAA" w:rsidP="00CA48EC">
      <w:pPr>
        <w:pStyle w:val="Nagwek1"/>
        <w:numPr>
          <w:ilvl w:val="3"/>
          <w:numId w:val="1"/>
        </w:numPr>
        <w:tabs>
          <w:tab w:val="clear" w:pos="2160"/>
          <w:tab w:val="num" w:pos="851"/>
        </w:tabs>
        <w:ind w:left="851" w:hanging="851"/>
      </w:pPr>
      <w:bookmarkStart w:id="33" w:name="_Toc475077772"/>
      <w:r>
        <w:t>Przetworniki poziomu</w:t>
      </w:r>
      <w:bookmarkEnd w:id="33"/>
    </w:p>
    <w:p w14:paraId="7F33A7A5" w14:textId="77777777" w:rsidR="00526945" w:rsidRPr="001B0BAA" w:rsidRDefault="00526945" w:rsidP="004A36CF"/>
    <w:p w14:paraId="7BB36EA8" w14:textId="77777777" w:rsidR="00526945" w:rsidRPr="003E06BD" w:rsidRDefault="00526945" w:rsidP="00E65C2C">
      <w:pPr>
        <w:jc w:val="both"/>
        <w:rPr>
          <w:rFonts w:ascii="Arial" w:hAnsi="Arial" w:cs="Arial"/>
          <w:sz w:val="22"/>
          <w:szCs w:val="22"/>
        </w:rPr>
      </w:pPr>
      <w:r w:rsidRPr="003E06BD">
        <w:rPr>
          <w:rFonts w:ascii="Arial" w:hAnsi="Arial" w:cs="Arial"/>
          <w:sz w:val="22"/>
          <w:szCs w:val="22"/>
        </w:rPr>
        <w:t>Ogólnie oprzyrządo</w:t>
      </w:r>
      <w:r w:rsidR="002973F9" w:rsidRPr="003E06BD">
        <w:rPr>
          <w:rFonts w:ascii="Arial" w:hAnsi="Arial" w:cs="Arial"/>
          <w:sz w:val="22"/>
          <w:szCs w:val="22"/>
        </w:rPr>
        <w:t xml:space="preserve">wanie do pomiaru poziomu </w:t>
      </w:r>
      <w:r w:rsidR="00F31562" w:rsidRPr="003E06BD">
        <w:rPr>
          <w:rFonts w:ascii="Arial" w:hAnsi="Arial" w:cs="Arial"/>
          <w:sz w:val="22"/>
          <w:szCs w:val="22"/>
        </w:rPr>
        <w:t xml:space="preserve">musi </w:t>
      </w:r>
      <w:r w:rsidRPr="003E06BD">
        <w:rPr>
          <w:rFonts w:ascii="Arial" w:hAnsi="Arial" w:cs="Arial"/>
          <w:sz w:val="22"/>
          <w:szCs w:val="22"/>
        </w:rPr>
        <w:t>być zgodne z obowiązującymi  n</w:t>
      </w:r>
      <w:r w:rsidR="00E65C2C">
        <w:rPr>
          <w:rFonts w:ascii="Arial" w:hAnsi="Arial" w:cs="Arial"/>
          <w:sz w:val="22"/>
          <w:szCs w:val="22"/>
        </w:rPr>
        <w:t>ormami i poniższymi wymaganiami.</w:t>
      </w:r>
    </w:p>
    <w:p w14:paraId="2DA91DD7"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3E06BD">
        <w:rPr>
          <w:rFonts w:ascii="Arial" w:hAnsi="Arial" w:cs="Arial"/>
          <w:sz w:val="22"/>
          <w:szCs w:val="22"/>
        </w:rPr>
        <w:t xml:space="preserve">szędzie, gdzie jest to możliwe w  zakresie od 350 do </w:t>
      </w:r>
      <w:smartTag w:uri="urn:schemas-microsoft-com:office:smarttags" w:element="metricconverter">
        <w:smartTagPr>
          <w:attr w:name="ProductID" w:val="3000 mm"/>
        </w:smartTagPr>
        <w:r w:rsidR="00526945" w:rsidRPr="003E06BD">
          <w:rPr>
            <w:rFonts w:ascii="Arial" w:hAnsi="Arial" w:cs="Arial"/>
            <w:sz w:val="22"/>
            <w:szCs w:val="22"/>
          </w:rPr>
          <w:t>3000 mm</w:t>
        </w:r>
      </w:smartTag>
      <w:r w:rsidR="00526945" w:rsidRPr="003E06BD">
        <w:rPr>
          <w:rFonts w:ascii="Arial" w:hAnsi="Arial" w:cs="Arial"/>
          <w:sz w:val="22"/>
          <w:szCs w:val="22"/>
        </w:rPr>
        <w:t xml:space="preserve"> należy stosować</w:t>
      </w:r>
      <w:r w:rsidR="003E06BD" w:rsidRPr="003E06BD">
        <w:rPr>
          <w:rFonts w:ascii="Arial" w:hAnsi="Arial" w:cs="Arial"/>
          <w:sz w:val="22"/>
          <w:szCs w:val="22"/>
        </w:rPr>
        <w:t xml:space="preserve"> radarowe lub</w:t>
      </w:r>
      <w:r w:rsidR="00526945" w:rsidRPr="003E06BD">
        <w:rPr>
          <w:rFonts w:ascii="Arial" w:hAnsi="Arial" w:cs="Arial"/>
          <w:sz w:val="22"/>
          <w:szCs w:val="22"/>
        </w:rPr>
        <w:t xml:space="preserve"> nurnikowe przetworniki poziomu z komorą pomiarową. Komora pomiarowa powinna być wyposażona w zawory odcinające</w:t>
      </w:r>
      <w:r w:rsidR="003E06BD" w:rsidRPr="003E06BD">
        <w:rPr>
          <w:rFonts w:ascii="Arial" w:hAnsi="Arial" w:cs="Arial"/>
          <w:sz w:val="22"/>
          <w:szCs w:val="22"/>
        </w:rPr>
        <w:t xml:space="preserve"> (zakres branży mechanicznej)</w:t>
      </w:r>
      <w:r>
        <w:rPr>
          <w:rFonts w:ascii="Arial" w:hAnsi="Arial" w:cs="Arial"/>
          <w:sz w:val="22"/>
          <w:szCs w:val="22"/>
        </w:rPr>
        <w:t>.</w:t>
      </w:r>
    </w:p>
    <w:p w14:paraId="4BEA8FDB" w14:textId="77777777" w:rsidR="00E65C2C" w:rsidRDefault="00E65C2C" w:rsidP="00461418">
      <w:pPr>
        <w:numPr>
          <w:ilvl w:val="0"/>
          <w:numId w:val="28"/>
        </w:numPr>
        <w:jc w:val="both"/>
        <w:rPr>
          <w:rFonts w:ascii="Arial" w:hAnsi="Arial" w:cs="Arial"/>
          <w:sz w:val="22"/>
          <w:szCs w:val="22"/>
        </w:rPr>
      </w:pPr>
      <w:r w:rsidRPr="00E84583">
        <w:rPr>
          <w:rFonts w:ascii="Arial" w:hAnsi="Arial" w:cs="Arial"/>
          <w:sz w:val="22"/>
          <w:szCs w:val="22"/>
        </w:rPr>
        <w:t>K</w:t>
      </w:r>
      <w:r w:rsidR="00526945" w:rsidRPr="00E84583">
        <w:rPr>
          <w:rFonts w:ascii="Arial" w:hAnsi="Arial" w:cs="Arial"/>
          <w:sz w:val="22"/>
          <w:szCs w:val="22"/>
        </w:rPr>
        <w:t>omora pomiarow</w:t>
      </w:r>
      <w:r w:rsidR="005F1C03" w:rsidRPr="00E84583">
        <w:rPr>
          <w:rFonts w:ascii="Arial" w:hAnsi="Arial" w:cs="Arial"/>
          <w:sz w:val="22"/>
          <w:szCs w:val="22"/>
        </w:rPr>
        <w:t>a</w:t>
      </w:r>
      <w:r w:rsidR="00526945" w:rsidRPr="00E84583">
        <w:rPr>
          <w:rFonts w:ascii="Arial" w:hAnsi="Arial" w:cs="Arial"/>
          <w:sz w:val="22"/>
          <w:szCs w:val="22"/>
        </w:rPr>
        <w:t xml:space="preserve"> </w:t>
      </w:r>
      <w:r w:rsidR="003E06BD" w:rsidRPr="00E84583">
        <w:rPr>
          <w:rFonts w:ascii="Arial" w:hAnsi="Arial" w:cs="Arial"/>
          <w:sz w:val="22"/>
          <w:szCs w:val="22"/>
        </w:rPr>
        <w:t>musi posiadać</w:t>
      </w:r>
      <w:r w:rsidR="003B0B3C" w:rsidRPr="00E84583">
        <w:rPr>
          <w:rFonts w:ascii="Arial" w:hAnsi="Arial" w:cs="Arial"/>
          <w:sz w:val="22"/>
          <w:szCs w:val="22"/>
        </w:rPr>
        <w:t xml:space="preserve"> kołnierze przyłączeniowe </w:t>
      </w:r>
      <w:smartTag w:uri="urn:schemas-microsoft-com:office:smarttags" w:element="metricconverter">
        <w:smartTagPr>
          <w:attr w:name="ProductID" w:val="2”"/>
        </w:smartTagPr>
        <w:r w:rsidR="003B0B3C" w:rsidRPr="00E84583">
          <w:rPr>
            <w:rFonts w:ascii="Arial" w:hAnsi="Arial" w:cs="Arial"/>
            <w:sz w:val="22"/>
            <w:szCs w:val="22"/>
          </w:rPr>
          <w:t>2”</w:t>
        </w:r>
      </w:smartTag>
      <w:r w:rsidR="00526945" w:rsidRPr="00E84583">
        <w:rPr>
          <w:rFonts w:ascii="Arial" w:hAnsi="Arial" w:cs="Arial"/>
          <w:sz w:val="22"/>
          <w:szCs w:val="22"/>
        </w:rPr>
        <w:t xml:space="preserve"> ANSI, zawór </w:t>
      </w:r>
      <w:r w:rsidR="000D115A" w:rsidRPr="00E84583">
        <w:rPr>
          <w:rFonts w:ascii="Arial" w:hAnsi="Arial" w:cs="Arial"/>
          <w:sz w:val="22"/>
          <w:szCs w:val="22"/>
        </w:rPr>
        <w:t xml:space="preserve">odpowietrzający </w:t>
      </w:r>
      <w:r w:rsidR="003B0B3C" w:rsidRPr="00E84583">
        <w:rPr>
          <w:rFonts w:ascii="Arial" w:hAnsi="Arial" w:cs="Arial"/>
          <w:sz w:val="22"/>
          <w:szCs w:val="22"/>
        </w:rPr>
        <w:t>¾”</w:t>
      </w:r>
      <w:r w:rsidR="00526945" w:rsidRPr="00E84583">
        <w:rPr>
          <w:rFonts w:ascii="Arial" w:hAnsi="Arial" w:cs="Arial"/>
          <w:sz w:val="22"/>
          <w:szCs w:val="22"/>
        </w:rPr>
        <w:t>, z</w:t>
      </w:r>
      <w:r w:rsidR="003B0B3C" w:rsidRPr="00E84583">
        <w:rPr>
          <w:rFonts w:ascii="Arial" w:hAnsi="Arial" w:cs="Arial"/>
          <w:sz w:val="22"/>
          <w:szCs w:val="22"/>
        </w:rPr>
        <w:t>awór</w:t>
      </w:r>
      <w:r w:rsidR="003B0B3C" w:rsidRPr="00E65C2C">
        <w:rPr>
          <w:rFonts w:ascii="Arial" w:hAnsi="Arial" w:cs="Arial"/>
          <w:sz w:val="22"/>
          <w:szCs w:val="22"/>
        </w:rPr>
        <w:t xml:space="preserve"> odwadniający ¾”</w:t>
      </w:r>
      <w:r>
        <w:rPr>
          <w:rFonts w:ascii="Arial" w:hAnsi="Arial" w:cs="Arial"/>
          <w:sz w:val="22"/>
          <w:szCs w:val="22"/>
        </w:rPr>
        <w:t>.</w:t>
      </w:r>
    </w:p>
    <w:p w14:paraId="009D9ABB"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K</w:t>
      </w:r>
      <w:r w:rsidR="005F1C03" w:rsidRPr="00E65C2C">
        <w:rPr>
          <w:rFonts w:ascii="Arial" w:hAnsi="Arial" w:cs="Arial"/>
          <w:sz w:val="22"/>
          <w:szCs w:val="22"/>
        </w:rPr>
        <w:t xml:space="preserve">ołnierze </w:t>
      </w:r>
      <w:r w:rsidR="00526945" w:rsidRPr="00E65C2C">
        <w:rPr>
          <w:rFonts w:ascii="Arial" w:hAnsi="Arial" w:cs="Arial"/>
          <w:sz w:val="22"/>
          <w:szCs w:val="22"/>
        </w:rPr>
        <w:t>przyłącze</w:t>
      </w:r>
      <w:r w:rsidR="005F1C03" w:rsidRPr="00E65C2C">
        <w:rPr>
          <w:rFonts w:ascii="Arial" w:hAnsi="Arial" w:cs="Arial"/>
          <w:sz w:val="22"/>
          <w:szCs w:val="22"/>
        </w:rPr>
        <w:t xml:space="preserve">niowe </w:t>
      </w:r>
      <w:r w:rsidR="00526945" w:rsidRPr="00E65C2C">
        <w:rPr>
          <w:rFonts w:ascii="Arial" w:hAnsi="Arial" w:cs="Arial"/>
          <w:sz w:val="22"/>
          <w:szCs w:val="22"/>
        </w:rPr>
        <w:t>przetwornika</w:t>
      </w:r>
      <w:r w:rsidR="005F1C03" w:rsidRPr="00E65C2C">
        <w:rPr>
          <w:rFonts w:ascii="Arial" w:hAnsi="Arial" w:cs="Arial"/>
          <w:sz w:val="22"/>
          <w:szCs w:val="22"/>
        </w:rPr>
        <w:t xml:space="preserve"> radarowego lub</w:t>
      </w:r>
      <w:r w:rsidR="00526945" w:rsidRPr="00E65C2C">
        <w:rPr>
          <w:rFonts w:ascii="Arial" w:hAnsi="Arial" w:cs="Arial"/>
          <w:sz w:val="22"/>
          <w:szCs w:val="22"/>
        </w:rPr>
        <w:t xml:space="preserve"> nurnikowego </w:t>
      </w:r>
      <w:r w:rsidR="005F1C03" w:rsidRPr="00E65C2C">
        <w:rPr>
          <w:rFonts w:ascii="Arial" w:hAnsi="Arial" w:cs="Arial"/>
          <w:sz w:val="22"/>
          <w:szCs w:val="22"/>
        </w:rPr>
        <w:t>montowanego bezpośrednio</w:t>
      </w:r>
      <w:r w:rsidR="00526945" w:rsidRPr="00E65C2C">
        <w:rPr>
          <w:rFonts w:ascii="Arial" w:hAnsi="Arial" w:cs="Arial"/>
          <w:sz w:val="22"/>
          <w:szCs w:val="22"/>
        </w:rPr>
        <w:t xml:space="preserve"> </w:t>
      </w:r>
      <w:r w:rsidR="005F1C03" w:rsidRPr="00E65C2C">
        <w:rPr>
          <w:rFonts w:ascii="Arial" w:hAnsi="Arial" w:cs="Arial"/>
          <w:sz w:val="22"/>
          <w:szCs w:val="22"/>
        </w:rPr>
        <w:t xml:space="preserve">do </w:t>
      </w:r>
      <w:r w:rsidR="00526945" w:rsidRPr="00E65C2C">
        <w:rPr>
          <w:rFonts w:ascii="Arial" w:hAnsi="Arial" w:cs="Arial"/>
          <w:sz w:val="22"/>
          <w:szCs w:val="22"/>
        </w:rPr>
        <w:t>wn</w:t>
      </w:r>
      <w:r w:rsidR="005F1C03" w:rsidRPr="00E65C2C">
        <w:rPr>
          <w:rFonts w:ascii="Arial" w:hAnsi="Arial" w:cs="Arial"/>
          <w:sz w:val="22"/>
          <w:szCs w:val="22"/>
        </w:rPr>
        <w:t>ętrza</w:t>
      </w:r>
      <w:r w:rsidR="00526945" w:rsidRPr="00E65C2C">
        <w:rPr>
          <w:rFonts w:ascii="Arial" w:hAnsi="Arial" w:cs="Arial"/>
          <w:sz w:val="22"/>
          <w:szCs w:val="22"/>
        </w:rPr>
        <w:t xml:space="preserve"> zbiornika powinn</w:t>
      </w:r>
      <w:r w:rsidR="005F1C03" w:rsidRPr="00E65C2C">
        <w:rPr>
          <w:rFonts w:ascii="Arial" w:hAnsi="Arial" w:cs="Arial"/>
          <w:sz w:val="22"/>
          <w:szCs w:val="22"/>
        </w:rPr>
        <w:t>o</w:t>
      </w:r>
      <w:r w:rsidR="00526945" w:rsidRPr="00E65C2C">
        <w:rPr>
          <w:rFonts w:ascii="Arial" w:hAnsi="Arial" w:cs="Arial"/>
          <w:sz w:val="22"/>
          <w:szCs w:val="22"/>
        </w:rPr>
        <w:t xml:space="preserve"> mieć wielkość </w:t>
      </w:r>
      <w:smartTag w:uri="urn:schemas-microsoft-com:office:smarttags" w:element="metricconverter">
        <w:smartTagPr>
          <w:attr w:name="ProductID" w:val="4”"/>
        </w:smartTagPr>
        <w:r w:rsidR="00526945" w:rsidRPr="00E65C2C">
          <w:rPr>
            <w:rFonts w:ascii="Arial" w:hAnsi="Arial" w:cs="Arial"/>
            <w:sz w:val="22"/>
            <w:szCs w:val="22"/>
          </w:rPr>
          <w:t>4”</w:t>
        </w:r>
      </w:smartTag>
      <w:r w:rsidR="00526945" w:rsidRPr="00E65C2C">
        <w:rPr>
          <w:rFonts w:ascii="Arial" w:hAnsi="Arial" w:cs="Arial"/>
          <w:sz w:val="22"/>
          <w:szCs w:val="22"/>
        </w:rPr>
        <w:t xml:space="preserve"> ANSI</w:t>
      </w:r>
      <w:r w:rsidR="005F1C03" w:rsidRPr="00E65C2C">
        <w:rPr>
          <w:rFonts w:ascii="Arial" w:hAnsi="Arial" w:cs="Arial"/>
          <w:sz w:val="22"/>
          <w:szCs w:val="22"/>
        </w:rPr>
        <w:t xml:space="preserve"> </w:t>
      </w:r>
      <w:r w:rsidR="00526945" w:rsidRPr="00E65C2C">
        <w:rPr>
          <w:rFonts w:ascii="Arial" w:hAnsi="Arial" w:cs="Arial"/>
          <w:sz w:val="22"/>
          <w:szCs w:val="22"/>
        </w:rPr>
        <w:t xml:space="preserve">(dla </w:t>
      </w:r>
      <w:r w:rsidRPr="00E65C2C">
        <w:rPr>
          <w:rFonts w:ascii="Arial" w:hAnsi="Arial" w:cs="Arial"/>
          <w:sz w:val="22"/>
          <w:szCs w:val="22"/>
        </w:rPr>
        <w:t xml:space="preserve">medium </w:t>
      </w:r>
      <w:r w:rsidR="00526945" w:rsidRPr="00E65C2C">
        <w:rPr>
          <w:rFonts w:ascii="Arial" w:hAnsi="Arial" w:cs="Arial"/>
          <w:sz w:val="22"/>
          <w:szCs w:val="22"/>
        </w:rPr>
        <w:t>niekorozyjnego i w zbiornikach bezciśnieniowych)</w:t>
      </w:r>
      <w:r>
        <w:rPr>
          <w:rFonts w:ascii="Arial" w:hAnsi="Arial" w:cs="Arial"/>
          <w:sz w:val="22"/>
          <w:szCs w:val="22"/>
        </w:rPr>
        <w:t>.</w:t>
      </w:r>
    </w:p>
    <w:p w14:paraId="3945A710"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W</w:t>
      </w:r>
      <w:r w:rsidR="00526945" w:rsidRPr="00E65C2C">
        <w:rPr>
          <w:rFonts w:ascii="Arial" w:hAnsi="Arial" w:cs="Arial"/>
          <w:sz w:val="22"/>
          <w:szCs w:val="22"/>
        </w:rPr>
        <w:t xml:space="preserve"> przypadku zakresu </w:t>
      </w:r>
      <w:r w:rsidR="00AB2DF2" w:rsidRPr="00E65C2C">
        <w:rPr>
          <w:rFonts w:ascii="Arial" w:hAnsi="Arial" w:cs="Arial"/>
          <w:sz w:val="22"/>
          <w:szCs w:val="22"/>
        </w:rPr>
        <w:t xml:space="preserve">pomiarowego </w:t>
      </w:r>
      <w:r w:rsidR="00526945" w:rsidRPr="00E65C2C">
        <w:rPr>
          <w:rFonts w:ascii="Arial" w:hAnsi="Arial" w:cs="Arial"/>
          <w:sz w:val="22"/>
          <w:szCs w:val="22"/>
        </w:rPr>
        <w:t xml:space="preserve">większego niż </w:t>
      </w:r>
      <w:smartTag w:uri="urn:schemas-microsoft-com:office:smarttags" w:element="metricconverter">
        <w:smartTagPr>
          <w:attr w:name="ProductID" w:val="3000 mm"/>
        </w:smartTagPr>
        <w:r w:rsidR="00526945" w:rsidRPr="00E65C2C">
          <w:rPr>
            <w:rFonts w:ascii="Arial" w:hAnsi="Arial" w:cs="Arial"/>
            <w:sz w:val="22"/>
            <w:szCs w:val="22"/>
          </w:rPr>
          <w:t>3000 mm</w:t>
        </w:r>
      </w:smartTag>
      <w:r w:rsidR="00526945" w:rsidRPr="00E65C2C">
        <w:rPr>
          <w:rFonts w:ascii="Arial" w:hAnsi="Arial" w:cs="Arial"/>
          <w:sz w:val="22"/>
          <w:szCs w:val="22"/>
        </w:rPr>
        <w:t xml:space="preserve"> lub w przypadku cieczy lepkich, korozyjnych, zanieczyszczonych, albo kiedy ciecz jest mieszana lub występują drgania</w:t>
      </w:r>
      <w:r w:rsidR="00AB2DF2" w:rsidRPr="00E65C2C">
        <w:rPr>
          <w:rFonts w:ascii="Arial" w:hAnsi="Arial" w:cs="Arial"/>
          <w:sz w:val="22"/>
          <w:szCs w:val="22"/>
        </w:rPr>
        <w:t xml:space="preserve"> zaleca się stosowanie przetwornika różnicy ciśnień (typ</w:t>
      </w:r>
      <w:r w:rsidR="00006BD5" w:rsidRPr="00E65C2C">
        <w:rPr>
          <w:rFonts w:ascii="Arial" w:hAnsi="Arial" w:cs="Arial"/>
          <w:sz w:val="22"/>
          <w:szCs w:val="22"/>
        </w:rPr>
        <w:t>u</w:t>
      </w:r>
      <w:r w:rsidR="00AB2DF2" w:rsidRPr="00E65C2C">
        <w:rPr>
          <w:rFonts w:ascii="Arial" w:hAnsi="Arial" w:cs="Arial"/>
          <w:sz w:val="22"/>
          <w:szCs w:val="22"/>
        </w:rPr>
        <w:t xml:space="preserve"> Smart)</w:t>
      </w:r>
      <w:r>
        <w:rPr>
          <w:rFonts w:ascii="Arial" w:hAnsi="Arial" w:cs="Arial"/>
          <w:sz w:val="22"/>
          <w:szCs w:val="22"/>
        </w:rPr>
        <w:t>.</w:t>
      </w:r>
    </w:p>
    <w:p w14:paraId="4026F452" w14:textId="77777777" w:rsidR="00E65C2C" w:rsidRDefault="00E65C2C" w:rsidP="00461418">
      <w:pPr>
        <w:numPr>
          <w:ilvl w:val="0"/>
          <w:numId w:val="28"/>
        </w:numPr>
        <w:jc w:val="both"/>
        <w:rPr>
          <w:rFonts w:ascii="Arial" w:hAnsi="Arial" w:cs="Arial"/>
          <w:sz w:val="22"/>
          <w:szCs w:val="22"/>
        </w:rPr>
      </w:pPr>
      <w:r>
        <w:rPr>
          <w:rFonts w:ascii="Arial" w:hAnsi="Arial" w:cs="Arial"/>
          <w:sz w:val="22"/>
          <w:szCs w:val="22"/>
        </w:rPr>
        <w:t>D</w:t>
      </w:r>
      <w:r w:rsidR="00006BD5" w:rsidRPr="00E65C2C">
        <w:rPr>
          <w:rFonts w:ascii="Arial" w:hAnsi="Arial" w:cs="Arial"/>
          <w:sz w:val="22"/>
          <w:szCs w:val="22"/>
        </w:rPr>
        <w:t>la mediów</w:t>
      </w:r>
      <w:r w:rsidR="00526945" w:rsidRPr="00E65C2C">
        <w:rPr>
          <w:rFonts w:ascii="Arial" w:hAnsi="Arial" w:cs="Arial"/>
          <w:sz w:val="22"/>
          <w:szCs w:val="22"/>
        </w:rPr>
        <w:t xml:space="preserve"> podatn</w:t>
      </w:r>
      <w:r w:rsidR="00006BD5" w:rsidRPr="00E65C2C">
        <w:rPr>
          <w:rFonts w:ascii="Arial" w:hAnsi="Arial" w:cs="Arial"/>
          <w:sz w:val="22"/>
          <w:szCs w:val="22"/>
        </w:rPr>
        <w:t>ych</w:t>
      </w:r>
      <w:r w:rsidR="00526945" w:rsidRPr="00E65C2C">
        <w:rPr>
          <w:rFonts w:ascii="Arial" w:hAnsi="Arial" w:cs="Arial"/>
          <w:sz w:val="22"/>
          <w:szCs w:val="22"/>
        </w:rPr>
        <w:t xml:space="preserve"> na rozdzielanie, krzepnięcie lub osadz</w:t>
      </w:r>
      <w:r w:rsidR="00006BD5" w:rsidRPr="00E65C2C">
        <w:rPr>
          <w:rFonts w:ascii="Arial" w:hAnsi="Arial" w:cs="Arial"/>
          <w:sz w:val="22"/>
          <w:szCs w:val="22"/>
        </w:rPr>
        <w:t>anie</w:t>
      </w:r>
      <w:r w:rsidR="00526945" w:rsidRPr="00E65C2C">
        <w:rPr>
          <w:rFonts w:ascii="Arial" w:hAnsi="Arial" w:cs="Arial"/>
          <w:sz w:val="22"/>
          <w:szCs w:val="22"/>
        </w:rPr>
        <w:t xml:space="preserve"> w rurach impulsowych, należy stosować  przetworniki z oddzielaczami </w:t>
      </w:r>
      <w:r w:rsidR="00526945" w:rsidRPr="00707535">
        <w:rPr>
          <w:rFonts w:ascii="Arial" w:hAnsi="Arial" w:cs="Arial"/>
          <w:sz w:val="22"/>
          <w:szCs w:val="22"/>
        </w:rPr>
        <w:t>wielkości</w:t>
      </w:r>
      <w:r w:rsidR="00105993" w:rsidRPr="00707535">
        <w:rPr>
          <w:rFonts w:ascii="Arial" w:hAnsi="Arial" w:cs="Arial"/>
          <w:sz w:val="22"/>
          <w:szCs w:val="22"/>
        </w:rPr>
        <w:t xml:space="preserve"> </w:t>
      </w:r>
      <w:smartTag w:uri="urn:schemas-microsoft-com:office:smarttags" w:element="metricconverter">
        <w:smartTagPr>
          <w:attr w:name="ProductID" w:val="3”"/>
        </w:smartTagPr>
        <w:r w:rsidR="000D115A" w:rsidRPr="00707535">
          <w:rPr>
            <w:rFonts w:ascii="Arial" w:hAnsi="Arial" w:cs="Arial"/>
            <w:sz w:val="22"/>
            <w:szCs w:val="22"/>
          </w:rPr>
          <w:t>3</w:t>
        </w:r>
        <w:r w:rsidR="00526945" w:rsidRPr="00707535">
          <w:rPr>
            <w:rFonts w:ascii="Arial" w:hAnsi="Arial" w:cs="Arial"/>
            <w:sz w:val="22"/>
            <w:szCs w:val="22"/>
          </w:rPr>
          <w:t>”</w:t>
        </w:r>
      </w:smartTag>
      <w:r w:rsidR="00526945" w:rsidRPr="00E65C2C">
        <w:rPr>
          <w:rFonts w:ascii="Arial" w:hAnsi="Arial" w:cs="Arial"/>
          <w:sz w:val="22"/>
          <w:szCs w:val="22"/>
        </w:rPr>
        <w:t xml:space="preserve"> (inne rozmiary w przypadku specjalnych wymagań)</w:t>
      </w:r>
      <w:r w:rsidR="00AC0709" w:rsidRPr="00E65C2C">
        <w:rPr>
          <w:rFonts w:ascii="Arial" w:hAnsi="Arial" w:cs="Arial"/>
          <w:sz w:val="22"/>
          <w:szCs w:val="22"/>
        </w:rPr>
        <w:t>,</w:t>
      </w:r>
      <w:r w:rsidR="00006BD5" w:rsidRPr="00E65C2C">
        <w:rPr>
          <w:rFonts w:ascii="Arial" w:hAnsi="Arial" w:cs="Arial"/>
          <w:sz w:val="22"/>
          <w:szCs w:val="22"/>
        </w:rPr>
        <w:t xml:space="preserve"> dopuszczalne jest stosowanie przetwornikó</w:t>
      </w:r>
      <w:r>
        <w:rPr>
          <w:rFonts w:ascii="Arial" w:hAnsi="Arial" w:cs="Arial"/>
          <w:sz w:val="22"/>
          <w:szCs w:val="22"/>
        </w:rPr>
        <w:t xml:space="preserve">w </w:t>
      </w:r>
      <w:r w:rsidR="00124497">
        <w:rPr>
          <w:rFonts w:ascii="Arial" w:hAnsi="Arial" w:cs="Arial"/>
          <w:sz w:val="22"/>
          <w:szCs w:val="22"/>
        </w:rPr>
        <w:t>elektrycznej różnicy ciśnień.</w:t>
      </w:r>
    </w:p>
    <w:p w14:paraId="3177B51F" w14:textId="77777777" w:rsidR="0052658A" w:rsidRPr="00E65C2C" w:rsidRDefault="00E65C2C" w:rsidP="00461418">
      <w:pPr>
        <w:numPr>
          <w:ilvl w:val="0"/>
          <w:numId w:val="28"/>
        </w:numPr>
        <w:jc w:val="both"/>
        <w:rPr>
          <w:rFonts w:ascii="Arial" w:hAnsi="Arial" w:cs="Arial"/>
          <w:sz w:val="22"/>
          <w:szCs w:val="22"/>
        </w:rPr>
      </w:pPr>
      <w:r>
        <w:rPr>
          <w:rFonts w:ascii="Arial" w:hAnsi="Arial" w:cs="Arial"/>
          <w:sz w:val="22"/>
          <w:szCs w:val="22"/>
        </w:rPr>
        <w:t>O</w:t>
      </w:r>
      <w:r w:rsidR="00526945" w:rsidRPr="00E65C2C">
        <w:rPr>
          <w:rFonts w:ascii="Arial" w:hAnsi="Arial" w:cs="Arial"/>
          <w:sz w:val="22"/>
          <w:szCs w:val="22"/>
        </w:rPr>
        <w:t xml:space="preserve">dpowietrzenia i odwodnienia </w:t>
      </w:r>
      <w:r>
        <w:rPr>
          <w:rFonts w:ascii="Arial" w:hAnsi="Arial" w:cs="Arial"/>
          <w:sz w:val="22"/>
          <w:szCs w:val="22"/>
        </w:rPr>
        <w:t>muszą</w:t>
      </w:r>
      <w:r w:rsidR="00526945" w:rsidRPr="00E65C2C">
        <w:rPr>
          <w:rFonts w:ascii="Arial" w:hAnsi="Arial" w:cs="Arial"/>
          <w:sz w:val="22"/>
          <w:szCs w:val="22"/>
        </w:rPr>
        <w:t xml:space="preserve"> być odprowadzone rurką do miejsc bezpiecznych lub do systemu zrzutowego</w:t>
      </w:r>
      <w:r w:rsidR="00006BD5" w:rsidRPr="00E65C2C">
        <w:rPr>
          <w:rFonts w:ascii="Arial" w:hAnsi="Arial" w:cs="Arial"/>
          <w:sz w:val="22"/>
          <w:szCs w:val="22"/>
        </w:rPr>
        <w:t>, n</w:t>
      </w:r>
      <w:r w:rsidR="00526945" w:rsidRPr="00E65C2C">
        <w:rPr>
          <w:rFonts w:ascii="Arial" w:hAnsi="Arial" w:cs="Arial"/>
          <w:sz w:val="22"/>
          <w:szCs w:val="22"/>
        </w:rPr>
        <w:t>ie dotyczy to przyrządów, które są zainstalowane na mediach nie stwarzających zagrożenia</w:t>
      </w:r>
      <w:r>
        <w:rPr>
          <w:rFonts w:ascii="Arial" w:hAnsi="Arial" w:cs="Arial"/>
          <w:sz w:val="22"/>
          <w:szCs w:val="22"/>
        </w:rPr>
        <w:t xml:space="preserve">, </w:t>
      </w:r>
      <w:r w:rsidR="00526945" w:rsidRPr="00E65C2C">
        <w:rPr>
          <w:rFonts w:ascii="Arial" w:hAnsi="Arial" w:cs="Arial"/>
          <w:sz w:val="22"/>
          <w:szCs w:val="22"/>
        </w:rPr>
        <w:t>np. niskociśnieniowe, nietoksyczne oraz niepalne płyny.</w:t>
      </w:r>
    </w:p>
    <w:p w14:paraId="586C3D1A" w14:textId="77777777" w:rsidR="001B0BAA" w:rsidRPr="00534DA0" w:rsidRDefault="001B0BAA" w:rsidP="001B0BAA"/>
    <w:p w14:paraId="4B70FC4A" w14:textId="77777777" w:rsidR="001B0BAA" w:rsidRPr="00BE4707" w:rsidRDefault="00837EB9" w:rsidP="00CA48EC">
      <w:pPr>
        <w:pStyle w:val="Nagwek1"/>
        <w:numPr>
          <w:ilvl w:val="3"/>
          <w:numId w:val="1"/>
        </w:numPr>
        <w:tabs>
          <w:tab w:val="clear" w:pos="2160"/>
          <w:tab w:val="num" w:pos="851"/>
        </w:tabs>
        <w:ind w:left="851" w:hanging="851"/>
      </w:pPr>
      <w:bookmarkStart w:id="34" w:name="_Toc475077773"/>
      <w:r>
        <w:t>Wibracyjne s</w:t>
      </w:r>
      <w:r w:rsidR="001B0BAA">
        <w:t>ygnalizatory poziomu</w:t>
      </w:r>
      <w:bookmarkEnd w:id="34"/>
    </w:p>
    <w:p w14:paraId="488B87A9" w14:textId="77777777" w:rsidR="0005243C" w:rsidRPr="0005243C" w:rsidRDefault="0005243C" w:rsidP="0005243C"/>
    <w:p w14:paraId="2BE04400" w14:textId="77777777" w:rsidR="0005243C" w:rsidRPr="00837EB9" w:rsidRDefault="00837EB9" w:rsidP="00E65C2C">
      <w:pPr>
        <w:tabs>
          <w:tab w:val="left" w:pos="284"/>
        </w:tabs>
        <w:jc w:val="both"/>
        <w:rPr>
          <w:rFonts w:ascii="Arial" w:hAnsi="Arial" w:cs="Arial"/>
          <w:sz w:val="22"/>
          <w:szCs w:val="22"/>
        </w:rPr>
      </w:pPr>
      <w:r w:rsidRPr="00837EB9">
        <w:rPr>
          <w:rFonts w:ascii="Arial" w:hAnsi="Arial" w:cs="Arial"/>
          <w:sz w:val="22"/>
          <w:szCs w:val="22"/>
        </w:rPr>
        <w:t>Wibracyjne s</w:t>
      </w:r>
      <w:r w:rsidR="0005243C" w:rsidRPr="00837EB9">
        <w:rPr>
          <w:rFonts w:ascii="Arial" w:hAnsi="Arial" w:cs="Arial"/>
          <w:sz w:val="22"/>
          <w:szCs w:val="22"/>
        </w:rPr>
        <w:t xml:space="preserve">ygnalizatory poziomu </w:t>
      </w:r>
      <w:r w:rsidR="00A45BF9" w:rsidRPr="00837EB9">
        <w:rPr>
          <w:rFonts w:ascii="Arial" w:hAnsi="Arial" w:cs="Arial"/>
          <w:sz w:val="22"/>
          <w:szCs w:val="22"/>
        </w:rPr>
        <w:t>muszą</w:t>
      </w:r>
      <w:r w:rsidR="0005243C" w:rsidRPr="00837EB9">
        <w:rPr>
          <w:rFonts w:ascii="Arial" w:hAnsi="Arial" w:cs="Arial"/>
          <w:sz w:val="22"/>
          <w:szCs w:val="22"/>
        </w:rPr>
        <w:t xml:space="preserve"> być dobrane zgodnie z obowiązującymi n</w:t>
      </w:r>
      <w:r w:rsidR="00E65C2C">
        <w:rPr>
          <w:rFonts w:ascii="Arial" w:hAnsi="Arial" w:cs="Arial"/>
          <w:sz w:val="22"/>
          <w:szCs w:val="22"/>
        </w:rPr>
        <w:t xml:space="preserve">ormami </w:t>
      </w:r>
      <w:r w:rsidR="00763845">
        <w:rPr>
          <w:rFonts w:ascii="Arial" w:hAnsi="Arial" w:cs="Arial"/>
          <w:sz w:val="22"/>
          <w:szCs w:val="22"/>
        </w:rPr>
        <w:t xml:space="preserve">      </w:t>
      </w:r>
      <w:r w:rsidR="00E65C2C">
        <w:rPr>
          <w:rFonts w:ascii="Arial" w:hAnsi="Arial" w:cs="Arial"/>
          <w:sz w:val="22"/>
          <w:szCs w:val="22"/>
        </w:rPr>
        <w:t>i poniższymi wymaganiami.</w:t>
      </w:r>
    </w:p>
    <w:p w14:paraId="559D732A"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M</w:t>
      </w:r>
      <w:r w:rsidR="00837EB9">
        <w:rPr>
          <w:rFonts w:ascii="Arial" w:eastAsia="Calibri" w:hAnsi="Arial" w:cs="Arial"/>
          <w:sz w:val="22"/>
          <w:szCs w:val="22"/>
        </w:rPr>
        <w:t>uszą być one zamontowane na górze</w:t>
      </w:r>
      <w:r>
        <w:rPr>
          <w:rFonts w:ascii="Arial" w:eastAsia="Calibri" w:hAnsi="Arial" w:cs="Arial"/>
          <w:sz w:val="22"/>
          <w:szCs w:val="22"/>
        </w:rPr>
        <w:t xml:space="preserve"> lub z boku zbiornika.</w:t>
      </w:r>
    </w:p>
    <w:p w14:paraId="1457F0D2" w14:textId="77777777" w:rsidR="006514C2" w:rsidRDefault="008C4E1D"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lastRenderedPageBreak/>
        <w:t>M</w:t>
      </w:r>
      <w:r w:rsidR="00837EB9" w:rsidRPr="006514C2">
        <w:rPr>
          <w:rFonts w:ascii="Arial" w:eastAsia="Calibri" w:hAnsi="Arial" w:cs="Arial"/>
          <w:sz w:val="22"/>
          <w:szCs w:val="22"/>
        </w:rPr>
        <w:t xml:space="preserve">inimalny wymiar króćców połączeniowych </w:t>
      </w:r>
      <w:r w:rsidR="006514C2">
        <w:rPr>
          <w:rFonts w:ascii="Arial" w:eastAsia="Calibri" w:hAnsi="Arial" w:cs="Arial"/>
          <w:sz w:val="22"/>
          <w:szCs w:val="22"/>
        </w:rPr>
        <w:t>musi</w:t>
      </w:r>
      <w:r w:rsidR="00837EB9" w:rsidRPr="006514C2">
        <w:rPr>
          <w:rFonts w:ascii="Arial" w:eastAsia="Calibri" w:hAnsi="Arial" w:cs="Arial"/>
          <w:sz w:val="22"/>
          <w:szCs w:val="22"/>
        </w:rPr>
        <w:t xml:space="preserve"> wynosić </w:t>
      </w:r>
      <w:smartTag w:uri="urn:schemas-microsoft-com:office:smarttags" w:element="metricconverter">
        <w:smartTagPr>
          <w:attr w:name="ProductID" w:val="2”"/>
        </w:smartTagPr>
        <w:r w:rsidR="00837EB9" w:rsidRPr="006514C2">
          <w:rPr>
            <w:rFonts w:ascii="Arial" w:eastAsia="Calibri" w:hAnsi="Arial" w:cs="Arial"/>
            <w:sz w:val="22"/>
            <w:szCs w:val="22"/>
          </w:rPr>
          <w:t>2”</w:t>
        </w:r>
      </w:smartTag>
      <w:r w:rsidR="00837EB9" w:rsidRPr="006514C2">
        <w:rPr>
          <w:rFonts w:ascii="Arial" w:eastAsia="Calibri" w:hAnsi="Arial" w:cs="Arial"/>
          <w:sz w:val="22"/>
          <w:szCs w:val="22"/>
        </w:rPr>
        <w:t xml:space="preserve"> (inne wymiary </w:t>
      </w:r>
      <w:r w:rsidR="00763845">
        <w:rPr>
          <w:rFonts w:ascii="Arial" w:eastAsia="Calibri" w:hAnsi="Arial" w:cs="Arial"/>
          <w:sz w:val="22"/>
          <w:szCs w:val="22"/>
        </w:rPr>
        <w:t xml:space="preserve">               </w:t>
      </w:r>
      <w:r w:rsidR="00837EB9" w:rsidRPr="006514C2">
        <w:rPr>
          <w:rFonts w:ascii="Arial" w:eastAsia="Calibri" w:hAnsi="Arial" w:cs="Arial"/>
          <w:sz w:val="22"/>
          <w:szCs w:val="22"/>
        </w:rPr>
        <w:t>w przypadku szczególnych wymagań), przyłącze kołnierzowe, klas</w:t>
      </w:r>
      <w:r w:rsidR="006514C2">
        <w:rPr>
          <w:rFonts w:ascii="Arial" w:eastAsia="Calibri" w:hAnsi="Arial" w:cs="Arial"/>
          <w:sz w:val="22"/>
          <w:szCs w:val="22"/>
        </w:rPr>
        <w:t>a przyłącza wg. klasy zbiornika.</w:t>
      </w:r>
    </w:p>
    <w:p w14:paraId="0CBE649C"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S</w:t>
      </w:r>
      <w:r w:rsidR="00837EB9" w:rsidRPr="006514C2">
        <w:rPr>
          <w:rFonts w:ascii="Arial" w:eastAsia="Calibri" w:hAnsi="Arial" w:cs="Arial"/>
          <w:sz w:val="22"/>
          <w:szCs w:val="22"/>
        </w:rPr>
        <w:t>ygnalizatory muszą być zamontowane w sposób pozwalający na ich demontaż, biorąc</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pod uwagę długość widełek</w:t>
      </w:r>
      <w:r w:rsidR="00D30B95" w:rsidRPr="006514C2">
        <w:rPr>
          <w:rFonts w:ascii="Arial" w:eastAsia="Calibri" w:hAnsi="Arial" w:cs="Arial"/>
          <w:sz w:val="22"/>
          <w:szCs w:val="22"/>
        </w:rPr>
        <w:t>,</w:t>
      </w:r>
      <w:r w:rsidR="00837EB9" w:rsidRPr="006514C2">
        <w:rPr>
          <w:rFonts w:ascii="Arial" w:eastAsia="Calibri" w:hAnsi="Arial" w:cs="Arial"/>
          <w:sz w:val="22"/>
          <w:szCs w:val="22"/>
        </w:rPr>
        <w:t xml:space="preserve"> dla sygnalizatorów z widełkami powyżej 1m należy</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zastosować wsporniki od strony wewnętrznej zbiornika</w:t>
      </w:r>
      <w:r>
        <w:rPr>
          <w:rFonts w:ascii="Arial" w:eastAsia="Calibri" w:hAnsi="Arial" w:cs="Arial"/>
          <w:sz w:val="22"/>
          <w:szCs w:val="22"/>
        </w:rPr>
        <w:t>.</w:t>
      </w:r>
    </w:p>
    <w:p w14:paraId="7F26709C" w14:textId="77777777" w:rsidR="006514C2" w:rsidRDefault="006514C2" w:rsidP="00461418">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N</w:t>
      </w:r>
      <w:r w:rsidR="00837EB9" w:rsidRPr="006514C2">
        <w:rPr>
          <w:rFonts w:ascii="Arial" w:eastAsia="Calibri" w:hAnsi="Arial" w:cs="Arial"/>
          <w:sz w:val="22"/>
          <w:szCs w:val="22"/>
        </w:rPr>
        <w:t>ależy unikać instalowania sygnalizatora wibracyjnego w pobliżu punktu napełniania</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zbiornika cieczą, silnego opryskiwania widełek oraz unikać instalowania w pobliżu</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źródeł ciepła</w:t>
      </w:r>
      <w:r>
        <w:rPr>
          <w:rFonts w:ascii="Arial" w:eastAsia="Calibri" w:hAnsi="Arial" w:cs="Arial"/>
          <w:sz w:val="22"/>
          <w:szCs w:val="22"/>
        </w:rPr>
        <w:t>.</w:t>
      </w:r>
    </w:p>
    <w:p w14:paraId="00BB1CDE" w14:textId="77777777" w:rsidR="006514C2" w:rsidRPr="00707535" w:rsidRDefault="006514C2" w:rsidP="00707535">
      <w:pPr>
        <w:numPr>
          <w:ilvl w:val="0"/>
          <w:numId w:val="29"/>
        </w:numPr>
        <w:autoSpaceDE w:val="0"/>
        <w:autoSpaceDN w:val="0"/>
        <w:adjustRightInd w:val="0"/>
        <w:jc w:val="both"/>
        <w:rPr>
          <w:rFonts w:ascii="Arial" w:eastAsia="Calibri" w:hAnsi="Arial" w:cs="Arial"/>
          <w:sz w:val="22"/>
          <w:szCs w:val="22"/>
        </w:rPr>
      </w:pPr>
      <w:r>
        <w:rPr>
          <w:rFonts w:ascii="Arial" w:eastAsia="Calibri" w:hAnsi="Arial" w:cs="Arial"/>
          <w:sz w:val="22"/>
          <w:szCs w:val="22"/>
        </w:rPr>
        <w:t>W</w:t>
      </w:r>
      <w:r w:rsidR="00837EB9" w:rsidRPr="006514C2">
        <w:rPr>
          <w:rFonts w:ascii="Arial" w:eastAsia="Calibri" w:hAnsi="Arial" w:cs="Arial"/>
          <w:sz w:val="22"/>
          <w:szCs w:val="22"/>
        </w:rPr>
        <w:t xml:space="preserve"> przypadku substancji lepkich (oblepiających) należy montować sygnalizatory pod</w:t>
      </w:r>
      <w:r w:rsidR="00D30B95" w:rsidRPr="006514C2">
        <w:rPr>
          <w:rFonts w:ascii="Arial" w:eastAsia="Calibri" w:hAnsi="Arial" w:cs="Arial"/>
          <w:sz w:val="22"/>
          <w:szCs w:val="22"/>
        </w:rPr>
        <w:t xml:space="preserve"> </w:t>
      </w:r>
      <w:r w:rsidR="00837EB9" w:rsidRPr="006514C2">
        <w:rPr>
          <w:rFonts w:ascii="Arial" w:eastAsia="Calibri" w:hAnsi="Arial" w:cs="Arial"/>
          <w:sz w:val="22"/>
          <w:szCs w:val="22"/>
        </w:rPr>
        <w:t>kątem, widełkami w dół (unikać montowania prostopadle do ściany zbiornika).</w:t>
      </w:r>
    </w:p>
    <w:p w14:paraId="254F1E6E" w14:textId="77777777" w:rsidR="00105993" w:rsidRPr="006514C2" w:rsidRDefault="00105993" w:rsidP="006514C2">
      <w:pPr>
        <w:autoSpaceDE w:val="0"/>
        <w:autoSpaceDN w:val="0"/>
        <w:adjustRightInd w:val="0"/>
        <w:ind w:left="720"/>
        <w:jc w:val="both"/>
        <w:rPr>
          <w:rFonts w:ascii="Arial" w:eastAsia="Calibri" w:hAnsi="Arial" w:cs="Arial"/>
          <w:sz w:val="22"/>
          <w:szCs w:val="22"/>
        </w:rPr>
      </w:pPr>
    </w:p>
    <w:p w14:paraId="674F3B20" w14:textId="77777777" w:rsidR="001B0BAA" w:rsidRPr="00BE4707" w:rsidRDefault="001B0BAA" w:rsidP="00CA48EC">
      <w:pPr>
        <w:pStyle w:val="Nagwek1"/>
        <w:numPr>
          <w:ilvl w:val="3"/>
          <w:numId w:val="1"/>
        </w:numPr>
        <w:tabs>
          <w:tab w:val="clear" w:pos="2160"/>
          <w:tab w:val="num" w:pos="851"/>
        </w:tabs>
        <w:ind w:left="851" w:hanging="851"/>
      </w:pPr>
      <w:bookmarkStart w:id="35" w:name="_Toc475077774"/>
      <w:r>
        <w:t>Poziomowskazy</w:t>
      </w:r>
      <w:bookmarkEnd w:id="35"/>
    </w:p>
    <w:p w14:paraId="659C25CF" w14:textId="77777777" w:rsidR="003A44C8" w:rsidRPr="00534DA0" w:rsidRDefault="003A44C8" w:rsidP="003A44C8"/>
    <w:p w14:paraId="32635D01" w14:textId="77777777" w:rsidR="006514C2" w:rsidRDefault="003A44C8" w:rsidP="006514C2">
      <w:pPr>
        <w:jc w:val="both"/>
        <w:rPr>
          <w:rFonts w:ascii="Arial" w:hAnsi="Arial" w:cs="Arial"/>
          <w:sz w:val="22"/>
          <w:szCs w:val="22"/>
        </w:rPr>
      </w:pPr>
      <w:r w:rsidRPr="00A533AE">
        <w:rPr>
          <w:rFonts w:ascii="Arial" w:hAnsi="Arial" w:cs="Arial"/>
          <w:sz w:val="22"/>
          <w:szCs w:val="22"/>
        </w:rPr>
        <w:t>Wszystkie zbiorniki i kolumny, które są wyposażone w pomiary</w:t>
      </w:r>
      <w:r w:rsidR="006514C2">
        <w:rPr>
          <w:rFonts w:ascii="Arial" w:hAnsi="Arial" w:cs="Arial"/>
          <w:sz w:val="22"/>
          <w:szCs w:val="22"/>
        </w:rPr>
        <w:t xml:space="preserve"> ciągłe poziomu </w:t>
      </w:r>
      <w:r w:rsidRPr="00A533AE">
        <w:rPr>
          <w:rFonts w:ascii="Arial" w:hAnsi="Arial" w:cs="Arial"/>
          <w:sz w:val="22"/>
          <w:szCs w:val="22"/>
        </w:rPr>
        <w:t xml:space="preserve">lub sygnalizatory poziomu,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być wyposażone również w miejscowe wskaźniki poziomu. </w:t>
      </w:r>
      <w:r w:rsidR="006514C2">
        <w:rPr>
          <w:rFonts w:ascii="Arial" w:hAnsi="Arial" w:cs="Arial"/>
          <w:sz w:val="22"/>
          <w:szCs w:val="22"/>
        </w:rPr>
        <w:t xml:space="preserve">Pozostałe </w:t>
      </w:r>
      <w:r w:rsidRPr="00A533AE">
        <w:rPr>
          <w:rFonts w:ascii="Arial" w:hAnsi="Arial" w:cs="Arial"/>
          <w:sz w:val="22"/>
          <w:szCs w:val="22"/>
        </w:rPr>
        <w:t>zbiornik</w:t>
      </w:r>
      <w:r w:rsidR="006514C2">
        <w:rPr>
          <w:rFonts w:ascii="Arial" w:hAnsi="Arial" w:cs="Arial"/>
          <w:sz w:val="22"/>
          <w:szCs w:val="22"/>
        </w:rPr>
        <w:t>i</w:t>
      </w:r>
      <w:r w:rsidRPr="00A533AE">
        <w:rPr>
          <w:rFonts w:ascii="Arial" w:hAnsi="Arial" w:cs="Arial"/>
          <w:sz w:val="22"/>
          <w:szCs w:val="22"/>
        </w:rPr>
        <w:t xml:space="preserve">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 xml:space="preserve">posiadać poziomowskazy w przypadku, kiedy obserwacja poziomu jest istotna dla poprawnego funkcjonowania instalacji lub warunków bezpieczeństwa. </w:t>
      </w:r>
    </w:p>
    <w:p w14:paraId="28F3AAEF" w14:textId="77777777" w:rsidR="006514C2" w:rsidRDefault="006514C2" w:rsidP="006514C2">
      <w:pPr>
        <w:jc w:val="both"/>
        <w:rPr>
          <w:rFonts w:ascii="Arial" w:hAnsi="Arial" w:cs="Arial"/>
          <w:sz w:val="22"/>
          <w:szCs w:val="22"/>
        </w:rPr>
      </w:pPr>
    </w:p>
    <w:p w14:paraId="26F155D0" w14:textId="77777777" w:rsidR="00AF56DB" w:rsidRDefault="003A44C8" w:rsidP="006514C2">
      <w:pPr>
        <w:jc w:val="both"/>
        <w:rPr>
          <w:rFonts w:ascii="Arial" w:hAnsi="Arial" w:cs="Arial"/>
          <w:sz w:val="22"/>
          <w:szCs w:val="22"/>
        </w:rPr>
      </w:pPr>
      <w:r w:rsidRPr="00A533AE">
        <w:rPr>
          <w:rFonts w:ascii="Arial" w:hAnsi="Arial" w:cs="Arial"/>
          <w:sz w:val="22"/>
          <w:szCs w:val="22"/>
        </w:rPr>
        <w:t>Poziomowskaz</w:t>
      </w:r>
      <w:r>
        <w:rPr>
          <w:rFonts w:ascii="Arial" w:hAnsi="Arial" w:cs="Arial"/>
          <w:sz w:val="22"/>
          <w:szCs w:val="22"/>
        </w:rPr>
        <w:t xml:space="preserve"> </w:t>
      </w:r>
      <w:r w:rsidR="00A125B6">
        <w:rPr>
          <w:rFonts w:ascii="Arial" w:hAnsi="Arial" w:cs="Arial"/>
          <w:sz w:val="22"/>
          <w:szCs w:val="22"/>
        </w:rPr>
        <w:t>musi</w:t>
      </w:r>
      <w:r w:rsidRPr="00A533AE">
        <w:rPr>
          <w:rFonts w:ascii="Arial" w:hAnsi="Arial" w:cs="Arial"/>
          <w:sz w:val="22"/>
          <w:szCs w:val="22"/>
        </w:rPr>
        <w:t xml:space="preserve"> obejmować pełny zakres pomiaru innych przyrządów mierzących poziom</w:t>
      </w:r>
      <w:r>
        <w:rPr>
          <w:rFonts w:ascii="Arial" w:hAnsi="Arial" w:cs="Arial"/>
          <w:sz w:val="22"/>
          <w:szCs w:val="22"/>
        </w:rPr>
        <w:t xml:space="preserve"> zamo</w:t>
      </w:r>
      <w:r w:rsidRPr="00A533AE">
        <w:rPr>
          <w:rFonts w:ascii="Arial" w:hAnsi="Arial" w:cs="Arial"/>
          <w:sz w:val="22"/>
          <w:szCs w:val="22"/>
        </w:rPr>
        <w:t xml:space="preserve">ntowanych w tej samej sekcji zbiornika.  </w:t>
      </w:r>
    </w:p>
    <w:p w14:paraId="1375CEE1" w14:textId="77777777" w:rsidR="006514C2" w:rsidRDefault="006514C2" w:rsidP="006514C2">
      <w:pPr>
        <w:jc w:val="both"/>
        <w:rPr>
          <w:rFonts w:ascii="Arial" w:hAnsi="Arial" w:cs="Arial"/>
          <w:sz w:val="22"/>
          <w:szCs w:val="22"/>
        </w:rPr>
      </w:pPr>
    </w:p>
    <w:p w14:paraId="298E37B3" w14:textId="77777777" w:rsidR="006514C2" w:rsidRDefault="003A44C8" w:rsidP="006514C2">
      <w:pPr>
        <w:jc w:val="both"/>
        <w:rPr>
          <w:rFonts w:ascii="Arial" w:hAnsi="Arial" w:cs="Arial"/>
          <w:sz w:val="22"/>
          <w:szCs w:val="22"/>
        </w:rPr>
      </w:pPr>
      <w:r w:rsidRPr="00A533AE">
        <w:rPr>
          <w:rFonts w:ascii="Arial" w:hAnsi="Arial" w:cs="Arial"/>
          <w:sz w:val="22"/>
          <w:szCs w:val="22"/>
        </w:rPr>
        <w:t xml:space="preserve">Poziomowskazy </w:t>
      </w:r>
      <w:r w:rsidR="00AF56DB">
        <w:rPr>
          <w:rFonts w:ascii="Arial" w:hAnsi="Arial" w:cs="Arial"/>
          <w:sz w:val="22"/>
          <w:szCs w:val="22"/>
        </w:rPr>
        <w:t>muszą</w:t>
      </w:r>
      <w:r w:rsidR="00AF56DB" w:rsidRPr="00A533AE">
        <w:rPr>
          <w:rFonts w:ascii="Arial" w:hAnsi="Arial" w:cs="Arial"/>
          <w:sz w:val="22"/>
          <w:szCs w:val="22"/>
        </w:rPr>
        <w:t xml:space="preserve"> </w:t>
      </w:r>
      <w:r w:rsidRPr="00A533AE">
        <w:rPr>
          <w:rFonts w:ascii="Arial" w:hAnsi="Arial" w:cs="Arial"/>
          <w:sz w:val="22"/>
          <w:szCs w:val="22"/>
        </w:rPr>
        <w:t>być dobierane</w:t>
      </w:r>
      <w:r>
        <w:rPr>
          <w:rFonts w:ascii="Arial" w:hAnsi="Arial" w:cs="Arial"/>
          <w:sz w:val="22"/>
          <w:szCs w:val="22"/>
        </w:rPr>
        <w:t xml:space="preserve"> </w:t>
      </w:r>
      <w:r w:rsidRPr="00A533AE">
        <w:rPr>
          <w:rFonts w:ascii="Arial" w:hAnsi="Arial" w:cs="Arial"/>
          <w:sz w:val="22"/>
          <w:szCs w:val="22"/>
        </w:rPr>
        <w:t>zgodnie z obowiązującymi normami oraz poni</w:t>
      </w:r>
      <w:r w:rsidR="006514C2">
        <w:rPr>
          <w:rFonts w:ascii="Arial" w:hAnsi="Arial" w:cs="Arial"/>
          <w:sz w:val="22"/>
          <w:szCs w:val="22"/>
        </w:rPr>
        <w:t>ższymi wymaganiami.</w:t>
      </w:r>
    </w:p>
    <w:p w14:paraId="4FFB9D13"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P</w:t>
      </w:r>
      <w:r w:rsidR="003A44C8" w:rsidRPr="00A533AE">
        <w:rPr>
          <w:rFonts w:ascii="Arial" w:hAnsi="Arial" w:cs="Arial"/>
          <w:sz w:val="22"/>
          <w:szCs w:val="22"/>
        </w:rPr>
        <w:t xml:space="preserve">oziomowskazy magnetyczne powinny być stosowane w większości </w:t>
      </w:r>
      <w:r w:rsidR="00977216">
        <w:rPr>
          <w:rFonts w:ascii="Arial" w:hAnsi="Arial" w:cs="Arial"/>
          <w:sz w:val="22"/>
          <w:szCs w:val="22"/>
        </w:rPr>
        <w:t xml:space="preserve">aplikacji </w:t>
      </w:r>
      <w:r w:rsidR="00763845">
        <w:rPr>
          <w:rFonts w:ascii="Arial" w:hAnsi="Arial" w:cs="Arial"/>
          <w:sz w:val="22"/>
          <w:szCs w:val="22"/>
        </w:rPr>
        <w:t xml:space="preserve">           </w:t>
      </w:r>
      <w:r w:rsidR="00977216">
        <w:rPr>
          <w:rFonts w:ascii="Arial" w:hAnsi="Arial" w:cs="Arial"/>
          <w:sz w:val="22"/>
          <w:szCs w:val="22"/>
        </w:rPr>
        <w:t>(w szczególności</w:t>
      </w:r>
      <w:r w:rsidR="003A44C8" w:rsidRPr="00A533AE">
        <w:rPr>
          <w:rFonts w:ascii="Arial" w:hAnsi="Arial" w:cs="Arial"/>
          <w:sz w:val="22"/>
          <w:szCs w:val="22"/>
        </w:rPr>
        <w:t xml:space="preserve"> dla cieczy toksycznych oraz lepkich, </w:t>
      </w:r>
      <w:r w:rsidR="00977216">
        <w:rPr>
          <w:rFonts w:ascii="Arial" w:hAnsi="Arial" w:cs="Arial"/>
          <w:sz w:val="22"/>
          <w:szCs w:val="22"/>
        </w:rPr>
        <w:t>wysokiego</w:t>
      </w:r>
      <w:r w:rsidR="003A44C8" w:rsidRPr="00A533AE">
        <w:rPr>
          <w:rFonts w:ascii="Arial" w:hAnsi="Arial" w:cs="Arial"/>
          <w:sz w:val="22"/>
          <w:szCs w:val="22"/>
        </w:rPr>
        <w:t xml:space="preserve"> </w:t>
      </w:r>
      <w:r w:rsidR="00977216" w:rsidRPr="00A533AE">
        <w:rPr>
          <w:rFonts w:ascii="Arial" w:hAnsi="Arial" w:cs="Arial"/>
          <w:sz w:val="22"/>
          <w:szCs w:val="22"/>
        </w:rPr>
        <w:t>ciśnieni</w:t>
      </w:r>
      <w:r w:rsidR="00977216">
        <w:rPr>
          <w:rFonts w:ascii="Arial" w:hAnsi="Arial" w:cs="Arial"/>
          <w:sz w:val="22"/>
          <w:szCs w:val="22"/>
        </w:rPr>
        <w:t>a</w:t>
      </w:r>
      <w:r w:rsidR="003A44C8" w:rsidRPr="00A533AE">
        <w:rPr>
          <w:rFonts w:ascii="Arial" w:hAnsi="Arial" w:cs="Arial"/>
          <w:sz w:val="22"/>
          <w:szCs w:val="22"/>
        </w:rPr>
        <w:t xml:space="preserve">, </w:t>
      </w:r>
      <w:r w:rsidR="00977216" w:rsidRPr="00A533AE">
        <w:rPr>
          <w:rFonts w:ascii="Arial" w:hAnsi="Arial" w:cs="Arial"/>
          <w:sz w:val="22"/>
          <w:szCs w:val="22"/>
        </w:rPr>
        <w:t>wysok</w:t>
      </w:r>
      <w:r w:rsidR="00977216">
        <w:rPr>
          <w:rFonts w:ascii="Arial" w:hAnsi="Arial" w:cs="Arial"/>
          <w:sz w:val="22"/>
          <w:szCs w:val="22"/>
        </w:rPr>
        <w:t>iej</w:t>
      </w:r>
      <w:r w:rsidR="00977216" w:rsidRPr="00A533AE">
        <w:rPr>
          <w:rFonts w:ascii="Arial" w:hAnsi="Arial" w:cs="Arial"/>
          <w:sz w:val="22"/>
          <w:szCs w:val="22"/>
        </w:rPr>
        <w:t xml:space="preserve"> temperatur</w:t>
      </w:r>
      <w:r w:rsidR="00977216">
        <w:rPr>
          <w:rFonts w:ascii="Arial" w:hAnsi="Arial" w:cs="Arial"/>
          <w:sz w:val="22"/>
          <w:szCs w:val="22"/>
        </w:rPr>
        <w:t>y</w:t>
      </w:r>
      <w:r w:rsidR="00977216" w:rsidRPr="00A533AE">
        <w:rPr>
          <w:rFonts w:ascii="Arial" w:hAnsi="Arial" w:cs="Arial"/>
          <w:sz w:val="22"/>
          <w:szCs w:val="22"/>
        </w:rPr>
        <w:t xml:space="preserve"> </w:t>
      </w:r>
      <w:r w:rsidR="003A44C8" w:rsidRPr="00A533AE">
        <w:rPr>
          <w:rFonts w:ascii="Arial" w:hAnsi="Arial" w:cs="Arial"/>
          <w:sz w:val="22"/>
          <w:szCs w:val="22"/>
        </w:rPr>
        <w:t>oraz  niebezpieczne warunki pracy</w:t>
      </w:r>
      <w:r w:rsidR="00977216">
        <w:rPr>
          <w:rFonts w:ascii="Arial" w:hAnsi="Arial" w:cs="Arial"/>
          <w:sz w:val="22"/>
          <w:szCs w:val="22"/>
        </w:rPr>
        <w:t>)</w:t>
      </w:r>
      <w:r>
        <w:rPr>
          <w:rFonts w:ascii="Arial" w:hAnsi="Arial" w:cs="Arial"/>
          <w:sz w:val="22"/>
          <w:szCs w:val="22"/>
        </w:rPr>
        <w:t>.</w:t>
      </w:r>
    </w:p>
    <w:p w14:paraId="02C5D3F2"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S</w:t>
      </w:r>
      <w:r w:rsidR="003A44C8" w:rsidRPr="006514C2">
        <w:rPr>
          <w:rFonts w:ascii="Arial" w:hAnsi="Arial" w:cs="Arial"/>
          <w:sz w:val="22"/>
          <w:szCs w:val="22"/>
        </w:rPr>
        <w:t xml:space="preserve">zkła refleksyjne lub przezroczyste </w:t>
      </w:r>
      <w:r w:rsidR="00CF05CD" w:rsidRPr="006514C2">
        <w:rPr>
          <w:rFonts w:ascii="Arial" w:hAnsi="Arial" w:cs="Arial"/>
          <w:sz w:val="22"/>
          <w:szCs w:val="22"/>
        </w:rPr>
        <w:t>muszą</w:t>
      </w:r>
      <w:r w:rsidR="003A44C8" w:rsidRPr="006514C2">
        <w:rPr>
          <w:rFonts w:ascii="Arial" w:hAnsi="Arial" w:cs="Arial"/>
          <w:sz w:val="22"/>
          <w:szCs w:val="22"/>
        </w:rPr>
        <w:t xml:space="preserve"> być </w:t>
      </w:r>
      <w:r w:rsidR="00140F87" w:rsidRPr="006514C2">
        <w:rPr>
          <w:rFonts w:ascii="Arial" w:hAnsi="Arial" w:cs="Arial"/>
          <w:sz w:val="22"/>
          <w:szCs w:val="22"/>
        </w:rPr>
        <w:t>stosowane w tych przypadkach, gdy użycie poziomowskazów magnetycznych nie jest możliwe (</w:t>
      </w:r>
      <w:r w:rsidR="003A44C8" w:rsidRPr="006514C2">
        <w:rPr>
          <w:rFonts w:ascii="Arial" w:hAnsi="Arial" w:cs="Arial"/>
          <w:sz w:val="22"/>
          <w:szCs w:val="22"/>
        </w:rPr>
        <w:t>ciecz</w:t>
      </w:r>
      <w:r w:rsidR="00140F87" w:rsidRPr="006514C2">
        <w:rPr>
          <w:rFonts w:ascii="Arial" w:hAnsi="Arial" w:cs="Arial"/>
          <w:sz w:val="22"/>
          <w:szCs w:val="22"/>
        </w:rPr>
        <w:t>e</w:t>
      </w:r>
      <w:r w:rsidR="003A44C8" w:rsidRPr="006514C2">
        <w:rPr>
          <w:rFonts w:ascii="Arial" w:hAnsi="Arial" w:cs="Arial"/>
          <w:sz w:val="22"/>
          <w:szCs w:val="22"/>
        </w:rPr>
        <w:t xml:space="preserve"> </w:t>
      </w:r>
      <w:r w:rsidR="00140F87" w:rsidRPr="006514C2">
        <w:rPr>
          <w:rFonts w:ascii="Arial" w:hAnsi="Arial" w:cs="Arial"/>
          <w:sz w:val="22"/>
          <w:szCs w:val="22"/>
        </w:rPr>
        <w:t>zanieczyszczone</w:t>
      </w:r>
      <w:r w:rsidR="003A44C8" w:rsidRPr="006514C2">
        <w:rPr>
          <w:rFonts w:ascii="Arial" w:hAnsi="Arial" w:cs="Arial"/>
          <w:sz w:val="22"/>
          <w:szCs w:val="22"/>
        </w:rPr>
        <w:t xml:space="preserve">, cieczy </w:t>
      </w:r>
      <w:r w:rsidR="00140F87" w:rsidRPr="006514C2">
        <w:rPr>
          <w:rFonts w:ascii="Arial" w:hAnsi="Arial" w:cs="Arial"/>
          <w:sz w:val="22"/>
          <w:szCs w:val="22"/>
        </w:rPr>
        <w:t xml:space="preserve">zabarwione </w:t>
      </w:r>
      <w:r w:rsidR="003A44C8" w:rsidRPr="006514C2">
        <w:rPr>
          <w:rFonts w:ascii="Arial" w:hAnsi="Arial" w:cs="Arial"/>
          <w:sz w:val="22"/>
          <w:szCs w:val="22"/>
        </w:rPr>
        <w:t xml:space="preserve">oraz </w:t>
      </w:r>
      <w:r w:rsidR="00140F87" w:rsidRPr="006514C2">
        <w:rPr>
          <w:rFonts w:ascii="Arial" w:hAnsi="Arial" w:cs="Arial"/>
          <w:sz w:val="22"/>
          <w:szCs w:val="22"/>
        </w:rPr>
        <w:t xml:space="preserve">ciecze </w:t>
      </w:r>
      <w:r w:rsidR="003A44C8" w:rsidRPr="006514C2">
        <w:rPr>
          <w:rFonts w:ascii="Arial" w:hAnsi="Arial" w:cs="Arial"/>
          <w:sz w:val="22"/>
          <w:szCs w:val="22"/>
        </w:rPr>
        <w:t>rozwarstwion</w:t>
      </w:r>
      <w:r w:rsidR="00140F87" w:rsidRPr="006514C2">
        <w:rPr>
          <w:rFonts w:ascii="Arial" w:hAnsi="Arial" w:cs="Arial"/>
          <w:sz w:val="22"/>
          <w:szCs w:val="22"/>
        </w:rPr>
        <w:t xml:space="preserve">e, </w:t>
      </w:r>
      <w:r w:rsidR="003A44C8" w:rsidRPr="006514C2">
        <w:rPr>
          <w:rFonts w:ascii="Arial" w:hAnsi="Arial" w:cs="Arial"/>
          <w:sz w:val="22"/>
          <w:szCs w:val="22"/>
        </w:rPr>
        <w:t>gdzie poszczególne warstwy są łatwo rozróżnialne</w:t>
      </w:r>
      <w:r w:rsidR="00140F87" w:rsidRPr="006514C2">
        <w:rPr>
          <w:rFonts w:ascii="Arial" w:hAnsi="Arial" w:cs="Arial"/>
          <w:sz w:val="22"/>
          <w:szCs w:val="22"/>
        </w:rPr>
        <w:t>)</w:t>
      </w:r>
      <w:r>
        <w:rPr>
          <w:rFonts w:ascii="Arial" w:hAnsi="Arial" w:cs="Arial"/>
          <w:sz w:val="22"/>
          <w:szCs w:val="22"/>
        </w:rPr>
        <w:t>.</w:t>
      </w:r>
    </w:p>
    <w:p w14:paraId="7A60AFEB"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Po</w:t>
      </w:r>
      <w:r w:rsidR="003A44C8" w:rsidRPr="006514C2">
        <w:rPr>
          <w:rFonts w:ascii="Arial" w:hAnsi="Arial" w:cs="Arial"/>
          <w:sz w:val="22"/>
          <w:szCs w:val="22"/>
        </w:rPr>
        <w:t>ziomowskazy powinny być wyposażone w zawory kątowe szybko odcinające typu offsetowego wykonane z kutej stali węglowej, przyłącze ¾’’ od strony zbiornika</w:t>
      </w:r>
      <w:r>
        <w:rPr>
          <w:rFonts w:ascii="Arial" w:hAnsi="Arial" w:cs="Arial"/>
          <w:sz w:val="22"/>
          <w:szCs w:val="22"/>
        </w:rPr>
        <w:t>.</w:t>
      </w:r>
    </w:p>
    <w:p w14:paraId="6A49D5BD" w14:textId="77777777" w:rsidR="006514C2" w:rsidRDefault="006514C2" w:rsidP="00461418">
      <w:pPr>
        <w:numPr>
          <w:ilvl w:val="0"/>
          <w:numId w:val="30"/>
        </w:numPr>
        <w:jc w:val="both"/>
        <w:rPr>
          <w:rFonts w:ascii="Arial" w:hAnsi="Arial" w:cs="Arial"/>
          <w:sz w:val="22"/>
          <w:szCs w:val="22"/>
        </w:rPr>
      </w:pPr>
      <w:r>
        <w:rPr>
          <w:rFonts w:ascii="Arial" w:hAnsi="Arial" w:cs="Arial"/>
          <w:sz w:val="22"/>
          <w:szCs w:val="22"/>
        </w:rPr>
        <w:t>K</w:t>
      </w:r>
      <w:r w:rsidR="003A44C8" w:rsidRPr="006514C2">
        <w:rPr>
          <w:rFonts w:ascii="Arial" w:hAnsi="Arial" w:cs="Arial"/>
          <w:sz w:val="22"/>
          <w:szCs w:val="22"/>
        </w:rPr>
        <w:t xml:space="preserve">róćce </w:t>
      </w:r>
      <w:r w:rsidR="00640417" w:rsidRPr="006514C2">
        <w:rPr>
          <w:rFonts w:ascii="Arial" w:hAnsi="Arial" w:cs="Arial"/>
          <w:sz w:val="22"/>
          <w:szCs w:val="22"/>
        </w:rPr>
        <w:t xml:space="preserve">procesowe </w:t>
      </w:r>
      <w:r w:rsidR="003A44C8" w:rsidRPr="006514C2">
        <w:rPr>
          <w:rFonts w:ascii="Arial" w:hAnsi="Arial" w:cs="Arial"/>
          <w:sz w:val="22"/>
          <w:szCs w:val="22"/>
        </w:rPr>
        <w:t>do podłączenia poziomowskazów na zbior</w:t>
      </w:r>
      <w:r>
        <w:rPr>
          <w:rFonts w:ascii="Arial" w:hAnsi="Arial" w:cs="Arial"/>
          <w:sz w:val="22"/>
          <w:szCs w:val="22"/>
        </w:rPr>
        <w:t xml:space="preserve">niku powinny być kołnierzowe </w:t>
      </w:r>
      <w:smartTag w:uri="urn:schemas-microsoft-com:office:smarttags" w:element="metricconverter">
        <w:smartTagPr>
          <w:attr w:name="ProductID" w:val="2”"/>
        </w:smartTagPr>
        <w:r>
          <w:rPr>
            <w:rFonts w:ascii="Arial" w:hAnsi="Arial" w:cs="Arial"/>
            <w:sz w:val="22"/>
            <w:szCs w:val="22"/>
          </w:rPr>
          <w:t>2”</w:t>
        </w:r>
      </w:smartTag>
      <w:r w:rsidR="003A44C8" w:rsidRPr="006514C2">
        <w:rPr>
          <w:rFonts w:ascii="Arial" w:hAnsi="Arial" w:cs="Arial"/>
          <w:sz w:val="22"/>
          <w:szCs w:val="22"/>
        </w:rPr>
        <w:t xml:space="preserve"> ANSI</w:t>
      </w:r>
      <w:r w:rsidR="00640417" w:rsidRPr="006514C2">
        <w:rPr>
          <w:rFonts w:ascii="Arial" w:hAnsi="Arial" w:cs="Arial"/>
          <w:sz w:val="22"/>
          <w:szCs w:val="22"/>
        </w:rPr>
        <w:t xml:space="preserve"> i dedykowane wyłącznie dla poziomowskazów</w:t>
      </w:r>
      <w:r>
        <w:rPr>
          <w:rFonts w:ascii="Arial" w:hAnsi="Arial" w:cs="Arial"/>
          <w:sz w:val="22"/>
          <w:szCs w:val="22"/>
        </w:rPr>
        <w:t>.</w:t>
      </w:r>
    </w:p>
    <w:p w14:paraId="2D999EE2" w14:textId="77777777" w:rsidR="007E5B2E" w:rsidRDefault="006514C2" w:rsidP="00461418">
      <w:pPr>
        <w:numPr>
          <w:ilvl w:val="0"/>
          <w:numId w:val="30"/>
        </w:numPr>
        <w:jc w:val="both"/>
        <w:rPr>
          <w:rFonts w:ascii="Arial" w:hAnsi="Arial" w:cs="Arial"/>
          <w:sz w:val="22"/>
          <w:szCs w:val="22"/>
        </w:rPr>
      </w:pPr>
      <w:r>
        <w:rPr>
          <w:rFonts w:ascii="Arial" w:hAnsi="Arial" w:cs="Arial"/>
          <w:sz w:val="22"/>
          <w:szCs w:val="22"/>
        </w:rPr>
        <w:t>N</w:t>
      </w:r>
      <w:r w:rsidR="003A44C8" w:rsidRPr="006514C2">
        <w:rPr>
          <w:rFonts w:ascii="Arial" w:hAnsi="Arial" w:cs="Arial"/>
          <w:sz w:val="22"/>
          <w:szCs w:val="22"/>
        </w:rPr>
        <w:t>iezależnie od kurków będą zainstalowane oddzielne zawory odcinające</w:t>
      </w:r>
      <w:r>
        <w:rPr>
          <w:rFonts w:ascii="Arial" w:hAnsi="Arial" w:cs="Arial"/>
          <w:sz w:val="22"/>
          <w:szCs w:val="22"/>
        </w:rPr>
        <w:t xml:space="preserve"> od</w:t>
      </w:r>
      <w:r w:rsidR="003A44C8" w:rsidRPr="006514C2">
        <w:rPr>
          <w:rFonts w:ascii="Arial" w:hAnsi="Arial" w:cs="Arial"/>
          <w:sz w:val="22"/>
          <w:szCs w:val="22"/>
        </w:rPr>
        <w:t xml:space="preserve"> kolumn lub  zbiorników</w:t>
      </w:r>
      <w:r w:rsidR="007E5B2E">
        <w:rPr>
          <w:rFonts w:ascii="Arial" w:hAnsi="Arial" w:cs="Arial"/>
          <w:sz w:val="22"/>
          <w:szCs w:val="22"/>
        </w:rPr>
        <w:t>.</w:t>
      </w:r>
    </w:p>
    <w:p w14:paraId="79711B2A" w14:textId="77777777" w:rsidR="007E5B2E" w:rsidRDefault="007E5B2E" w:rsidP="00461418">
      <w:pPr>
        <w:numPr>
          <w:ilvl w:val="0"/>
          <w:numId w:val="30"/>
        </w:numPr>
        <w:jc w:val="both"/>
        <w:rPr>
          <w:rFonts w:ascii="Arial" w:hAnsi="Arial" w:cs="Arial"/>
          <w:sz w:val="22"/>
          <w:szCs w:val="22"/>
        </w:rPr>
      </w:pPr>
      <w:r>
        <w:rPr>
          <w:rFonts w:ascii="Arial" w:hAnsi="Arial" w:cs="Arial"/>
          <w:sz w:val="22"/>
          <w:szCs w:val="22"/>
        </w:rPr>
        <w:t>Każdy przeź</w:t>
      </w:r>
      <w:r w:rsidR="003A44C8" w:rsidRPr="007E5B2E">
        <w:rPr>
          <w:rFonts w:ascii="Arial" w:hAnsi="Arial" w:cs="Arial"/>
          <w:sz w:val="22"/>
          <w:szCs w:val="22"/>
        </w:rPr>
        <w:t xml:space="preserve">roczysty poziomowskaz szklany </w:t>
      </w:r>
      <w:r w:rsidR="00640417" w:rsidRPr="007E5B2E">
        <w:rPr>
          <w:rFonts w:ascii="Arial" w:hAnsi="Arial" w:cs="Arial"/>
          <w:sz w:val="22"/>
          <w:szCs w:val="22"/>
        </w:rPr>
        <w:t>musi</w:t>
      </w:r>
      <w:r w:rsidR="003A44C8" w:rsidRPr="007E5B2E">
        <w:rPr>
          <w:rFonts w:ascii="Arial" w:hAnsi="Arial" w:cs="Arial"/>
          <w:sz w:val="22"/>
          <w:szCs w:val="22"/>
        </w:rPr>
        <w:t xml:space="preserve"> być wyposażony w oświetlenie </w:t>
      </w:r>
      <w:r w:rsidR="00640417" w:rsidRPr="007E5B2E">
        <w:rPr>
          <w:rFonts w:ascii="Arial" w:hAnsi="Arial" w:cs="Arial"/>
          <w:sz w:val="22"/>
          <w:szCs w:val="22"/>
        </w:rPr>
        <w:t>zasilane napięciem</w:t>
      </w:r>
      <w:r w:rsidR="003A44C8" w:rsidRPr="007E5B2E">
        <w:rPr>
          <w:rFonts w:ascii="Arial" w:hAnsi="Arial" w:cs="Arial"/>
          <w:sz w:val="22"/>
          <w:szCs w:val="22"/>
        </w:rPr>
        <w:t xml:space="preserve"> 230V AC</w:t>
      </w:r>
      <w:r>
        <w:rPr>
          <w:rFonts w:ascii="Arial" w:hAnsi="Arial" w:cs="Arial"/>
          <w:sz w:val="22"/>
          <w:szCs w:val="22"/>
        </w:rPr>
        <w:t>.</w:t>
      </w:r>
    </w:p>
    <w:p w14:paraId="032C1D03" w14:textId="77777777" w:rsidR="003A44C8" w:rsidRPr="007E5B2E" w:rsidRDefault="007E5B2E" w:rsidP="00461418">
      <w:pPr>
        <w:numPr>
          <w:ilvl w:val="0"/>
          <w:numId w:val="30"/>
        </w:numPr>
        <w:jc w:val="both"/>
        <w:rPr>
          <w:rFonts w:ascii="Arial" w:hAnsi="Arial" w:cs="Arial"/>
          <w:sz w:val="22"/>
          <w:szCs w:val="22"/>
        </w:rPr>
      </w:pPr>
      <w:r>
        <w:rPr>
          <w:rFonts w:ascii="Arial" w:hAnsi="Arial" w:cs="Arial"/>
          <w:sz w:val="22"/>
          <w:szCs w:val="22"/>
        </w:rPr>
        <w:t>O</w:t>
      </w:r>
      <w:r w:rsidR="003A44C8" w:rsidRPr="007E5B2E">
        <w:rPr>
          <w:rFonts w:ascii="Arial" w:hAnsi="Arial" w:cs="Arial"/>
          <w:sz w:val="22"/>
          <w:szCs w:val="22"/>
        </w:rPr>
        <w:t xml:space="preserve">dpowietrzenia i odwodnienia </w:t>
      </w:r>
      <w:r>
        <w:rPr>
          <w:rFonts w:ascii="Arial" w:hAnsi="Arial" w:cs="Arial"/>
          <w:sz w:val="22"/>
          <w:szCs w:val="22"/>
        </w:rPr>
        <w:t>muszą</w:t>
      </w:r>
      <w:r w:rsidR="003A44C8" w:rsidRPr="007E5B2E">
        <w:rPr>
          <w:rFonts w:ascii="Arial" w:hAnsi="Arial" w:cs="Arial"/>
          <w:sz w:val="22"/>
          <w:szCs w:val="22"/>
        </w:rPr>
        <w:t xml:space="preserve"> być odprowadzone rurką do miejsc bezpiecznych lub systemu zrzutowego</w:t>
      </w:r>
      <w:r w:rsidR="00640417" w:rsidRPr="007E5B2E">
        <w:rPr>
          <w:rFonts w:ascii="Arial" w:hAnsi="Arial" w:cs="Arial"/>
          <w:sz w:val="22"/>
          <w:szCs w:val="22"/>
        </w:rPr>
        <w:t>,</w:t>
      </w:r>
      <w:r w:rsidR="003A44C8" w:rsidRPr="007E5B2E">
        <w:rPr>
          <w:rFonts w:ascii="Arial" w:hAnsi="Arial" w:cs="Arial"/>
          <w:sz w:val="22"/>
          <w:szCs w:val="22"/>
        </w:rPr>
        <w:t xml:space="preserve"> </w:t>
      </w:r>
      <w:r w:rsidR="00640417" w:rsidRPr="007E5B2E">
        <w:rPr>
          <w:rFonts w:ascii="Arial" w:hAnsi="Arial" w:cs="Arial"/>
          <w:sz w:val="22"/>
          <w:szCs w:val="22"/>
        </w:rPr>
        <w:t>n</w:t>
      </w:r>
      <w:r w:rsidR="003A44C8" w:rsidRPr="007E5B2E">
        <w:rPr>
          <w:rFonts w:ascii="Arial" w:hAnsi="Arial" w:cs="Arial"/>
          <w:sz w:val="22"/>
          <w:szCs w:val="22"/>
        </w:rPr>
        <w:t>ie dotyczy to przyrządów, które są zainstalowane na mediach nie stwarzających zagrożenia</w:t>
      </w:r>
      <w:r>
        <w:rPr>
          <w:rFonts w:ascii="Arial" w:hAnsi="Arial" w:cs="Arial"/>
          <w:sz w:val="22"/>
          <w:szCs w:val="22"/>
        </w:rPr>
        <w:t>,</w:t>
      </w:r>
      <w:r w:rsidR="003A44C8" w:rsidRPr="007E5B2E">
        <w:rPr>
          <w:rFonts w:ascii="Arial" w:hAnsi="Arial" w:cs="Arial"/>
          <w:sz w:val="22"/>
          <w:szCs w:val="22"/>
        </w:rPr>
        <w:t xml:space="preserve"> np. niskociśnieniowe, nietoksyczne oraz niepalne płyny</w:t>
      </w:r>
      <w:r w:rsidR="004B1A27" w:rsidRPr="007E5B2E">
        <w:rPr>
          <w:rFonts w:ascii="Arial" w:hAnsi="Arial" w:cs="Arial"/>
          <w:sz w:val="22"/>
          <w:szCs w:val="22"/>
        </w:rPr>
        <w:t>.</w:t>
      </w:r>
    </w:p>
    <w:p w14:paraId="4E61AE37" w14:textId="77777777" w:rsidR="006B42D6" w:rsidRPr="00534DA0" w:rsidRDefault="006B42D6" w:rsidP="006B42D6"/>
    <w:p w14:paraId="146561AE" w14:textId="77777777" w:rsidR="006B42D6" w:rsidRPr="00BE4707" w:rsidRDefault="006B42D6" w:rsidP="00CA48EC">
      <w:pPr>
        <w:pStyle w:val="Nagwek1"/>
        <w:numPr>
          <w:ilvl w:val="3"/>
          <w:numId w:val="1"/>
        </w:numPr>
        <w:tabs>
          <w:tab w:val="clear" w:pos="2160"/>
          <w:tab w:val="num" w:pos="851"/>
        </w:tabs>
        <w:ind w:left="851" w:hanging="851"/>
      </w:pPr>
      <w:bookmarkStart w:id="36" w:name="_Toc475077775"/>
      <w:r>
        <w:t>Inne urządzenia do pomiaru poziomu</w:t>
      </w:r>
      <w:bookmarkEnd w:id="36"/>
    </w:p>
    <w:p w14:paraId="106117B2" w14:textId="77777777" w:rsidR="006B42D6" w:rsidRDefault="006B42D6" w:rsidP="003A44C8">
      <w:pPr>
        <w:pStyle w:val="Tekstpodstawowy"/>
        <w:ind w:left="426"/>
        <w:jc w:val="both"/>
        <w:rPr>
          <w:rFonts w:cs="Arial"/>
          <w:szCs w:val="22"/>
        </w:rPr>
      </w:pPr>
    </w:p>
    <w:p w14:paraId="77D6C614" w14:textId="77777777" w:rsidR="007E5B2E" w:rsidRDefault="00AF56DB" w:rsidP="007E5B2E">
      <w:pPr>
        <w:pStyle w:val="Tekstpodstawowy"/>
        <w:jc w:val="both"/>
        <w:rPr>
          <w:rFonts w:cs="Arial"/>
          <w:szCs w:val="22"/>
        </w:rPr>
      </w:pPr>
      <w:r w:rsidRPr="00A533AE">
        <w:rPr>
          <w:rFonts w:cs="Arial"/>
          <w:szCs w:val="22"/>
        </w:rPr>
        <w:t xml:space="preserve">W zależności od potrzeb lub wymagań projektu </w:t>
      </w:r>
      <w:r>
        <w:rPr>
          <w:rFonts w:cs="Arial"/>
          <w:szCs w:val="22"/>
        </w:rPr>
        <w:t xml:space="preserve">bazowego </w:t>
      </w:r>
      <w:r w:rsidRPr="00A533AE">
        <w:rPr>
          <w:rFonts w:cs="Arial"/>
          <w:szCs w:val="22"/>
        </w:rPr>
        <w:t>mogą być zastosowane niżej wymienione</w:t>
      </w:r>
      <w:r>
        <w:rPr>
          <w:rFonts w:cs="Arial"/>
          <w:szCs w:val="22"/>
        </w:rPr>
        <w:t xml:space="preserve"> typy</w:t>
      </w:r>
      <w:r w:rsidRPr="00A533AE">
        <w:rPr>
          <w:rFonts w:cs="Arial"/>
          <w:szCs w:val="22"/>
        </w:rPr>
        <w:t xml:space="preserve"> urządze</w:t>
      </w:r>
      <w:r>
        <w:rPr>
          <w:rFonts w:cs="Arial"/>
          <w:szCs w:val="22"/>
        </w:rPr>
        <w:t>ń</w:t>
      </w:r>
      <w:r w:rsidRPr="00A533AE">
        <w:rPr>
          <w:rFonts w:cs="Arial"/>
          <w:szCs w:val="22"/>
        </w:rPr>
        <w:t xml:space="preserve"> do pomiaru</w:t>
      </w:r>
      <w:r>
        <w:rPr>
          <w:rFonts w:cs="Arial"/>
          <w:szCs w:val="22"/>
        </w:rPr>
        <w:t xml:space="preserve"> poziomu:                                                                      </w:t>
      </w:r>
      <w:r w:rsidR="00C03821">
        <w:rPr>
          <w:rFonts w:cs="Arial"/>
          <w:szCs w:val="22"/>
        </w:rPr>
        <w:t xml:space="preserve">                              </w:t>
      </w:r>
    </w:p>
    <w:p w14:paraId="0579D2DF" w14:textId="77777777" w:rsidR="007E5B2E" w:rsidRDefault="002051F3" w:rsidP="00461418">
      <w:pPr>
        <w:pStyle w:val="Tekstpodstawowy"/>
        <w:numPr>
          <w:ilvl w:val="0"/>
          <w:numId w:val="31"/>
        </w:numPr>
        <w:jc w:val="both"/>
        <w:rPr>
          <w:rFonts w:cs="Arial"/>
          <w:szCs w:val="22"/>
        </w:rPr>
      </w:pPr>
      <w:r>
        <w:rPr>
          <w:rFonts w:cs="Arial"/>
          <w:szCs w:val="22"/>
        </w:rPr>
        <w:lastRenderedPageBreak/>
        <w:t>p</w:t>
      </w:r>
      <w:r w:rsidR="003A44C8" w:rsidRPr="00A533AE">
        <w:rPr>
          <w:rFonts w:cs="Arial"/>
          <w:szCs w:val="22"/>
        </w:rPr>
        <w:t xml:space="preserve">rzetworniki </w:t>
      </w:r>
      <w:r w:rsidR="00640417">
        <w:rPr>
          <w:rFonts w:cs="Arial"/>
          <w:szCs w:val="22"/>
        </w:rPr>
        <w:t>ultradźwiękowe</w:t>
      </w:r>
      <w:r w:rsidR="004B1A27">
        <w:rPr>
          <w:rFonts w:cs="Arial"/>
          <w:szCs w:val="22"/>
        </w:rPr>
        <w:t>,</w:t>
      </w:r>
      <w:r w:rsidR="003A44C8" w:rsidRPr="00A533AE">
        <w:rPr>
          <w:rFonts w:cs="Arial"/>
          <w:szCs w:val="22"/>
        </w:rPr>
        <w:t xml:space="preserve"> </w:t>
      </w:r>
    </w:p>
    <w:p w14:paraId="2D9B742D" w14:textId="77777777" w:rsidR="007E5B2E" w:rsidRDefault="002051F3" w:rsidP="00461418">
      <w:pPr>
        <w:pStyle w:val="Tekstpodstawowy"/>
        <w:numPr>
          <w:ilvl w:val="0"/>
          <w:numId w:val="31"/>
        </w:numPr>
        <w:jc w:val="both"/>
        <w:rPr>
          <w:rFonts w:cs="Arial"/>
          <w:szCs w:val="22"/>
        </w:rPr>
      </w:pPr>
      <w:r w:rsidRPr="007E5B2E">
        <w:rPr>
          <w:rFonts w:cs="Arial"/>
          <w:szCs w:val="22"/>
        </w:rPr>
        <w:t>p</w:t>
      </w:r>
      <w:r w:rsidR="003A44C8" w:rsidRPr="007E5B2E">
        <w:rPr>
          <w:rFonts w:cs="Arial"/>
          <w:szCs w:val="22"/>
        </w:rPr>
        <w:t>rzetworniki hydrostatyczne</w:t>
      </w:r>
      <w:r w:rsidR="004B1A27" w:rsidRPr="007E5B2E">
        <w:rPr>
          <w:rFonts w:cs="Arial"/>
          <w:szCs w:val="22"/>
        </w:rPr>
        <w:t>,</w:t>
      </w:r>
    </w:p>
    <w:p w14:paraId="3FC4C0E8" w14:textId="77777777" w:rsidR="007E5B2E" w:rsidRDefault="002051F3" w:rsidP="00461418">
      <w:pPr>
        <w:pStyle w:val="Tekstpodstawowy"/>
        <w:numPr>
          <w:ilvl w:val="0"/>
          <w:numId w:val="31"/>
        </w:numPr>
        <w:jc w:val="both"/>
        <w:rPr>
          <w:rFonts w:cs="Arial"/>
          <w:szCs w:val="22"/>
        </w:rPr>
      </w:pPr>
      <w:r w:rsidRPr="007E5B2E">
        <w:rPr>
          <w:rFonts w:cs="Arial"/>
          <w:szCs w:val="22"/>
        </w:rPr>
        <w:t>s</w:t>
      </w:r>
      <w:r w:rsidR="003A44C8" w:rsidRPr="007E5B2E">
        <w:rPr>
          <w:rFonts w:cs="Arial"/>
          <w:szCs w:val="22"/>
        </w:rPr>
        <w:t xml:space="preserve">ygnalizatory </w:t>
      </w:r>
      <w:r w:rsidR="00640417" w:rsidRPr="007E5B2E">
        <w:rPr>
          <w:rFonts w:cs="Arial"/>
          <w:szCs w:val="22"/>
        </w:rPr>
        <w:t>pływakowe,</w:t>
      </w:r>
    </w:p>
    <w:p w14:paraId="7A2966F5" w14:textId="77777777" w:rsidR="006977FE" w:rsidRDefault="006977FE" w:rsidP="00461418">
      <w:pPr>
        <w:pStyle w:val="Tekstpodstawowy"/>
        <w:numPr>
          <w:ilvl w:val="0"/>
          <w:numId w:val="31"/>
        </w:numPr>
        <w:jc w:val="both"/>
        <w:rPr>
          <w:rFonts w:cs="Arial"/>
          <w:szCs w:val="22"/>
        </w:rPr>
      </w:pPr>
      <w:r>
        <w:rPr>
          <w:rFonts w:cs="Arial"/>
          <w:szCs w:val="22"/>
        </w:rPr>
        <w:t>sygnalizatory radarowe,</w:t>
      </w:r>
    </w:p>
    <w:p w14:paraId="215FCDAD" w14:textId="77777777" w:rsidR="003A44C8" w:rsidRPr="007E5B2E" w:rsidRDefault="00640417" w:rsidP="00461418">
      <w:pPr>
        <w:pStyle w:val="Tekstpodstawowy"/>
        <w:numPr>
          <w:ilvl w:val="0"/>
          <w:numId w:val="31"/>
        </w:numPr>
        <w:jc w:val="both"/>
        <w:rPr>
          <w:rFonts w:cs="Arial"/>
          <w:szCs w:val="22"/>
        </w:rPr>
      </w:pPr>
      <w:r w:rsidRPr="007E5B2E">
        <w:rPr>
          <w:rFonts w:cs="Arial"/>
          <w:szCs w:val="22"/>
        </w:rPr>
        <w:t>sygnalizatory pojemnościowe</w:t>
      </w:r>
      <w:r w:rsidR="004B1A27" w:rsidRPr="007E5B2E">
        <w:rPr>
          <w:rFonts w:cs="Arial"/>
          <w:szCs w:val="22"/>
        </w:rPr>
        <w:t>.</w:t>
      </w:r>
    </w:p>
    <w:p w14:paraId="7362254F" w14:textId="77777777" w:rsidR="007E5B2E" w:rsidRDefault="007E5B2E" w:rsidP="007E5B2E">
      <w:pPr>
        <w:jc w:val="both"/>
        <w:rPr>
          <w:rFonts w:ascii="Arial" w:hAnsi="Arial" w:cs="Arial"/>
          <w:sz w:val="22"/>
          <w:szCs w:val="22"/>
        </w:rPr>
      </w:pPr>
    </w:p>
    <w:p w14:paraId="173E4223" w14:textId="77777777" w:rsidR="00C77427" w:rsidRDefault="003A44C8" w:rsidP="00011264">
      <w:pPr>
        <w:jc w:val="both"/>
        <w:rPr>
          <w:rFonts w:ascii="Arial" w:hAnsi="Arial" w:cs="Arial"/>
          <w:sz w:val="22"/>
          <w:szCs w:val="22"/>
        </w:rPr>
      </w:pPr>
      <w:r w:rsidRPr="00A533AE">
        <w:rPr>
          <w:rFonts w:ascii="Arial" w:hAnsi="Arial" w:cs="Arial"/>
          <w:sz w:val="22"/>
          <w:szCs w:val="22"/>
        </w:rPr>
        <w:t>Zastosowanie urządzeń wymienionych w p</w:t>
      </w:r>
      <w:r>
        <w:rPr>
          <w:rFonts w:ascii="Arial" w:hAnsi="Arial" w:cs="Arial"/>
          <w:sz w:val="22"/>
          <w:szCs w:val="22"/>
        </w:rPr>
        <w:t>unkcie</w:t>
      </w:r>
      <w:r w:rsidR="00AF56DB">
        <w:rPr>
          <w:rFonts w:ascii="Arial" w:hAnsi="Arial" w:cs="Arial"/>
          <w:sz w:val="22"/>
          <w:szCs w:val="22"/>
        </w:rPr>
        <w:t xml:space="preserve"> 3.2.4.4</w:t>
      </w:r>
      <w:r w:rsidRPr="00A533AE">
        <w:rPr>
          <w:rFonts w:ascii="Arial" w:hAnsi="Arial" w:cs="Arial"/>
          <w:sz w:val="22"/>
          <w:szCs w:val="22"/>
        </w:rPr>
        <w:t xml:space="preserve"> wymaga każdorazowo zgody </w:t>
      </w:r>
      <w:r w:rsidR="00640417">
        <w:rPr>
          <w:rFonts w:ascii="Arial" w:hAnsi="Arial" w:cs="Arial"/>
          <w:sz w:val="22"/>
          <w:szCs w:val="22"/>
        </w:rPr>
        <w:t>Kupującego.</w:t>
      </w:r>
    </w:p>
    <w:p w14:paraId="4A7BE4B3" w14:textId="77777777" w:rsidR="007F4433" w:rsidRPr="00011264" w:rsidRDefault="007F4433" w:rsidP="00011264">
      <w:pPr>
        <w:jc w:val="both"/>
        <w:rPr>
          <w:rFonts w:ascii="Arial" w:hAnsi="Arial" w:cs="Arial"/>
          <w:sz w:val="22"/>
          <w:szCs w:val="22"/>
        </w:rPr>
      </w:pPr>
    </w:p>
    <w:p w14:paraId="0E017269" w14:textId="77777777" w:rsidR="00C77427" w:rsidRPr="00631477" w:rsidRDefault="00C77427" w:rsidP="00631477">
      <w:pPr>
        <w:pStyle w:val="Nagwek1"/>
        <w:numPr>
          <w:ilvl w:val="2"/>
          <w:numId w:val="1"/>
        </w:numPr>
        <w:tabs>
          <w:tab w:val="clear" w:pos="1440"/>
          <w:tab w:val="num" w:pos="709"/>
        </w:tabs>
        <w:ind w:left="709" w:hanging="709"/>
        <w:jc w:val="both"/>
        <w:rPr>
          <w:rFonts w:cs="Arial"/>
          <w:szCs w:val="22"/>
        </w:rPr>
      </w:pPr>
      <w:bookmarkStart w:id="37" w:name="_Toc475077776"/>
      <w:r w:rsidRPr="00631477">
        <w:rPr>
          <w:rFonts w:cs="Arial"/>
          <w:szCs w:val="22"/>
        </w:rPr>
        <w:t xml:space="preserve">Pomiary </w:t>
      </w:r>
      <w:r w:rsidR="00581B73" w:rsidRPr="00631477">
        <w:rPr>
          <w:rFonts w:cs="Arial"/>
          <w:szCs w:val="22"/>
        </w:rPr>
        <w:t>ciśnienia</w:t>
      </w:r>
      <w:bookmarkEnd w:id="37"/>
    </w:p>
    <w:p w14:paraId="688ECF47" w14:textId="77777777" w:rsidR="006B42D6" w:rsidRPr="00534DA0" w:rsidRDefault="006B42D6" w:rsidP="006B42D6"/>
    <w:p w14:paraId="49B2CC48" w14:textId="77777777" w:rsidR="006B42D6" w:rsidRPr="00BE4707" w:rsidRDefault="006B42D6" w:rsidP="00CA48EC">
      <w:pPr>
        <w:pStyle w:val="Nagwek1"/>
        <w:numPr>
          <w:ilvl w:val="3"/>
          <w:numId w:val="1"/>
        </w:numPr>
        <w:tabs>
          <w:tab w:val="clear" w:pos="2160"/>
          <w:tab w:val="num" w:pos="851"/>
        </w:tabs>
        <w:ind w:left="851" w:hanging="851"/>
      </w:pPr>
      <w:bookmarkStart w:id="38" w:name="_Toc475077777"/>
      <w:r>
        <w:t>Manometry</w:t>
      </w:r>
      <w:bookmarkEnd w:id="38"/>
    </w:p>
    <w:p w14:paraId="6B53B8CD" w14:textId="77777777" w:rsidR="006B42D6" w:rsidRDefault="006B42D6" w:rsidP="00937B95">
      <w:pPr>
        <w:ind w:left="360"/>
        <w:jc w:val="both"/>
        <w:rPr>
          <w:rFonts w:ascii="Arial" w:hAnsi="Arial" w:cs="Arial"/>
          <w:sz w:val="22"/>
          <w:szCs w:val="22"/>
        </w:rPr>
      </w:pPr>
    </w:p>
    <w:p w14:paraId="05E577BA" w14:textId="77777777" w:rsidR="00937B95" w:rsidRPr="00A533AE" w:rsidRDefault="00937B95" w:rsidP="007E5B2E">
      <w:pPr>
        <w:jc w:val="both"/>
        <w:rPr>
          <w:rFonts w:ascii="Arial" w:hAnsi="Arial" w:cs="Arial"/>
          <w:sz w:val="22"/>
          <w:szCs w:val="22"/>
        </w:rPr>
      </w:pPr>
      <w:r w:rsidRPr="00A533AE">
        <w:rPr>
          <w:rFonts w:ascii="Arial" w:hAnsi="Arial" w:cs="Arial"/>
          <w:sz w:val="22"/>
          <w:szCs w:val="22"/>
        </w:rPr>
        <w:t xml:space="preserve">Manometry </w:t>
      </w:r>
      <w:r w:rsidR="00DC4E0A">
        <w:rPr>
          <w:rFonts w:ascii="Arial" w:hAnsi="Arial" w:cs="Arial"/>
          <w:sz w:val="22"/>
          <w:szCs w:val="22"/>
        </w:rPr>
        <w:t>muszą</w:t>
      </w:r>
      <w:r w:rsidR="00DC4E0A" w:rsidRPr="00A533AE">
        <w:rPr>
          <w:rFonts w:ascii="Arial" w:hAnsi="Arial" w:cs="Arial"/>
          <w:sz w:val="22"/>
          <w:szCs w:val="22"/>
        </w:rPr>
        <w:t xml:space="preserve"> </w:t>
      </w:r>
      <w:r w:rsidRPr="00A533AE">
        <w:rPr>
          <w:rFonts w:ascii="Arial" w:hAnsi="Arial" w:cs="Arial"/>
          <w:sz w:val="22"/>
          <w:szCs w:val="22"/>
        </w:rPr>
        <w:t>być dobrane zgodnie z obowiązującymi normami oraz poniższy</w:t>
      </w:r>
      <w:r w:rsidR="007E5B2E">
        <w:rPr>
          <w:rFonts w:ascii="Arial" w:hAnsi="Arial" w:cs="Arial"/>
          <w:sz w:val="22"/>
          <w:szCs w:val="22"/>
        </w:rPr>
        <w:t>mi wymaganiami.</w:t>
      </w:r>
    </w:p>
    <w:p w14:paraId="4F2ED9BC" w14:textId="77777777" w:rsidR="007E5B2E" w:rsidRDefault="00B644D2" w:rsidP="00461418">
      <w:pPr>
        <w:numPr>
          <w:ilvl w:val="0"/>
          <w:numId w:val="32"/>
        </w:numPr>
        <w:jc w:val="both"/>
        <w:rPr>
          <w:rFonts w:ascii="Arial" w:hAnsi="Arial" w:cs="Arial"/>
          <w:sz w:val="22"/>
          <w:szCs w:val="22"/>
        </w:rPr>
      </w:pPr>
      <w:r>
        <w:rPr>
          <w:rFonts w:ascii="Arial" w:hAnsi="Arial" w:cs="Arial"/>
          <w:sz w:val="22"/>
          <w:szCs w:val="22"/>
        </w:rPr>
        <w:t>Z</w:t>
      </w:r>
      <w:r w:rsidR="00937B95" w:rsidRPr="00A533AE">
        <w:rPr>
          <w:rFonts w:ascii="Arial" w:hAnsi="Arial" w:cs="Arial"/>
          <w:sz w:val="22"/>
          <w:szCs w:val="22"/>
        </w:rPr>
        <w:t>akresy wskazań: od</w:t>
      </w:r>
      <w:r w:rsidR="00DC4E0A">
        <w:rPr>
          <w:rFonts w:ascii="Arial" w:hAnsi="Arial" w:cs="Arial"/>
          <w:sz w:val="22"/>
          <w:szCs w:val="22"/>
        </w:rPr>
        <w:t xml:space="preserve"> </w:t>
      </w:r>
      <w:r w:rsidR="00937B95" w:rsidRPr="00A533AE">
        <w:rPr>
          <w:rFonts w:ascii="Arial" w:hAnsi="Arial" w:cs="Arial"/>
          <w:sz w:val="22"/>
          <w:szCs w:val="22"/>
        </w:rPr>
        <w:t>0 do 1</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1,6</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2,5</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4,0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6,0</w:t>
      </w:r>
      <w:r w:rsidR="00581B73">
        <w:rPr>
          <w:rFonts w:ascii="Arial" w:hAnsi="Arial" w:cs="Arial"/>
          <w:sz w:val="22"/>
          <w:szCs w:val="22"/>
        </w:rPr>
        <w:t xml:space="preserve"> </w:t>
      </w:r>
      <w:r w:rsidR="00937B95" w:rsidRPr="00A533AE">
        <w:rPr>
          <w:rFonts w:ascii="Arial" w:hAnsi="Arial" w:cs="Arial"/>
          <w:sz w:val="22"/>
          <w:szCs w:val="22"/>
        </w:rPr>
        <w:t>/</w:t>
      </w:r>
      <w:r w:rsidR="00581B73">
        <w:rPr>
          <w:rFonts w:ascii="Arial" w:hAnsi="Arial" w:cs="Arial"/>
          <w:sz w:val="22"/>
          <w:szCs w:val="22"/>
        </w:rPr>
        <w:t xml:space="preserve"> </w:t>
      </w:r>
      <w:r w:rsidR="00937B95" w:rsidRPr="00A533AE">
        <w:rPr>
          <w:rFonts w:ascii="Arial" w:hAnsi="Arial" w:cs="Arial"/>
          <w:sz w:val="22"/>
          <w:szCs w:val="22"/>
        </w:rPr>
        <w:t>10,0 oraz ich</w:t>
      </w:r>
      <w:r w:rsidR="003D0F08">
        <w:rPr>
          <w:rFonts w:ascii="Arial" w:hAnsi="Arial" w:cs="Arial"/>
          <w:sz w:val="22"/>
          <w:szCs w:val="22"/>
        </w:rPr>
        <w:t xml:space="preserve"> </w:t>
      </w:r>
      <w:r w:rsidR="005D089F">
        <w:rPr>
          <w:rFonts w:ascii="Arial" w:hAnsi="Arial" w:cs="Arial"/>
          <w:sz w:val="22"/>
          <w:szCs w:val="22"/>
        </w:rPr>
        <w:t>dziesięciokrotne</w:t>
      </w:r>
      <w:r w:rsidR="007E5B2E">
        <w:rPr>
          <w:rFonts w:ascii="Arial" w:hAnsi="Arial" w:cs="Arial"/>
          <w:sz w:val="22"/>
          <w:szCs w:val="22"/>
        </w:rPr>
        <w:t xml:space="preserve"> wielokrotności.</w:t>
      </w:r>
    </w:p>
    <w:p w14:paraId="5363DFDB" w14:textId="77777777" w:rsidR="007E5B2E" w:rsidRDefault="00937B95" w:rsidP="00461418">
      <w:pPr>
        <w:numPr>
          <w:ilvl w:val="0"/>
          <w:numId w:val="32"/>
        </w:numPr>
        <w:jc w:val="both"/>
        <w:rPr>
          <w:rFonts w:ascii="Arial" w:hAnsi="Arial" w:cs="Arial"/>
          <w:sz w:val="22"/>
          <w:szCs w:val="22"/>
        </w:rPr>
      </w:pPr>
      <w:r w:rsidRPr="007E5B2E">
        <w:rPr>
          <w:rFonts w:ascii="Arial" w:hAnsi="Arial" w:cs="Arial"/>
          <w:sz w:val="22"/>
          <w:szCs w:val="22"/>
        </w:rPr>
        <w:t xml:space="preserve">Wszystkie manometry </w:t>
      </w:r>
      <w:r w:rsidR="00581B73" w:rsidRPr="007E5B2E">
        <w:rPr>
          <w:rFonts w:ascii="Arial" w:hAnsi="Arial" w:cs="Arial"/>
          <w:sz w:val="22"/>
          <w:szCs w:val="22"/>
        </w:rPr>
        <w:t>muszą</w:t>
      </w:r>
      <w:r w:rsidRPr="007E5B2E">
        <w:rPr>
          <w:rFonts w:ascii="Arial" w:hAnsi="Arial" w:cs="Arial"/>
          <w:sz w:val="22"/>
          <w:szCs w:val="22"/>
        </w:rPr>
        <w:t xml:space="preserve"> mieć obudowy ze stali nierdzewnej</w:t>
      </w:r>
      <w:r w:rsidR="007E5B2E">
        <w:rPr>
          <w:rFonts w:ascii="Arial" w:hAnsi="Arial" w:cs="Arial"/>
          <w:sz w:val="22"/>
          <w:szCs w:val="22"/>
        </w:rPr>
        <w:t>, w</w:t>
      </w:r>
      <w:r w:rsidR="00581B73" w:rsidRPr="007E5B2E">
        <w:rPr>
          <w:rFonts w:ascii="Arial" w:hAnsi="Arial" w:cs="Arial"/>
          <w:sz w:val="22"/>
          <w:szCs w:val="22"/>
        </w:rPr>
        <w:t>ymagana</w:t>
      </w:r>
      <w:r w:rsidRPr="007E5B2E">
        <w:rPr>
          <w:rFonts w:ascii="Arial" w:hAnsi="Arial" w:cs="Arial"/>
          <w:sz w:val="22"/>
          <w:szCs w:val="22"/>
        </w:rPr>
        <w:t xml:space="preserve"> średnica </w:t>
      </w:r>
      <w:smartTag w:uri="urn:schemas-microsoft-com:office:smarttags" w:element="metricconverter">
        <w:smartTagPr>
          <w:attr w:name="ProductID" w:val="160 mm"/>
        </w:smartTagPr>
        <w:r w:rsidRPr="007E5B2E">
          <w:rPr>
            <w:rFonts w:ascii="Arial" w:hAnsi="Arial" w:cs="Arial"/>
            <w:sz w:val="22"/>
            <w:szCs w:val="22"/>
          </w:rPr>
          <w:t>160 mm</w:t>
        </w:r>
      </w:smartTag>
      <w:r w:rsidR="00DC4E0A" w:rsidRPr="007E5B2E">
        <w:rPr>
          <w:rFonts w:ascii="Arial" w:hAnsi="Arial" w:cs="Arial"/>
          <w:sz w:val="22"/>
          <w:szCs w:val="22"/>
        </w:rPr>
        <w:t xml:space="preserve"> (dotyczy pomiarów w rurociągach i na aparatach)</w:t>
      </w:r>
      <w:r w:rsidRPr="007E5B2E">
        <w:rPr>
          <w:rFonts w:ascii="Arial" w:hAnsi="Arial" w:cs="Arial"/>
          <w:sz w:val="22"/>
          <w:szCs w:val="22"/>
        </w:rPr>
        <w:t xml:space="preserve">, szkło odporne na rozbicie, przyłącze gwintowane M20x1,5 oraz powinny być wyposażone  </w:t>
      </w:r>
      <w:r w:rsidR="00763845">
        <w:rPr>
          <w:rFonts w:ascii="Arial" w:hAnsi="Arial" w:cs="Arial"/>
          <w:sz w:val="22"/>
          <w:szCs w:val="22"/>
        </w:rPr>
        <w:t xml:space="preserve">                   </w:t>
      </w:r>
      <w:r w:rsidRPr="007E5B2E">
        <w:rPr>
          <w:rFonts w:ascii="Arial" w:hAnsi="Arial" w:cs="Arial"/>
          <w:sz w:val="22"/>
          <w:szCs w:val="22"/>
        </w:rPr>
        <w:t>w membranę przeciążeniową</w:t>
      </w:r>
      <w:r w:rsidR="007E5B2E">
        <w:rPr>
          <w:rFonts w:ascii="Arial" w:hAnsi="Arial" w:cs="Arial"/>
          <w:sz w:val="22"/>
          <w:szCs w:val="22"/>
        </w:rPr>
        <w:t>.</w:t>
      </w:r>
    </w:p>
    <w:p w14:paraId="398FB73D"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FB02DC" w:rsidRPr="007E5B2E">
        <w:rPr>
          <w:rFonts w:ascii="Arial" w:hAnsi="Arial" w:cs="Arial"/>
          <w:sz w:val="22"/>
          <w:szCs w:val="22"/>
        </w:rPr>
        <w:t xml:space="preserve">ymagana </w:t>
      </w:r>
      <w:r w:rsidR="00937B95" w:rsidRPr="007E5B2E">
        <w:rPr>
          <w:rFonts w:ascii="Arial" w:hAnsi="Arial" w:cs="Arial"/>
          <w:sz w:val="22"/>
          <w:szCs w:val="22"/>
        </w:rPr>
        <w:t xml:space="preserve">minimalna dokładność pomiaru dla </w:t>
      </w:r>
      <w:r w:rsidR="00DC4E0A" w:rsidRPr="007E5B2E">
        <w:rPr>
          <w:rFonts w:ascii="Arial" w:hAnsi="Arial" w:cs="Arial"/>
          <w:sz w:val="22"/>
          <w:szCs w:val="22"/>
        </w:rPr>
        <w:t xml:space="preserve">manometrów </w:t>
      </w:r>
      <w:r w:rsidR="00937B95" w:rsidRPr="007E5B2E">
        <w:rPr>
          <w:rFonts w:ascii="Arial" w:hAnsi="Arial" w:cs="Arial"/>
          <w:sz w:val="22"/>
          <w:szCs w:val="22"/>
        </w:rPr>
        <w:t>1,0%</w:t>
      </w:r>
      <w:r>
        <w:rPr>
          <w:rFonts w:ascii="Arial" w:hAnsi="Arial" w:cs="Arial"/>
          <w:sz w:val="22"/>
          <w:szCs w:val="22"/>
        </w:rPr>
        <w:t>,</w:t>
      </w:r>
      <w:r w:rsidR="00937B95" w:rsidRPr="007E5B2E">
        <w:rPr>
          <w:rFonts w:ascii="Arial" w:hAnsi="Arial" w:cs="Arial"/>
          <w:sz w:val="22"/>
          <w:szCs w:val="22"/>
        </w:rPr>
        <w:t xml:space="preserve"> a zabezpieczenie przeciążeniowe 130% zakresu pomiarowego</w:t>
      </w:r>
      <w:r>
        <w:rPr>
          <w:rFonts w:ascii="Arial" w:hAnsi="Arial" w:cs="Arial"/>
          <w:sz w:val="22"/>
          <w:szCs w:val="22"/>
        </w:rPr>
        <w:t>.</w:t>
      </w:r>
    </w:p>
    <w:p w14:paraId="59758177"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W</w:t>
      </w:r>
      <w:r w:rsidR="00EB3A3E" w:rsidRPr="007E5B2E">
        <w:rPr>
          <w:rFonts w:ascii="Arial" w:hAnsi="Arial" w:cs="Arial"/>
          <w:sz w:val="22"/>
          <w:szCs w:val="22"/>
        </w:rPr>
        <w:t xml:space="preserve"> przypadku potrzeby stosowania tłumików pulsacji oraz elementów zabezpieczających od przekroczenia zakresu, </w:t>
      </w:r>
      <w:r w:rsidR="00FB02DC" w:rsidRPr="007E5B2E">
        <w:rPr>
          <w:rFonts w:ascii="Arial" w:hAnsi="Arial" w:cs="Arial"/>
          <w:sz w:val="22"/>
          <w:szCs w:val="22"/>
        </w:rPr>
        <w:t>elementy</w:t>
      </w:r>
      <w:r w:rsidR="00EB3A3E" w:rsidRPr="007E5B2E">
        <w:rPr>
          <w:rFonts w:ascii="Arial" w:hAnsi="Arial" w:cs="Arial"/>
          <w:sz w:val="22"/>
          <w:szCs w:val="22"/>
        </w:rPr>
        <w:t xml:space="preserve"> te </w:t>
      </w:r>
      <w:r>
        <w:rPr>
          <w:rFonts w:ascii="Arial" w:hAnsi="Arial" w:cs="Arial"/>
          <w:sz w:val="22"/>
          <w:szCs w:val="22"/>
        </w:rPr>
        <w:t>muszą</w:t>
      </w:r>
      <w:r w:rsidR="00937B95" w:rsidRPr="007E5B2E">
        <w:rPr>
          <w:rFonts w:ascii="Arial" w:hAnsi="Arial" w:cs="Arial"/>
          <w:sz w:val="22"/>
          <w:szCs w:val="22"/>
        </w:rPr>
        <w:t xml:space="preserve"> być  wykonane ze stali nie gorszej niż 316SS</w:t>
      </w:r>
      <w:r w:rsidR="00FB02DC" w:rsidRPr="007E5B2E">
        <w:rPr>
          <w:rFonts w:ascii="Arial" w:hAnsi="Arial" w:cs="Arial"/>
          <w:sz w:val="22"/>
          <w:szCs w:val="22"/>
        </w:rPr>
        <w:t>,</w:t>
      </w:r>
      <w:r w:rsidR="00937B95" w:rsidRPr="007E5B2E">
        <w:rPr>
          <w:rFonts w:ascii="Arial" w:hAnsi="Arial" w:cs="Arial"/>
          <w:sz w:val="22"/>
          <w:szCs w:val="22"/>
        </w:rPr>
        <w:t xml:space="preserve"> </w:t>
      </w:r>
      <w:r w:rsidR="004F5063" w:rsidRPr="007E5B2E">
        <w:rPr>
          <w:rFonts w:ascii="Arial" w:hAnsi="Arial" w:cs="Arial"/>
          <w:sz w:val="22"/>
          <w:szCs w:val="22"/>
        </w:rPr>
        <w:t xml:space="preserve">tłumiki </w:t>
      </w:r>
      <w:r w:rsidR="00937B95" w:rsidRPr="007E5B2E">
        <w:rPr>
          <w:rFonts w:ascii="Arial" w:hAnsi="Arial" w:cs="Arial"/>
          <w:sz w:val="22"/>
          <w:szCs w:val="22"/>
        </w:rPr>
        <w:t>pulsacji powinny mieć możliwość  zmiany nastawy z zewnątrz</w:t>
      </w:r>
      <w:r>
        <w:rPr>
          <w:rFonts w:ascii="Arial" w:hAnsi="Arial" w:cs="Arial"/>
          <w:sz w:val="22"/>
          <w:szCs w:val="22"/>
        </w:rPr>
        <w:t>.</w:t>
      </w:r>
    </w:p>
    <w:p w14:paraId="0BF49810"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M</w:t>
      </w:r>
      <w:r w:rsidR="00937B95" w:rsidRPr="007E5B2E">
        <w:rPr>
          <w:rFonts w:ascii="Arial" w:hAnsi="Arial" w:cs="Arial"/>
          <w:sz w:val="22"/>
          <w:szCs w:val="22"/>
        </w:rPr>
        <w:t xml:space="preserve">anometry stosowane do pomiarów ciśnienia powietrza zasilającego do przyrządów pneumatycznych </w:t>
      </w:r>
      <w:r w:rsidR="00FB02DC" w:rsidRPr="007E5B2E">
        <w:rPr>
          <w:rFonts w:ascii="Arial" w:hAnsi="Arial" w:cs="Arial"/>
          <w:sz w:val="22"/>
          <w:szCs w:val="22"/>
        </w:rPr>
        <w:t>muszą mieć średnicę</w:t>
      </w:r>
      <w:r w:rsidR="00937B95" w:rsidRPr="007E5B2E">
        <w:rPr>
          <w:rFonts w:ascii="Arial" w:hAnsi="Arial" w:cs="Arial"/>
          <w:sz w:val="22"/>
          <w:szCs w:val="22"/>
        </w:rPr>
        <w:t xml:space="preserve"> około </w:t>
      </w:r>
      <w:smartTag w:uri="urn:schemas-microsoft-com:office:smarttags" w:element="metricconverter">
        <w:smartTagPr>
          <w:attr w:name="ProductID" w:val="30 mm"/>
        </w:smartTagPr>
        <w:r w:rsidR="00937B95" w:rsidRPr="007E5B2E">
          <w:rPr>
            <w:rFonts w:ascii="Arial" w:hAnsi="Arial" w:cs="Arial"/>
            <w:sz w:val="22"/>
            <w:szCs w:val="22"/>
          </w:rPr>
          <w:t>30 mm</w:t>
        </w:r>
      </w:smartTag>
      <w:r w:rsidR="00937B95" w:rsidRPr="007E5B2E">
        <w:rPr>
          <w:rFonts w:ascii="Arial" w:hAnsi="Arial" w:cs="Arial"/>
          <w:sz w:val="22"/>
          <w:szCs w:val="22"/>
        </w:rPr>
        <w:t xml:space="preserve"> oraz gwint zewnętrzny M12x1,5</w:t>
      </w:r>
      <w:r>
        <w:rPr>
          <w:rFonts w:ascii="Arial" w:hAnsi="Arial" w:cs="Arial"/>
          <w:sz w:val="22"/>
          <w:szCs w:val="22"/>
        </w:rPr>
        <w:t>.</w:t>
      </w:r>
    </w:p>
    <w:p w14:paraId="417A4B85"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P</w:t>
      </w:r>
      <w:r w:rsidR="00937B95" w:rsidRPr="007E5B2E">
        <w:rPr>
          <w:rFonts w:ascii="Arial" w:hAnsi="Arial" w:cs="Arial"/>
          <w:sz w:val="22"/>
          <w:szCs w:val="22"/>
        </w:rPr>
        <w:t xml:space="preserve">unkty pomiarowe ciśnienia </w:t>
      </w:r>
      <w:r w:rsidR="004C0392">
        <w:rPr>
          <w:rFonts w:ascii="Arial" w:hAnsi="Arial" w:cs="Arial"/>
          <w:sz w:val="22"/>
          <w:szCs w:val="22"/>
        </w:rPr>
        <w:t>muszą</w:t>
      </w:r>
      <w:r w:rsidR="00937B95" w:rsidRPr="007E5B2E">
        <w:rPr>
          <w:rFonts w:ascii="Arial" w:hAnsi="Arial" w:cs="Arial"/>
          <w:sz w:val="22"/>
          <w:szCs w:val="22"/>
        </w:rPr>
        <w:t xml:space="preserve"> być wyposażone w zawór odcinający oraz zawór spustowy</w:t>
      </w:r>
      <w:r w:rsidR="00FB02DC" w:rsidRPr="007E5B2E">
        <w:rPr>
          <w:rFonts w:ascii="Arial" w:hAnsi="Arial" w:cs="Arial"/>
          <w:sz w:val="22"/>
          <w:szCs w:val="22"/>
        </w:rPr>
        <w:t xml:space="preserve"> (możliwe zastosowanie zblocza zaworowego manometrycznego)</w:t>
      </w:r>
      <w:r>
        <w:rPr>
          <w:rFonts w:ascii="Arial" w:hAnsi="Arial" w:cs="Arial"/>
          <w:sz w:val="22"/>
          <w:szCs w:val="22"/>
        </w:rPr>
        <w:t>.</w:t>
      </w:r>
    </w:p>
    <w:p w14:paraId="0BAFFF84" w14:textId="77777777" w:rsidR="007E5B2E" w:rsidRDefault="007E5B2E" w:rsidP="00461418">
      <w:pPr>
        <w:numPr>
          <w:ilvl w:val="0"/>
          <w:numId w:val="32"/>
        </w:numPr>
        <w:jc w:val="both"/>
        <w:rPr>
          <w:rFonts w:ascii="Arial" w:hAnsi="Arial" w:cs="Arial"/>
          <w:sz w:val="22"/>
          <w:szCs w:val="22"/>
        </w:rPr>
      </w:pPr>
      <w:r>
        <w:rPr>
          <w:rFonts w:ascii="Arial" w:hAnsi="Arial" w:cs="Arial"/>
          <w:sz w:val="22"/>
          <w:szCs w:val="22"/>
        </w:rPr>
        <w:t>D</w:t>
      </w:r>
      <w:r w:rsidR="00F82D05">
        <w:rPr>
          <w:rFonts w:ascii="Arial" w:hAnsi="Arial" w:cs="Arial"/>
          <w:sz w:val="22"/>
          <w:szCs w:val="22"/>
        </w:rPr>
        <w:t xml:space="preserve">la mediów lepkich oraz </w:t>
      </w:r>
      <w:r>
        <w:rPr>
          <w:rFonts w:ascii="Arial" w:hAnsi="Arial" w:cs="Arial"/>
          <w:sz w:val="22"/>
          <w:szCs w:val="22"/>
        </w:rPr>
        <w:t xml:space="preserve">mediów o </w:t>
      </w:r>
      <w:r w:rsidR="00937B95" w:rsidRPr="007E5B2E">
        <w:rPr>
          <w:rFonts w:ascii="Arial" w:hAnsi="Arial" w:cs="Arial"/>
          <w:sz w:val="22"/>
          <w:szCs w:val="22"/>
        </w:rPr>
        <w:t>wysokiej temperaturze należy stosować manometry z separatorami kołnierzowymi i z kapilarami</w:t>
      </w:r>
      <w:r>
        <w:rPr>
          <w:rFonts w:ascii="Arial" w:hAnsi="Arial" w:cs="Arial"/>
          <w:sz w:val="22"/>
          <w:szCs w:val="22"/>
        </w:rPr>
        <w:t>.</w:t>
      </w:r>
    </w:p>
    <w:p w14:paraId="79EA2864" w14:textId="77777777" w:rsidR="006B42D6" w:rsidRPr="008C4E1D" w:rsidRDefault="007E5B2E" w:rsidP="00461418">
      <w:pPr>
        <w:numPr>
          <w:ilvl w:val="0"/>
          <w:numId w:val="32"/>
        </w:numPr>
        <w:jc w:val="both"/>
        <w:rPr>
          <w:rFonts w:ascii="Arial" w:hAnsi="Arial" w:cs="Arial"/>
          <w:sz w:val="22"/>
          <w:szCs w:val="22"/>
        </w:rPr>
      </w:pPr>
      <w:r>
        <w:rPr>
          <w:rFonts w:ascii="Arial" w:hAnsi="Arial" w:cs="Arial"/>
          <w:sz w:val="22"/>
          <w:szCs w:val="22"/>
        </w:rPr>
        <w:t>M</w:t>
      </w:r>
      <w:r w:rsidR="00FB02DC" w:rsidRPr="007E5B2E">
        <w:rPr>
          <w:rFonts w:ascii="Arial" w:hAnsi="Arial" w:cs="Arial"/>
          <w:sz w:val="22"/>
          <w:szCs w:val="22"/>
        </w:rPr>
        <w:t>anometry montowane w miejscach, gdzie występują duże wahania ciśnienia lub drgania muszą być wypełnione cieczą</w:t>
      </w:r>
      <w:r w:rsidR="00C078BE" w:rsidRPr="007E5B2E">
        <w:rPr>
          <w:rFonts w:ascii="Arial" w:hAnsi="Arial" w:cs="Arial"/>
          <w:sz w:val="22"/>
          <w:szCs w:val="22"/>
        </w:rPr>
        <w:t>.</w:t>
      </w:r>
    </w:p>
    <w:p w14:paraId="271C826F" w14:textId="77777777" w:rsidR="00BC1070" w:rsidRPr="00534DA0" w:rsidRDefault="00BC1070" w:rsidP="006B42D6"/>
    <w:p w14:paraId="0BC4AAC7" w14:textId="77777777" w:rsidR="006B42D6" w:rsidRPr="00817747" w:rsidRDefault="006B42D6" w:rsidP="00CA48EC">
      <w:pPr>
        <w:pStyle w:val="Nagwek1"/>
        <w:numPr>
          <w:ilvl w:val="3"/>
          <w:numId w:val="1"/>
        </w:numPr>
        <w:tabs>
          <w:tab w:val="clear" w:pos="2160"/>
          <w:tab w:val="num" w:pos="851"/>
        </w:tabs>
        <w:ind w:left="851" w:hanging="851"/>
      </w:pPr>
      <w:bookmarkStart w:id="39" w:name="_Toc475077778"/>
      <w:r w:rsidRPr="00817747">
        <w:t>Przetworniki ciśnienia oraz różnicy ciśnień</w:t>
      </w:r>
      <w:bookmarkEnd w:id="39"/>
    </w:p>
    <w:p w14:paraId="12D84E97" w14:textId="77777777" w:rsidR="00937B95" w:rsidRDefault="00937B95" w:rsidP="00937B95"/>
    <w:p w14:paraId="0F4BB679" w14:textId="77777777" w:rsidR="00C078BE" w:rsidRDefault="00937B95" w:rsidP="007E5B2E">
      <w:pPr>
        <w:jc w:val="both"/>
        <w:rPr>
          <w:rFonts w:ascii="Arial" w:hAnsi="Arial" w:cs="Arial"/>
          <w:sz w:val="22"/>
          <w:szCs w:val="22"/>
        </w:rPr>
      </w:pPr>
      <w:r w:rsidRPr="00A533AE">
        <w:rPr>
          <w:rFonts w:ascii="Arial" w:hAnsi="Arial" w:cs="Arial"/>
          <w:sz w:val="22"/>
          <w:szCs w:val="22"/>
        </w:rPr>
        <w:t xml:space="preserve">Przetworniki ciśnienia oraz różnicy ciśnień </w:t>
      </w:r>
      <w:r w:rsidR="005D089F">
        <w:rPr>
          <w:rFonts w:ascii="Arial" w:hAnsi="Arial" w:cs="Arial"/>
          <w:sz w:val="22"/>
          <w:szCs w:val="22"/>
        </w:rPr>
        <w:t>muszą</w:t>
      </w:r>
      <w:r w:rsidR="005D089F" w:rsidRPr="00A533AE">
        <w:rPr>
          <w:rFonts w:ascii="Arial" w:hAnsi="Arial" w:cs="Arial"/>
          <w:sz w:val="22"/>
          <w:szCs w:val="22"/>
        </w:rPr>
        <w:t xml:space="preserve"> </w:t>
      </w:r>
      <w:r w:rsidRPr="00A533AE">
        <w:rPr>
          <w:rFonts w:ascii="Arial" w:hAnsi="Arial" w:cs="Arial"/>
          <w:sz w:val="22"/>
          <w:szCs w:val="22"/>
        </w:rPr>
        <w:t>być dobierane zgodnie z obowiązującymi</w:t>
      </w:r>
      <w:r>
        <w:rPr>
          <w:rFonts w:ascii="Arial" w:hAnsi="Arial" w:cs="Arial"/>
          <w:sz w:val="22"/>
          <w:szCs w:val="22"/>
        </w:rPr>
        <w:t xml:space="preserve"> </w:t>
      </w:r>
      <w:r w:rsidRPr="00A533AE">
        <w:rPr>
          <w:rFonts w:ascii="Arial" w:hAnsi="Arial" w:cs="Arial"/>
          <w:sz w:val="22"/>
          <w:szCs w:val="22"/>
        </w:rPr>
        <w:t>norm</w:t>
      </w:r>
      <w:r w:rsidR="00FE7168">
        <w:rPr>
          <w:rFonts w:ascii="Arial" w:hAnsi="Arial" w:cs="Arial"/>
          <w:sz w:val="22"/>
          <w:szCs w:val="22"/>
        </w:rPr>
        <w:t>ami oraz poniższymi wymaganiami.</w:t>
      </w:r>
    </w:p>
    <w:p w14:paraId="66A3FB99"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P</w:t>
      </w:r>
      <w:r w:rsidR="00937B95" w:rsidRPr="00A533AE">
        <w:rPr>
          <w:rFonts w:ascii="Arial" w:hAnsi="Arial" w:cs="Arial"/>
          <w:sz w:val="22"/>
          <w:szCs w:val="22"/>
        </w:rPr>
        <w:t xml:space="preserve">rzetworniki ciśnienia oraz różnicy ciśnień </w:t>
      </w:r>
      <w:r w:rsidR="00C078BE">
        <w:rPr>
          <w:rFonts w:ascii="Arial" w:hAnsi="Arial" w:cs="Arial"/>
          <w:sz w:val="22"/>
          <w:szCs w:val="22"/>
        </w:rPr>
        <w:t>muszą</w:t>
      </w:r>
      <w:r w:rsidR="00937B95" w:rsidRPr="00A533AE">
        <w:rPr>
          <w:rFonts w:ascii="Arial" w:hAnsi="Arial" w:cs="Arial"/>
          <w:sz w:val="22"/>
          <w:szCs w:val="22"/>
        </w:rPr>
        <w:t xml:space="preserve"> być inteligentne (typu</w:t>
      </w:r>
      <w:r w:rsidR="00261956">
        <w:rPr>
          <w:rFonts w:ascii="Arial" w:hAnsi="Arial" w:cs="Arial"/>
          <w:sz w:val="22"/>
          <w:szCs w:val="22"/>
        </w:rPr>
        <w:t xml:space="preserve"> </w:t>
      </w:r>
      <w:r w:rsidR="00937B95" w:rsidRPr="00A533AE">
        <w:rPr>
          <w:rFonts w:ascii="Arial" w:hAnsi="Arial" w:cs="Arial"/>
          <w:sz w:val="22"/>
          <w:szCs w:val="22"/>
        </w:rPr>
        <w:t xml:space="preserve">Smart) oraz </w:t>
      </w:r>
      <w:r w:rsidR="00C078BE">
        <w:rPr>
          <w:rFonts w:ascii="Arial" w:hAnsi="Arial" w:cs="Arial"/>
          <w:sz w:val="22"/>
          <w:szCs w:val="22"/>
        </w:rPr>
        <w:t>muszą być</w:t>
      </w:r>
      <w:r w:rsidR="00937B95" w:rsidRPr="00A533AE">
        <w:rPr>
          <w:rFonts w:ascii="Arial" w:hAnsi="Arial" w:cs="Arial"/>
          <w:sz w:val="22"/>
          <w:szCs w:val="22"/>
        </w:rPr>
        <w:t xml:space="preserve"> umieszczane w szafkach ochronnych</w:t>
      </w:r>
      <w:r>
        <w:rPr>
          <w:rFonts w:ascii="Arial" w:hAnsi="Arial" w:cs="Arial"/>
          <w:sz w:val="22"/>
          <w:szCs w:val="22"/>
        </w:rPr>
        <w:t>. W</w:t>
      </w:r>
      <w:r w:rsidR="00C078BE">
        <w:rPr>
          <w:rFonts w:ascii="Arial" w:eastAsia="Calibri" w:hAnsi="Arial" w:cs="Arial"/>
          <w:sz w:val="22"/>
          <w:szCs w:val="22"/>
        </w:rPr>
        <w:t xml:space="preserve"> uzasadnionych przypadkach</w:t>
      </w:r>
      <w:r w:rsidR="00C078BE">
        <w:rPr>
          <w:rFonts w:ascii="Arial" w:hAnsi="Arial" w:cs="Arial"/>
          <w:sz w:val="22"/>
          <w:szCs w:val="22"/>
        </w:rPr>
        <w:t xml:space="preserve"> istnieje </w:t>
      </w:r>
      <w:r w:rsidR="00C078BE" w:rsidRPr="00C078BE">
        <w:rPr>
          <w:rFonts w:ascii="Arial" w:eastAsia="Calibri" w:hAnsi="Arial" w:cs="Arial"/>
          <w:sz w:val="22"/>
          <w:szCs w:val="22"/>
        </w:rPr>
        <w:t>możliwość rezygnacji z szafki ochronnej po uzgodnieniu</w:t>
      </w:r>
      <w:r w:rsidR="00C078BE">
        <w:rPr>
          <w:rFonts w:ascii="Arial" w:eastAsia="Calibri" w:hAnsi="Arial" w:cs="Arial"/>
          <w:sz w:val="22"/>
          <w:szCs w:val="22"/>
        </w:rPr>
        <w:t xml:space="preserve"> z Kupującym</w:t>
      </w:r>
      <w:r>
        <w:rPr>
          <w:rFonts w:ascii="Arial" w:eastAsia="Calibri" w:hAnsi="Arial" w:cs="Arial"/>
          <w:sz w:val="22"/>
          <w:szCs w:val="22"/>
        </w:rPr>
        <w:t>.</w:t>
      </w:r>
    </w:p>
    <w:p w14:paraId="3BF80CE6"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S</w:t>
      </w:r>
      <w:r w:rsidR="00937B95" w:rsidRPr="0013535C">
        <w:rPr>
          <w:rFonts w:ascii="Arial" w:hAnsi="Arial" w:cs="Arial"/>
          <w:sz w:val="22"/>
          <w:szCs w:val="22"/>
        </w:rPr>
        <w:t>tandardowy sygnał pomiarowy</w:t>
      </w:r>
      <w:r w:rsidR="00C165B5" w:rsidRPr="0013535C">
        <w:rPr>
          <w:rFonts w:ascii="Arial" w:hAnsi="Arial" w:cs="Arial"/>
          <w:sz w:val="22"/>
          <w:szCs w:val="22"/>
        </w:rPr>
        <w:t>:</w:t>
      </w:r>
      <w:r w:rsidR="00937B95" w:rsidRPr="0013535C">
        <w:rPr>
          <w:rFonts w:ascii="Arial" w:hAnsi="Arial" w:cs="Arial"/>
          <w:sz w:val="22"/>
          <w:szCs w:val="22"/>
        </w:rPr>
        <w:t xml:space="preserve"> 4</w:t>
      </w:r>
      <w:r>
        <w:rPr>
          <w:rFonts w:ascii="Arial" w:hAnsi="Arial" w:cs="Arial"/>
          <w:sz w:val="22"/>
          <w:szCs w:val="22"/>
        </w:rPr>
        <w:t>…</w:t>
      </w:r>
      <w:r w:rsidR="00937B95" w:rsidRPr="0013535C">
        <w:rPr>
          <w:rFonts w:ascii="Arial" w:hAnsi="Arial" w:cs="Arial"/>
          <w:sz w:val="22"/>
          <w:szCs w:val="22"/>
        </w:rPr>
        <w:t xml:space="preserve">20 </w:t>
      </w:r>
      <w:proofErr w:type="spellStart"/>
      <w:r w:rsidR="00937B95" w:rsidRPr="0013535C">
        <w:rPr>
          <w:rFonts w:ascii="Arial" w:hAnsi="Arial" w:cs="Arial"/>
          <w:sz w:val="22"/>
          <w:szCs w:val="22"/>
        </w:rPr>
        <w:t>mA</w:t>
      </w:r>
      <w:proofErr w:type="spellEnd"/>
      <w:r w:rsidR="00937B95" w:rsidRPr="0013535C">
        <w:rPr>
          <w:rFonts w:ascii="Arial" w:hAnsi="Arial" w:cs="Arial"/>
          <w:sz w:val="22"/>
          <w:szCs w:val="22"/>
        </w:rPr>
        <w:t xml:space="preserve">, linia dwu przewodowa 24V DC. </w:t>
      </w:r>
    </w:p>
    <w:p w14:paraId="3613B81C" w14:textId="77777777" w:rsidR="0013535C"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w:t>
      </w:r>
      <w:r>
        <w:rPr>
          <w:rFonts w:ascii="Arial" w:hAnsi="Arial" w:cs="Arial"/>
          <w:sz w:val="22"/>
          <w:szCs w:val="22"/>
        </w:rPr>
        <w:t>musi</w:t>
      </w:r>
      <w:r w:rsidR="00937B95" w:rsidRPr="0013535C">
        <w:rPr>
          <w:rFonts w:ascii="Arial" w:hAnsi="Arial" w:cs="Arial"/>
          <w:sz w:val="22"/>
          <w:szCs w:val="22"/>
        </w:rPr>
        <w:t xml:space="preserve"> by</w:t>
      </w:r>
      <w:r w:rsidR="0029299B">
        <w:rPr>
          <w:rFonts w:ascii="Arial" w:hAnsi="Arial" w:cs="Arial"/>
          <w:sz w:val="22"/>
          <w:szCs w:val="22"/>
        </w:rPr>
        <w:t>ć dostarczony wraz z kompletnym</w:t>
      </w:r>
      <w:r w:rsidR="00937B95" w:rsidRPr="0013535C">
        <w:rPr>
          <w:rFonts w:ascii="Arial" w:hAnsi="Arial" w:cs="Arial"/>
          <w:sz w:val="22"/>
          <w:szCs w:val="22"/>
        </w:rPr>
        <w:t xml:space="preserve"> </w:t>
      </w:r>
      <w:r w:rsidR="00817747" w:rsidRPr="0013535C">
        <w:rPr>
          <w:rFonts w:ascii="Arial" w:hAnsi="Arial" w:cs="Arial"/>
          <w:sz w:val="22"/>
          <w:szCs w:val="22"/>
        </w:rPr>
        <w:t>zestawem</w:t>
      </w:r>
      <w:r w:rsidR="00937B95" w:rsidRPr="0013535C">
        <w:rPr>
          <w:rFonts w:ascii="Arial" w:hAnsi="Arial" w:cs="Arial"/>
          <w:sz w:val="22"/>
          <w:szCs w:val="22"/>
        </w:rPr>
        <w:t xml:space="preserve"> montażowy</w:t>
      </w:r>
      <w:r w:rsidR="00817747" w:rsidRPr="0013535C">
        <w:rPr>
          <w:rFonts w:ascii="Arial" w:hAnsi="Arial" w:cs="Arial"/>
          <w:sz w:val="22"/>
          <w:szCs w:val="22"/>
        </w:rPr>
        <w:t>m</w:t>
      </w:r>
      <w:r>
        <w:rPr>
          <w:rFonts w:ascii="Arial" w:hAnsi="Arial" w:cs="Arial"/>
          <w:sz w:val="22"/>
          <w:szCs w:val="22"/>
        </w:rPr>
        <w:t>.</w:t>
      </w:r>
    </w:p>
    <w:p w14:paraId="2D8ADADF" w14:textId="77777777" w:rsidR="0013535C" w:rsidRPr="00663B0E" w:rsidRDefault="0013535C" w:rsidP="00461418">
      <w:pPr>
        <w:numPr>
          <w:ilvl w:val="0"/>
          <w:numId w:val="33"/>
        </w:numPr>
        <w:jc w:val="both"/>
        <w:rPr>
          <w:rFonts w:ascii="Arial" w:hAnsi="Arial" w:cs="Arial"/>
          <w:sz w:val="22"/>
          <w:szCs w:val="22"/>
        </w:rPr>
      </w:pPr>
      <w:r>
        <w:rPr>
          <w:rFonts w:ascii="Arial" w:hAnsi="Arial" w:cs="Arial"/>
          <w:sz w:val="22"/>
          <w:szCs w:val="22"/>
        </w:rPr>
        <w:t>T</w:t>
      </w:r>
      <w:r w:rsidR="00937B95" w:rsidRPr="0013535C">
        <w:rPr>
          <w:rFonts w:ascii="Arial" w:hAnsi="Arial" w:cs="Arial"/>
          <w:sz w:val="22"/>
          <w:szCs w:val="22"/>
        </w:rPr>
        <w:t>rasy impulsowe powinny być wykonane z rur ½”</w:t>
      </w:r>
      <w:r>
        <w:rPr>
          <w:rFonts w:ascii="Arial" w:hAnsi="Arial" w:cs="Arial"/>
          <w:sz w:val="22"/>
          <w:szCs w:val="22"/>
        </w:rPr>
        <w:t>. W uzasadnionych przypadkach istnieje</w:t>
      </w:r>
      <w:r w:rsidR="00937B95" w:rsidRPr="0013535C">
        <w:rPr>
          <w:rFonts w:ascii="Arial" w:hAnsi="Arial" w:cs="Arial"/>
          <w:sz w:val="22"/>
          <w:szCs w:val="22"/>
        </w:rPr>
        <w:t xml:space="preserve"> </w:t>
      </w:r>
      <w:r>
        <w:rPr>
          <w:rFonts w:ascii="Arial" w:eastAsia="Calibri" w:hAnsi="Arial" w:cs="Arial"/>
          <w:sz w:val="22"/>
          <w:szCs w:val="22"/>
        </w:rPr>
        <w:t xml:space="preserve">możliwość zastosowania rurek o innej </w:t>
      </w:r>
      <w:r w:rsidRPr="00663B0E">
        <w:rPr>
          <w:rFonts w:ascii="Arial" w:eastAsia="Calibri" w:hAnsi="Arial" w:cs="Arial"/>
          <w:sz w:val="22"/>
          <w:szCs w:val="22"/>
        </w:rPr>
        <w:t>średnicy po uzgodnieniu z Kupującym.</w:t>
      </w:r>
      <w:r w:rsidRPr="00663B0E">
        <w:rPr>
          <w:rFonts w:ascii="Arial" w:hAnsi="Arial" w:cs="Arial"/>
          <w:sz w:val="22"/>
          <w:szCs w:val="22"/>
        </w:rPr>
        <w:t xml:space="preserve"> </w:t>
      </w:r>
      <w:r w:rsidRPr="00663B0E">
        <w:rPr>
          <w:rFonts w:ascii="Arial" w:hAnsi="Arial" w:cs="Arial"/>
          <w:sz w:val="22"/>
          <w:szCs w:val="22"/>
        </w:rPr>
        <w:lastRenderedPageBreak/>
        <w:t>M</w:t>
      </w:r>
      <w:r w:rsidR="00937B95" w:rsidRPr="00663B0E">
        <w:rPr>
          <w:rFonts w:ascii="Arial" w:hAnsi="Arial" w:cs="Arial"/>
          <w:sz w:val="22"/>
          <w:szCs w:val="22"/>
        </w:rPr>
        <w:t xml:space="preserve">ateriał </w:t>
      </w:r>
      <w:r w:rsidRPr="00663B0E">
        <w:rPr>
          <w:rFonts w:ascii="Arial" w:hAnsi="Arial" w:cs="Arial"/>
          <w:sz w:val="22"/>
          <w:szCs w:val="22"/>
        </w:rPr>
        <w:t xml:space="preserve">tras impulsowych - </w:t>
      </w:r>
      <w:r w:rsidR="00817747" w:rsidRPr="00663B0E">
        <w:rPr>
          <w:rFonts w:ascii="Arial" w:hAnsi="Arial" w:cs="Arial"/>
          <w:sz w:val="22"/>
          <w:szCs w:val="22"/>
        </w:rPr>
        <w:t>stal nierdzewna (inny materiał w zależności od</w:t>
      </w:r>
      <w:r w:rsidR="00937B95" w:rsidRPr="00663B0E">
        <w:rPr>
          <w:rFonts w:ascii="Arial" w:hAnsi="Arial" w:cs="Arial"/>
          <w:sz w:val="22"/>
          <w:szCs w:val="22"/>
        </w:rPr>
        <w:t xml:space="preserve"> warunków technologicznych zgodnie z klasyfikacja mechaniczną rurociągów</w:t>
      </w:r>
      <w:r w:rsidR="00817747" w:rsidRPr="00663B0E">
        <w:rPr>
          <w:rFonts w:ascii="Arial" w:hAnsi="Arial" w:cs="Arial"/>
          <w:sz w:val="22"/>
          <w:szCs w:val="22"/>
        </w:rPr>
        <w:t>)</w:t>
      </w:r>
      <w:r w:rsidRPr="00663B0E">
        <w:rPr>
          <w:rFonts w:ascii="Arial" w:hAnsi="Arial" w:cs="Arial"/>
          <w:sz w:val="22"/>
          <w:szCs w:val="22"/>
        </w:rPr>
        <w:t>.</w:t>
      </w:r>
    </w:p>
    <w:p w14:paraId="42FB688A" w14:textId="77777777" w:rsidR="00F67056" w:rsidRDefault="0013535C" w:rsidP="00461418">
      <w:pPr>
        <w:numPr>
          <w:ilvl w:val="0"/>
          <w:numId w:val="33"/>
        </w:numPr>
        <w:jc w:val="both"/>
        <w:rPr>
          <w:rFonts w:ascii="Arial" w:hAnsi="Arial" w:cs="Arial"/>
          <w:sz w:val="22"/>
          <w:szCs w:val="22"/>
        </w:rPr>
      </w:pPr>
      <w:r>
        <w:rPr>
          <w:rFonts w:ascii="Arial" w:hAnsi="Arial" w:cs="Arial"/>
          <w:sz w:val="22"/>
          <w:szCs w:val="22"/>
        </w:rPr>
        <w:t>K</w:t>
      </w:r>
      <w:r w:rsidR="00937B95" w:rsidRPr="0013535C">
        <w:rPr>
          <w:rFonts w:ascii="Arial" w:hAnsi="Arial" w:cs="Arial"/>
          <w:sz w:val="22"/>
          <w:szCs w:val="22"/>
        </w:rPr>
        <w:t xml:space="preserve">ażdy przetwornik ciśnienia </w:t>
      </w:r>
      <w:r w:rsidR="00817747" w:rsidRPr="0013535C">
        <w:rPr>
          <w:rFonts w:ascii="Arial" w:hAnsi="Arial" w:cs="Arial"/>
          <w:sz w:val="22"/>
          <w:szCs w:val="22"/>
        </w:rPr>
        <w:t>musi</w:t>
      </w:r>
      <w:r w:rsidR="00937B95" w:rsidRPr="0013535C">
        <w:rPr>
          <w:rFonts w:ascii="Arial" w:hAnsi="Arial" w:cs="Arial"/>
          <w:sz w:val="22"/>
          <w:szCs w:val="22"/>
        </w:rPr>
        <w:t xml:space="preserve"> posiadać indywidualn</w:t>
      </w:r>
      <w:r w:rsidR="00817747" w:rsidRPr="0013535C">
        <w:rPr>
          <w:rFonts w:ascii="Arial" w:hAnsi="Arial" w:cs="Arial"/>
          <w:sz w:val="22"/>
          <w:szCs w:val="22"/>
        </w:rPr>
        <w:t>e zblocze dwuzaworowe</w:t>
      </w:r>
      <w:r w:rsidR="00F67056">
        <w:rPr>
          <w:rFonts w:ascii="Arial" w:hAnsi="Arial" w:cs="Arial"/>
          <w:sz w:val="22"/>
          <w:szCs w:val="22"/>
        </w:rPr>
        <w:t>.</w:t>
      </w:r>
      <w:r w:rsidR="00817747" w:rsidRPr="0013535C">
        <w:rPr>
          <w:rFonts w:ascii="Arial" w:hAnsi="Arial" w:cs="Arial"/>
          <w:sz w:val="22"/>
          <w:szCs w:val="22"/>
        </w:rPr>
        <w:t xml:space="preserve"> </w:t>
      </w:r>
      <w:r w:rsidR="00F67056">
        <w:rPr>
          <w:rFonts w:ascii="Arial" w:hAnsi="Arial" w:cs="Arial"/>
          <w:sz w:val="22"/>
          <w:szCs w:val="22"/>
        </w:rPr>
        <w:br/>
        <w:t>W</w:t>
      </w:r>
      <w:r w:rsidR="00817747" w:rsidRPr="0013535C">
        <w:rPr>
          <w:rFonts w:ascii="Arial" w:hAnsi="Arial" w:cs="Arial"/>
          <w:sz w:val="22"/>
          <w:szCs w:val="22"/>
        </w:rPr>
        <w:t xml:space="preserve"> przypadku przetworników</w:t>
      </w:r>
      <w:r w:rsidR="00937B95" w:rsidRPr="0013535C">
        <w:rPr>
          <w:rFonts w:ascii="Arial" w:hAnsi="Arial" w:cs="Arial"/>
          <w:sz w:val="22"/>
          <w:szCs w:val="22"/>
        </w:rPr>
        <w:t xml:space="preserve"> </w:t>
      </w:r>
      <w:r w:rsidR="00817747" w:rsidRPr="0013535C">
        <w:rPr>
          <w:rFonts w:ascii="Arial" w:hAnsi="Arial" w:cs="Arial"/>
          <w:sz w:val="22"/>
          <w:szCs w:val="22"/>
        </w:rPr>
        <w:t>różnicy ciśnień wymagane jest zblocze pięciozaworowe</w:t>
      </w:r>
      <w:r w:rsidR="00F67056">
        <w:rPr>
          <w:rFonts w:ascii="Arial" w:hAnsi="Arial" w:cs="Arial"/>
          <w:sz w:val="22"/>
          <w:szCs w:val="22"/>
        </w:rPr>
        <w:t>.</w:t>
      </w:r>
    </w:p>
    <w:p w14:paraId="41E65392" w14:textId="77777777" w:rsidR="00F67056" w:rsidRDefault="00F67056" w:rsidP="00461418">
      <w:pPr>
        <w:numPr>
          <w:ilvl w:val="0"/>
          <w:numId w:val="33"/>
        </w:numPr>
        <w:jc w:val="both"/>
        <w:rPr>
          <w:rFonts w:ascii="Arial" w:hAnsi="Arial" w:cs="Arial"/>
          <w:sz w:val="22"/>
          <w:szCs w:val="22"/>
        </w:rPr>
      </w:pPr>
      <w:r>
        <w:rPr>
          <w:rFonts w:ascii="Arial" w:hAnsi="Arial" w:cs="Arial"/>
          <w:sz w:val="22"/>
          <w:szCs w:val="22"/>
        </w:rPr>
        <w:t>O</w:t>
      </w:r>
      <w:r w:rsidR="00937B95" w:rsidRPr="00F67056">
        <w:rPr>
          <w:rFonts w:ascii="Arial" w:hAnsi="Arial" w:cs="Arial"/>
          <w:sz w:val="22"/>
          <w:szCs w:val="22"/>
        </w:rPr>
        <w:t xml:space="preserve">dpowietrzenia i odwodnienia </w:t>
      </w:r>
      <w:r w:rsidR="00F80509">
        <w:rPr>
          <w:rFonts w:ascii="Arial" w:hAnsi="Arial" w:cs="Arial"/>
          <w:sz w:val="22"/>
          <w:szCs w:val="22"/>
        </w:rPr>
        <w:t>muszą</w:t>
      </w:r>
      <w:r w:rsidR="00937B95" w:rsidRPr="00F67056">
        <w:rPr>
          <w:rFonts w:ascii="Arial" w:hAnsi="Arial" w:cs="Arial"/>
          <w:sz w:val="22"/>
          <w:szCs w:val="22"/>
        </w:rPr>
        <w:t xml:space="preserve"> być odprowadzone rurką do miejsc bezpiecznych lub do systemu zrzutowego</w:t>
      </w:r>
      <w:r w:rsidR="00817747" w:rsidRPr="00F67056">
        <w:rPr>
          <w:rFonts w:ascii="Arial" w:hAnsi="Arial" w:cs="Arial"/>
          <w:sz w:val="22"/>
          <w:szCs w:val="22"/>
        </w:rPr>
        <w:t>, n</w:t>
      </w:r>
      <w:r w:rsidR="00937B95" w:rsidRPr="00F67056">
        <w:rPr>
          <w:rFonts w:ascii="Arial" w:hAnsi="Arial" w:cs="Arial"/>
          <w:sz w:val="22"/>
          <w:szCs w:val="22"/>
        </w:rPr>
        <w:t>ie dotyczy to przyrządów, które są zainstalowane na mediach nie stwarzających zagrożenia, np. niskociśnieniowe, nietoksyczne oraz niepalne płyny</w:t>
      </w:r>
      <w:r>
        <w:rPr>
          <w:rFonts w:ascii="Arial" w:hAnsi="Arial" w:cs="Arial"/>
          <w:sz w:val="22"/>
          <w:szCs w:val="22"/>
        </w:rPr>
        <w:t>.</w:t>
      </w:r>
    </w:p>
    <w:p w14:paraId="3C20CEEC" w14:textId="77777777" w:rsidR="00F67056" w:rsidRPr="00E84583" w:rsidRDefault="00F67056" w:rsidP="00461418">
      <w:pPr>
        <w:numPr>
          <w:ilvl w:val="0"/>
          <w:numId w:val="33"/>
        </w:numPr>
        <w:jc w:val="both"/>
        <w:rPr>
          <w:rFonts w:ascii="Arial" w:hAnsi="Arial" w:cs="Arial"/>
          <w:sz w:val="22"/>
          <w:szCs w:val="22"/>
        </w:rPr>
      </w:pPr>
      <w:r>
        <w:rPr>
          <w:rFonts w:ascii="Arial" w:hAnsi="Arial" w:cs="Arial"/>
          <w:sz w:val="22"/>
          <w:szCs w:val="22"/>
        </w:rPr>
        <w:t>S</w:t>
      </w:r>
      <w:r w:rsidR="00817747" w:rsidRPr="00F67056">
        <w:rPr>
          <w:rFonts w:ascii="Arial" w:hAnsi="Arial" w:cs="Arial"/>
          <w:sz w:val="22"/>
          <w:szCs w:val="22"/>
        </w:rPr>
        <w:t>tosowane p</w:t>
      </w:r>
      <w:r w:rsidR="00937B95" w:rsidRPr="00F67056">
        <w:rPr>
          <w:rFonts w:ascii="Arial" w:hAnsi="Arial" w:cs="Arial"/>
          <w:sz w:val="22"/>
          <w:szCs w:val="22"/>
        </w:rPr>
        <w:t xml:space="preserve">rzetworniki </w:t>
      </w:r>
      <w:r w:rsidR="00817747" w:rsidRPr="00F67056">
        <w:rPr>
          <w:rFonts w:ascii="Arial" w:hAnsi="Arial" w:cs="Arial"/>
          <w:sz w:val="22"/>
          <w:szCs w:val="22"/>
        </w:rPr>
        <w:t>muszą</w:t>
      </w:r>
      <w:r w:rsidR="00937B95" w:rsidRPr="00F67056">
        <w:rPr>
          <w:rFonts w:ascii="Arial" w:hAnsi="Arial" w:cs="Arial"/>
          <w:sz w:val="22"/>
          <w:szCs w:val="22"/>
        </w:rPr>
        <w:t xml:space="preserve"> być w wykonaniu iskrobezpiecznym</w:t>
      </w:r>
      <w:r>
        <w:rPr>
          <w:rFonts w:ascii="Arial" w:hAnsi="Arial" w:cs="Arial"/>
          <w:sz w:val="22"/>
          <w:szCs w:val="22"/>
        </w:rPr>
        <w:t xml:space="preserve"> Ex i </w:t>
      </w:r>
      <w:r w:rsidR="00937B95" w:rsidRPr="00F67056">
        <w:rPr>
          <w:rFonts w:ascii="Arial" w:hAnsi="Arial" w:cs="Arial"/>
          <w:sz w:val="22"/>
          <w:szCs w:val="22"/>
        </w:rPr>
        <w:t>lub ognioszczelnym</w:t>
      </w:r>
      <w:r>
        <w:rPr>
          <w:rFonts w:ascii="Arial" w:hAnsi="Arial" w:cs="Arial"/>
          <w:sz w:val="22"/>
          <w:szCs w:val="22"/>
        </w:rPr>
        <w:t xml:space="preserve"> Ex d</w:t>
      </w:r>
      <w:r w:rsidR="00937B95" w:rsidRPr="00F67056">
        <w:rPr>
          <w:rFonts w:ascii="Arial" w:hAnsi="Arial" w:cs="Arial"/>
          <w:sz w:val="22"/>
          <w:szCs w:val="22"/>
        </w:rPr>
        <w:t xml:space="preserve">. Preferowane jest wykonanie  iskrobezpieczne  dla  celów  sterowania  i  monitoringu  oraz  wykonanie  ognioszczelne  w  przypadku  </w:t>
      </w:r>
      <w:r w:rsidR="00937B95" w:rsidRPr="00E84583">
        <w:rPr>
          <w:rFonts w:ascii="Arial" w:hAnsi="Arial" w:cs="Arial"/>
          <w:sz w:val="22"/>
          <w:szCs w:val="22"/>
        </w:rPr>
        <w:t xml:space="preserve">zastosowania  jako  </w:t>
      </w:r>
      <w:r w:rsidRPr="00E84583">
        <w:rPr>
          <w:rFonts w:ascii="Arial" w:hAnsi="Arial" w:cs="Arial"/>
          <w:sz w:val="22"/>
          <w:szCs w:val="22"/>
        </w:rPr>
        <w:t>inicjator układu blokadowego podłączony</w:t>
      </w:r>
      <w:r w:rsidR="009A0585" w:rsidRPr="00E84583">
        <w:rPr>
          <w:rFonts w:ascii="Arial" w:hAnsi="Arial" w:cs="Arial"/>
          <w:sz w:val="22"/>
          <w:szCs w:val="22"/>
        </w:rPr>
        <w:t xml:space="preserve"> </w:t>
      </w:r>
      <w:r w:rsidRPr="00E84583">
        <w:rPr>
          <w:rFonts w:ascii="Arial" w:hAnsi="Arial" w:cs="Arial"/>
          <w:sz w:val="22"/>
          <w:szCs w:val="22"/>
        </w:rPr>
        <w:t>do systemu  zabezpieczeń  ESD.</w:t>
      </w:r>
    </w:p>
    <w:p w14:paraId="51AF0721" w14:textId="77777777" w:rsidR="00F67056" w:rsidRPr="00E84583" w:rsidRDefault="00F67056" w:rsidP="00461418">
      <w:pPr>
        <w:numPr>
          <w:ilvl w:val="0"/>
          <w:numId w:val="33"/>
        </w:numPr>
        <w:jc w:val="both"/>
        <w:rPr>
          <w:rFonts w:ascii="Arial" w:hAnsi="Arial" w:cs="Arial"/>
          <w:sz w:val="22"/>
          <w:szCs w:val="22"/>
        </w:rPr>
      </w:pPr>
      <w:r w:rsidRPr="00E84583">
        <w:rPr>
          <w:rFonts w:ascii="Arial" w:hAnsi="Arial" w:cs="Arial"/>
          <w:sz w:val="22"/>
          <w:szCs w:val="22"/>
        </w:rPr>
        <w:t>J</w:t>
      </w:r>
      <w:r w:rsidR="00937B95" w:rsidRPr="00E84583">
        <w:rPr>
          <w:rFonts w:ascii="Arial" w:hAnsi="Arial" w:cs="Arial"/>
          <w:sz w:val="22"/>
          <w:szCs w:val="22"/>
        </w:rPr>
        <w:t>eśli jest to niezbędne</w:t>
      </w:r>
      <w:r w:rsidR="00EC6188" w:rsidRPr="00E84583">
        <w:rPr>
          <w:rFonts w:ascii="Arial" w:hAnsi="Arial" w:cs="Arial"/>
          <w:sz w:val="22"/>
          <w:szCs w:val="22"/>
        </w:rPr>
        <w:t>, to</w:t>
      </w:r>
      <w:r w:rsidR="00937B95" w:rsidRPr="00E84583">
        <w:rPr>
          <w:rFonts w:ascii="Arial" w:hAnsi="Arial" w:cs="Arial"/>
          <w:sz w:val="22"/>
          <w:szCs w:val="22"/>
        </w:rPr>
        <w:t xml:space="preserve"> należy zastosować przetworniki ciśnienia z</w:t>
      </w:r>
      <w:r w:rsidR="003D0F08" w:rsidRPr="00E84583">
        <w:rPr>
          <w:rFonts w:ascii="Arial" w:hAnsi="Arial" w:cs="Arial"/>
          <w:sz w:val="22"/>
          <w:szCs w:val="22"/>
        </w:rPr>
        <w:t xml:space="preserve"> </w:t>
      </w:r>
      <w:r w:rsidRPr="00E84583">
        <w:rPr>
          <w:rFonts w:ascii="Arial" w:hAnsi="Arial" w:cs="Arial"/>
          <w:sz w:val="22"/>
          <w:szCs w:val="22"/>
        </w:rPr>
        <w:t xml:space="preserve">oddzielaczami </w:t>
      </w:r>
      <w:smartTag w:uri="urn:schemas-microsoft-com:office:smarttags" w:element="metricconverter">
        <w:smartTagPr>
          <w:attr w:name="ProductID" w:val="2”"/>
        </w:smartTagPr>
        <w:r w:rsidRPr="00E84583">
          <w:rPr>
            <w:rFonts w:ascii="Arial" w:hAnsi="Arial" w:cs="Arial"/>
            <w:sz w:val="22"/>
            <w:szCs w:val="22"/>
          </w:rPr>
          <w:t>2”</w:t>
        </w:r>
      </w:smartTag>
      <w:r w:rsidR="00937B95" w:rsidRPr="00E84583">
        <w:rPr>
          <w:rFonts w:ascii="Arial" w:hAnsi="Arial" w:cs="Arial"/>
          <w:sz w:val="22"/>
          <w:szCs w:val="22"/>
        </w:rPr>
        <w:t xml:space="preserve">, </w:t>
      </w:r>
      <w:r w:rsidR="009A0585" w:rsidRPr="00E84583">
        <w:rPr>
          <w:rFonts w:ascii="Arial" w:hAnsi="Arial" w:cs="Arial"/>
          <w:sz w:val="22"/>
          <w:szCs w:val="22"/>
        </w:rPr>
        <w:t xml:space="preserve">materiał min. 316SS, </w:t>
      </w:r>
      <w:r w:rsidR="00937B95" w:rsidRPr="00E84583">
        <w:rPr>
          <w:rFonts w:ascii="Arial" w:hAnsi="Arial" w:cs="Arial"/>
          <w:sz w:val="22"/>
          <w:szCs w:val="22"/>
        </w:rPr>
        <w:t>zabudow</w:t>
      </w:r>
      <w:r w:rsidR="009A0585" w:rsidRPr="00E84583">
        <w:rPr>
          <w:rFonts w:ascii="Arial" w:hAnsi="Arial" w:cs="Arial"/>
          <w:sz w:val="22"/>
          <w:szCs w:val="22"/>
        </w:rPr>
        <w:t xml:space="preserve">a </w:t>
      </w:r>
      <w:proofErr w:type="spellStart"/>
      <w:r w:rsidR="00937B95" w:rsidRPr="00E84583">
        <w:rPr>
          <w:rFonts w:ascii="Arial" w:hAnsi="Arial" w:cs="Arial"/>
          <w:sz w:val="22"/>
          <w:szCs w:val="22"/>
        </w:rPr>
        <w:t>międzykołnierzow</w:t>
      </w:r>
      <w:r w:rsidRPr="00E84583">
        <w:rPr>
          <w:rFonts w:ascii="Arial" w:hAnsi="Arial" w:cs="Arial"/>
          <w:sz w:val="22"/>
          <w:szCs w:val="22"/>
        </w:rPr>
        <w:t>a</w:t>
      </w:r>
      <w:proofErr w:type="spellEnd"/>
      <w:r w:rsidRPr="00E84583">
        <w:rPr>
          <w:rFonts w:ascii="Arial" w:hAnsi="Arial" w:cs="Arial"/>
          <w:sz w:val="22"/>
          <w:szCs w:val="22"/>
        </w:rPr>
        <w:t>.</w:t>
      </w:r>
    </w:p>
    <w:p w14:paraId="42B15D32" w14:textId="77777777" w:rsidR="00937B95" w:rsidRPr="00E84583" w:rsidRDefault="00F67056" w:rsidP="00461418">
      <w:pPr>
        <w:numPr>
          <w:ilvl w:val="0"/>
          <w:numId w:val="33"/>
        </w:numPr>
        <w:jc w:val="both"/>
        <w:rPr>
          <w:rFonts w:ascii="Arial" w:hAnsi="Arial" w:cs="Arial"/>
          <w:sz w:val="22"/>
          <w:szCs w:val="22"/>
        </w:rPr>
      </w:pPr>
      <w:r w:rsidRPr="00E84583">
        <w:rPr>
          <w:rFonts w:ascii="Arial" w:eastAsia="Calibri" w:hAnsi="Arial" w:cs="Arial"/>
          <w:sz w:val="22"/>
          <w:szCs w:val="22"/>
        </w:rPr>
        <w:t>W</w:t>
      </w:r>
      <w:r w:rsidR="009A0585" w:rsidRPr="00E84583">
        <w:rPr>
          <w:rFonts w:ascii="Arial" w:eastAsia="Calibri" w:hAnsi="Arial" w:cs="Arial"/>
          <w:sz w:val="22"/>
          <w:szCs w:val="22"/>
        </w:rPr>
        <w:t xml:space="preserve"> aplikacjach, gdzie typ medium </w:t>
      </w:r>
      <w:r w:rsidRPr="00E84583">
        <w:rPr>
          <w:rFonts w:ascii="Arial" w:eastAsia="Calibri" w:hAnsi="Arial" w:cs="Arial"/>
          <w:sz w:val="22"/>
          <w:szCs w:val="22"/>
        </w:rPr>
        <w:t>może powodować</w:t>
      </w:r>
      <w:r w:rsidR="009A0585" w:rsidRPr="00E84583">
        <w:rPr>
          <w:rFonts w:ascii="Arial" w:eastAsia="Calibri" w:hAnsi="Arial" w:cs="Arial"/>
          <w:sz w:val="22"/>
          <w:szCs w:val="22"/>
        </w:rPr>
        <w:t xml:space="preserve"> zapychanie rurek impulsowych (media gęste, krzepnące, itp.) należy stosować przetworniki ciśnienia i różnicy ciśnienia z </w:t>
      </w:r>
      <w:r w:rsidR="00912004" w:rsidRPr="00E84583">
        <w:rPr>
          <w:rFonts w:ascii="Arial" w:eastAsia="Calibri" w:hAnsi="Arial" w:cs="Arial"/>
          <w:sz w:val="22"/>
          <w:szCs w:val="22"/>
        </w:rPr>
        <w:t>opcją detekcji zapchanych rurek</w:t>
      </w:r>
      <w:r w:rsidR="00105993" w:rsidRPr="00E84583">
        <w:rPr>
          <w:rFonts w:ascii="Arial" w:eastAsia="Calibri" w:hAnsi="Arial" w:cs="Arial"/>
          <w:sz w:val="22"/>
          <w:szCs w:val="22"/>
        </w:rPr>
        <w:t>.</w:t>
      </w:r>
      <w:r w:rsidR="00912004"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Zastosowane </w:t>
      </w:r>
      <w:r w:rsidR="00912004" w:rsidRPr="00E84583">
        <w:rPr>
          <w:rFonts w:ascii="Arial" w:eastAsia="Calibri" w:hAnsi="Arial" w:cs="Arial"/>
          <w:sz w:val="22"/>
          <w:szCs w:val="22"/>
        </w:rPr>
        <w:t>trasy impulsowe muszą być możliwie krótkie</w:t>
      </w:r>
      <w:r w:rsidR="00105993" w:rsidRPr="00E84583">
        <w:rPr>
          <w:rFonts w:ascii="Arial" w:eastAsia="Calibri" w:hAnsi="Arial" w:cs="Arial"/>
          <w:sz w:val="22"/>
          <w:szCs w:val="22"/>
        </w:rPr>
        <w:t xml:space="preserve"> i proste</w:t>
      </w:r>
      <w:r w:rsidR="009F77A2" w:rsidRPr="00E84583">
        <w:rPr>
          <w:rFonts w:ascii="Arial" w:eastAsia="Calibri" w:hAnsi="Arial" w:cs="Arial"/>
          <w:sz w:val="22"/>
          <w:szCs w:val="22"/>
        </w:rPr>
        <w:t xml:space="preserve">. </w:t>
      </w:r>
      <w:r w:rsidR="00105993" w:rsidRPr="00E84583">
        <w:rPr>
          <w:rFonts w:ascii="Arial" w:eastAsia="Calibri" w:hAnsi="Arial" w:cs="Arial"/>
          <w:sz w:val="22"/>
          <w:szCs w:val="22"/>
        </w:rPr>
        <w:t xml:space="preserve">Tam, gdzie jest to wymagane, </w:t>
      </w:r>
      <w:r w:rsidR="009F77A2" w:rsidRPr="00E84583">
        <w:rPr>
          <w:rFonts w:ascii="Arial" w:eastAsia="Calibri" w:hAnsi="Arial" w:cs="Arial"/>
          <w:sz w:val="22"/>
          <w:szCs w:val="22"/>
        </w:rPr>
        <w:t>należy stosować układy płukania lub przedmuchiwania impulsów.</w:t>
      </w:r>
    </w:p>
    <w:p w14:paraId="295129B2" w14:textId="77777777" w:rsidR="005C7811" w:rsidRPr="00534DA0" w:rsidRDefault="005C7811" w:rsidP="006B42D6"/>
    <w:p w14:paraId="29B96609" w14:textId="77777777" w:rsidR="006B42D6" w:rsidRPr="00BE4707" w:rsidRDefault="006B42D6" w:rsidP="00CA48EC">
      <w:pPr>
        <w:pStyle w:val="Nagwek1"/>
        <w:numPr>
          <w:ilvl w:val="3"/>
          <w:numId w:val="1"/>
        </w:numPr>
        <w:tabs>
          <w:tab w:val="clear" w:pos="2160"/>
          <w:tab w:val="num" w:pos="851"/>
        </w:tabs>
        <w:ind w:left="851" w:hanging="851"/>
      </w:pPr>
      <w:bookmarkStart w:id="40" w:name="_Toc475077779"/>
      <w:r>
        <w:t>Sygnalizatory ciśnienia</w:t>
      </w:r>
      <w:bookmarkEnd w:id="40"/>
    </w:p>
    <w:p w14:paraId="488C2EFA" w14:textId="77777777" w:rsidR="00517955" w:rsidRPr="00A533AE" w:rsidRDefault="00517955" w:rsidP="00517955">
      <w:pPr>
        <w:jc w:val="both"/>
        <w:rPr>
          <w:rFonts w:ascii="Arial" w:hAnsi="Arial" w:cs="Arial"/>
          <w:b/>
          <w:sz w:val="22"/>
          <w:szCs w:val="22"/>
        </w:rPr>
      </w:pPr>
    </w:p>
    <w:p w14:paraId="44F30024" w14:textId="77777777" w:rsidR="00517955" w:rsidRPr="00A533AE" w:rsidRDefault="00517955" w:rsidP="00F67056">
      <w:pPr>
        <w:jc w:val="both"/>
        <w:rPr>
          <w:rFonts w:ascii="Arial" w:hAnsi="Arial" w:cs="Arial"/>
          <w:sz w:val="22"/>
          <w:szCs w:val="22"/>
        </w:rPr>
      </w:pPr>
      <w:r w:rsidRPr="00A533AE">
        <w:rPr>
          <w:rFonts w:ascii="Arial" w:hAnsi="Arial" w:cs="Arial"/>
          <w:sz w:val="22"/>
          <w:szCs w:val="22"/>
        </w:rPr>
        <w:t xml:space="preserve">Sygnalizatory ciśnienia </w:t>
      </w:r>
      <w:r w:rsidR="00833100">
        <w:rPr>
          <w:rFonts w:ascii="Arial" w:hAnsi="Arial" w:cs="Arial"/>
          <w:sz w:val="22"/>
          <w:szCs w:val="22"/>
        </w:rPr>
        <w:t>muszą</w:t>
      </w:r>
      <w:r w:rsidR="00833100" w:rsidRPr="00A533AE">
        <w:rPr>
          <w:rFonts w:ascii="Arial" w:hAnsi="Arial" w:cs="Arial"/>
          <w:sz w:val="22"/>
          <w:szCs w:val="22"/>
        </w:rPr>
        <w:t xml:space="preserve"> </w:t>
      </w:r>
      <w:r w:rsidRPr="00A533AE">
        <w:rPr>
          <w:rFonts w:ascii="Arial" w:hAnsi="Arial" w:cs="Arial"/>
          <w:sz w:val="22"/>
          <w:szCs w:val="22"/>
        </w:rPr>
        <w:t>być dobrane zgodnie z obowiązującymi normami oraz</w:t>
      </w:r>
      <w:r>
        <w:rPr>
          <w:rFonts w:ascii="Arial" w:hAnsi="Arial" w:cs="Arial"/>
          <w:sz w:val="22"/>
          <w:szCs w:val="22"/>
        </w:rPr>
        <w:t xml:space="preserve"> </w:t>
      </w:r>
      <w:r w:rsidR="00D34659">
        <w:rPr>
          <w:rFonts w:ascii="Arial" w:hAnsi="Arial" w:cs="Arial"/>
          <w:sz w:val="22"/>
          <w:szCs w:val="22"/>
        </w:rPr>
        <w:t>poniższymi wymaganiami.</w:t>
      </w:r>
    </w:p>
    <w:p w14:paraId="39593E52"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ygnalizatory ciśnienia powinny być wykonane ze stali 316SS, konstrukcja zabezpieczona przed wpływami atmosferycznymi</w:t>
      </w:r>
      <w:r w:rsidRPr="00D34659">
        <w:rPr>
          <w:rFonts w:ascii="Arial" w:hAnsi="Arial" w:cs="Arial"/>
          <w:sz w:val="22"/>
          <w:szCs w:val="22"/>
        </w:rPr>
        <w:t>.</w:t>
      </w:r>
    </w:p>
    <w:p w14:paraId="2FB89014"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w:t>
      </w:r>
      <w:r w:rsidR="00C85F0C">
        <w:rPr>
          <w:rFonts w:ascii="Arial" w:hAnsi="Arial" w:cs="Arial"/>
          <w:sz w:val="22"/>
          <w:szCs w:val="22"/>
        </w:rPr>
        <w:t>muszą</w:t>
      </w:r>
      <w:r w:rsidR="00517955" w:rsidRPr="00D34659">
        <w:rPr>
          <w:rFonts w:ascii="Arial" w:hAnsi="Arial" w:cs="Arial"/>
          <w:sz w:val="22"/>
          <w:szCs w:val="22"/>
        </w:rPr>
        <w:t xml:space="preserve"> mieć styki </w:t>
      </w:r>
      <w:r w:rsidR="00517955" w:rsidRPr="00E84583">
        <w:rPr>
          <w:rFonts w:ascii="Arial" w:hAnsi="Arial" w:cs="Arial"/>
          <w:sz w:val="22"/>
          <w:szCs w:val="22"/>
        </w:rPr>
        <w:t xml:space="preserve">kontaktowe typu </w:t>
      </w:r>
      <w:proofErr w:type="spellStart"/>
      <w:r w:rsidR="00517955" w:rsidRPr="00E84583">
        <w:rPr>
          <w:rFonts w:ascii="Arial" w:hAnsi="Arial" w:cs="Arial"/>
          <w:sz w:val="22"/>
          <w:szCs w:val="22"/>
        </w:rPr>
        <w:t>mikroswitch</w:t>
      </w:r>
      <w:proofErr w:type="spellEnd"/>
      <w:r w:rsidR="00517955" w:rsidRPr="00E84583">
        <w:rPr>
          <w:rFonts w:ascii="Arial" w:hAnsi="Arial" w:cs="Arial"/>
          <w:sz w:val="22"/>
          <w:szCs w:val="22"/>
        </w:rPr>
        <w:t>, SPDT lub DPDT, 24V DC, 0,5A</w:t>
      </w:r>
      <w:r w:rsidR="00166F7B" w:rsidRPr="00E84583">
        <w:rPr>
          <w:rFonts w:ascii="Arial" w:hAnsi="Arial" w:cs="Arial"/>
          <w:sz w:val="22"/>
          <w:szCs w:val="22"/>
        </w:rPr>
        <w:t xml:space="preserve"> lub elektronikę NAMUR</w:t>
      </w:r>
      <w:r w:rsidRPr="00E84583">
        <w:rPr>
          <w:rFonts w:ascii="Arial" w:hAnsi="Arial" w:cs="Arial"/>
          <w:sz w:val="22"/>
          <w:szCs w:val="22"/>
        </w:rPr>
        <w:t xml:space="preserve">. </w:t>
      </w:r>
      <w:r w:rsidR="00E42132" w:rsidRPr="00E84583">
        <w:rPr>
          <w:rFonts w:ascii="Arial" w:hAnsi="Arial" w:cs="Arial"/>
          <w:sz w:val="22"/>
          <w:szCs w:val="22"/>
        </w:rPr>
        <w:t>Materiał styków musi być dobrany do danej aplikacji</w:t>
      </w:r>
      <w:r w:rsidR="00B71492" w:rsidRPr="00E84583">
        <w:rPr>
          <w:rFonts w:ascii="Arial" w:hAnsi="Arial" w:cs="Arial"/>
          <w:sz w:val="22"/>
          <w:szCs w:val="22"/>
        </w:rPr>
        <w:t xml:space="preserve"> (np. w przypadku korozyjnego środowiska styki muszą być pokryte złotem).</w:t>
      </w:r>
      <w:r w:rsidR="00E42132">
        <w:rPr>
          <w:rFonts w:ascii="Arial" w:hAnsi="Arial" w:cs="Arial"/>
          <w:sz w:val="22"/>
          <w:szCs w:val="22"/>
        </w:rPr>
        <w:t xml:space="preserve"> </w:t>
      </w:r>
      <w:r w:rsidRPr="00D34659">
        <w:rPr>
          <w:rFonts w:ascii="Arial" w:hAnsi="Arial" w:cs="Arial"/>
          <w:sz w:val="22"/>
          <w:szCs w:val="22"/>
        </w:rPr>
        <w:t>K</w:t>
      </w:r>
      <w:r w:rsidR="00517955" w:rsidRPr="00D34659">
        <w:rPr>
          <w:rFonts w:ascii="Arial" w:hAnsi="Arial" w:cs="Arial"/>
          <w:sz w:val="22"/>
          <w:szCs w:val="22"/>
        </w:rPr>
        <w:t xml:space="preserve">onstrukcja </w:t>
      </w:r>
      <w:r w:rsidR="00B71492">
        <w:rPr>
          <w:rFonts w:ascii="Arial" w:hAnsi="Arial" w:cs="Arial"/>
          <w:sz w:val="22"/>
          <w:szCs w:val="22"/>
        </w:rPr>
        <w:t xml:space="preserve">musi być </w:t>
      </w:r>
      <w:r w:rsidR="00517955" w:rsidRPr="00D34659">
        <w:rPr>
          <w:rFonts w:ascii="Arial" w:hAnsi="Arial" w:cs="Arial"/>
          <w:sz w:val="22"/>
          <w:szCs w:val="22"/>
        </w:rPr>
        <w:t>zabezpieczona przed wpływami atmosferycznymi</w:t>
      </w:r>
      <w:r w:rsidRPr="00D34659">
        <w:rPr>
          <w:rFonts w:ascii="Arial" w:hAnsi="Arial" w:cs="Arial"/>
          <w:sz w:val="22"/>
          <w:szCs w:val="22"/>
        </w:rPr>
        <w:t>. R</w:t>
      </w:r>
      <w:r w:rsidR="00517955" w:rsidRPr="00D34659">
        <w:rPr>
          <w:rFonts w:ascii="Arial" w:hAnsi="Arial" w:cs="Arial"/>
          <w:sz w:val="22"/>
          <w:szCs w:val="22"/>
        </w:rPr>
        <w:t>egulacj</w:t>
      </w:r>
      <w:r w:rsidR="00166F7B" w:rsidRPr="00D34659">
        <w:rPr>
          <w:rFonts w:ascii="Arial" w:hAnsi="Arial" w:cs="Arial"/>
          <w:sz w:val="22"/>
          <w:szCs w:val="22"/>
        </w:rPr>
        <w:t>a</w:t>
      </w:r>
      <w:r w:rsidR="00517955" w:rsidRPr="00D34659">
        <w:rPr>
          <w:rFonts w:ascii="Arial" w:hAnsi="Arial" w:cs="Arial"/>
          <w:sz w:val="22"/>
          <w:szCs w:val="22"/>
        </w:rPr>
        <w:t xml:space="preserve"> wartości nastawy dostępn</w:t>
      </w:r>
      <w:r w:rsidR="00166F7B" w:rsidRPr="00D34659">
        <w:rPr>
          <w:rFonts w:ascii="Arial" w:hAnsi="Arial" w:cs="Arial"/>
          <w:sz w:val="22"/>
          <w:szCs w:val="22"/>
        </w:rPr>
        <w:t>a</w:t>
      </w:r>
      <w:r w:rsidR="00517955" w:rsidRPr="00D34659">
        <w:rPr>
          <w:rFonts w:ascii="Arial" w:hAnsi="Arial" w:cs="Arial"/>
          <w:sz w:val="22"/>
          <w:szCs w:val="22"/>
        </w:rPr>
        <w:t xml:space="preserve"> wewnątrz obudowy</w:t>
      </w:r>
      <w:r w:rsidRPr="00D34659">
        <w:rPr>
          <w:rFonts w:ascii="Arial" w:hAnsi="Arial" w:cs="Arial"/>
          <w:sz w:val="22"/>
          <w:szCs w:val="22"/>
        </w:rPr>
        <w:t>.</w:t>
      </w:r>
    </w:p>
    <w:p w14:paraId="567C2342" w14:textId="77777777" w:rsidR="00D34659" w:rsidRPr="00D34659" w:rsidRDefault="00D34659" w:rsidP="00461418">
      <w:pPr>
        <w:numPr>
          <w:ilvl w:val="0"/>
          <w:numId w:val="34"/>
        </w:numPr>
        <w:jc w:val="both"/>
        <w:rPr>
          <w:rFonts w:ascii="Arial" w:hAnsi="Arial" w:cs="Arial"/>
          <w:sz w:val="22"/>
          <w:szCs w:val="22"/>
        </w:rPr>
      </w:pPr>
      <w:r w:rsidRPr="00D34659">
        <w:rPr>
          <w:rFonts w:ascii="Arial" w:hAnsi="Arial" w:cs="Arial"/>
          <w:sz w:val="22"/>
          <w:szCs w:val="22"/>
        </w:rPr>
        <w:t>W</w:t>
      </w:r>
      <w:r w:rsidR="00166F7B" w:rsidRPr="00D34659">
        <w:rPr>
          <w:rFonts w:ascii="Arial" w:hAnsi="Arial" w:cs="Arial"/>
          <w:sz w:val="22"/>
          <w:szCs w:val="22"/>
        </w:rPr>
        <w:t xml:space="preserve"> przypadku </w:t>
      </w:r>
      <w:r w:rsidRPr="00D34659">
        <w:rPr>
          <w:rFonts w:ascii="Arial" w:hAnsi="Arial" w:cs="Arial"/>
          <w:sz w:val="22"/>
          <w:szCs w:val="22"/>
        </w:rPr>
        <w:t xml:space="preserve">realizacji układów </w:t>
      </w:r>
      <w:r w:rsidR="00166F7B" w:rsidRPr="00D34659">
        <w:rPr>
          <w:rFonts w:ascii="Arial" w:hAnsi="Arial" w:cs="Arial"/>
          <w:sz w:val="22"/>
          <w:szCs w:val="22"/>
        </w:rPr>
        <w:t>sygnalizacji ciśnienia w systemach ESD wymagane jest stosowanie przetworników ciśnienia zamiast sygnalizatorów ciśnienia</w:t>
      </w:r>
      <w:r w:rsidRPr="00D34659">
        <w:rPr>
          <w:rFonts w:ascii="Arial" w:hAnsi="Arial" w:cs="Arial"/>
          <w:sz w:val="22"/>
          <w:szCs w:val="22"/>
        </w:rPr>
        <w:t>.</w:t>
      </w:r>
    </w:p>
    <w:p w14:paraId="73618C91" w14:textId="77777777" w:rsidR="00517955" w:rsidRDefault="00D34659" w:rsidP="00461418">
      <w:pPr>
        <w:numPr>
          <w:ilvl w:val="0"/>
          <w:numId w:val="34"/>
        </w:numPr>
        <w:jc w:val="both"/>
        <w:rPr>
          <w:rFonts w:ascii="Arial" w:hAnsi="Arial" w:cs="Arial"/>
          <w:sz w:val="22"/>
          <w:szCs w:val="22"/>
        </w:rPr>
      </w:pPr>
      <w:r w:rsidRPr="00D34659">
        <w:rPr>
          <w:rFonts w:ascii="Arial" w:hAnsi="Arial" w:cs="Arial"/>
          <w:sz w:val="22"/>
          <w:szCs w:val="22"/>
        </w:rPr>
        <w:t>S</w:t>
      </w:r>
      <w:r w:rsidR="00517955" w:rsidRPr="00D34659">
        <w:rPr>
          <w:rFonts w:ascii="Arial" w:hAnsi="Arial" w:cs="Arial"/>
          <w:sz w:val="22"/>
          <w:szCs w:val="22"/>
        </w:rPr>
        <w:t xml:space="preserve">ygnalizatory ciśnienia </w:t>
      </w:r>
      <w:r w:rsidR="00166F7B" w:rsidRPr="00D34659">
        <w:rPr>
          <w:rFonts w:ascii="Arial" w:hAnsi="Arial" w:cs="Arial"/>
          <w:sz w:val="22"/>
          <w:szCs w:val="22"/>
        </w:rPr>
        <w:t>muszą</w:t>
      </w:r>
      <w:r w:rsidR="00517955" w:rsidRPr="00D34659">
        <w:rPr>
          <w:rFonts w:ascii="Arial" w:hAnsi="Arial" w:cs="Arial"/>
          <w:sz w:val="22"/>
          <w:szCs w:val="22"/>
        </w:rPr>
        <w:t xml:space="preserve"> mieć przył</w:t>
      </w:r>
      <w:r w:rsidR="00C77427" w:rsidRPr="00D34659">
        <w:rPr>
          <w:rFonts w:ascii="Arial" w:hAnsi="Arial" w:cs="Arial"/>
          <w:sz w:val="22"/>
          <w:szCs w:val="22"/>
        </w:rPr>
        <w:t xml:space="preserve">ącza ½’’ NPT, </w:t>
      </w:r>
      <w:r w:rsidRPr="00D34659">
        <w:rPr>
          <w:rFonts w:ascii="Arial" w:hAnsi="Arial" w:cs="Arial"/>
          <w:sz w:val="22"/>
          <w:szCs w:val="22"/>
        </w:rPr>
        <w:t xml:space="preserve">preferowany </w:t>
      </w:r>
      <w:r w:rsidR="00C77427" w:rsidRPr="00D34659">
        <w:rPr>
          <w:rFonts w:ascii="Arial" w:hAnsi="Arial" w:cs="Arial"/>
          <w:sz w:val="22"/>
          <w:szCs w:val="22"/>
        </w:rPr>
        <w:t>gwint wewnętrzny.</w:t>
      </w:r>
    </w:p>
    <w:p w14:paraId="005A7E9B" w14:textId="77777777" w:rsidR="008C4E1D" w:rsidRPr="00B90D26" w:rsidRDefault="008C4E1D" w:rsidP="008C4E1D"/>
    <w:p w14:paraId="2AB7B163" w14:textId="77777777" w:rsidR="00C77427" w:rsidRPr="00633218" w:rsidRDefault="00C77427" w:rsidP="00633218">
      <w:pPr>
        <w:pStyle w:val="Nagwek1"/>
        <w:numPr>
          <w:ilvl w:val="2"/>
          <w:numId w:val="1"/>
        </w:numPr>
        <w:tabs>
          <w:tab w:val="clear" w:pos="1440"/>
          <w:tab w:val="num" w:pos="709"/>
        </w:tabs>
        <w:ind w:left="709" w:hanging="709"/>
        <w:jc w:val="both"/>
        <w:rPr>
          <w:rFonts w:cs="Arial"/>
          <w:szCs w:val="22"/>
        </w:rPr>
      </w:pPr>
      <w:bookmarkStart w:id="41" w:name="_Toc475077780"/>
      <w:r w:rsidRPr="00633218">
        <w:rPr>
          <w:rFonts w:cs="Arial"/>
          <w:szCs w:val="22"/>
        </w:rPr>
        <w:t>Pomiary temperatury</w:t>
      </w:r>
      <w:bookmarkEnd w:id="41"/>
    </w:p>
    <w:p w14:paraId="641CFBD4" w14:textId="77777777" w:rsidR="006B42D6" w:rsidRPr="00534DA0" w:rsidRDefault="006B42D6" w:rsidP="006B42D6"/>
    <w:p w14:paraId="46F5EC93" w14:textId="77777777" w:rsidR="006B42D6" w:rsidRPr="00BE4707" w:rsidRDefault="006B42D6" w:rsidP="00CA48EC">
      <w:pPr>
        <w:pStyle w:val="Nagwek1"/>
        <w:numPr>
          <w:ilvl w:val="3"/>
          <w:numId w:val="1"/>
        </w:numPr>
        <w:tabs>
          <w:tab w:val="clear" w:pos="2160"/>
          <w:tab w:val="num" w:pos="851"/>
        </w:tabs>
        <w:ind w:left="851" w:hanging="851"/>
      </w:pPr>
      <w:bookmarkStart w:id="42" w:name="_Toc475077781"/>
      <w:r>
        <w:t>Lokalne pomiary temperatury</w:t>
      </w:r>
      <w:bookmarkEnd w:id="42"/>
    </w:p>
    <w:p w14:paraId="6381A734" w14:textId="77777777" w:rsidR="00D659C4" w:rsidRPr="00D659C4" w:rsidRDefault="00D659C4" w:rsidP="00D659C4"/>
    <w:p w14:paraId="7FF873FE" w14:textId="77777777" w:rsidR="00D34659" w:rsidRDefault="00D659C4" w:rsidP="00D34659">
      <w:pPr>
        <w:jc w:val="both"/>
        <w:rPr>
          <w:rFonts w:ascii="Arial" w:hAnsi="Arial" w:cs="Arial"/>
          <w:sz w:val="22"/>
          <w:szCs w:val="22"/>
        </w:rPr>
      </w:pPr>
      <w:r w:rsidRPr="00A533AE">
        <w:rPr>
          <w:rFonts w:ascii="Arial" w:hAnsi="Arial" w:cs="Arial"/>
          <w:sz w:val="22"/>
          <w:szCs w:val="22"/>
        </w:rPr>
        <w:t xml:space="preserve">Lokalne pomiary temperatury </w:t>
      </w:r>
      <w:r w:rsidR="00D34659" w:rsidRPr="00A533AE">
        <w:rPr>
          <w:rFonts w:ascii="Arial" w:hAnsi="Arial" w:cs="Arial"/>
          <w:sz w:val="22"/>
          <w:szCs w:val="22"/>
        </w:rPr>
        <w:t>być dobrane zgodnie z obowiązującymi normami oraz</w:t>
      </w:r>
      <w:r w:rsidR="00D34659">
        <w:rPr>
          <w:rFonts w:ascii="Arial" w:hAnsi="Arial" w:cs="Arial"/>
          <w:sz w:val="22"/>
          <w:szCs w:val="22"/>
        </w:rPr>
        <w:t xml:space="preserve"> poniższymi wymaganiami.</w:t>
      </w:r>
    </w:p>
    <w:p w14:paraId="7986CC02" w14:textId="77777777" w:rsidR="00D34659" w:rsidRDefault="00D34659" w:rsidP="00461418">
      <w:pPr>
        <w:numPr>
          <w:ilvl w:val="0"/>
          <w:numId w:val="35"/>
        </w:numPr>
        <w:jc w:val="both"/>
        <w:rPr>
          <w:rFonts w:ascii="Arial" w:hAnsi="Arial" w:cs="Arial"/>
          <w:sz w:val="22"/>
          <w:szCs w:val="22"/>
        </w:rPr>
      </w:pPr>
      <w:r>
        <w:rPr>
          <w:rFonts w:ascii="Arial" w:hAnsi="Arial" w:cs="Arial"/>
          <w:sz w:val="22"/>
          <w:szCs w:val="22"/>
        </w:rPr>
        <w:t>Dopuszcza się stosowanie</w:t>
      </w:r>
      <w:r w:rsidR="00D659C4" w:rsidRPr="00A533AE">
        <w:rPr>
          <w:rFonts w:ascii="Arial" w:hAnsi="Arial" w:cs="Arial"/>
          <w:sz w:val="22"/>
          <w:szCs w:val="22"/>
        </w:rPr>
        <w:t xml:space="preserve"> termometr</w:t>
      </w:r>
      <w:r>
        <w:rPr>
          <w:rFonts w:ascii="Arial" w:hAnsi="Arial" w:cs="Arial"/>
          <w:sz w:val="22"/>
          <w:szCs w:val="22"/>
        </w:rPr>
        <w:t>ów</w:t>
      </w:r>
      <w:r w:rsidR="00D659C4" w:rsidRPr="00A533AE">
        <w:rPr>
          <w:rFonts w:ascii="Arial" w:hAnsi="Arial" w:cs="Arial"/>
          <w:sz w:val="22"/>
          <w:szCs w:val="22"/>
        </w:rPr>
        <w:t xml:space="preserve"> bimetaliczn</w:t>
      </w:r>
      <w:r>
        <w:rPr>
          <w:rFonts w:ascii="Arial" w:hAnsi="Arial" w:cs="Arial"/>
          <w:sz w:val="22"/>
          <w:szCs w:val="22"/>
        </w:rPr>
        <w:t xml:space="preserve">ych </w:t>
      </w:r>
      <w:r w:rsidR="00D659C4" w:rsidRPr="00A533AE">
        <w:rPr>
          <w:rFonts w:ascii="Arial" w:hAnsi="Arial" w:cs="Arial"/>
          <w:sz w:val="22"/>
          <w:szCs w:val="22"/>
        </w:rPr>
        <w:t>lub manometryczn</w:t>
      </w:r>
      <w:r>
        <w:rPr>
          <w:rFonts w:ascii="Arial" w:hAnsi="Arial" w:cs="Arial"/>
          <w:sz w:val="22"/>
          <w:szCs w:val="22"/>
        </w:rPr>
        <w:t>ych</w:t>
      </w:r>
      <w:r w:rsidR="00D659C4" w:rsidRPr="00A533AE">
        <w:rPr>
          <w:rFonts w:ascii="Arial" w:hAnsi="Arial" w:cs="Arial"/>
          <w:sz w:val="22"/>
          <w:szCs w:val="22"/>
        </w:rPr>
        <w:t xml:space="preserve"> wypełnion</w:t>
      </w:r>
      <w:r>
        <w:rPr>
          <w:rFonts w:ascii="Arial" w:hAnsi="Arial" w:cs="Arial"/>
          <w:sz w:val="22"/>
          <w:szCs w:val="22"/>
        </w:rPr>
        <w:t>ych</w:t>
      </w:r>
      <w:r w:rsidR="00D659C4" w:rsidRPr="00A533AE">
        <w:rPr>
          <w:rFonts w:ascii="Arial" w:hAnsi="Arial" w:cs="Arial"/>
          <w:sz w:val="22"/>
          <w:szCs w:val="22"/>
        </w:rPr>
        <w:t xml:space="preserve"> gazem lub cieczą</w:t>
      </w:r>
      <w:r>
        <w:rPr>
          <w:rFonts w:ascii="Arial" w:hAnsi="Arial" w:cs="Arial"/>
          <w:sz w:val="22"/>
          <w:szCs w:val="22"/>
        </w:rPr>
        <w:t>.</w:t>
      </w:r>
    </w:p>
    <w:p w14:paraId="434D68EE" w14:textId="77777777" w:rsidR="00D34659" w:rsidRDefault="00D34659" w:rsidP="00461418">
      <w:pPr>
        <w:numPr>
          <w:ilvl w:val="0"/>
          <w:numId w:val="35"/>
        </w:numPr>
        <w:jc w:val="both"/>
        <w:rPr>
          <w:rFonts w:ascii="Arial" w:hAnsi="Arial" w:cs="Arial"/>
          <w:sz w:val="22"/>
          <w:szCs w:val="22"/>
        </w:rPr>
      </w:pPr>
      <w:r>
        <w:rPr>
          <w:rFonts w:ascii="Arial" w:hAnsi="Arial" w:cs="Arial"/>
          <w:sz w:val="22"/>
          <w:szCs w:val="22"/>
        </w:rPr>
        <w:t>Ś</w:t>
      </w:r>
      <w:r w:rsidR="00D659C4" w:rsidRPr="00D34659">
        <w:rPr>
          <w:rFonts w:ascii="Arial" w:hAnsi="Arial" w:cs="Arial"/>
          <w:sz w:val="22"/>
          <w:szCs w:val="22"/>
        </w:rPr>
        <w:t xml:space="preserve">rednica tarczy pomiarowej </w:t>
      </w:r>
      <w:smartTag w:uri="urn:schemas-microsoft-com:office:smarttags" w:element="metricconverter">
        <w:smartTagPr>
          <w:attr w:name="ProductID" w:val="160 mm"/>
        </w:smartTagPr>
        <w:r w:rsidR="00166F7B" w:rsidRPr="00D34659">
          <w:rPr>
            <w:rFonts w:ascii="Arial" w:hAnsi="Arial" w:cs="Arial"/>
            <w:sz w:val="22"/>
            <w:szCs w:val="22"/>
          </w:rPr>
          <w:t>160</w:t>
        </w:r>
        <w:r w:rsidR="00D659C4" w:rsidRPr="00D34659">
          <w:rPr>
            <w:rFonts w:ascii="Arial" w:hAnsi="Arial" w:cs="Arial"/>
            <w:sz w:val="22"/>
            <w:szCs w:val="22"/>
          </w:rPr>
          <w:t xml:space="preserve"> mm</w:t>
        </w:r>
      </w:smartTag>
      <w:r>
        <w:rPr>
          <w:rFonts w:ascii="Arial" w:hAnsi="Arial" w:cs="Arial"/>
          <w:sz w:val="22"/>
          <w:szCs w:val="22"/>
        </w:rPr>
        <w:t>.</w:t>
      </w:r>
      <w:r w:rsidR="00D659C4" w:rsidRPr="00D34659">
        <w:rPr>
          <w:rFonts w:ascii="Arial" w:hAnsi="Arial" w:cs="Arial"/>
          <w:sz w:val="22"/>
          <w:szCs w:val="22"/>
        </w:rPr>
        <w:t xml:space="preserve"> </w:t>
      </w:r>
      <w:r>
        <w:rPr>
          <w:rFonts w:ascii="Arial" w:hAnsi="Arial" w:cs="Arial"/>
          <w:sz w:val="22"/>
          <w:szCs w:val="22"/>
        </w:rPr>
        <w:t>S</w:t>
      </w:r>
      <w:r w:rsidR="00D659C4" w:rsidRPr="00D34659">
        <w:rPr>
          <w:rFonts w:ascii="Arial" w:hAnsi="Arial" w:cs="Arial"/>
          <w:sz w:val="22"/>
          <w:szCs w:val="22"/>
        </w:rPr>
        <w:t xml:space="preserve">kala </w:t>
      </w:r>
      <w:r w:rsidR="00855713" w:rsidRPr="00D34659">
        <w:rPr>
          <w:rFonts w:ascii="Arial" w:hAnsi="Arial" w:cs="Arial"/>
          <w:sz w:val="22"/>
          <w:szCs w:val="22"/>
        </w:rPr>
        <w:t xml:space="preserve">liniowa </w:t>
      </w:r>
      <w:r w:rsidR="00D659C4" w:rsidRPr="00D34659">
        <w:rPr>
          <w:rFonts w:ascii="Arial" w:hAnsi="Arial" w:cs="Arial"/>
          <w:sz w:val="22"/>
          <w:szCs w:val="22"/>
        </w:rPr>
        <w:t>w stopniach Celsjusza</w:t>
      </w:r>
      <w:r w:rsidR="00855713" w:rsidRPr="00D34659">
        <w:rPr>
          <w:rFonts w:ascii="Arial" w:hAnsi="Arial" w:cs="Arial"/>
          <w:sz w:val="22"/>
          <w:szCs w:val="22"/>
        </w:rPr>
        <w:t>, wskazania temperatury pomiędzy 20% a 80% skali</w:t>
      </w:r>
      <w:r>
        <w:rPr>
          <w:rFonts w:ascii="Arial" w:hAnsi="Arial" w:cs="Arial"/>
          <w:sz w:val="22"/>
          <w:szCs w:val="22"/>
        </w:rPr>
        <w:t>.</w:t>
      </w:r>
    </w:p>
    <w:p w14:paraId="0BBF4436" w14:textId="77777777" w:rsidR="00C74990" w:rsidRDefault="00D34659" w:rsidP="00461418">
      <w:pPr>
        <w:numPr>
          <w:ilvl w:val="0"/>
          <w:numId w:val="35"/>
        </w:numPr>
        <w:jc w:val="both"/>
        <w:rPr>
          <w:rFonts w:ascii="Arial" w:hAnsi="Arial" w:cs="Arial"/>
          <w:sz w:val="22"/>
          <w:szCs w:val="22"/>
        </w:rPr>
      </w:pPr>
      <w:r>
        <w:rPr>
          <w:rFonts w:ascii="Arial" w:hAnsi="Arial" w:cs="Arial"/>
          <w:sz w:val="22"/>
          <w:szCs w:val="22"/>
        </w:rPr>
        <w:t>Prz</w:t>
      </w:r>
      <w:r w:rsidR="00D659C4" w:rsidRPr="00D34659">
        <w:rPr>
          <w:rFonts w:ascii="Arial" w:hAnsi="Arial" w:cs="Arial"/>
          <w:sz w:val="22"/>
          <w:szCs w:val="22"/>
        </w:rPr>
        <w:t xml:space="preserve">yłącze termometru – gwint </w:t>
      </w:r>
      <w:r w:rsidR="00C74990">
        <w:rPr>
          <w:rFonts w:ascii="Arial" w:hAnsi="Arial" w:cs="Arial"/>
          <w:sz w:val="22"/>
          <w:szCs w:val="22"/>
        </w:rPr>
        <w:t xml:space="preserve">zewnętrzny </w:t>
      </w:r>
      <w:r w:rsidR="00D659C4" w:rsidRPr="00D34659">
        <w:rPr>
          <w:rFonts w:ascii="Arial" w:hAnsi="Arial" w:cs="Arial"/>
          <w:sz w:val="22"/>
          <w:szCs w:val="22"/>
        </w:rPr>
        <w:t>M27x2</w:t>
      </w:r>
      <w:r w:rsidR="00C74990">
        <w:rPr>
          <w:rFonts w:ascii="Arial" w:hAnsi="Arial" w:cs="Arial"/>
          <w:sz w:val="22"/>
          <w:szCs w:val="22"/>
        </w:rPr>
        <w:t>.</w:t>
      </w:r>
    </w:p>
    <w:p w14:paraId="43A8859D" w14:textId="77777777" w:rsidR="00C74990" w:rsidRDefault="00C74990" w:rsidP="00461418">
      <w:pPr>
        <w:numPr>
          <w:ilvl w:val="0"/>
          <w:numId w:val="35"/>
        </w:numPr>
        <w:jc w:val="both"/>
        <w:rPr>
          <w:rFonts w:ascii="Arial" w:hAnsi="Arial" w:cs="Arial"/>
          <w:sz w:val="22"/>
          <w:szCs w:val="22"/>
        </w:rPr>
      </w:pPr>
      <w:r>
        <w:rPr>
          <w:rFonts w:ascii="Arial" w:hAnsi="Arial" w:cs="Arial"/>
          <w:sz w:val="22"/>
          <w:szCs w:val="22"/>
        </w:rPr>
        <w:lastRenderedPageBreak/>
        <w:t>T</w:t>
      </w:r>
      <w:r w:rsidR="00D659C4" w:rsidRPr="00C74990">
        <w:rPr>
          <w:rFonts w:ascii="Arial" w:hAnsi="Arial" w:cs="Arial"/>
          <w:sz w:val="22"/>
          <w:szCs w:val="22"/>
        </w:rPr>
        <w:t xml:space="preserve">ermometry </w:t>
      </w:r>
      <w:r w:rsidR="00E548B9" w:rsidRPr="00C74990">
        <w:rPr>
          <w:rFonts w:ascii="Arial" w:hAnsi="Arial" w:cs="Arial"/>
          <w:sz w:val="22"/>
          <w:szCs w:val="22"/>
        </w:rPr>
        <w:t>muszą</w:t>
      </w:r>
      <w:r w:rsidR="00D659C4" w:rsidRPr="00C74990">
        <w:rPr>
          <w:rFonts w:ascii="Arial" w:hAnsi="Arial" w:cs="Arial"/>
          <w:sz w:val="22"/>
          <w:szCs w:val="22"/>
        </w:rPr>
        <w:t xml:space="preserve"> być montowane w pochwach termometrycznych, aby możliwy był ich demontaż bez konieczności zatrzymania pracy instalacji</w:t>
      </w:r>
      <w:r>
        <w:rPr>
          <w:rFonts w:ascii="Arial" w:hAnsi="Arial" w:cs="Arial"/>
          <w:sz w:val="22"/>
          <w:szCs w:val="22"/>
        </w:rPr>
        <w:t>.</w:t>
      </w:r>
    </w:p>
    <w:p w14:paraId="331AA224" w14:textId="77777777" w:rsidR="00C01C50" w:rsidRPr="00AD253D" w:rsidRDefault="00C74990" w:rsidP="00461418">
      <w:pPr>
        <w:numPr>
          <w:ilvl w:val="0"/>
          <w:numId w:val="35"/>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ermometry bimetaliczne powinny być używane do pomiaru temperatury powyżej 0</w:t>
      </w:r>
      <w:r w:rsidR="00D659C4" w:rsidRPr="00A533AE">
        <w:rPr>
          <w:rFonts w:ascii="Arial" w:hAnsi="Arial" w:cs="Arial"/>
          <w:sz w:val="22"/>
          <w:szCs w:val="22"/>
        </w:rPr>
        <w:sym w:font="Symbol" w:char="F0B0"/>
      </w:r>
      <w:r w:rsidR="00D659C4" w:rsidRPr="00C74990">
        <w:rPr>
          <w:rFonts w:ascii="Arial" w:hAnsi="Arial" w:cs="Arial"/>
          <w:sz w:val="22"/>
          <w:szCs w:val="22"/>
        </w:rPr>
        <w:t>C.</w:t>
      </w:r>
    </w:p>
    <w:p w14:paraId="1FCB0B35" w14:textId="77777777" w:rsidR="006B42D6" w:rsidRPr="00534DA0" w:rsidRDefault="006B42D6" w:rsidP="006B42D6"/>
    <w:p w14:paraId="4B79B8B6" w14:textId="77777777" w:rsidR="00D659C4" w:rsidRDefault="00D659C4" w:rsidP="00CA48EC">
      <w:pPr>
        <w:pStyle w:val="Nagwek1"/>
        <w:numPr>
          <w:ilvl w:val="3"/>
          <w:numId w:val="1"/>
        </w:numPr>
        <w:tabs>
          <w:tab w:val="clear" w:pos="2160"/>
          <w:tab w:val="num" w:pos="851"/>
        </w:tabs>
        <w:ind w:left="851" w:hanging="851"/>
      </w:pPr>
      <w:bookmarkStart w:id="43" w:name="_Toc475077782"/>
      <w:r>
        <w:t>Termopary oraz czujniki rezystancyjne (RTD)</w:t>
      </w:r>
      <w:bookmarkEnd w:id="43"/>
    </w:p>
    <w:p w14:paraId="17AFEA66" w14:textId="77777777" w:rsidR="00D659C4" w:rsidRPr="00D659C4" w:rsidRDefault="00D659C4" w:rsidP="00D659C4"/>
    <w:p w14:paraId="52BFFB15" w14:textId="77777777" w:rsidR="00C74990" w:rsidRDefault="00D659C4" w:rsidP="00C74990">
      <w:pPr>
        <w:jc w:val="both"/>
        <w:rPr>
          <w:rFonts w:ascii="Arial" w:hAnsi="Arial" w:cs="Arial"/>
          <w:sz w:val="22"/>
          <w:szCs w:val="22"/>
        </w:rPr>
      </w:pPr>
      <w:r w:rsidRPr="00A533AE">
        <w:rPr>
          <w:rFonts w:ascii="Arial" w:hAnsi="Arial" w:cs="Arial"/>
          <w:sz w:val="22"/>
          <w:szCs w:val="22"/>
        </w:rPr>
        <w:t xml:space="preserve">Termopary oraz czujniki rezystancyjne (RTD) </w:t>
      </w:r>
      <w:r w:rsidR="00167849">
        <w:rPr>
          <w:rFonts w:ascii="Arial" w:hAnsi="Arial" w:cs="Arial"/>
          <w:sz w:val="22"/>
          <w:szCs w:val="22"/>
        </w:rPr>
        <w:t>muszą</w:t>
      </w:r>
      <w:r w:rsidR="00167849" w:rsidRPr="00A533AE">
        <w:rPr>
          <w:rFonts w:ascii="Arial" w:hAnsi="Arial" w:cs="Arial"/>
          <w:sz w:val="22"/>
          <w:szCs w:val="22"/>
        </w:rPr>
        <w:t xml:space="preserve"> </w:t>
      </w:r>
      <w:r w:rsidRPr="00A533AE">
        <w:rPr>
          <w:rFonts w:ascii="Arial" w:hAnsi="Arial" w:cs="Arial"/>
          <w:sz w:val="22"/>
          <w:szCs w:val="22"/>
        </w:rPr>
        <w:t>być dobrane zgodnie z</w:t>
      </w:r>
      <w:r>
        <w:rPr>
          <w:rFonts w:ascii="Arial" w:hAnsi="Arial" w:cs="Arial"/>
          <w:sz w:val="22"/>
          <w:szCs w:val="22"/>
        </w:rPr>
        <w:t xml:space="preserve"> </w:t>
      </w:r>
      <w:r w:rsidRPr="00A533AE">
        <w:rPr>
          <w:rFonts w:ascii="Arial" w:hAnsi="Arial" w:cs="Arial"/>
          <w:sz w:val="22"/>
          <w:szCs w:val="22"/>
        </w:rPr>
        <w:t>obowiązującymi normami oraz poniższymi wymaganiami</w:t>
      </w:r>
      <w:r w:rsidR="00C74990">
        <w:rPr>
          <w:rFonts w:ascii="Arial" w:hAnsi="Arial" w:cs="Arial"/>
          <w:sz w:val="22"/>
          <w:szCs w:val="22"/>
        </w:rPr>
        <w:t>.</w:t>
      </w:r>
    </w:p>
    <w:p w14:paraId="2A103F07"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N</w:t>
      </w:r>
      <w:r w:rsidR="00D659C4" w:rsidRPr="00A533AE">
        <w:rPr>
          <w:rFonts w:ascii="Arial" w:hAnsi="Arial" w:cs="Arial"/>
          <w:sz w:val="22"/>
          <w:szCs w:val="22"/>
        </w:rPr>
        <w:t>ależy stosować termopary z nieuziemioną spoiną</w:t>
      </w:r>
      <w:r>
        <w:rPr>
          <w:rFonts w:ascii="Arial" w:hAnsi="Arial" w:cs="Arial"/>
          <w:sz w:val="22"/>
          <w:szCs w:val="22"/>
        </w:rPr>
        <w:t>.</w:t>
      </w:r>
    </w:p>
    <w:p w14:paraId="4C4EC6AF"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T</w:t>
      </w:r>
      <w:r w:rsidR="00D659C4" w:rsidRPr="00C74990">
        <w:rPr>
          <w:rFonts w:ascii="Arial" w:hAnsi="Arial" w:cs="Arial"/>
          <w:sz w:val="22"/>
          <w:szCs w:val="22"/>
        </w:rPr>
        <w:t xml:space="preserve">ermopary </w:t>
      </w:r>
      <w:r>
        <w:rPr>
          <w:rFonts w:ascii="Arial" w:hAnsi="Arial" w:cs="Arial"/>
          <w:sz w:val="22"/>
          <w:szCs w:val="22"/>
        </w:rPr>
        <w:t>muszą</w:t>
      </w:r>
      <w:r w:rsidR="00D659C4" w:rsidRPr="00C74990">
        <w:rPr>
          <w:rFonts w:ascii="Arial" w:hAnsi="Arial" w:cs="Arial"/>
          <w:sz w:val="22"/>
          <w:szCs w:val="22"/>
        </w:rPr>
        <w:t xml:space="preserve"> być wzorcowane zgodnie z normą </w:t>
      </w:r>
      <w:r w:rsidR="00167849" w:rsidRPr="00C74990">
        <w:rPr>
          <w:rFonts w:ascii="Arial" w:hAnsi="Arial" w:cs="Arial"/>
          <w:sz w:val="22"/>
          <w:szCs w:val="22"/>
        </w:rPr>
        <w:t>PN-EN</w:t>
      </w:r>
      <w:r w:rsidR="00D659C4" w:rsidRPr="00C74990">
        <w:rPr>
          <w:rFonts w:ascii="Arial" w:hAnsi="Arial" w:cs="Arial"/>
          <w:sz w:val="22"/>
          <w:szCs w:val="22"/>
        </w:rPr>
        <w:t xml:space="preserve"> 60584</w:t>
      </w:r>
      <w:r>
        <w:rPr>
          <w:rFonts w:ascii="Arial" w:hAnsi="Arial" w:cs="Arial"/>
          <w:sz w:val="22"/>
          <w:szCs w:val="22"/>
        </w:rPr>
        <w:t>.</w:t>
      </w:r>
    </w:p>
    <w:p w14:paraId="05290AEF"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D</w:t>
      </w:r>
      <w:r w:rsidR="00E926E7" w:rsidRPr="00C74990">
        <w:rPr>
          <w:rFonts w:ascii="Arial" w:hAnsi="Arial" w:cs="Arial"/>
          <w:sz w:val="22"/>
          <w:szCs w:val="22"/>
        </w:rPr>
        <w:t>ob</w:t>
      </w:r>
      <w:r>
        <w:rPr>
          <w:rFonts w:ascii="Arial" w:hAnsi="Arial" w:cs="Arial"/>
          <w:sz w:val="22"/>
          <w:szCs w:val="22"/>
        </w:rPr>
        <w:t>ó</w:t>
      </w:r>
      <w:r w:rsidR="00E926E7" w:rsidRPr="00C74990">
        <w:rPr>
          <w:rFonts w:ascii="Arial" w:hAnsi="Arial" w:cs="Arial"/>
          <w:sz w:val="22"/>
          <w:szCs w:val="22"/>
        </w:rPr>
        <w:t xml:space="preserve">r termopary należy </w:t>
      </w:r>
      <w:r>
        <w:rPr>
          <w:rFonts w:ascii="Arial" w:hAnsi="Arial" w:cs="Arial"/>
          <w:sz w:val="22"/>
          <w:szCs w:val="22"/>
        </w:rPr>
        <w:t>uzależnić od</w:t>
      </w:r>
      <w:r w:rsidR="00E926E7" w:rsidRPr="00C74990">
        <w:rPr>
          <w:rFonts w:ascii="Arial" w:hAnsi="Arial" w:cs="Arial"/>
          <w:sz w:val="22"/>
          <w:szCs w:val="22"/>
        </w:rPr>
        <w:t xml:space="preserve"> temperatur</w:t>
      </w:r>
      <w:r>
        <w:rPr>
          <w:rFonts w:ascii="Arial" w:hAnsi="Arial" w:cs="Arial"/>
          <w:sz w:val="22"/>
          <w:szCs w:val="22"/>
        </w:rPr>
        <w:t>y</w:t>
      </w:r>
      <w:r w:rsidR="00E926E7" w:rsidRPr="00C74990">
        <w:rPr>
          <w:rFonts w:ascii="Arial" w:hAnsi="Arial" w:cs="Arial"/>
          <w:sz w:val="22"/>
          <w:szCs w:val="22"/>
        </w:rPr>
        <w:t xml:space="preserve"> projektow</w:t>
      </w:r>
      <w:r>
        <w:rPr>
          <w:rFonts w:ascii="Arial" w:hAnsi="Arial" w:cs="Arial"/>
          <w:sz w:val="22"/>
          <w:szCs w:val="22"/>
        </w:rPr>
        <w:t>ej</w:t>
      </w:r>
      <w:r w:rsidR="00E926E7" w:rsidRPr="00C74990">
        <w:rPr>
          <w:rFonts w:ascii="Arial" w:hAnsi="Arial" w:cs="Arial"/>
          <w:sz w:val="22"/>
          <w:szCs w:val="22"/>
        </w:rPr>
        <w:t xml:space="preserve"> oraz rodzaj</w:t>
      </w:r>
      <w:r>
        <w:rPr>
          <w:rFonts w:ascii="Arial" w:hAnsi="Arial" w:cs="Arial"/>
          <w:sz w:val="22"/>
          <w:szCs w:val="22"/>
        </w:rPr>
        <w:t>u</w:t>
      </w:r>
      <w:r w:rsidR="00E926E7" w:rsidRPr="00C74990">
        <w:rPr>
          <w:rFonts w:ascii="Arial" w:hAnsi="Arial" w:cs="Arial"/>
          <w:sz w:val="22"/>
          <w:szCs w:val="22"/>
        </w:rPr>
        <w:t xml:space="preserve"> medium - preferowane </w:t>
      </w:r>
      <w:r>
        <w:rPr>
          <w:rFonts w:ascii="Arial" w:hAnsi="Arial" w:cs="Arial"/>
          <w:sz w:val="22"/>
          <w:szCs w:val="22"/>
        </w:rPr>
        <w:t>są termoelementy typu „J” oraz „</w:t>
      </w:r>
      <w:r w:rsidR="00D659C4" w:rsidRPr="00C74990">
        <w:rPr>
          <w:rFonts w:ascii="Arial" w:hAnsi="Arial" w:cs="Arial"/>
          <w:sz w:val="22"/>
          <w:szCs w:val="22"/>
        </w:rPr>
        <w:t>K</w:t>
      </w:r>
      <w:r>
        <w:rPr>
          <w:rFonts w:ascii="Arial" w:hAnsi="Arial" w:cs="Arial"/>
          <w:sz w:val="22"/>
          <w:szCs w:val="22"/>
        </w:rPr>
        <w:t>”.</w:t>
      </w:r>
    </w:p>
    <w:p w14:paraId="129520C2"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J</w:t>
      </w:r>
      <w:r w:rsidR="00D659C4" w:rsidRPr="00C74990">
        <w:rPr>
          <w:rFonts w:ascii="Arial" w:hAnsi="Arial" w:cs="Arial"/>
          <w:sz w:val="22"/>
          <w:szCs w:val="22"/>
        </w:rPr>
        <w:t>eśli termoparowy czujnik temperatury jest podłączony do systemu DCS</w:t>
      </w:r>
      <w:r>
        <w:rPr>
          <w:rFonts w:ascii="Arial" w:hAnsi="Arial" w:cs="Arial"/>
          <w:sz w:val="22"/>
          <w:szCs w:val="22"/>
        </w:rPr>
        <w:t xml:space="preserve"> lub ESD, odpowiednio</w:t>
      </w:r>
      <w:r w:rsidR="00D659C4" w:rsidRPr="00C74990">
        <w:rPr>
          <w:rFonts w:ascii="Arial" w:hAnsi="Arial" w:cs="Arial"/>
          <w:sz w:val="22"/>
          <w:szCs w:val="22"/>
        </w:rPr>
        <w:t xml:space="preserve"> w celu sterowania</w:t>
      </w:r>
      <w:r>
        <w:rPr>
          <w:rFonts w:ascii="Arial" w:hAnsi="Arial" w:cs="Arial"/>
          <w:sz w:val="22"/>
          <w:szCs w:val="22"/>
        </w:rPr>
        <w:t xml:space="preserve"> lub blokady</w:t>
      </w:r>
      <w:r w:rsidR="00D659C4" w:rsidRPr="00C74990">
        <w:rPr>
          <w:rFonts w:ascii="Arial" w:hAnsi="Arial" w:cs="Arial"/>
          <w:sz w:val="22"/>
          <w:szCs w:val="22"/>
        </w:rPr>
        <w:t xml:space="preserve"> wówczas zaleca się instal</w:t>
      </w:r>
      <w:r>
        <w:rPr>
          <w:rFonts w:ascii="Arial" w:hAnsi="Arial" w:cs="Arial"/>
          <w:sz w:val="22"/>
          <w:szCs w:val="22"/>
        </w:rPr>
        <w:t>ację</w:t>
      </w:r>
      <w:r w:rsidR="00D659C4" w:rsidRPr="00C74990">
        <w:rPr>
          <w:rFonts w:ascii="Arial" w:hAnsi="Arial" w:cs="Arial"/>
          <w:sz w:val="22"/>
          <w:szCs w:val="22"/>
        </w:rPr>
        <w:t xml:space="preserve"> przetwornika w głowicy czujnika pomiarowego</w:t>
      </w:r>
      <w:r>
        <w:rPr>
          <w:rFonts w:ascii="Arial" w:hAnsi="Arial" w:cs="Arial"/>
          <w:sz w:val="22"/>
          <w:szCs w:val="22"/>
        </w:rPr>
        <w:t>.</w:t>
      </w:r>
    </w:p>
    <w:p w14:paraId="7E167336"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Dla c</w:t>
      </w:r>
      <w:r w:rsidR="00D659C4" w:rsidRPr="00C74990">
        <w:rPr>
          <w:rFonts w:ascii="Arial" w:hAnsi="Arial" w:cs="Arial"/>
          <w:sz w:val="22"/>
          <w:szCs w:val="22"/>
        </w:rPr>
        <w:t>zuj</w:t>
      </w:r>
      <w:r>
        <w:rPr>
          <w:rFonts w:ascii="Arial" w:hAnsi="Arial" w:cs="Arial"/>
          <w:sz w:val="22"/>
          <w:szCs w:val="22"/>
        </w:rPr>
        <w:t>ników RTD typ Pt100 (100 Ohm w 0</w:t>
      </w:r>
      <w:r w:rsidR="00D659C4" w:rsidRPr="00A533AE">
        <w:rPr>
          <w:rFonts w:ascii="Arial" w:hAnsi="Arial" w:cs="Arial"/>
          <w:sz w:val="22"/>
          <w:szCs w:val="22"/>
        </w:rPr>
        <w:sym w:font="Symbol" w:char="F0B0"/>
      </w:r>
      <w:r w:rsidR="00D659C4" w:rsidRPr="00C74990">
        <w:rPr>
          <w:rFonts w:ascii="Arial" w:hAnsi="Arial" w:cs="Arial"/>
          <w:sz w:val="22"/>
          <w:szCs w:val="22"/>
        </w:rPr>
        <w:t>C</w:t>
      </w:r>
      <w:r w:rsidR="00167849" w:rsidRPr="00C74990">
        <w:rPr>
          <w:rFonts w:ascii="Arial" w:hAnsi="Arial" w:cs="Arial"/>
          <w:sz w:val="22"/>
          <w:szCs w:val="22"/>
        </w:rPr>
        <w:t>)</w:t>
      </w:r>
      <w:r>
        <w:rPr>
          <w:rFonts w:ascii="Arial" w:hAnsi="Arial" w:cs="Arial"/>
          <w:sz w:val="22"/>
          <w:szCs w:val="22"/>
        </w:rPr>
        <w:t xml:space="preserve"> wymagane jest</w:t>
      </w:r>
      <w:r w:rsidR="00D659C4" w:rsidRPr="00C74990">
        <w:rPr>
          <w:rFonts w:ascii="Arial" w:hAnsi="Arial" w:cs="Arial"/>
          <w:sz w:val="22"/>
          <w:szCs w:val="22"/>
        </w:rPr>
        <w:t xml:space="preserve"> podłączenie</w:t>
      </w:r>
      <w:r w:rsidR="00EF1A0A" w:rsidRPr="00C74990">
        <w:rPr>
          <w:rFonts w:ascii="Arial" w:hAnsi="Arial" w:cs="Arial"/>
          <w:sz w:val="22"/>
          <w:szCs w:val="22"/>
        </w:rPr>
        <w:t xml:space="preserve"> co</w:t>
      </w:r>
      <w:r>
        <w:rPr>
          <w:rFonts w:ascii="Arial" w:hAnsi="Arial" w:cs="Arial"/>
          <w:sz w:val="22"/>
          <w:szCs w:val="22"/>
        </w:rPr>
        <w:t xml:space="preserve"> </w:t>
      </w:r>
      <w:r w:rsidR="00EF1A0A" w:rsidRPr="00C74990">
        <w:rPr>
          <w:rFonts w:ascii="Arial" w:hAnsi="Arial" w:cs="Arial"/>
          <w:sz w:val="22"/>
          <w:szCs w:val="22"/>
        </w:rPr>
        <w:t>najmniej</w:t>
      </w:r>
      <w:r w:rsidR="00D659C4" w:rsidRPr="00C74990">
        <w:rPr>
          <w:rFonts w:ascii="Arial" w:hAnsi="Arial" w:cs="Arial"/>
          <w:sz w:val="22"/>
          <w:szCs w:val="22"/>
        </w:rPr>
        <w:t xml:space="preserve"> trójprzewodowe, wzorcowanie zgodnie z normą </w:t>
      </w:r>
      <w:r w:rsidR="00167849" w:rsidRPr="00C74990">
        <w:rPr>
          <w:rFonts w:ascii="Arial" w:hAnsi="Arial" w:cs="Arial"/>
          <w:sz w:val="22"/>
          <w:szCs w:val="22"/>
        </w:rPr>
        <w:t xml:space="preserve">PN-EN </w:t>
      </w:r>
      <w:r w:rsidR="00D659C4" w:rsidRPr="00C74990">
        <w:rPr>
          <w:rFonts w:ascii="Arial" w:hAnsi="Arial" w:cs="Arial"/>
          <w:sz w:val="22"/>
          <w:szCs w:val="22"/>
        </w:rPr>
        <w:t>60751</w:t>
      </w:r>
      <w:r>
        <w:rPr>
          <w:rFonts w:ascii="Arial" w:hAnsi="Arial" w:cs="Arial"/>
          <w:sz w:val="22"/>
          <w:szCs w:val="22"/>
        </w:rPr>
        <w:t>.</w:t>
      </w:r>
    </w:p>
    <w:p w14:paraId="3E4EDC6C" w14:textId="77777777" w:rsidR="00C74990" w:rsidRDefault="00C74990" w:rsidP="00461418">
      <w:pPr>
        <w:numPr>
          <w:ilvl w:val="0"/>
          <w:numId w:val="36"/>
        </w:numPr>
        <w:jc w:val="both"/>
        <w:rPr>
          <w:rFonts w:ascii="Arial" w:hAnsi="Arial" w:cs="Arial"/>
          <w:sz w:val="22"/>
          <w:szCs w:val="22"/>
        </w:rPr>
      </w:pPr>
      <w:r>
        <w:rPr>
          <w:rFonts w:ascii="Arial" w:hAnsi="Arial" w:cs="Arial"/>
          <w:sz w:val="22"/>
          <w:szCs w:val="22"/>
        </w:rPr>
        <w:t>P</w:t>
      </w:r>
      <w:r w:rsidR="00D659C4" w:rsidRPr="00C74990">
        <w:rPr>
          <w:rFonts w:ascii="Arial" w:hAnsi="Arial" w:cs="Arial"/>
          <w:sz w:val="22"/>
          <w:szCs w:val="22"/>
        </w:rPr>
        <w:t xml:space="preserve">rzyłącze czujnika – gwint </w:t>
      </w:r>
      <w:r>
        <w:rPr>
          <w:rFonts w:ascii="Arial" w:hAnsi="Arial" w:cs="Arial"/>
          <w:sz w:val="22"/>
          <w:szCs w:val="22"/>
        </w:rPr>
        <w:t xml:space="preserve">zewnętrzny </w:t>
      </w:r>
      <w:r w:rsidR="00D659C4" w:rsidRPr="00C74990">
        <w:rPr>
          <w:rFonts w:ascii="Arial" w:hAnsi="Arial" w:cs="Arial"/>
          <w:sz w:val="22"/>
          <w:szCs w:val="22"/>
        </w:rPr>
        <w:t>M27x2</w:t>
      </w:r>
      <w:r>
        <w:rPr>
          <w:rFonts w:ascii="Arial" w:hAnsi="Arial" w:cs="Arial"/>
          <w:sz w:val="22"/>
          <w:szCs w:val="22"/>
        </w:rPr>
        <w:t>.</w:t>
      </w:r>
    </w:p>
    <w:p w14:paraId="726AF42C" w14:textId="77777777" w:rsidR="006B42D6" w:rsidRPr="00105993" w:rsidRDefault="00C74990" w:rsidP="006B42D6">
      <w:pPr>
        <w:numPr>
          <w:ilvl w:val="0"/>
          <w:numId w:val="36"/>
        </w:numPr>
        <w:jc w:val="both"/>
        <w:rPr>
          <w:rFonts w:ascii="Arial" w:hAnsi="Arial" w:cs="Arial"/>
          <w:sz w:val="22"/>
          <w:szCs w:val="22"/>
        </w:rPr>
      </w:pPr>
      <w:r>
        <w:rPr>
          <w:rFonts w:ascii="Arial" w:hAnsi="Arial" w:cs="Arial"/>
          <w:sz w:val="22"/>
          <w:szCs w:val="22"/>
        </w:rPr>
        <w:t>C</w:t>
      </w:r>
      <w:r w:rsidR="00D659C4" w:rsidRPr="00C74990">
        <w:rPr>
          <w:rFonts w:ascii="Arial" w:hAnsi="Arial" w:cs="Arial"/>
          <w:sz w:val="22"/>
          <w:szCs w:val="22"/>
        </w:rPr>
        <w:t xml:space="preserve">zujniki obu typów </w:t>
      </w:r>
      <w:r w:rsidR="00E548B9" w:rsidRPr="00C74990">
        <w:rPr>
          <w:rFonts w:ascii="Arial" w:hAnsi="Arial" w:cs="Arial"/>
          <w:sz w:val="22"/>
          <w:szCs w:val="22"/>
        </w:rPr>
        <w:t>(</w:t>
      </w:r>
      <w:r w:rsidR="00D659C4" w:rsidRPr="00C74990">
        <w:rPr>
          <w:rFonts w:ascii="Arial" w:hAnsi="Arial" w:cs="Arial"/>
          <w:sz w:val="22"/>
          <w:szCs w:val="22"/>
        </w:rPr>
        <w:t>termopary i RTD</w:t>
      </w:r>
      <w:r w:rsidR="00E548B9" w:rsidRPr="00C74990">
        <w:rPr>
          <w:rFonts w:ascii="Arial" w:hAnsi="Arial" w:cs="Arial"/>
          <w:sz w:val="22"/>
          <w:szCs w:val="22"/>
        </w:rPr>
        <w:t>) muszą</w:t>
      </w:r>
      <w:r w:rsidR="00D659C4" w:rsidRPr="00C74990">
        <w:rPr>
          <w:rFonts w:ascii="Arial" w:hAnsi="Arial" w:cs="Arial"/>
          <w:sz w:val="22"/>
          <w:szCs w:val="22"/>
        </w:rPr>
        <w:t xml:space="preserve"> być zamontowane w pochwach  termometrycznych</w:t>
      </w:r>
      <w:r w:rsidR="00E548B9" w:rsidRPr="00C74990">
        <w:rPr>
          <w:rFonts w:ascii="Arial" w:hAnsi="Arial" w:cs="Arial"/>
          <w:sz w:val="22"/>
          <w:szCs w:val="22"/>
        </w:rPr>
        <w:t>, w</w:t>
      </w:r>
      <w:r w:rsidR="00D659C4" w:rsidRPr="00C74990">
        <w:rPr>
          <w:rFonts w:ascii="Arial" w:hAnsi="Arial" w:cs="Arial"/>
          <w:sz w:val="22"/>
          <w:szCs w:val="22"/>
        </w:rPr>
        <w:t>yjątek stanowią czujniki mierzące temperaturę powłoki (płaszc</w:t>
      </w:r>
      <w:r w:rsidR="00623AEC">
        <w:rPr>
          <w:rFonts w:ascii="Arial" w:hAnsi="Arial" w:cs="Arial"/>
          <w:sz w:val="22"/>
          <w:szCs w:val="22"/>
        </w:rPr>
        <w:t>za) aparatów technologicznych i</w:t>
      </w:r>
      <w:r w:rsidR="00D659C4" w:rsidRPr="00C74990">
        <w:rPr>
          <w:rFonts w:ascii="Arial" w:hAnsi="Arial" w:cs="Arial"/>
          <w:sz w:val="22"/>
          <w:szCs w:val="22"/>
        </w:rPr>
        <w:t xml:space="preserve"> ścianek rurociągów (tzw. termopary  </w:t>
      </w:r>
      <w:r w:rsidR="00623AEC">
        <w:rPr>
          <w:rFonts w:ascii="Arial" w:hAnsi="Arial" w:cs="Arial"/>
          <w:sz w:val="22"/>
          <w:szCs w:val="22"/>
        </w:rPr>
        <w:t>p</w:t>
      </w:r>
      <w:r w:rsidR="00D659C4" w:rsidRPr="00C74990">
        <w:rPr>
          <w:rFonts w:ascii="Arial" w:hAnsi="Arial" w:cs="Arial"/>
          <w:sz w:val="22"/>
          <w:szCs w:val="22"/>
        </w:rPr>
        <w:t>łaszczowe).</w:t>
      </w:r>
    </w:p>
    <w:p w14:paraId="0C262D21" w14:textId="77777777" w:rsidR="002842BB" w:rsidRPr="00534DA0" w:rsidRDefault="002842BB" w:rsidP="006B42D6"/>
    <w:p w14:paraId="2F9E0941" w14:textId="77777777" w:rsidR="00D659C4" w:rsidRDefault="00D659C4" w:rsidP="00CA48EC">
      <w:pPr>
        <w:pStyle w:val="Nagwek1"/>
        <w:numPr>
          <w:ilvl w:val="3"/>
          <w:numId w:val="1"/>
        </w:numPr>
        <w:tabs>
          <w:tab w:val="clear" w:pos="2160"/>
          <w:tab w:val="num" w:pos="851"/>
        </w:tabs>
        <w:ind w:left="851" w:hanging="851"/>
      </w:pPr>
      <w:bookmarkStart w:id="44" w:name="_Toc475077783"/>
      <w:r>
        <w:t>Pochwy termometryczne</w:t>
      </w:r>
      <w:bookmarkEnd w:id="44"/>
    </w:p>
    <w:p w14:paraId="5CD5DA47" w14:textId="77777777" w:rsidR="00D659C4" w:rsidRPr="00A533AE" w:rsidRDefault="00D659C4" w:rsidP="00D659C4">
      <w:pPr>
        <w:ind w:left="1068"/>
        <w:jc w:val="both"/>
        <w:rPr>
          <w:rFonts w:ascii="Arial" w:hAnsi="Arial" w:cs="Arial"/>
          <w:sz w:val="22"/>
          <w:szCs w:val="22"/>
        </w:rPr>
      </w:pPr>
    </w:p>
    <w:p w14:paraId="1323C391" w14:textId="77777777" w:rsidR="00E548B9" w:rsidRPr="00A533AE" w:rsidRDefault="00D659C4" w:rsidP="00461A69">
      <w:pPr>
        <w:jc w:val="both"/>
        <w:rPr>
          <w:rFonts w:ascii="Arial" w:hAnsi="Arial" w:cs="Arial"/>
          <w:sz w:val="22"/>
          <w:szCs w:val="22"/>
        </w:rPr>
      </w:pPr>
      <w:r w:rsidRPr="00A533AE">
        <w:rPr>
          <w:rFonts w:ascii="Arial" w:hAnsi="Arial" w:cs="Arial"/>
          <w:sz w:val="22"/>
          <w:szCs w:val="22"/>
        </w:rPr>
        <w:t xml:space="preserve">Wszystkie czujniki temperatury </w:t>
      </w:r>
      <w:r w:rsidR="00252FF4">
        <w:rPr>
          <w:rFonts w:ascii="Arial" w:hAnsi="Arial" w:cs="Arial"/>
          <w:sz w:val="22"/>
          <w:szCs w:val="22"/>
        </w:rPr>
        <w:t>muszą</w:t>
      </w:r>
      <w:r w:rsidRPr="00A533AE">
        <w:rPr>
          <w:rFonts w:ascii="Arial" w:hAnsi="Arial" w:cs="Arial"/>
          <w:sz w:val="22"/>
          <w:szCs w:val="22"/>
        </w:rPr>
        <w:t xml:space="preserve"> być montowane w pochwach termometrycznych, aby możliwy był ich demontaż bez konieczności zatrzymania pracy instalacji. Wyjątek stanowią czujniki mierzące temperatury powłoki (płaszcza) aparatów technologicznych</w:t>
      </w:r>
      <w:r w:rsidR="00B42D92">
        <w:rPr>
          <w:rFonts w:ascii="Arial" w:hAnsi="Arial" w:cs="Arial"/>
          <w:sz w:val="22"/>
          <w:szCs w:val="22"/>
        </w:rPr>
        <w:t xml:space="preserve"> i rur, łożysk, uzwojeń silników</w:t>
      </w:r>
      <w:r w:rsidR="00E548B9">
        <w:rPr>
          <w:rFonts w:ascii="Arial" w:hAnsi="Arial" w:cs="Arial"/>
          <w:sz w:val="22"/>
          <w:szCs w:val="22"/>
        </w:rPr>
        <w:t>.</w:t>
      </w:r>
    </w:p>
    <w:p w14:paraId="5E12491F" w14:textId="77777777" w:rsidR="00623AEC"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623AEC">
        <w:rPr>
          <w:rFonts w:ascii="Arial" w:hAnsi="Arial" w:cs="Arial"/>
          <w:sz w:val="22"/>
          <w:szCs w:val="22"/>
        </w:rPr>
        <w:t>muszą</w:t>
      </w:r>
      <w:r w:rsidRPr="00A533AE">
        <w:rPr>
          <w:rFonts w:ascii="Arial" w:hAnsi="Arial" w:cs="Arial"/>
          <w:sz w:val="22"/>
          <w:szCs w:val="22"/>
        </w:rPr>
        <w:t xml:space="preserve"> mieć przyłącza kołnierzowe</w:t>
      </w:r>
      <w:r w:rsidR="00623AEC">
        <w:rPr>
          <w:rFonts w:ascii="Arial" w:hAnsi="Arial" w:cs="Arial"/>
          <w:sz w:val="22"/>
          <w:szCs w:val="22"/>
        </w:rPr>
        <w:t>.</w:t>
      </w:r>
      <w:r w:rsidRPr="00A533AE">
        <w:rPr>
          <w:rFonts w:ascii="Arial" w:hAnsi="Arial" w:cs="Arial"/>
          <w:sz w:val="22"/>
          <w:szCs w:val="22"/>
        </w:rPr>
        <w:t xml:space="preserve"> </w:t>
      </w:r>
      <w:r w:rsidR="00623AEC">
        <w:rPr>
          <w:rFonts w:ascii="Arial" w:hAnsi="Arial" w:cs="Arial"/>
          <w:sz w:val="22"/>
          <w:szCs w:val="22"/>
        </w:rPr>
        <w:t>J</w:t>
      </w:r>
      <w:r w:rsidRPr="00A533AE">
        <w:rPr>
          <w:rFonts w:ascii="Arial" w:hAnsi="Arial" w:cs="Arial"/>
          <w:sz w:val="22"/>
          <w:szCs w:val="22"/>
        </w:rPr>
        <w:t>eśli nie jest to określone inaczej</w:t>
      </w:r>
      <w:r w:rsidR="00623AEC">
        <w:rPr>
          <w:rFonts w:ascii="Arial" w:hAnsi="Arial" w:cs="Arial"/>
          <w:sz w:val="22"/>
          <w:szCs w:val="22"/>
        </w:rPr>
        <w:t xml:space="preserve"> to należy stosować następujące rozmiary przyłączy:</w:t>
      </w:r>
      <w:r w:rsidRPr="00A533AE">
        <w:rPr>
          <w:rFonts w:ascii="Arial" w:hAnsi="Arial" w:cs="Arial"/>
          <w:sz w:val="22"/>
          <w:szCs w:val="22"/>
        </w:rPr>
        <w:t xml:space="preserve"> </w:t>
      </w:r>
    </w:p>
    <w:p w14:paraId="7E8C13FB" w14:textId="77777777"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r w:rsidR="001467B4" w:rsidRPr="00CC7E3D">
        <w:rPr>
          <w:rFonts w:ascii="Arial" w:hAnsi="Arial" w:cs="Arial"/>
          <w:sz w:val="22"/>
          <w:szCs w:val="22"/>
        </w:rPr>
        <w:t>1</w:t>
      </w:r>
      <w:r w:rsidR="001467B4" w:rsidRPr="00CC7E3D">
        <w:rPr>
          <w:rFonts w:ascii="Arial" w:hAnsi="Arial" w:cs="Arial"/>
          <w:bCs/>
          <w:iCs/>
          <w:sz w:val="22"/>
          <w:szCs w:val="22"/>
        </w:rPr>
        <w:t xml:space="preserve"> ½</w:t>
      </w:r>
      <w:r w:rsidR="001467B4" w:rsidRPr="00CC7E3D">
        <w:rPr>
          <w:rFonts w:ascii="Arial" w:hAnsi="Arial" w:cs="Arial"/>
          <w:sz w:val="22"/>
          <w:szCs w:val="22"/>
        </w:rPr>
        <w:t xml:space="preserve"> " </w:t>
      </w:r>
      <w:r w:rsidR="00623AEC">
        <w:rPr>
          <w:rFonts w:ascii="Arial" w:hAnsi="Arial" w:cs="Arial"/>
          <w:sz w:val="22"/>
          <w:szCs w:val="22"/>
        </w:rPr>
        <w:t>ANSI (</w:t>
      </w:r>
      <w:r w:rsidRPr="00A533AE">
        <w:rPr>
          <w:rFonts w:ascii="Arial" w:hAnsi="Arial" w:cs="Arial"/>
          <w:sz w:val="22"/>
          <w:szCs w:val="22"/>
        </w:rPr>
        <w:t>rurociąg</w:t>
      </w:r>
      <w:r w:rsidR="00623AEC">
        <w:rPr>
          <w:rFonts w:ascii="Arial" w:hAnsi="Arial" w:cs="Arial"/>
          <w:sz w:val="22"/>
          <w:szCs w:val="22"/>
        </w:rPr>
        <w:t>i</w:t>
      </w:r>
      <w:r w:rsidRPr="00A533AE">
        <w:rPr>
          <w:rFonts w:ascii="Arial" w:hAnsi="Arial" w:cs="Arial"/>
          <w:sz w:val="22"/>
          <w:szCs w:val="22"/>
        </w:rPr>
        <w:t>)</w:t>
      </w:r>
      <w:r w:rsidR="00623AEC">
        <w:rPr>
          <w:rFonts w:ascii="Arial" w:hAnsi="Arial" w:cs="Arial"/>
          <w:sz w:val="22"/>
          <w:szCs w:val="22"/>
        </w:rPr>
        <w:t>,</w:t>
      </w:r>
    </w:p>
    <w:p w14:paraId="5EE78FB3" w14:textId="77777777" w:rsidR="00623AEC" w:rsidRDefault="00D659C4" w:rsidP="00461418">
      <w:pPr>
        <w:numPr>
          <w:ilvl w:val="0"/>
          <w:numId w:val="37"/>
        </w:numPr>
        <w:jc w:val="both"/>
        <w:rPr>
          <w:rFonts w:ascii="Arial" w:hAnsi="Arial" w:cs="Arial"/>
          <w:sz w:val="22"/>
          <w:szCs w:val="22"/>
        </w:rPr>
      </w:pPr>
      <w:r w:rsidRPr="00A533AE">
        <w:rPr>
          <w:rFonts w:ascii="Arial" w:hAnsi="Arial" w:cs="Arial"/>
          <w:sz w:val="22"/>
          <w:szCs w:val="22"/>
        </w:rPr>
        <w:t xml:space="preserve">kołnierz </w:t>
      </w:r>
      <w:smartTag w:uri="urn:schemas-microsoft-com:office:smarttags" w:element="metricconverter">
        <w:smartTagPr>
          <w:attr w:name="ProductID" w:val="2”"/>
        </w:smartTagPr>
        <w:r w:rsidRPr="00A533AE">
          <w:rPr>
            <w:rFonts w:ascii="Arial" w:hAnsi="Arial" w:cs="Arial"/>
            <w:sz w:val="22"/>
            <w:szCs w:val="22"/>
          </w:rPr>
          <w:t>2</w:t>
        </w:r>
        <w:r w:rsidR="00623AEC">
          <w:rPr>
            <w:rFonts w:ascii="Arial" w:hAnsi="Arial" w:cs="Arial"/>
            <w:sz w:val="22"/>
            <w:szCs w:val="22"/>
          </w:rPr>
          <w:t>”</w:t>
        </w:r>
      </w:smartTag>
      <w:r w:rsidRPr="00A533AE">
        <w:rPr>
          <w:rFonts w:ascii="Arial" w:hAnsi="Arial" w:cs="Arial"/>
          <w:sz w:val="22"/>
          <w:szCs w:val="22"/>
        </w:rPr>
        <w:t xml:space="preserve"> ANSI (zbiornik</w:t>
      </w:r>
      <w:r w:rsidR="00623AEC">
        <w:rPr>
          <w:rFonts w:ascii="Arial" w:hAnsi="Arial" w:cs="Arial"/>
          <w:sz w:val="22"/>
          <w:szCs w:val="22"/>
        </w:rPr>
        <w:t>i</w:t>
      </w:r>
      <w:r w:rsidRPr="00A533AE">
        <w:rPr>
          <w:rFonts w:ascii="Arial" w:hAnsi="Arial" w:cs="Arial"/>
          <w:sz w:val="22"/>
          <w:szCs w:val="22"/>
        </w:rPr>
        <w:t xml:space="preserve"> i aparat</w:t>
      </w:r>
      <w:r w:rsidR="00623AEC">
        <w:rPr>
          <w:rFonts w:ascii="Arial" w:hAnsi="Arial" w:cs="Arial"/>
          <w:sz w:val="22"/>
          <w:szCs w:val="22"/>
        </w:rPr>
        <w:t>y</w:t>
      </w:r>
      <w:r w:rsidRPr="00A533AE">
        <w:rPr>
          <w:rFonts w:ascii="Arial" w:hAnsi="Arial" w:cs="Arial"/>
          <w:sz w:val="22"/>
          <w:szCs w:val="22"/>
        </w:rPr>
        <w:t xml:space="preserve">). </w:t>
      </w:r>
    </w:p>
    <w:p w14:paraId="7480A841" w14:textId="77777777" w:rsidR="00623AEC" w:rsidRDefault="00623AEC" w:rsidP="00623AEC">
      <w:pPr>
        <w:jc w:val="both"/>
        <w:rPr>
          <w:rFonts w:ascii="Arial" w:hAnsi="Arial" w:cs="Arial"/>
          <w:sz w:val="22"/>
          <w:szCs w:val="22"/>
        </w:rPr>
      </w:pPr>
    </w:p>
    <w:p w14:paraId="06C3CAD7" w14:textId="77777777" w:rsidR="00D659C4" w:rsidRDefault="00D659C4" w:rsidP="00623AEC">
      <w:pPr>
        <w:jc w:val="both"/>
        <w:rPr>
          <w:rFonts w:ascii="Arial" w:hAnsi="Arial" w:cs="Arial"/>
          <w:sz w:val="22"/>
          <w:szCs w:val="22"/>
        </w:rPr>
      </w:pPr>
      <w:r w:rsidRPr="00A533AE">
        <w:rPr>
          <w:rFonts w:ascii="Arial" w:hAnsi="Arial" w:cs="Arial"/>
          <w:sz w:val="22"/>
          <w:szCs w:val="22"/>
        </w:rPr>
        <w:t>Połączenie czujnika termometrycznego z pochwą – gwint</w:t>
      </w:r>
      <w:r w:rsidR="00623AEC">
        <w:rPr>
          <w:rFonts w:ascii="Arial" w:hAnsi="Arial" w:cs="Arial"/>
          <w:sz w:val="22"/>
          <w:szCs w:val="22"/>
        </w:rPr>
        <w:t xml:space="preserve"> wewnętrzny</w:t>
      </w:r>
      <w:r w:rsidRPr="00A533AE">
        <w:rPr>
          <w:rFonts w:ascii="Arial" w:hAnsi="Arial" w:cs="Arial"/>
          <w:sz w:val="22"/>
          <w:szCs w:val="22"/>
        </w:rPr>
        <w:t xml:space="preserve"> M27x2</w:t>
      </w:r>
      <w:r w:rsidR="008645C8">
        <w:rPr>
          <w:rFonts w:ascii="Arial" w:hAnsi="Arial" w:cs="Arial"/>
          <w:sz w:val="22"/>
          <w:szCs w:val="22"/>
        </w:rPr>
        <w:t>.</w:t>
      </w:r>
    </w:p>
    <w:p w14:paraId="20494C16" w14:textId="77777777" w:rsidR="00E548B9" w:rsidRPr="00A533AE" w:rsidRDefault="00E548B9" w:rsidP="00E548B9">
      <w:pPr>
        <w:ind w:left="1080"/>
        <w:jc w:val="both"/>
        <w:rPr>
          <w:rFonts w:ascii="Arial" w:hAnsi="Arial" w:cs="Arial"/>
          <w:sz w:val="22"/>
          <w:szCs w:val="22"/>
        </w:rPr>
      </w:pPr>
    </w:p>
    <w:p w14:paraId="36F8A163" w14:textId="77777777" w:rsidR="00D659C4" w:rsidRDefault="00D659C4" w:rsidP="00623AEC">
      <w:pPr>
        <w:jc w:val="both"/>
        <w:rPr>
          <w:rFonts w:ascii="Arial" w:hAnsi="Arial" w:cs="Arial"/>
          <w:sz w:val="22"/>
          <w:szCs w:val="22"/>
        </w:rPr>
      </w:pPr>
      <w:r w:rsidRPr="00A533AE">
        <w:rPr>
          <w:rFonts w:ascii="Arial" w:hAnsi="Arial" w:cs="Arial"/>
          <w:sz w:val="22"/>
          <w:szCs w:val="22"/>
        </w:rPr>
        <w:t>Dobór kołnierza pochwy, rodzaj przylgi oraz wykończenie powinny być zgodne z klasyfikacją rurociągu lub aparatu</w:t>
      </w:r>
      <w:r w:rsidR="008645C8">
        <w:rPr>
          <w:rFonts w:ascii="Arial" w:hAnsi="Arial" w:cs="Arial"/>
          <w:sz w:val="22"/>
          <w:szCs w:val="22"/>
        </w:rPr>
        <w:t>.</w:t>
      </w:r>
    </w:p>
    <w:p w14:paraId="7B54320C" w14:textId="77777777" w:rsidR="00CC1B4D" w:rsidRPr="00A533AE" w:rsidRDefault="00CC1B4D" w:rsidP="00CC1B4D">
      <w:pPr>
        <w:ind w:left="1080"/>
        <w:jc w:val="both"/>
        <w:rPr>
          <w:rFonts w:ascii="Arial" w:hAnsi="Arial" w:cs="Arial"/>
          <w:sz w:val="22"/>
          <w:szCs w:val="22"/>
        </w:rPr>
      </w:pPr>
    </w:p>
    <w:p w14:paraId="6810E374" w14:textId="77777777" w:rsidR="006F3E48" w:rsidRDefault="00D659C4" w:rsidP="00623AEC">
      <w:pPr>
        <w:jc w:val="both"/>
        <w:rPr>
          <w:rFonts w:ascii="Arial" w:hAnsi="Arial" w:cs="Arial"/>
          <w:sz w:val="22"/>
          <w:szCs w:val="22"/>
        </w:rPr>
      </w:pPr>
      <w:r w:rsidRPr="00A533AE">
        <w:rPr>
          <w:rFonts w:ascii="Arial" w:hAnsi="Arial" w:cs="Arial"/>
          <w:sz w:val="22"/>
          <w:szCs w:val="22"/>
        </w:rPr>
        <w:t xml:space="preserve">Pochwy termometryczne </w:t>
      </w:r>
      <w:r w:rsidR="00CC1B4D">
        <w:rPr>
          <w:rFonts w:ascii="Arial" w:hAnsi="Arial" w:cs="Arial"/>
          <w:sz w:val="22"/>
          <w:szCs w:val="22"/>
        </w:rPr>
        <w:t>muszą mieć konstrukcję litą</w:t>
      </w:r>
      <w:r w:rsidRPr="00A533AE">
        <w:rPr>
          <w:rFonts w:ascii="Arial" w:hAnsi="Arial" w:cs="Arial"/>
          <w:sz w:val="22"/>
          <w:szCs w:val="22"/>
        </w:rPr>
        <w:t xml:space="preserve"> wierc</w:t>
      </w:r>
      <w:r w:rsidR="00CC1B4D">
        <w:rPr>
          <w:rFonts w:ascii="Arial" w:hAnsi="Arial" w:cs="Arial"/>
          <w:sz w:val="22"/>
          <w:szCs w:val="22"/>
        </w:rPr>
        <w:t>oną</w:t>
      </w:r>
      <w:r w:rsidRPr="00A533AE">
        <w:rPr>
          <w:rFonts w:ascii="Arial" w:hAnsi="Arial" w:cs="Arial"/>
          <w:sz w:val="22"/>
          <w:szCs w:val="22"/>
        </w:rPr>
        <w:t xml:space="preserve">, mieć kształt stożka, materiał nie gorszy niż 316SS lub inny odpowiadający warunkom technologicznym. Wszystkie pochwy termometryczne </w:t>
      </w:r>
      <w:r w:rsidR="00CC1B4D">
        <w:rPr>
          <w:rFonts w:ascii="Arial" w:hAnsi="Arial" w:cs="Arial"/>
          <w:sz w:val="22"/>
          <w:szCs w:val="22"/>
        </w:rPr>
        <w:t>muszą</w:t>
      </w:r>
      <w:r w:rsidRPr="00A533AE">
        <w:rPr>
          <w:rFonts w:ascii="Arial" w:hAnsi="Arial" w:cs="Arial"/>
          <w:sz w:val="22"/>
          <w:szCs w:val="22"/>
        </w:rPr>
        <w:t xml:space="preserve"> być wykonane z materiałów posiadających certyfikaty</w:t>
      </w:r>
      <w:r w:rsidR="00E045E4">
        <w:rPr>
          <w:rFonts w:ascii="Arial" w:hAnsi="Arial" w:cs="Arial"/>
          <w:sz w:val="22"/>
          <w:szCs w:val="22"/>
        </w:rPr>
        <w:t xml:space="preserve">          </w:t>
      </w:r>
      <w:r w:rsidRPr="00A533AE">
        <w:rPr>
          <w:rFonts w:ascii="Arial" w:hAnsi="Arial" w:cs="Arial"/>
          <w:sz w:val="22"/>
          <w:szCs w:val="22"/>
        </w:rPr>
        <w:t xml:space="preserve"> i </w:t>
      </w:r>
      <w:r w:rsidR="00CC1B4D">
        <w:rPr>
          <w:rFonts w:ascii="Arial" w:hAnsi="Arial" w:cs="Arial"/>
          <w:sz w:val="22"/>
          <w:szCs w:val="22"/>
        </w:rPr>
        <w:t>muszą</w:t>
      </w:r>
      <w:r w:rsidRPr="00A533AE">
        <w:rPr>
          <w:rFonts w:ascii="Arial" w:hAnsi="Arial" w:cs="Arial"/>
          <w:sz w:val="22"/>
          <w:szCs w:val="22"/>
        </w:rPr>
        <w:t xml:space="preserve"> być poddane testom ciśnieniowym. </w:t>
      </w:r>
      <w:r w:rsidR="006F3E48">
        <w:rPr>
          <w:rFonts w:ascii="Arial" w:hAnsi="Arial" w:cs="Arial"/>
          <w:sz w:val="22"/>
          <w:szCs w:val="22"/>
        </w:rPr>
        <w:t xml:space="preserve">Kołnierz musi być dwustronnie spawany do pochwy. </w:t>
      </w:r>
      <w:r w:rsidRPr="00A533AE">
        <w:rPr>
          <w:rFonts w:ascii="Arial" w:hAnsi="Arial" w:cs="Arial"/>
          <w:sz w:val="22"/>
          <w:szCs w:val="22"/>
        </w:rPr>
        <w:t>Spawanie powinno być wykonanie zgodnie z normą ASME IX lub polskimi przepisami</w:t>
      </w:r>
      <w:r w:rsidR="008645C8">
        <w:rPr>
          <w:rFonts w:ascii="Arial" w:hAnsi="Arial" w:cs="Arial"/>
          <w:sz w:val="22"/>
          <w:szCs w:val="22"/>
        </w:rPr>
        <w:t>.</w:t>
      </w:r>
    </w:p>
    <w:p w14:paraId="6AF2C4F6" w14:textId="77777777" w:rsidR="00CC1B4D" w:rsidRDefault="00CC1B4D" w:rsidP="00CC1B4D">
      <w:pPr>
        <w:ind w:left="1080"/>
        <w:jc w:val="both"/>
        <w:rPr>
          <w:rFonts w:ascii="Arial" w:hAnsi="Arial" w:cs="Arial"/>
          <w:sz w:val="22"/>
          <w:szCs w:val="22"/>
        </w:rPr>
      </w:pPr>
    </w:p>
    <w:p w14:paraId="7E7AF9D0" w14:textId="77777777" w:rsidR="00D659C4" w:rsidRDefault="006F3E48" w:rsidP="00623AEC">
      <w:pPr>
        <w:jc w:val="both"/>
        <w:rPr>
          <w:rFonts w:ascii="Arial" w:hAnsi="Arial" w:cs="Arial"/>
          <w:sz w:val="22"/>
          <w:szCs w:val="22"/>
        </w:rPr>
      </w:pPr>
      <w:r>
        <w:rPr>
          <w:rFonts w:ascii="Arial" w:hAnsi="Arial" w:cs="Arial"/>
          <w:sz w:val="22"/>
          <w:szCs w:val="22"/>
        </w:rPr>
        <w:t xml:space="preserve">Długość pochwy termometrycznej </w:t>
      </w:r>
      <w:r w:rsidR="00623AEC">
        <w:rPr>
          <w:rFonts w:ascii="Arial" w:hAnsi="Arial" w:cs="Arial"/>
          <w:sz w:val="22"/>
          <w:szCs w:val="22"/>
        </w:rPr>
        <w:t xml:space="preserve">(długość zanurzeniowa) </w:t>
      </w:r>
      <w:r>
        <w:rPr>
          <w:rFonts w:ascii="Arial" w:hAnsi="Arial" w:cs="Arial"/>
          <w:sz w:val="22"/>
          <w:szCs w:val="22"/>
        </w:rPr>
        <w:t xml:space="preserve">musi być tak dobrana, aby jej koniec mieścił się między </w:t>
      </w:r>
      <w:r w:rsidR="00CC1B4D">
        <w:rPr>
          <w:rFonts w:ascii="Arial" w:hAnsi="Arial" w:cs="Arial"/>
          <w:sz w:val="22"/>
          <w:szCs w:val="22"/>
        </w:rPr>
        <w:t xml:space="preserve">min. </w:t>
      </w:r>
      <w:r>
        <w:rPr>
          <w:rFonts w:ascii="Arial" w:hAnsi="Arial" w:cs="Arial"/>
          <w:sz w:val="22"/>
          <w:szCs w:val="22"/>
        </w:rPr>
        <w:t xml:space="preserve">1/3 a 2/3 średnicy </w:t>
      </w:r>
      <w:r w:rsidR="00CC1B4D">
        <w:rPr>
          <w:rFonts w:ascii="Arial" w:hAnsi="Arial" w:cs="Arial"/>
          <w:sz w:val="22"/>
          <w:szCs w:val="22"/>
        </w:rPr>
        <w:t>wewnętrznej rurociągu</w:t>
      </w:r>
      <w:r w:rsidR="00623AEC">
        <w:rPr>
          <w:rFonts w:ascii="Arial" w:hAnsi="Arial" w:cs="Arial"/>
          <w:sz w:val="22"/>
          <w:szCs w:val="22"/>
        </w:rPr>
        <w:t>, w którym są montowane</w:t>
      </w:r>
      <w:r w:rsidR="00CC1B4D">
        <w:rPr>
          <w:rFonts w:ascii="Arial" w:hAnsi="Arial" w:cs="Arial"/>
          <w:sz w:val="22"/>
          <w:szCs w:val="22"/>
        </w:rPr>
        <w:t>.</w:t>
      </w:r>
    </w:p>
    <w:p w14:paraId="4ECEA8DB" w14:textId="77777777" w:rsidR="00CC1B4D" w:rsidRPr="00A533AE" w:rsidRDefault="00CC1B4D" w:rsidP="00CC1B4D">
      <w:pPr>
        <w:ind w:left="1080"/>
        <w:jc w:val="both"/>
        <w:rPr>
          <w:rFonts w:ascii="Arial" w:hAnsi="Arial" w:cs="Arial"/>
          <w:sz w:val="22"/>
          <w:szCs w:val="22"/>
        </w:rPr>
      </w:pPr>
    </w:p>
    <w:p w14:paraId="6930C2FB" w14:textId="77777777" w:rsidR="00CC1B4D" w:rsidRPr="00A533AE" w:rsidRDefault="00D659C4" w:rsidP="00C01C50">
      <w:pPr>
        <w:jc w:val="both"/>
        <w:rPr>
          <w:rFonts w:ascii="Arial" w:hAnsi="Arial" w:cs="Arial"/>
          <w:sz w:val="22"/>
          <w:szCs w:val="22"/>
        </w:rPr>
      </w:pPr>
      <w:r w:rsidRPr="00A533AE">
        <w:rPr>
          <w:rFonts w:ascii="Arial" w:hAnsi="Arial" w:cs="Arial"/>
          <w:sz w:val="22"/>
          <w:szCs w:val="22"/>
        </w:rPr>
        <w:lastRenderedPageBreak/>
        <w:t xml:space="preserve">Jeśli pochwy termometryczne są zainstalowane w rurociągach gazu, oparów lub  rurociągach, gdzie występuje przepływ cieczy z dużą prędkością, należy przeprowadzić obliczenia </w:t>
      </w:r>
      <w:r w:rsidR="00B42D92">
        <w:rPr>
          <w:rFonts w:ascii="Arial" w:hAnsi="Arial" w:cs="Arial"/>
          <w:sz w:val="22"/>
          <w:szCs w:val="22"/>
        </w:rPr>
        <w:t xml:space="preserve">zgodnie z ANSI/ASME PTC 19,3, </w:t>
      </w:r>
      <w:r w:rsidRPr="00A533AE">
        <w:rPr>
          <w:rFonts w:ascii="Arial" w:hAnsi="Arial" w:cs="Arial"/>
          <w:sz w:val="22"/>
          <w:szCs w:val="22"/>
        </w:rPr>
        <w:t xml:space="preserve">uwzględniające zarówno naprężenia, jak </w:t>
      </w:r>
      <w:r w:rsidR="00E045E4">
        <w:rPr>
          <w:rFonts w:ascii="Arial" w:hAnsi="Arial" w:cs="Arial"/>
          <w:sz w:val="22"/>
          <w:szCs w:val="22"/>
        </w:rPr>
        <w:t xml:space="preserve">           </w:t>
      </w:r>
      <w:r w:rsidRPr="00A533AE">
        <w:rPr>
          <w:rFonts w:ascii="Arial" w:hAnsi="Arial" w:cs="Arial"/>
          <w:sz w:val="22"/>
          <w:szCs w:val="22"/>
        </w:rPr>
        <w:t>i drgania</w:t>
      </w:r>
      <w:r w:rsidR="008645C8">
        <w:rPr>
          <w:rFonts w:ascii="Arial" w:hAnsi="Arial" w:cs="Arial"/>
          <w:sz w:val="22"/>
          <w:szCs w:val="22"/>
        </w:rPr>
        <w:t>.</w:t>
      </w:r>
    </w:p>
    <w:p w14:paraId="0EB506D5" w14:textId="77777777" w:rsidR="00D659C4" w:rsidRPr="00A533AE" w:rsidRDefault="00D659C4" w:rsidP="00623AEC">
      <w:pPr>
        <w:jc w:val="both"/>
        <w:rPr>
          <w:rFonts w:ascii="Arial" w:hAnsi="Arial" w:cs="Arial"/>
          <w:sz w:val="22"/>
          <w:szCs w:val="22"/>
        </w:rPr>
      </w:pPr>
      <w:r w:rsidRPr="00A533AE">
        <w:rPr>
          <w:rFonts w:ascii="Arial" w:hAnsi="Arial" w:cs="Arial"/>
          <w:sz w:val="22"/>
          <w:szCs w:val="22"/>
        </w:rPr>
        <w:t xml:space="preserve">Pochwy termometryczne nie </w:t>
      </w:r>
      <w:r w:rsidR="00CC1B4D">
        <w:rPr>
          <w:rFonts w:ascii="Arial" w:hAnsi="Arial" w:cs="Arial"/>
          <w:sz w:val="22"/>
          <w:szCs w:val="22"/>
        </w:rPr>
        <w:t>mogą</w:t>
      </w:r>
      <w:r w:rsidRPr="00A533AE">
        <w:rPr>
          <w:rFonts w:ascii="Arial" w:hAnsi="Arial" w:cs="Arial"/>
          <w:sz w:val="22"/>
          <w:szCs w:val="22"/>
        </w:rPr>
        <w:t xml:space="preserve"> być montowane w rurociągach o </w:t>
      </w:r>
      <w:r w:rsidR="00B42D92">
        <w:rPr>
          <w:rFonts w:ascii="Arial" w:hAnsi="Arial" w:cs="Arial"/>
          <w:sz w:val="22"/>
          <w:szCs w:val="22"/>
        </w:rPr>
        <w:t>średnicy</w:t>
      </w:r>
      <w:r w:rsidR="00B42D92" w:rsidRPr="00A533AE">
        <w:rPr>
          <w:rFonts w:ascii="Arial" w:hAnsi="Arial" w:cs="Arial"/>
          <w:sz w:val="22"/>
          <w:szCs w:val="22"/>
        </w:rPr>
        <w:t xml:space="preserve">  mniejsz</w:t>
      </w:r>
      <w:r w:rsidR="00B42D92">
        <w:rPr>
          <w:rFonts w:ascii="Arial" w:hAnsi="Arial" w:cs="Arial"/>
          <w:sz w:val="22"/>
          <w:szCs w:val="22"/>
        </w:rPr>
        <w:t>ej</w:t>
      </w:r>
      <w:r w:rsidR="00B42D92" w:rsidRPr="00A533AE">
        <w:rPr>
          <w:rFonts w:ascii="Arial" w:hAnsi="Arial" w:cs="Arial"/>
          <w:sz w:val="22"/>
          <w:szCs w:val="22"/>
        </w:rPr>
        <w:t xml:space="preserve"> </w:t>
      </w:r>
      <w:r w:rsidRPr="00A533AE">
        <w:rPr>
          <w:rFonts w:ascii="Arial" w:hAnsi="Arial" w:cs="Arial"/>
          <w:sz w:val="22"/>
          <w:szCs w:val="22"/>
        </w:rPr>
        <w:t xml:space="preserve">niż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CC1B4D">
        <w:rPr>
          <w:rFonts w:ascii="Arial" w:hAnsi="Arial" w:cs="Arial"/>
          <w:sz w:val="22"/>
          <w:szCs w:val="22"/>
        </w:rPr>
        <w:t>.</w:t>
      </w:r>
      <w:r w:rsidRPr="00A533AE">
        <w:rPr>
          <w:rFonts w:ascii="Arial" w:hAnsi="Arial" w:cs="Arial"/>
          <w:sz w:val="22"/>
          <w:szCs w:val="22"/>
        </w:rPr>
        <w:t xml:space="preserve"> </w:t>
      </w:r>
      <w:r w:rsidR="00CC1B4D">
        <w:rPr>
          <w:rFonts w:ascii="Arial" w:hAnsi="Arial" w:cs="Arial"/>
          <w:sz w:val="22"/>
          <w:szCs w:val="22"/>
        </w:rPr>
        <w:t>M</w:t>
      </w:r>
      <w:r w:rsidRPr="00A533AE">
        <w:rPr>
          <w:rFonts w:ascii="Arial" w:hAnsi="Arial" w:cs="Arial"/>
          <w:sz w:val="22"/>
          <w:szCs w:val="22"/>
        </w:rPr>
        <w:t xml:space="preserve">niejsze rurociągi </w:t>
      </w:r>
      <w:r w:rsidR="003D5A86">
        <w:rPr>
          <w:rFonts w:ascii="Arial" w:hAnsi="Arial" w:cs="Arial"/>
          <w:sz w:val="22"/>
          <w:szCs w:val="22"/>
        </w:rPr>
        <w:t>muszą</w:t>
      </w:r>
      <w:r w:rsidRPr="00A533AE">
        <w:rPr>
          <w:rFonts w:ascii="Arial" w:hAnsi="Arial" w:cs="Arial"/>
          <w:sz w:val="22"/>
          <w:szCs w:val="22"/>
        </w:rPr>
        <w:t xml:space="preserve"> być </w:t>
      </w:r>
      <w:r w:rsidR="00B42D92">
        <w:rPr>
          <w:rFonts w:ascii="Arial" w:hAnsi="Arial" w:cs="Arial"/>
          <w:sz w:val="22"/>
          <w:szCs w:val="22"/>
        </w:rPr>
        <w:t xml:space="preserve">lokalnie </w:t>
      </w:r>
      <w:r w:rsidRPr="00A533AE">
        <w:rPr>
          <w:rFonts w:ascii="Arial" w:hAnsi="Arial" w:cs="Arial"/>
          <w:sz w:val="22"/>
          <w:szCs w:val="22"/>
        </w:rPr>
        <w:t xml:space="preserve">powiększone do rozmiaru </w:t>
      </w:r>
      <w:r w:rsidR="003D5A86">
        <w:rPr>
          <w:rFonts w:ascii="Arial" w:hAnsi="Arial" w:cs="Arial"/>
          <w:sz w:val="22"/>
          <w:szCs w:val="22"/>
        </w:rPr>
        <w:t xml:space="preserve">min. </w:t>
      </w:r>
      <w:smartTag w:uri="urn:schemas-microsoft-com:office:smarttags" w:element="metricconverter">
        <w:smartTagPr>
          <w:attr w:name="ProductID" w:val="4”"/>
        </w:smartTagPr>
        <w:r w:rsidRPr="00A533AE">
          <w:rPr>
            <w:rFonts w:ascii="Arial" w:hAnsi="Arial" w:cs="Arial"/>
            <w:sz w:val="22"/>
            <w:szCs w:val="22"/>
          </w:rPr>
          <w:t>4</w:t>
        </w:r>
        <w:r w:rsidR="003D5A86">
          <w:rPr>
            <w:rFonts w:ascii="Arial" w:hAnsi="Arial" w:cs="Arial"/>
            <w:sz w:val="22"/>
            <w:szCs w:val="22"/>
          </w:rPr>
          <w:t>”</w:t>
        </w:r>
      </w:smartTag>
      <w:r w:rsidR="00491CE4">
        <w:rPr>
          <w:rFonts w:ascii="Arial" w:hAnsi="Arial" w:cs="Arial"/>
          <w:sz w:val="22"/>
          <w:szCs w:val="22"/>
        </w:rPr>
        <w:t xml:space="preserve"> w celu montażu pochwy termometrycznej</w:t>
      </w:r>
      <w:r w:rsidR="003D5A86">
        <w:rPr>
          <w:rFonts w:ascii="Arial" w:hAnsi="Arial" w:cs="Arial"/>
          <w:sz w:val="22"/>
          <w:szCs w:val="22"/>
        </w:rPr>
        <w:t>.</w:t>
      </w:r>
      <w:r w:rsidRPr="00A533AE">
        <w:rPr>
          <w:rFonts w:ascii="Arial" w:hAnsi="Arial" w:cs="Arial"/>
          <w:sz w:val="22"/>
          <w:szCs w:val="22"/>
        </w:rPr>
        <w:t xml:space="preserve"> </w:t>
      </w:r>
      <w:r w:rsidR="003D5A86">
        <w:rPr>
          <w:rFonts w:ascii="Arial" w:hAnsi="Arial" w:cs="Arial"/>
          <w:sz w:val="22"/>
          <w:szCs w:val="22"/>
        </w:rPr>
        <w:t>P</w:t>
      </w:r>
      <w:r w:rsidRPr="00A533AE">
        <w:rPr>
          <w:rFonts w:ascii="Arial" w:hAnsi="Arial" w:cs="Arial"/>
          <w:sz w:val="22"/>
          <w:szCs w:val="22"/>
        </w:rPr>
        <w:t>ochwy powinny być instalowane w kolanach rurociągów.</w:t>
      </w:r>
    </w:p>
    <w:p w14:paraId="51D3BF38" w14:textId="77777777" w:rsidR="00F7181C" w:rsidRPr="00534DA0" w:rsidRDefault="00F7181C" w:rsidP="006B42D6"/>
    <w:p w14:paraId="435B96C5" w14:textId="77777777" w:rsidR="00D659C4" w:rsidRDefault="00D659C4" w:rsidP="00CA48EC">
      <w:pPr>
        <w:pStyle w:val="Nagwek1"/>
        <w:numPr>
          <w:ilvl w:val="3"/>
          <w:numId w:val="1"/>
        </w:numPr>
        <w:tabs>
          <w:tab w:val="clear" w:pos="2160"/>
          <w:tab w:val="num" w:pos="851"/>
        </w:tabs>
        <w:ind w:left="851" w:hanging="851"/>
      </w:pPr>
      <w:bookmarkStart w:id="45" w:name="_Toc475077784"/>
      <w:r>
        <w:t>Przetworniki temperatury</w:t>
      </w:r>
      <w:bookmarkEnd w:id="45"/>
    </w:p>
    <w:p w14:paraId="2BB3CBB9" w14:textId="77777777" w:rsidR="00C67249" w:rsidRPr="00C67249" w:rsidRDefault="00C67249" w:rsidP="00C67249"/>
    <w:p w14:paraId="2B9B4EFA" w14:textId="77777777" w:rsidR="00491CE4" w:rsidRDefault="00C67249" w:rsidP="00491CE4">
      <w:pPr>
        <w:jc w:val="both"/>
        <w:rPr>
          <w:rFonts w:ascii="Arial" w:hAnsi="Arial" w:cs="Arial"/>
          <w:sz w:val="22"/>
          <w:szCs w:val="22"/>
        </w:rPr>
      </w:pPr>
      <w:r w:rsidRPr="00A533AE">
        <w:rPr>
          <w:rFonts w:ascii="Arial" w:hAnsi="Arial" w:cs="Arial"/>
          <w:sz w:val="22"/>
          <w:szCs w:val="22"/>
        </w:rPr>
        <w:t xml:space="preserve">Elektroniczne przetworniki temperatury </w:t>
      </w:r>
      <w:r w:rsidR="00B76667">
        <w:rPr>
          <w:rFonts w:ascii="Arial" w:hAnsi="Arial" w:cs="Arial"/>
          <w:sz w:val="22"/>
          <w:szCs w:val="22"/>
        </w:rPr>
        <w:t>muszą</w:t>
      </w:r>
      <w:r w:rsidR="00B76667" w:rsidRPr="00A533AE">
        <w:rPr>
          <w:rFonts w:ascii="Arial" w:hAnsi="Arial" w:cs="Arial"/>
          <w:sz w:val="22"/>
          <w:szCs w:val="22"/>
        </w:rPr>
        <w:t xml:space="preserve"> </w:t>
      </w:r>
      <w:r w:rsidRPr="00A533AE">
        <w:rPr>
          <w:rFonts w:ascii="Arial" w:hAnsi="Arial" w:cs="Arial"/>
          <w:sz w:val="22"/>
          <w:szCs w:val="22"/>
        </w:rPr>
        <w:t>być dobrane zgodnie z obowiązującymi</w:t>
      </w:r>
      <w:r>
        <w:rPr>
          <w:rFonts w:ascii="Arial" w:hAnsi="Arial" w:cs="Arial"/>
          <w:sz w:val="22"/>
          <w:szCs w:val="22"/>
        </w:rPr>
        <w:t xml:space="preserve"> </w:t>
      </w:r>
      <w:r w:rsidRPr="00A533AE">
        <w:rPr>
          <w:rFonts w:ascii="Arial" w:hAnsi="Arial" w:cs="Arial"/>
          <w:sz w:val="22"/>
          <w:szCs w:val="22"/>
        </w:rPr>
        <w:t>normami oraz poniższymi wymag</w:t>
      </w:r>
      <w:r w:rsidR="00491CE4">
        <w:rPr>
          <w:rFonts w:ascii="Arial" w:hAnsi="Arial" w:cs="Arial"/>
          <w:sz w:val="22"/>
          <w:szCs w:val="22"/>
        </w:rPr>
        <w:t>aniami.</w:t>
      </w:r>
    </w:p>
    <w:p w14:paraId="00318D56"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S</w:t>
      </w:r>
      <w:r w:rsidR="00C67249" w:rsidRPr="00A533AE">
        <w:rPr>
          <w:rFonts w:ascii="Arial" w:hAnsi="Arial" w:cs="Arial"/>
          <w:sz w:val="22"/>
          <w:szCs w:val="22"/>
        </w:rPr>
        <w:t>tandardowy sygnał pomiarowy 4</w:t>
      </w:r>
      <w:r>
        <w:rPr>
          <w:rFonts w:ascii="Arial" w:hAnsi="Arial" w:cs="Arial"/>
          <w:sz w:val="22"/>
          <w:szCs w:val="22"/>
        </w:rPr>
        <w:t>…</w:t>
      </w:r>
      <w:r w:rsidR="00C67249" w:rsidRPr="00A533AE">
        <w:rPr>
          <w:rFonts w:ascii="Arial" w:hAnsi="Arial" w:cs="Arial"/>
          <w:sz w:val="22"/>
          <w:szCs w:val="22"/>
        </w:rPr>
        <w:t xml:space="preserve">20 </w:t>
      </w:r>
      <w:proofErr w:type="spellStart"/>
      <w:r w:rsidR="00C67249" w:rsidRPr="00A533AE">
        <w:rPr>
          <w:rFonts w:ascii="Arial" w:hAnsi="Arial" w:cs="Arial"/>
          <w:sz w:val="22"/>
          <w:szCs w:val="22"/>
        </w:rPr>
        <w:t>mA</w:t>
      </w:r>
      <w:proofErr w:type="spellEnd"/>
      <w:r w:rsidR="003D5A86">
        <w:rPr>
          <w:rFonts w:ascii="Arial" w:hAnsi="Arial" w:cs="Arial"/>
          <w:sz w:val="22"/>
          <w:szCs w:val="22"/>
        </w:rPr>
        <w:t>,</w:t>
      </w:r>
      <w:r>
        <w:rPr>
          <w:rFonts w:ascii="Arial" w:hAnsi="Arial" w:cs="Arial"/>
          <w:sz w:val="22"/>
          <w:szCs w:val="22"/>
        </w:rPr>
        <w:t>.</w:t>
      </w:r>
    </w:p>
    <w:p w14:paraId="0807DEC8"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J</w:t>
      </w:r>
      <w:r w:rsidR="00C67249" w:rsidRPr="00491CE4">
        <w:rPr>
          <w:rFonts w:ascii="Arial" w:hAnsi="Arial" w:cs="Arial"/>
          <w:sz w:val="22"/>
          <w:szCs w:val="22"/>
        </w:rPr>
        <w:t xml:space="preserve">eśli przetwornik jest podłączony do systemu DCS lub ESD, </w:t>
      </w:r>
      <w:r w:rsidR="00CC638F">
        <w:rPr>
          <w:rFonts w:ascii="Arial" w:hAnsi="Arial" w:cs="Arial"/>
          <w:sz w:val="22"/>
          <w:szCs w:val="22"/>
        </w:rPr>
        <w:t>musi</w:t>
      </w:r>
      <w:r w:rsidR="00C67249" w:rsidRPr="00491CE4">
        <w:rPr>
          <w:rFonts w:ascii="Arial" w:hAnsi="Arial" w:cs="Arial"/>
          <w:sz w:val="22"/>
          <w:szCs w:val="22"/>
        </w:rPr>
        <w:t xml:space="preserve"> być zasilany </w:t>
      </w:r>
      <w:r w:rsidR="00E045E4">
        <w:rPr>
          <w:rFonts w:ascii="Arial" w:hAnsi="Arial" w:cs="Arial"/>
          <w:sz w:val="22"/>
          <w:szCs w:val="22"/>
        </w:rPr>
        <w:t xml:space="preserve">   </w:t>
      </w:r>
      <w:r w:rsidR="00CC638F">
        <w:rPr>
          <w:rFonts w:ascii="Arial" w:hAnsi="Arial" w:cs="Arial"/>
          <w:sz w:val="22"/>
          <w:szCs w:val="22"/>
        </w:rPr>
        <w:t xml:space="preserve">       </w:t>
      </w:r>
      <w:r w:rsidR="00E045E4">
        <w:rPr>
          <w:rFonts w:ascii="Arial" w:hAnsi="Arial" w:cs="Arial"/>
          <w:sz w:val="22"/>
          <w:szCs w:val="22"/>
        </w:rPr>
        <w:t xml:space="preserve"> </w:t>
      </w:r>
      <w:r w:rsidR="00C67249" w:rsidRPr="00491CE4">
        <w:rPr>
          <w:rFonts w:ascii="Arial" w:hAnsi="Arial" w:cs="Arial"/>
          <w:sz w:val="22"/>
          <w:szCs w:val="22"/>
        </w:rPr>
        <w:t>z mod</w:t>
      </w:r>
      <w:r w:rsidR="003D5A86" w:rsidRPr="00491CE4">
        <w:rPr>
          <w:rFonts w:ascii="Arial" w:hAnsi="Arial" w:cs="Arial"/>
          <w:sz w:val="22"/>
          <w:szCs w:val="22"/>
        </w:rPr>
        <w:t>ułów I/O w linii dwuprzewodowej</w:t>
      </w:r>
      <w:r>
        <w:rPr>
          <w:rFonts w:ascii="Arial" w:hAnsi="Arial" w:cs="Arial"/>
          <w:sz w:val="22"/>
          <w:szCs w:val="22"/>
        </w:rPr>
        <w:t xml:space="preserve"> 24V DC.</w:t>
      </w:r>
      <w:r w:rsidR="00C67249" w:rsidRPr="00491CE4">
        <w:rPr>
          <w:rFonts w:ascii="Arial" w:hAnsi="Arial" w:cs="Arial"/>
          <w:sz w:val="22"/>
          <w:szCs w:val="22"/>
        </w:rPr>
        <w:t xml:space="preserve"> </w:t>
      </w:r>
    </w:p>
    <w:p w14:paraId="30FA5D86"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D</w:t>
      </w:r>
      <w:r w:rsidR="00C67249" w:rsidRPr="00491CE4">
        <w:rPr>
          <w:rFonts w:ascii="Arial" w:hAnsi="Arial" w:cs="Arial"/>
          <w:sz w:val="22"/>
          <w:szCs w:val="22"/>
        </w:rPr>
        <w:t>okładność</w:t>
      </w:r>
      <w:r>
        <w:rPr>
          <w:rFonts w:ascii="Arial" w:hAnsi="Arial" w:cs="Arial"/>
          <w:sz w:val="22"/>
          <w:szCs w:val="22"/>
        </w:rPr>
        <w:t xml:space="preserve"> pomiarowa</w:t>
      </w:r>
      <w:r w:rsidR="00B76667" w:rsidRPr="00491CE4">
        <w:rPr>
          <w:rFonts w:ascii="Arial" w:hAnsi="Arial" w:cs="Arial"/>
          <w:sz w:val="22"/>
          <w:szCs w:val="22"/>
        </w:rPr>
        <w:t xml:space="preserve"> </w:t>
      </w:r>
      <w:r w:rsidR="00C67249" w:rsidRPr="00491CE4">
        <w:rPr>
          <w:rFonts w:ascii="Arial" w:hAnsi="Arial" w:cs="Arial"/>
          <w:sz w:val="22"/>
          <w:szCs w:val="22"/>
        </w:rPr>
        <w:t xml:space="preserve">nie mniejsza niż </w:t>
      </w:r>
      <w:r w:rsidR="00C67249" w:rsidRPr="00A533AE">
        <w:rPr>
          <w:rFonts w:ascii="Arial" w:hAnsi="Arial" w:cs="Arial"/>
          <w:sz w:val="22"/>
          <w:szCs w:val="22"/>
        </w:rPr>
        <w:sym w:font="Symbol" w:char="F0B1"/>
      </w:r>
      <w:r w:rsidR="003D5A86" w:rsidRPr="00491CE4">
        <w:rPr>
          <w:rFonts w:ascii="Arial" w:hAnsi="Arial" w:cs="Arial"/>
          <w:sz w:val="22"/>
          <w:szCs w:val="22"/>
        </w:rPr>
        <w:t xml:space="preserve"> 0,2%</w:t>
      </w:r>
      <w:r>
        <w:rPr>
          <w:rFonts w:ascii="Arial" w:hAnsi="Arial" w:cs="Arial"/>
          <w:sz w:val="22"/>
          <w:szCs w:val="22"/>
        </w:rPr>
        <w:t>.</w:t>
      </w:r>
    </w:p>
    <w:p w14:paraId="0FE2AEBF"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temperatury </w:t>
      </w:r>
      <w:r w:rsidR="003D5A86" w:rsidRPr="00491CE4">
        <w:rPr>
          <w:rFonts w:ascii="Arial" w:hAnsi="Arial" w:cs="Arial"/>
          <w:sz w:val="22"/>
          <w:szCs w:val="22"/>
        </w:rPr>
        <w:t>muszą</w:t>
      </w:r>
      <w:r w:rsidR="00C67249" w:rsidRPr="00491CE4">
        <w:rPr>
          <w:rFonts w:ascii="Arial" w:hAnsi="Arial" w:cs="Arial"/>
          <w:sz w:val="22"/>
          <w:szCs w:val="22"/>
        </w:rPr>
        <w:t xml:space="preserve"> być inteligentne typu Smart wyposażone w protokół HART</w:t>
      </w:r>
      <w:r>
        <w:rPr>
          <w:rFonts w:ascii="Arial" w:hAnsi="Arial" w:cs="Arial"/>
          <w:sz w:val="22"/>
          <w:szCs w:val="22"/>
        </w:rPr>
        <w:t>.</w:t>
      </w:r>
    </w:p>
    <w:p w14:paraId="06568E26" w14:textId="77777777" w:rsidR="00491CE4" w:rsidRDefault="00491CE4" w:rsidP="00461418">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w wykonaniu iskrobezpiecznym</w:t>
      </w:r>
      <w:r>
        <w:rPr>
          <w:rFonts w:ascii="Arial" w:hAnsi="Arial" w:cs="Arial"/>
          <w:sz w:val="22"/>
          <w:szCs w:val="22"/>
        </w:rPr>
        <w:t xml:space="preserve"> </w:t>
      </w:r>
      <w:r w:rsidR="00C67249" w:rsidRPr="00491CE4">
        <w:rPr>
          <w:rFonts w:ascii="Arial" w:hAnsi="Arial" w:cs="Arial"/>
          <w:sz w:val="22"/>
          <w:szCs w:val="22"/>
        </w:rPr>
        <w:t>lub ognioszczelnym</w:t>
      </w:r>
      <w:r>
        <w:rPr>
          <w:rFonts w:ascii="Arial" w:hAnsi="Arial" w:cs="Arial"/>
          <w:sz w:val="22"/>
          <w:szCs w:val="22"/>
        </w:rPr>
        <w:t xml:space="preserve">. Wymagane </w:t>
      </w:r>
      <w:r w:rsidR="00C67249" w:rsidRPr="00491CE4">
        <w:rPr>
          <w:rFonts w:ascii="Arial" w:hAnsi="Arial" w:cs="Arial"/>
          <w:sz w:val="22"/>
          <w:szCs w:val="22"/>
        </w:rPr>
        <w:t>jest wykonanie iskrobezpieczne</w:t>
      </w:r>
      <w:r w:rsidR="003D5A86" w:rsidRPr="00491CE4">
        <w:rPr>
          <w:rFonts w:ascii="Arial" w:hAnsi="Arial" w:cs="Arial"/>
          <w:sz w:val="22"/>
          <w:szCs w:val="22"/>
        </w:rPr>
        <w:t xml:space="preserve"> Ex i</w:t>
      </w:r>
      <w:r w:rsidR="00C67249" w:rsidRPr="00491CE4">
        <w:rPr>
          <w:rFonts w:ascii="Arial" w:hAnsi="Arial" w:cs="Arial"/>
          <w:sz w:val="22"/>
          <w:szCs w:val="22"/>
        </w:rPr>
        <w:t xml:space="preserve">  w  przypadku  podłączenia  do  DCS  </w:t>
      </w:r>
      <w:r w:rsidR="003D5A86" w:rsidRPr="00491CE4">
        <w:rPr>
          <w:rFonts w:ascii="Arial" w:hAnsi="Arial" w:cs="Arial"/>
          <w:sz w:val="22"/>
          <w:szCs w:val="22"/>
        </w:rPr>
        <w:t>i</w:t>
      </w:r>
      <w:r w:rsidR="00C67249" w:rsidRPr="00491CE4">
        <w:rPr>
          <w:rFonts w:ascii="Arial" w:hAnsi="Arial" w:cs="Arial"/>
          <w:sz w:val="22"/>
          <w:szCs w:val="22"/>
        </w:rPr>
        <w:t xml:space="preserve">  wykonanie  ognioszczelne  E</w:t>
      </w:r>
      <w:r w:rsidR="000B608C" w:rsidRPr="00491CE4">
        <w:rPr>
          <w:rFonts w:ascii="Arial" w:hAnsi="Arial" w:cs="Arial"/>
          <w:sz w:val="22"/>
          <w:szCs w:val="22"/>
        </w:rPr>
        <w:t>x</w:t>
      </w:r>
      <w:r w:rsidR="00A00288" w:rsidRPr="00491CE4">
        <w:rPr>
          <w:rFonts w:ascii="Arial" w:hAnsi="Arial" w:cs="Arial"/>
          <w:sz w:val="22"/>
          <w:szCs w:val="22"/>
        </w:rPr>
        <w:t xml:space="preserve"> </w:t>
      </w:r>
      <w:r w:rsidR="000B608C" w:rsidRPr="00491CE4">
        <w:rPr>
          <w:rFonts w:ascii="Arial" w:hAnsi="Arial" w:cs="Arial"/>
          <w:sz w:val="22"/>
          <w:szCs w:val="22"/>
        </w:rPr>
        <w:t>d</w:t>
      </w:r>
      <w:r w:rsidR="00C67249" w:rsidRPr="00491CE4">
        <w:rPr>
          <w:rFonts w:ascii="Arial" w:hAnsi="Arial" w:cs="Arial"/>
          <w:sz w:val="22"/>
          <w:szCs w:val="22"/>
        </w:rPr>
        <w:t xml:space="preserve">  w  przypadku podłączenia  w  charakterze  inicjatora  do  sterownika  PLC  systemu  ESD</w:t>
      </w:r>
      <w:r>
        <w:rPr>
          <w:rFonts w:ascii="Arial" w:hAnsi="Arial" w:cs="Arial"/>
          <w:sz w:val="22"/>
          <w:szCs w:val="22"/>
        </w:rPr>
        <w:t>.</w:t>
      </w:r>
    </w:p>
    <w:p w14:paraId="4197FED7" w14:textId="77777777" w:rsidR="00FF67A7" w:rsidRDefault="00491CE4" w:rsidP="003D5A86">
      <w:pPr>
        <w:numPr>
          <w:ilvl w:val="0"/>
          <w:numId w:val="38"/>
        </w:numPr>
        <w:jc w:val="both"/>
        <w:rPr>
          <w:rFonts w:ascii="Arial" w:hAnsi="Arial" w:cs="Arial"/>
          <w:sz w:val="22"/>
          <w:szCs w:val="22"/>
        </w:rPr>
      </w:pPr>
      <w:r>
        <w:rPr>
          <w:rFonts w:ascii="Arial" w:hAnsi="Arial" w:cs="Arial"/>
          <w:sz w:val="22"/>
          <w:szCs w:val="22"/>
        </w:rPr>
        <w:t>P</w:t>
      </w:r>
      <w:r w:rsidR="00C67249" w:rsidRPr="00491CE4">
        <w:rPr>
          <w:rFonts w:ascii="Arial" w:hAnsi="Arial" w:cs="Arial"/>
          <w:sz w:val="22"/>
          <w:szCs w:val="22"/>
        </w:rPr>
        <w:t xml:space="preserve">rzetworniki </w:t>
      </w:r>
      <w:r w:rsidR="003D5A86" w:rsidRPr="00491CE4">
        <w:rPr>
          <w:rFonts w:ascii="Arial" w:hAnsi="Arial" w:cs="Arial"/>
          <w:sz w:val="22"/>
          <w:szCs w:val="22"/>
        </w:rPr>
        <w:t>muszą</w:t>
      </w:r>
      <w:r w:rsidR="00C67249" w:rsidRPr="00491CE4">
        <w:rPr>
          <w:rFonts w:ascii="Arial" w:hAnsi="Arial" w:cs="Arial"/>
          <w:sz w:val="22"/>
          <w:szCs w:val="22"/>
        </w:rPr>
        <w:t xml:space="preserve"> być montowane w głowicach czujników termometrycznych lub zlokalizowane w oddzielnej skrzynce ognioszczelnej, jeśli istnieje taka potrzeba</w:t>
      </w:r>
      <w:r w:rsidR="003D5A86" w:rsidRPr="00491CE4">
        <w:rPr>
          <w:rFonts w:ascii="Arial" w:hAnsi="Arial" w:cs="Arial"/>
          <w:sz w:val="22"/>
          <w:szCs w:val="22"/>
        </w:rPr>
        <w:t>, np. dla</w:t>
      </w:r>
      <w:r w:rsidR="00C67249" w:rsidRPr="00491CE4">
        <w:rPr>
          <w:rFonts w:ascii="Arial" w:hAnsi="Arial" w:cs="Arial"/>
          <w:sz w:val="22"/>
          <w:szCs w:val="22"/>
        </w:rPr>
        <w:t xml:space="preserve"> pomiar</w:t>
      </w:r>
      <w:r w:rsidR="003D5A86" w:rsidRPr="00491CE4">
        <w:rPr>
          <w:rFonts w:ascii="Arial" w:hAnsi="Arial" w:cs="Arial"/>
          <w:sz w:val="22"/>
          <w:szCs w:val="22"/>
        </w:rPr>
        <w:t>ów t</w:t>
      </w:r>
      <w:r w:rsidR="00C67249" w:rsidRPr="00491CE4">
        <w:rPr>
          <w:rFonts w:ascii="Arial" w:hAnsi="Arial" w:cs="Arial"/>
          <w:sz w:val="22"/>
          <w:szCs w:val="22"/>
        </w:rPr>
        <w:t>emperatury łożysk silnika elektrycznego</w:t>
      </w:r>
      <w:r w:rsidR="003D5A86" w:rsidRPr="00491CE4">
        <w:rPr>
          <w:rFonts w:ascii="Arial" w:hAnsi="Arial" w:cs="Arial"/>
          <w:sz w:val="22"/>
          <w:szCs w:val="22"/>
        </w:rPr>
        <w:t>.</w:t>
      </w:r>
    </w:p>
    <w:p w14:paraId="7F1854AE" w14:textId="77777777" w:rsidR="00461A69" w:rsidRPr="003D5A86" w:rsidRDefault="00461A69" w:rsidP="003D5A86">
      <w:pPr>
        <w:ind w:left="1843"/>
        <w:jc w:val="both"/>
        <w:rPr>
          <w:rFonts w:ascii="Arial" w:hAnsi="Arial" w:cs="Arial"/>
          <w:sz w:val="22"/>
          <w:szCs w:val="22"/>
        </w:rPr>
      </w:pPr>
    </w:p>
    <w:p w14:paraId="6375A62C" w14:textId="77777777" w:rsidR="00F86CD3" w:rsidRPr="00633218" w:rsidRDefault="003E2D95" w:rsidP="00633218">
      <w:pPr>
        <w:pStyle w:val="Nagwek1"/>
        <w:numPr>
          <w:ilvl w:val="2"/>
          <w:numId w:val="1"/>
        </w:numPr>
        <w:tabs>
          <w:tab w:val="clear" w:pos="1440"/>
          <w:tab w:val="num" w:pos="709"/>
        </w:tabs>
        <w:ind w:left="709" w:hanging="709"/>
        <w:jc w:val="both"/>
        <w:rPr>
          <w:rFonts w:cs="Arial"/>
          <w:szCs w:val="22"/>
        </w:rPr>
      </w:pPr>
      <w:bookmarkStart w:id="46" w:name="_Toc475077785"/>
      <w:r w:rsidRPr="00633218">
        <w:rPr>
          <w:rFonts w:cs="Arial"/>
          <w:szCs w:val="22"/>
        </w:rPr>
        <w:t>Analizatory</w:t>
      </w:r>
      <w:bookmarkEnd w:id="46"/>
    </w:p>
    <w:p w14:paraId="3374D5B4" w14:textId="77777777" w:rsidR="00F93041" w:rsidRPr="00534DA0" w:rsidRDefault="00F93041" w:rsidP="00F93041"/>
    <w:p w14:paraId="24372D90" w14:textId="77777777" w:rsidR="00F86CD3" w:rsidRDefault="003E2D95" w:rsidP="00CA48EC">
      <w:pPr>
        <w:pStyle w:val="Nagwek1"/>
        <w:numPr>
          <w:ilvl w:val="3"/>
          <w:numId w:val="1"/>
        </w:numPr>
        <w:tabs>
          <w:tab w:val="clear" w:pos="2160"/>
          <w:tab w:val="num" w:pos="851"/>
        </w:tabs>
        <w:ind w:left="851" w:hanging="851"/>
      </w:pPr>
      <w:bookmarkStart w:id="47" w:name="_Toc475077786"/>
      <w:r>
        <w:t>Rodzaje analizatorów</w:t>
      </w:r>
      <w:bookmarkEnd w:id="47"/>
    </w:p>
    <w:p w14:paraId="73DBB89D" w14:textId="77777777" w:rsidR="00D67FF5" w:rsidRPr="00D67FF5" w:rsidRDefault="00D67FF5" w:rsidP="00D67FF5"/>
    <w:p w14:paraId="4F464DEE" w14:textId="77777777" w:rsidR="00D67FF5" w:rsidRPr="004B2172" w:rsidRDefault="00D67FF5" w:rsidP="00491CE4">
      <w:pPr>
        <w:rPr>
          <w:rFonts w:ascii="Arial" w:hAnsi="Arial" w:cs="Arial"/>
          <w:sz w:val="22"/>
          <w:szCs w:val="22"/>
        </w:rPr>
      </w:pPr>
      <w:r w:rsidRPr="004B2172">
        <w:rPr>
          <w:rFonts w:ascii="Arial" w:hAnsi="Arial" w:cs="Arial"/>
          <w:sz w:val="22"/>
          <w:szCs w:val="22"/>
        </w:rPr>
        <w:t>Przewiduje si</w:t>
      </w:r>
      <w:r w:rsidR="00471F7A">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analizatorów:</w:t>
      </w:r>
    </w:p>
    <w:p w14:paraId="572876B5" w14:textId="77777777" w:rsidR="00491CE4" w:rsidRDefault="00D67FF5" w:rsidP="00461418">
      <w:pPr>
        <w:numPr>
          <w:ilvl w:val="0"/>
          <w:numId w:val="39"/>
        </w:numPr>
        <w:rPr>
          <w:rFonts w:ascii="Arial" w:hAnsi="Arial" w:cs="Arial"/>
          <w:sz w:val="22"/>
          <w:szCs w:val="22"/>
        </w:rPr>
      </w:pPr>
      <w:r>
        <w:rPr>
          <w:rFonts w:ascii="Arial" w:hAnsi="Arial" w:cs="Arial"/>
          <w:sz w:val="22"/>
          <w:szCs w:val="22"/>
        </w:rPr>
        <w:t>próbki ciekłej (podział ze względu na mierzony parametr</w:t>
      </w:r>
      <w:r w:rsidR="004A6F95">
        <w:rPr>
          <w:rFonts w:ascii="Arial" w:hAnsi="Arial" w:cs="Arial"/>
          <w:sz w:val="22"/>
          <w:szCs w:val="22"/>
        </w:rPr>
        <w:t>)</w:t>
      </w:r>
      <w:r w:rsidR="00491CE4">
        <w:rPr>
          <w:rFonts w:ascii="Arial" w:hAnsi="Arial" w:cs="Arial"/>
          <w:sz w:val="22"/>
          <w:szCs w:val="22"/>
        </w:rPr>
        <w:t>:</w:t>
      </w:r>
    </w:p>
    <w:p w14:paraId="465ED006" w14:textId="77777777" w:rsidR="00491CE4" w:rsidRDefault="003441A5" w:rsidP="00461418">
      <w:pPr>
        <w:numPr>
          <w:ilvl w:val="1"/>
          <w:numId w:val="39"/>
        </w:numPr>
        <w:rPr>
          <w:rFonts w:ascii="Arial" w:hAnsi="Arial" w:cs="Arial"/>
          <w:sz w:val="22"/>
          <w:szCs w:val="22"/>
        </w:rPr>
      </w:pPr>
      <w:r>
        <w:rPr>
          <w:rFonts w:ascii="Arial" w:hAnsi="Arial" w:cs="Arial"/>
          <w:sz w:val="22"/>
          <w:szCs w:val="22"/>
        </w:rPr>
        <w:t>konduktometr</w:t>
      </w:r>
      <w:r w:rsidR="0048652F" w:rsidRPr="00491CE4">
        <w:rPr>
          <w:rFonts w:ascii="Arial" w:hAnsi="Arial" w:cs="Arial"/>
          <w:sz w:val="22"/>
          <w:szCs w:val="22"/>
        </w:rPr>
        <w:t>,</w:t>
      </w:r>
    </w:p>
    <w:p w14:paraId="3E5F60F4" w14:textId="77777777" w:rsidR="00491CE4" w:rsidRDefault="003441A5" w:rsidP="00461418">
      <w:pPr>
        <w:numPr>
          <w:ilvl w:val="1"/>
          <w:numId w:val="39"/>
        </w:numPr>
        <w:rPr>
          <w:rFonts w:ascii="Arial" w:hAnsi="Arial" w:cs="Arial"/>
          <w:sz w:val="22"/>
          <w:szCs w:val="22"/>
        </w:rPr>
      </w:pPr>
      <w:proofErr w:type="spellStart"/>
      <w:r>
        <w:rPr>
          <w:rFonts w:ascii="Arial" w:hAnsi="Arial" w:cs="Arial"/>
          <w:sz w:val="22"/>
          <w:szCs w:val="22"/>
        </w:rPr>
        <w:t>pH</w:t>
      </w:r>
      <w:proofErr w:type="spellEnd"/>
      <w:r>
        <w:rPr>
          <w:rFonts w:ascii="Arial" w:hAnsi="Arial" w:cs="Arial"/>
          <w:sz w:val="22"/>
          <w:szCs w:val="22"/>
        </w:rPr>
        <w:t>-metr</w:t>
      </w:r>
      <w:r w:rsidR="0048652F" w:rsidRPr="00491CE4">
        <w:rPr>
          <w:rFonts w:ascii="Arial" w:hAnsi="Arial" w:cs="Arial"/>
          <w:sz w:val="22"/>
          <w:szCs w:val="22"/>
        </w:rPr>
        <w:t>,</w:t>
      </w:r>
    </w:p>
    <w:p w14:paraId="6C174442"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 xml:space="preserve">potencjału </w:t>
      </w:r>
      <w:proofErr w:type="spellStart"/>
      <w:r w:rsidRPr="00491CE4">
        <w:rPr>
          <w:rFonts w:ascii="Arial" w:hAnsi="Arial" w:cs="Arial"/>
          <w:sz w:val="22"/>
          <w:szCs w:val="22"/>
        </w:rPr>
        <w:t>redox</w:t>
      </w:r>
      <w:proofErr w:type="spellEnd"/>
      <w:r w:rsidR="0048652F" w:rsidRPr="00491CE4">
        <w:rPr>
          <w:rFonts w:ascii="Arial" w:hAnsi="Arial" w:cs="Arial"/>
          <w:sz w:val="22"/>
          <w:szCs w:val="22"/>
        </w:rPr>
        <w:t>,</w:t>
      </w:r>
    </w:p>
    <w:p w14:paraId="53A28D17"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tlenu rozpuszczonego</w:t>
      </w:r>
      <w:r w:rsidR="0048652F" w:rsidRPr="00491CE4">
        <w:rPr>
          <w:rFonts w:ascii="Arial" w:hAnsi="Arial" w:cs="Arial"/>
          <w:sz w:val="22"/>
          <w:szCs w:val="22"/>
        </w:rPr>
        <w:t>,</w:t>
      </w:r>
    </w:p>
    <w:p w14:paraId="1E0B819A"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krzemionki</w:t>
      </w:r>
      <w:r w:rsidR="0048652F" w:rsidRPr="00491CE4">
        <w:rPr>
          <w:rFonts w:ascii="Arial" w:hAnsi="Arial" w:cs="Arial"/>
          <w:sz w:val="22"/>
          <w:szCs w:val="22"/>
        </w:rPr>
        <w:t>,</w:t>
      </w:r>
    </w:p>
    <w:p w14:paraId="3A77A70B"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jonów sodu</w:t>
      </w:r>
      <w:r w:rsidR="00491CE4">
        <w:rPr>
          <w:rFonts w:ascii="Arial" w:hAnsi="Arial" w:cs="Arial"/>
          <w:sz w:val="22"/>
          <w:szCs w:val="22"/>
        </w:rPr>
        <w:t>,</w:t>
      </w:r>
    </w:p>
    <w:p w14:paraId="1B503062" w14:textId="77777777" w:rsidR="00491CE4" w:rsidRDefault="003441A5" w:rsidP="00461418">
      <w:pPr>
        <w:numPr>
          <w:ilvl w:val="1"/>
          <w:numId w:val="39"/>
        </w:numPr>
        <w:rPr>
          <w:rFonts w:ascii="Arial" w:hAnsi="Arial" w:cs="Arial"/>
          <w:sz w:val="22"/>
          <w:szCs w:val="22"/>
        </w:rPr>
      </w:pPr>
      <w:r>
        <w:rPr>
          <w:rFonts w:ascii="Arial" w:hAnsi="Arial" w:cs="Arial"/>
          <w:sz w:val="22"/>
          <w:szCs w:val="22"/>
        </w:rPr>
        <w:t>gęstościomierz</w:t>
      </w:r>
      <w:r w:rsidR="0048652F" w:rsidRPr="00491CE4">
        <w:rPr>
          <w:rFonts w:ascii="Arial" w:hAnsi="Arial" w:cs="Arial"/>
          <w:sz w:val="22"/>
          <w:szCs w:val="22"/>
        </w:rPr>
        <w:t>,</w:t>
      </w:r>
    </w:p>
    <w:p w14:paraId="6E5CDBD7" w14:textId="77777777" w:rsidR="00491CE4" w:rsidRDefault="003441A5" w:rsidP="00461418">
      <w:pPr>
        <w:numPr>
          <w:ilvl w:val="1"/>
          <w:numId w:val="39"/>
        </w:numPr>
        <w:rPr>
          <w:rFonts w:ascii="Arial" w:hAnsi="Arial" w:cs="Arial"/>
          <w:sz w:val="22"/>
          <w:szCs w:val="22"/>
        </w:rPr>
      </w:pPr>
      <w:r>
        <w:rPr>
          <w:rFonts w:ascii="Arial" w:hAnsi="Arial" w:cs="Arial"/>
          <w:sz w:val="22"/>
          <w:szCs w:val="22"/>
        </w:rPr>
        <w:t>mętnościomierz</w:t>
      </w:r>
      <w:r w:rsidR="0048652F" w:rsidRPr="00491CE4">
        <w:rPr>
          <w:rFonts w:ascii="Arial" w:hAnsi="Arial" w:cs="Arial"/>
          <w:sz w:val="22"/>
          <w:szCs w:val="22"/>
        </w:rPr>
        <w:t>,</w:t>
      </w:r>
    </w:p>
    <w:p w14:paraId="7B6AC8CE"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chlorków</w:t>
      </w:r>
      <w:r w:rsidR="0048652F" w:rsidRPr="00491CE4">
        <w:rPr>
          <w:rFonts w:ascii="Arial" w:hAnsi="Arial" w:cs="Arial"/>
          <w:sz w:val="22"/>
          <w:szCs w:val="22"/>
        </w:rPr>
        <w:t>,</w:t>
      </w:r>
    </w:p>
    <w:p w14:paraId="4AA670DC" w14:textId="77777777" w:rsidR="00491CE4" w:rsidRDefault="00D67FF5" w:rsidP="00461418">
      <w:pPr>
        <w:numPr>
          <w:ilvl w:val="1"/>
          <w:numId w:val="39"/>
        </w:numPr>
        <w:rPr>
          <w:rFonts w:ascii="Arial" w:hAnsi="Arial" w:cs="Arial"/>
          <w:sz w:val="22"/>
          <w:szCs w:val="22"/>
        </w:rPr>
      </w:pPr>
      <w:r w:rsidRPr="00491CE4">
        <w:rPr>
          <w:rFonts w:ascii="Arial" w:hAnsi="Arial" w:cs="Arial"/>
          <w:sz w:val="22"/>
          <w:szCs w:val="22"/>
        </w:rPr>
        <w:t>TOC</w:t>
      </w:r>
      <w:r w:rsidR="0048652F" w:rsidRPr="00491CE4">
        <w:rPr>
          <w:rFonts w:ascii="Arial" w:hAnsi="Arial" w:cs="Arial"/>
          <w:sz w:val="22"/>
          <w:szCs w:val="22"/>
        </w:rPr>
        <w:t>,</w:t>
      </w:r>
    </w:p>
    <w:p w14:paraId="6E4482A8" w14:textId="77777777" w:rsidR="00D67FF5" w:rsidRPr="00491CE4" w:rsidRDefault="00D67FF5" w:rsidP="00461418">
      <w:pPr>
        <w:numPr>
          <w:ilvl w:val="1"/>
          <w:numId w:val="39"/>
        </w:numPr>
        <w:rPr>
          <w:rFonts w:ascii="Arial" w:hAnsi="Arial" w:cs="Arial"/>
          <w:sz w:val="22"/>
          <w:szCs w:val="22"/>
        </w:rPr>
      </w:pPr>
      <w:r w:rsidRPr="00491CE4">
        <w:rPr>
          <w:rFonts w:ascii="Arial" w:hAnsi="Arial" w:cs="Arial"/>
          <w:sz w:val="22"/>
          <w:szCs w:val="22"/>
        </w:rPr>
        <w:t>inne w zależności od wymagań procesowych</w:t>
      </w:r>
      <w:r w:rsidR="0048652F" w:rsidRPr="00491CE4">
        <w:rPr>
          <w:rFonts w:ascii="Arial" w:hAnsi="Arial" w:cs="Arial"/>
          <w:sz w:val="22"/>
          <w:szCs w:val="22"/>
        </w:rPr>
        <w:t>,</w:t>
      </w:r>
    </w:p>
    <w:p w14:paraId="555565F5" w14:textId="77777777" w:rsidR="00583A85" w:rsidRDefault="00D67FF5" w:rsidP="00461418">
      <w:pPr>
        <w:numPr>
          <w:ilvl w:val="0"/>
          <w:numId w:val="39"/>
        </w:numPr>
        <w:rPr>
          <w:rFonts w:ascii="Arial" w:hAnsi="Arial" w:cs="Arial"/>
          <w:sz w:val="22"/>
          <w:szCs w:val="22"/>
        </w:rPr>
      </w:pPr>
      <w:r>
        <w:rPr>
          <w:rFonts w:ascii="Arial" w:hAnsi="Arial" w:cs="Arial"/>
          <w:sz w:val="22"/>
          <w:szCs w:val="22"/>
        </w:rPr>
        <w:t>próbki gazowej (podział ze względu na metodę pomiaru)</w:t>
      </w:r>
      <w:r w:rsidR="00583A85">
        <w:rPr>
          <w:rFonts w:ascii="Arial" w:hAnsi="Arial" w:cs="Arial"/>
          <w:sz w:val="22"/>
          <w:szCs w:val="22"/>
        </w:rPr>
        <w:t>:</w:t>
      </w:r>
    </w:p>
    <w:p w14:paraId="48355CD1" w14:textId="77777777" w:rsidR="00583A85" w:rsidRDefault="003441A5" w:rsidP="00461418">
      <w:pPr>
        <w:numPr>
          <w:ilvl w:val="1"/>
          <w:numId w:val="39"/>
        </w:numPr>
        <w:rPr>
          <w:rFonts w:ascii="Arial" w:hAnsi="Arial" w:cs="Arial"/>
          <w:sz w:val="22"/>
          <w:szCs w:val="22"/>
        </w:rPr>
      </w:pPr>
      <w:r>
        <w:rPr>
          <w:rFonts w:ascii="Arial" w:hAnsi="Arial" w:cs="Arial"/>
          <w:sz w:val="22"/>
          <w:szCs w:val="22"/>
        </w:rPr>
        <w:t>chromatograf</w:t>
      </w:r>
      <w:r w:rsidR="0048652F" w:rsidRPr="00583A85">
        <w:rPr>
          <w:rFonts w:ascii="Arial" w:hAnsi="Arial" w:cs="Arial"/>
          <w:sz w:val="22"/>
          <w:szCs w:val="22"/>
        </w:rPr>
        <w:t>,</w:t>
      </w:r>
    </w:p>
    <w:p w14:paraId="42369E95" w14:textId="77777777" w:rsidR="00583A85" w:rsidRDefault="003441A5" w:rsidP="00461418">
      <w:pPr>
        <w:numPr>
          <w:ilvl w:val="1"/>
          <w:numId w:val="39"/>
        </w:numPr>
        <w:rPr>
          <w:rFonts w:ascii="Arial" w:hAnsi="Arial" w:cs="Arial"/>
          <w:sz w:val="22"/>
          <w:szCs w:val="22"/>
        </w:rPr>
      </w:pPr>
      <w:r>
        <w:rPr>
          <w:rFonts w:ascii="Arial" w:hAnsi="Arial" w:cs="Arial"/>
          <w:sz w:val="22"/>
          <w:szCs w:val="22"/>
        </w:rPr>
        <w:t>fotometr</w:t>
      </w:r>
      <w:r w:rsidR="00583A85">
        <w:rPr>
          <w:rFonts w:ascii="Arial" w:hAnsi="Arial" w:cs="Arial"/>
          <w:sz w:val="22"/>
          <w:szCs w:val="22"/>
        </w:rPr>
        <w:t>:</w:t>
      </w:r>
    </w:p>
    <w:p w14:paraId="446EA01B"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nadfiolecie UV</w:t>
      </w:r>
      <w:r w:rsidR="0048652F" w:rsidRPr="00583A85">
        <w:rPr>
          <w:rFonts w:ascii="Arial" w:hAnsi="Arial" w:cs="Arial"/>
          <w:sz w:val="22"/>
          <w:szCs w:val="22"/>
        </w:rPr>
        <w:t>,</w:t>
      </w:r>
    </w:p>
    <w:p w14:paraId="63010DD0"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świetle widzialnym VIS</w:t>
      </w:r>
      <w:r w:rsidR="0048652F" w:rsidRPr="00583A85">
        <w:rPr>
          <w:rFonts w:ascii="Arial" w:hAnsi="Arial" w:cs="Arial"/>
          <w:sz w:val="22"/>
          <w:szCs w:val="22"/>
        </w:rPr>
        <w:t>,</w:t>
      </w:r>
    </w:p>
    <w:p w14:paraId="3A7BD4E1" w14:textId="77777777" w:rsidR="00583A85" w:rsidRDefault="00D67FF5" w:rsidP="00461418">
      <w:pPr>
        <w:numPr>
          <w:ilvl w:val="2"/>
          <w:numId w:val="39"/>
        </w:numPr>
        <w:rPr>
          <w:rFonts w:ascii="Arial" w:hAnsi="Arial" w:cs="Arial"/>
          <w:sz w:val="22"/>
          <w:szCs w:val="22"/>
        </w:rPr>
      </w:pPr>
      <w:r w:rsidRPr="00583A85">
        <w:rPr>
          <w:rFonts w:ascii="Arial" w:hAnsi="Arial" w:cs="Arial"/>
          <w:sz w:val="22"/>
          <w:szCs w:val="22"/>
        </w:rPr>
        <w:t>w podczerwieni IR</w:t>
      </w:r>
      <w:r w:rsidR="0048652F" w:rsidRPr="00583A85">
        <w:rPr>
          <w:rFonts w:ascii="Arial" w:hAnsi="Arial" w:cs="Arial"/>
          <w:sz w:val="22"/>
          <w:szCs w:val="22"/>
        </w:rPr>
        <w:t>,</w:t>
      </w:r>
    </w:p>
    <w:p w14:paraId="3BA2A04B" w14:textId="77777777" w:rsidR="00D67FF5" w:rsidRPr="00583A85" w:rsidRDefault="00D67FF5" w:rsidP="00461418">
      <w:pPr>
        <w:numPr>
          <w:ilvl w:val="2"/>
          <w:numId w:val="39"/>
        </w:numPr>
        <w:rPr>
          <w:rFonts w:ascii="Arial" w:hAnsi="Arial" w:cs="Arial"/>
          <w:sz w:val="22"/>
          <w:szCs w:val="22"/>
        </w:rPr>
      </w:pPr>
      <w:r w:rsidRPr="00583A85">
        <w:rPr>
          <w:rFonts w:ascii="Arial" w:hAnsi="Arial" w:cs="Arial"/>
          <w:sz w:val="22"/>
          <w:szCs w:val="22"/>
        </w:rPr>
        <w:t>fluor</w:t>
      </w:r>
      <w:r w:rsidR="00D0241B" w:rsidRPr="00583A85">
        <w:rPr>
          <w:rFonts w:ascii="Arial" w:hAnsi="Arial" w:cs="Arial"/>
          <w:sz w:val="22"/>
          <w:szCs w:val="22"/>
        </w:rPr>
        <w:t>e</w:t>
      </w:r>
      <w:r w:rsidRPr="00583A85">
        <w:rPr>
          <w:rFonts w:ascii="Arial" w:hAnsi="Arial" w:cs="Arial"/>
          <w:sz w:val="22"/>
          <w:szCs w:val="22"/>
        </w:rPr>
        <w:t>scencja UV</w:t>
      </w:r>
      <w:r w:rsidR="0048652F" w:rsidRPr="00583A85">
        <w:rPr>
          <w:rFonts w:ascii="Arial" w:hAnsi="Arial" w:cs="Arial"/>
          <w:sz w:val="22"/>
          <w:szCs w:val="22"/>
        </w:rPr>
        <w:t>,</w:t>
      </w:r>
    </w:p>
    <w:p w14:paraId="68EC2DF1" w14:textId="77777777" w:rsidR="00583A85" w:rsidRDefault="00D67FF5" w:rsidP="00461418">
      <w:pPr>
        <w:numPr>
          <w:ilvl w:val="0"/>
          <w:numId w:val="40"/>
        </w:numPr>
        <w:ind w:hanging="642"/>
        <w:rPr>
          <w:rFonts w:ascii="Arial" w:hAnsi="Arial" w:cs="Arial"/>
          <w:sz w:val="22"/>
          <w:szCs w:val="22"/>
        </w:rPr>
      </w:pPr>
      <w:r>
        <w:rPr>
          <w:rFonts w:ascii="Arial" w:hAnsi="Arial" w:cs="Arial"/>
          <w:sz w:val="22"/>
          <w:szCs w:val="22"/>
        </w:rPr>
        <w:lastRenderedPageBreak/>
        <w:t>FTIR (spektroskopia w podczerwieni z transformatą Fouriera)</w:t>
      </w:r>
      <w:r w:rsidR="0048652F">
        <w:rPr>
          <w:rFonts w:ascii="Arial" w:hAnsi="Arial" w:cs="Arial"/>
          <w:sz w:val="22"/>
          <w:szCs w:val="22"/>
        </w:rPr>
        <w:t>,</w:t>
      </w:r>
    </w:p>
    <w:p w14:paraId="47AB6871" w14:textId="77777777"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l</w:t>
      </w:r>
      <w:r w:rsidR="003441A5">
        <w:rPr>
          <w:rFonts w:ascii="Arial" w:hAnsi="Arial" w:cs="Arial"/>
          <w:sz w:val="22"/>
          <w:szCs w:val="22"/>
        </w:rPr>
        <w:t>aserowy</w:t>
      </w:r>
      <w:r w:rsidRPr="00583A85">
        <w:rPr>
          <w:rFonts w:ascii="Arial" w:hAnsi="Arial" w:cs="Arial"/>
          <w:sz w:val="22"/>
          <w:szCs w:val="22"/>
        </w:rPr>
        <w:t>,</w:t>
      </w:r>
    </w:p>
    <w:p w14:paraId="15D2947D" w14:textId="77777777" w:rsidR="00583A85" w:rsidRDefault="0048652F" w:rsidP="00461418">
      <w:pPr>
        <w:numPr>
          <w:ilvl w:val="0"/>
          <w:numId w:val="40"/>
        </w:numPr>
        <w:ind w:hanging="642"/>
        <w:rPr>
          <w:rFonts w:ascii="Arial" w:hAnsi="Arial" w:cs="Arial"/>
          <w:sz w:val="22"/>
          <w:szCs w:val="22"/>
        </w:rPr>
      </w:pPr>
      <w:r w:rsidRPr="00583A85">
        <w:rPr>
          <w:rFonts w:ascii="Arial" w:hAnsi="Arial" w:cs="Arial"/>
          <w:sz w:val="22"/>
          <w:szCs w:val="22"/>
        </w:rPr>
        <w:t>c</w:t>
      </w:r>
      <w:r w:rsidR="003441A5">
        <w:rPr>
          <w:rFonts w:ascii="Arial" w:hAnsi="Arial" w:cs="Arial"/>
          <w:sz w:val="22"/>
          <w:szCs w:val="22"/>
        </w:rPr>
        <w:t>hemiluminescencyjny</w:t>
      </w:r>
      <w:r w:rsidRPr="00583A85">
        <w:rPr>
          <w:rFonts w:ascii="Arial" w:hAnsi="Arial" w:cs="Arial"/>
          <w:sz w:val="22"/>
          <w:szCs w:val="22"/>
        </w:rPr>
        <w:t>,</w:t>
      </w:r>
    </w:p>
    <w:p w14:paraId="4A97464B" w14:textId="77777777" w:rsidR="00583A85" w:rsidRDefault="003441A5" w:rsidP="00461418">
      <w:pPr>
        <w:numPr>
          <w:ilvl w:val="0"/>
          <w:numId w:val="40"/>
        </w:numPr>
        <w:ind w:hanging="642"/>
        <w:rPr>
          <w:rFonts w:ascii="Arial" w:hAnsi="Arial" w:cs="Arial"/>
          <w:sz w:val="22"/>
          <w:szCs w:val="22"/>
        </w:rPr>
      </w:pPr>
      <w:r>
        <w:rPr>
          <w:rFonts w:ascii="Arial" w:hAnsi="Arial" w:cs="Arial"/>
          <w:sz w:val="22"/>
          <w:szCs w:val="22"/>
        </w:rPr>
        <w:t>płomieniowo-jonizacyjny</w:t>
      </w:r>
      <w:r w:rsidR="0048652F" w:rsidRPr="00583A85">
        <w:rPr>
          <w:rFonts w:ascii="Arial" w:hAnsi="Arial" w:cs="Arial"/>
          <w:sz w:val="22"/>
          <w:szCs w:val="22"/>
        </w:rPr>
        <w:t>,</w:t>
      </w:r>
    </w:p>
    <w:p w14:paraId="28707EA5"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przewodnictwa cieplnego</w:t>
      </w:r>
      <w:r w:rsidR="0048652F" w:rsidRPr="00583A85">
        <w:rPr>
          <w:rFonts w:ascii="Arial" w:hAnsi="Arial" w:cs="Arial"/>
          <w:sz w:val="22"/>
          <w:szCs w:val="22"/>
        </w:rPr>
        <w:t>,</w:t>
      </w:r>
    </w:p>
    <w:p w14:paraId="7EB739C8"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paramagnetyczn</w:t>
      </w:r>
      <w:r w:rsidR="003441A5">
        <w:rPr>
          <w:rFonts w:ascii="Arial" w:hAnsi="Arial" w:cs="Arial"/>
          <w:sz w:val="22"/>
          <w:szCs w:val="22"/>
        </w:rPr>
        <w:t>y</w:t>
      </w:r>
      <w:r w:rsidR="0048652F" w:rsidRPr="00583A85">
        <w:rPr>
          <w:rFonts w:ascii="Arial" w:hAnsi="Arial" w:cs="Arial"/>
          <w:sz w:val="22"/>
          <w:szCs w:val="22"/>
        </w:rPr>
        <w:t>,</w:t>
      </w:r>
    </w:p>
    <w:p w14:paraId="5630B68D"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celi cyrkonowej</w:t>
      </w:r>
      <w:r w:rsidR="0048652F" w:rsidRPr="00583A85">
        <w:rPr>
          <w:rFonts w:ascii="Arial" w:hAnsi="Arial" w:cs="Arial"/>
          <w:sz w:val="22"/>
          <w:szCs w:val="22"/>
        </w:rPr>
        <w:t>,</w:t>
      </w:r>
    </w:p>
    <w:p w14:paraId="25D813AB"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elektrochemiczn</w:t>
      </w:r>
      <w:r w:rsidR="003441A5">
        <w:rPr>
          <w:rFonts w:ascii="Arial" w:hAnsi="Arial" w:cs="Arial"/>
          <w:sz w:val="22"/>
          <w:szCs w:val="22"/>
        </w:rPr>
        <w:t>y</w:t>
      </w:r>
      <w:r w:rsidR="0048652F" w:rsidRPr="00583A85">
        <w:rPr>
          <w:rFonts w:ascii="Arial" w:hAnsi="Arial" w:cs="Arial"/>
          <w:sz w:val="22"/>
          <w:szCs w:val="22"/>
        </w:rPr>
        <w:t>,</w:t>
      </w:r>
    </w:p>
    <w:p w14:paraId="6D7755CB" w14:textId="77777777" w:rsidR="00583A85" w:rsidRDefault="00D67FF5" w:rsidP="00461418">
      <w:pPr>
        <w:numPr>
          <w:ilvl w:val="0"/>
          <w:numId w:val="40"/>
        </w:numPr>
        <w:ind w:hanging="642"/>
        <w:rPr>
          <w:rFonts w:ascii="Arial" w:hAnsi="Arial" w:cs="Arial"/>
          <w:sz w:val="22"/>
          <w:szCs w:val="22"/>
        </w:rPr>
      </w:pPr>
      <w:r w:rsidRPr="00583A85">
        <w:rPr>
          <w:rFonts w:ascii="Arial" w:hAnsi="Arial" w:cs="Arial"/>
          <w:sz w:val="22"/>
          <w:szCs w:val="22"/>
        </w:rPr>
        <w:t>psych</w:t>
      </w:r>
      <w:r w:rsidR="003441A5">
        <w:rPr>
          <w:rFonts w:ascii="Arial" w:hAnsi="Arial" w:cs="Arial"/>
          <w:sz w:val="22"/>
          <w:szCs w:val="22"/>
        </w:rPr>
        <w:t>ometr</w:t>
      </w:r>
      <w:r w:rsidR="0048652F" w:rsidRPr="00583A85">
        <w:rPr>
          <w:rFonts w:ascii="Arial" w:hAnsi="Arial" w:cs="Arial"/>
          <w:sz w:val="22"/>
          <w:szCs w:val="22"/>
        </w:rPr>
        <w:t>,</w:t>
      </w:r>
    </w:p>
    <w:p w14:paraId="16234250" w14:textId="77777777" w:rsidR="00E373A4" w:rsidRDefault="00E373A4" w:rsidP="00461418">
      <w:pPr>
        <w:numPr>
          <w:ilvl w:val="0"/>
          <w:numId w:val="40"/>
        </w:numPr>
        <w:ind w:hanging="642"/>
        <w:rPr>
          <w:rFonts w:ascii="Arial" w:hAnsi="Arial" w:cs="Arial"/>
          <w:sz w:val="22"/>
          <w:szCs w:val="22"/>
        </w:rPr>
      </w:pPr>
      <w:r>
        <w:rPr>
          <w:rFonts w:ascii="Arial" w:hAnsi="Arial" w:cs="Arial"/>
          <w:sz w:val="22"/>
          <w:szCs w:val="22"/>
        </w:rPr>
        <w:t>higrometr</w:t>
      </w:r>
      <w:r w:rsidRPr="00583A85">
        <w:rPr>
          <w:rFonts w:ascii="Arial" w:hAnsi="Arial" w:cs="Arial"/>
          <w:sz w:val="22"/>
          <w:szCs w:val="22"/>
        </w:rPr>
        <w:t>,</w:t>
      </w:r>
    </w:p>
    <w:p w14:paraId="61B3AA63"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absorpcyjn</w:t>
      </w:r>
      <w:r>
        <w:rPr>
          <w:rFonts w:ascii="Arial" w:hAnsi="Arial" w:cs="Arial"/>
          <w:sz w:val="22"/>
          <w:szCs w:val="22"/>
        </w:rPr>
        <w:t>y</w:t>
      </w:r>
      <w:r w:rsidRPr="00583A85">
        <w:rPr>
          <w:rFonts w:ascii="Arial" w:hAnsi="Arial" w:cs="Arial"/>
          <w:sz w:val="22"/>
          <w:szCs w:val="22"/>
        </w:rPr>
        <w:t xml:space="preserve"> (grawimetryczne),</w:t>
      </w:r>
    </w:p>
    <w:p w14:paraId="449C8210"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kondensacyjn</w:t>
      </w:r>
      <w:r>
        <w:rPr>
          <w:rFonts w:ascii="Arial" w:hAnsi="Arial" w:cs="Arial"/>
          <w:sz w:val="22"/>
          <w:szCs w:val="22"/>
        </w:rPr>
        <w:t>y</w:t>
      </w:r>
      <w:r w:rsidRPr="00583A85">
        <w:rPr>
          <w:rFonts w:ascii="Arial" w:hAnsi="Arial" w:cs="Arial"/>
          <w:sz w:val="22"/>
          <w:szCs w:val="22"/>
        </w:rPr>
        <w:t xml:space="preserve"> (punktu rosy),</w:t>
      </w:r>
    </w:p>
    <w:p w14:paraId="43368172"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opart</w:t>
      </w:r>
      <w:r>
        <w:rPr>
          <w:rFonts w:ascii="Arial" w:hAnsi="Arial" w:cs="Arial"/>
          <w:sz w:val="22"/>
          <w:szCs w:val="22"/>
        </w:rPr>
        <w:t>y</w:t>
      </w:r>
      <w:r w:rsidRPr="00583A85">
        <w:rPr>
          <w:rFonts w:ascii="Arial" w:hAnsi="Arial" w:cs="Arial"/>
          <w:sz w:val="22"/>
          <w:szCs w:val="22"/>
        </w:rPr>
        <w:t xml:space="preserve"> na działaniu higroskopowym,</w:t>
      </w:r>
    </w:p>
    <w:p w14:paraId="1D10BFE4" w14:textId="77777777" w:rsidR="00E373A4" w:rsidRDefault="00E373A4" w:rsidP="00461418">
      <w:pPr>
        <w:numPr>
          <w:ilvl w:val="2"/>
          <w:numId w:val="39"/>
        </w:numPr>
        <w:rPr>
          <w:rFonts w:ascii="Arial" w:hAnsi="Arial" w:cs="Arial"/>
          <w:sz w:val="22"/>
          <w:szCs w:val="22"/>
        </w:rPr>
      </w:pPr>
      <w:r w:rsidRPr="00583A85">
        <w:rPr>
          <w:rFonts w:ascii="Arial" w:hAnsi="Arial" w:cs="Arial"/>
          <w:sz w:val="22"/>
          <w:szCs w:val="22"/>
        </w:rPr>
        <w:t>elektryczn</w:t>
      </w:r>
      <w:r>
        <w:rPr>
          <w:rFonts w:ascii="Arial" w:hAnsi="Arial" w:cs="Arial"/>
          <w:sz w:val="22"/>
          <w:szCs w:val="22"/>
        </w:rPr>
        <w:t>y</w:t>
      </w:r>
      <w:r w:rsidRPr="00583A85">
        <w:rPr>
          <w:rFonts w:ascii="Arial" w:hAnsi="Arial" w:cs="Arial"/>
          <w:sz w:val="22"/>
          <w:szCs w:val="22"/>
        </w:rPr>
        <w:t xml:space="preserve"> (pojemnościow</w:t>
      </w:r>
      <w:r>
        <w:rPr>
          <w:rFonts w:ascii="Arial" w:hAnsi="Arial" w:cs="Arial"/>
          <w:sz w:val="22"/>
          <w:szCs w:val="22"/>
        </w:rPr>
        <w:t>y</w:t>
      </w:r>
      <w:r w:rsidRPr="00583A85">
        <w:rPr>
          <w:rFonts w:ascii="Arial" w:hAnsi="Arial" w:cs="Arial"/>
          <w:sz w:val="22"/>
          <w:szCs w:val="22"/>
        </w:rPr>
        <w:t>, rezystancyjn</w:t>
      </w:r>
      <w:r>
        <w:rPr>
          <w:rFonts w:ascii="Arial" w:hAnsi="Arial" w:cs="Arial"/>
          <w:sz w:val="22"/>
          <w:szCs w:val="22"/>
        </w:rPr>
        <w:t>y</w:t>
      </w:r>
      <w:r w:rsidRPr="00583A85">
        <w:rPr>
          <w:rFonts w:ascii="Arial" w:hAnsi="Arial" w:cs="Arial"/>
          <w:sz w:val="22"/>
          <w:szCs w:val="22"/>
        </w:rPr>
        <w:t xml:space="preserve"> z czujnikami elek</w:t>
      </w:r>
      <w:r>
        <w:rPr>
          <w:rFonts w:ascii="Arial" w:hAnsi="Arial" w:cs="Arial"/>
          <w:sz w:val="22"/>
          <w:szCs w:val="22"/>
        </w:rPr>
        <w:t xml:space="preserve">trolitycznymi, </w:t>
      </w:r>
      <w:r w:rsidRPr="00583A85">
        <w:rPr>
          <w:rFonts w:ascii="Arial" w:hAnsi="Arial" w:cs="Arial"/>
          <w:sz w:val="22"/>
          <w:szCs w:val="22"/>
        </w:rPr>
        <w:t>z ogrzewanymi czujnikami),</w:t>
      </w:r>
    </w:p>
    <w:p w14:paraId="269E60A0" w14:textId="77777777" w:rsidR="00E373A4" w:rsidRDefault="00E373A4" w:rsidP="00461418">
      <w:pPr>
        <w:numPr>
          <w:ilvl w:val="0"/>
          <w:numId w:val="40"/>
        </w:numPr>
        <w:ind w:hanging="642"/>
        <w:rPr>
          <w:rFonts w:ascii="Arial" w:hAnsi="Arial" w:cs="Arial"/>
          <w:sz w:val="22"/>
          <w:szCs w:val="22"/>
        </w:rPr>
      </w:pPr>
      <w:r>
        <w:rPr>
          <w:rFonts w:ascii="Arial" w:hAnsi="Arial" w:cs="Arial"/>
          <w:sz w:val="22"/>
          <w:szCs w:val="22"/>
        </w:rPr>
        <w:t>rozproszenia światła,</w:t>
      </w:r>
    </w:p>
    <w:p w14:paraId="24EDA8F4" w14:textId="77777777" w:rsidR="00E373A4" w:rsidRDefault="00E373A4" w:rsidP="00461418">
      <w:pPr>
        <w:numPr>
          <w:ilvl w:val="0"/>
          <w:numId w:val="40"/>
        </w:numPr>
        <w:ind w:hanging="642"/>
        <w:rPr>
          <w:rFonts w:ascii="Arial" w:hAnsi="Arial" w:cs="Arial"/>
          <w:sz w:val="22"/>
          <w:szCs w:val="22"/>
        </w:rPr>
      </w:pPr>
      <w:proofErr w:type="spellStart"/>
      <w:r>
        <w:rPr>
          <w:rFonts w:ascii="Arial" w:hAnsi="Arial" w:cs="Arial"/>
          <w:sz w:val="22"/>
          <w:szCs w:val="22"/>
        </w:rPr>
        <w:t>tryboelektryczny</w:t>
      </w:r>
      <w:proofErr w:type="spellEnd"/>
      <w:r>
        <w:rPr>
          <w:rFonts w:ascii="Arial" w:hAnsi="Arial" w:cs="Arial"/>
          <w:sz w:val="22"/>
          <w:szCs w:val="22"/>
        </w:rPr>
        <w:t>,</w:t>
      </w:r>
    </w:p>
    <w:p w14:paraId="4C774F6A" w14:textId="77777777" w:rsidR="00D0241B" w:rsidRPr="00491122" w:rsidRDefault="00E373A4" w:rsidP="00D0241B">
      <w:pPr>
        <w:numPr>
          <w:ilvl w:val="0"/>
          <w:numId w:val="40"/>
        </w:numPr>
        <w:ind w:hanging="642"/>
        <w:rPr>
          <w:rFonts w:ascii="Arial" w:hAnsi="Arial" w:cs="Arial"/>
          <w:sz w:val="22"/>
          <w:szCs w:val="22"/>
        </w:rPr>
      </w:pPr>
      <w:r>
        <w:rPr>
          <w:rFonts w:ascii="Arial" w:hAnsi="Arial" w:cs="Arial"/>
          <w:sz w:val="22"/>
          <w:szCs w:val="22"/>
        </w:rPr>
        <w:t>inne w zależności od wymagań procesowych.</w:t>
      </w:r>
    </w:p>
    <w:p w14:paraId="182E66E2" w14:textId="77777777" w:rsidR="00105993" w:rsidRPr="00534DA0" w:rsidRDefault="00105993" w:rsidP="00D0241B"/>
    <w:p w14:paraId="472DA99E" w14:textId="77777777" w:rsidR="00D0241B" w:rsidRDefault="00D0241B" w:rsidP="00CA48EC">
      <w:pPr>
        <w:pStyle w:val="Nagwek1"/>
        <w:numPr>
          <w:ilvl w:val="3"/>
          <w:numId w:val="1"/>
        </w:numPr>
        <w:tabs>
          <w:tab w:val="clear" w:pos="2160"/>
          <w:tab w:val="num" w:pos="851"/>
        </w:tabs>
        <w:ind w:left="851" w:hanging="851"/>
      </w:pPr>
      <w:bookmarkStart w:id="48" w:name="_Toc475077787"/>
      <w:r>
        <w:t>Zasady ogólne dotyczące układów pomiarowych analizatorów</w:t>
      </w:r>
      <w:bookmarkEnd w:id="48"/>
    </w:p>
    <w:p w14:paraId="3DD0F11C" w14:textId="77777777" w:rsidR="00D838DA" w:rsidRPr="00D659C4" w:rsidRDefault="00D838DA" w:rsidP="00D838DA"/>
    <w:p w14:paraId="13BE896E" w14:textId="77777777" w:rsidR="004B3B81" w:rsidRDefault="004B3B81" w:rsidP="004B3B81">
      <w:pPr>
        <w:jc w:val="both"/>
        <w:rPr>
          <w:rFonts w:ascii="Arial" w:hAnsi="Arial" w:cs="Arial"/>
          <w:sz w:val="22"/>
          <w:szCs w:val="22"/>
        </w:rPr>
      </w:pPr>
      <w:r>
        <w:rPr>
          <w:rFonts w:ascii="Arial" w:hAnsi="Arial" w:cs="Arial"/>
          <w:sz w:val="22"/>
          <w:szCs w:val="22"/>
        </w:rPr>
        <w:t>Zastosowane elementy układów pomiaro</w:t>
      </w:r>
      <w:r w:rsidR="000438CA">
        <w:rPr>
          <w:rFonts w:ascii="Arial" w:hAnsi="Arial" w:cs="Arial"/>
          <w:sz w:val="22"/>
          <w:szCs w:val="22"/>
        </w:rPr>
        <w:t xml:space="preserve">wych analizatorów </w:t>
      </w:r>
      <w:r>
        <w:rPr>
          <w:rFonts w:ascii="Arial" w:hAnsi="Arial" w:cs="Arial"/>
          <w:sz w:val="22"/>
          <w:szCs w:val="22"/>
        </w:rPr>
        <w:t xml:space="preserve">powinny być wykonane zgodnie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14:paraId="0FAAF4AA" w14:textId="77777777" w:rsidR="00917961" w:rsidRDefault="00917961" w:rsidP="00917961">
      <w:pPr>
        <w:ind w:left="1080"/>
        <w:jc w:val="both"/>
        <w:rPr>
          <w:rFonts w:ascii="Arial" w:hAnsi="Arial" w:cs="Arial"/>
          <w:sz w:val="22"/>
          <w:szCs w:val="22"/>
        </w:rPr>
      </w:pPr>
    </w:p>
    <w:p w14:paraId="2C78DDF9" w14:textId="77777777" w:rsidR="00611E9C" w:rsidRDefault="00D838DA" w:rsidP="00FF67A7">
      <w:pPr>
        <w:jc w:val="both"/>
        <w:rPr>
          <w:rFonts w:ascii="Arial" w:hAnsi="Arial" w:cs="Arial"/>
          <w:sz w:val="22"/>
          <w:szCs w:val="22"/>
        </w:rPr>
      </w:pPr>
      <w:r>
        <w:rPr>
          <w:rFonts w:ascii="Arial" w:hAnsi="Arial" w:cs="Arial"/>
          <w:sz w:val="22"/>
          <w:szCs w:val="22"/>
        </w:rPr>
        <w:t xml:space="preserve">Wszystkie układy pomiarowe powinny być przystosowane </w:t>
      </w:r>
      <w:r w:rsidR="0057465B">
        <w:rPr>
          <w:rFonts w:ascii="Arial" w:hAnsi="Arial" w:cs="Arial"/>
          <w:sz w:val="22"/>
          <w:szCs w:val="22"/>
        </w:rPr>
        <w:t xml:space="preserve">do </w:t>
      </w:r>
      <w:r>
        <w:rPr>
          <w:rFonts w:ascii="Arial" w:hAnsi="Arial" w:cs="Arial"/>
          <w:sz w:val="22"/>
          <w:szCs w:val="22"/>
        </w:rPr>
        <w:t>ich serwisowania bezpośrednio na obiekcie</w:t>
      </w:r>
      <w:r w:rsidR="00611E9C">
        <w:rPr>
          <w:rFonts w:ascii="Arial" w:hAnsi="Arial" w:cs="Arial"/>
          <w:sz w:val="22"/>
          <w:szCs w:val="22"/>
        </w:rPr>
        <w:t>.</w:t>
      </w:r>
      <w:r>
        <w:rPr>
          <w:rFonts w:ascii="Arial" w:hAnsi="Arial" w:cs="Arial"/>
          <w:sz w:val="22"/>
          <w:szCs w:val="22"/>
        </w:rPr>
        <w:t xml:space="preserve"> </w:t>
      </w:r>
      <w:r w:rsidR="00611E9C">
        <w:rPr>
          <w:rFonts w:ascii="Arial" w:hAnsi="Arial" w:cs="Arial"/>
          <w:sz w:val="22"/>
          <w:szCs w:val="22"/>
        </w:rPr>
        <w:t>N</w:t>
      </w:r>
      <w:r>
        <w:rPr>
          <w:rFonts w:ascii="Arial" w:hAnsi="Arial" w:cs="Arial"/>
          <w:sz w:val="22"/>
          <w:szCs w:val="22"/>
        </w:rPr>
        <w:t>a etapie projektowania należy zapewnić niezbędne warunki i miejsce do prowadzenia prac serwisowych (min. 2 osoby).</w:t>
      </w:r>
    </w:p>
    <w:p w14:paraId="33E8667C" w14:textId="77777777" w:rsidR="0048415B" w:rsidRDefault="0048415B" w:rsidP="0048415B">
      <w:pPr>
        <w:jc w:val="both"/>
        <w:rPr>
          <w:rFonts w:ascii="Arial" w:hAnsi="Arial" w:cs="Arial"/>
          <w:sz w:val="22"/>
          <w:szCs w:val="22"/>
        </w:rPr>
      </w:pPr>
    </w:p>
    <w:p w14:paraId="75B07265" w14:textId="77777777" w:rsidR="0048415B" w:rsidRDefault="0048415B" w:rsidP="00FF67A7">
      <w:pPr>
        <w:jc w:val="both"/>
        <w:rPr>
          <w:rFonts w:ascii="Arial" w:hAnsi="Arial" w:cs="Arial"/>
          <w:sz w:val="22"/>
          <w:szCs w:val="22"/>
        </w:rPr>
      </w:pPr>
      <w:r>
        <w:rPr>
          <w:rFonts w:ascii="Arial" w:hAnsi="Arial" w:cs="Arial"/>
          <w:sz w:val="22"/>
          <w:szCs w:val="22"/>
        </w:rPr>
        <w:t>Przy projektowaniu układ</w:t>
      </w:r>
      <w:r w:rsidR="00D45F15">
        <w:rPr>
          <w:rFonts w:ascii="Arial" w:hAnsi="Arial" w:cs="Arial"/>
          <w:sz w:val="22"/>
          <w:szCs w:val="22"/>
        </w:rPr>
        <w:t>u</w:t>
      </w:r>
      <w:r>
        <w:rPr>
          <w:rFonts w:ascii="Arial" w:hAnsi="Arial" w:cs="Arial"/>
          <w:sz w:val="22"/>
          <w:szCs w:val="22"/>
        </w:rPr>
        <w:t xml:space="preserve"> pomiarow</w:t>
      </w:r>
      <w:r w:rsidR="00D45F15">
        <w:rPr>
          <w:rFonts w:ascii="Arial" w:hAnsi="Arial" w:cs="Arial"/>
          <w:sz w:val="22"/>
          <w:szCs w:val="22"/>
        </w:rPr>
        <w:t xml:space="preserve">ego analizatora </w:t>
      </w:r>
      <w:r w:rsidR="00C01571">
        <w:rPr>
          <w:rFonts w:ascii="Arial" w:hAnsi="Arial" w:cs="Arial"/>
          <w:sz w:val="22"/>
          <w:szCs w:val="22"/>
        </w:rPr>
        <w:t xml:space="preserve">(układ poboru, transportu, </w:t>
      </w:r>
      <w:r>
        <w:rPr>
          <w:rFonts w:ascii="Arial" w:hAnsi="Arial" w:cs="Arial"/>
          <w:sz w:val="22"/>
          <w:szCs w:val="22"/>
        </w:rPr>
        <w:t>kondycjonowania próbki</w:t>
      </w:r>
      <w:r w:rsidR="00C01571">
        <w:rPr>
          <w:rFonts w:ascii="Arial" w:hAnsi="Arial" w:cs="Arial"/>
          <w:sz w:val="22"/>
          <w:szCs w:val="22"/>
        </w:rPr>
        <w:t xml:space="preserve"> oraz analizator</w:t>
      </w:r>
      <w:r>
        <w:rPr>
          <w:rFonts w:ascii="Arial" w:hAnsi="Arial" w:cs="Arial"/>
          <w:sz w:val="22"/>
          <w:szCs w:val="22"/>
        </w:rPr>
        <w:t>) należy pamiętać, iż czas odpowiedzi układu pomiarowego analizatora na zmiany w procesie nie może przekraczać wymaganego czasu pomiaru wynikającego z wymogów technologicznych.</w:t>
      </w:r>
    </w:p>
    <w:p w14:paraId="0D21743F" w14:textId="77777777" w:rsidR="007D1DB7" w:rsidRDefault="007D1DB7" w:rsidP="00FF67A7">
      <w:pPr>
        <w:jc w:val="both"/>
        <w:rPr>
          <w:rFonts w:ascii="Arial" w:hAnsi="Arial" w:cs="Arial"/>
          <w:sz w:val="22"/>
          <w:szCs w:val="22"/>
        </w:rPr>
      </w:pPr>
    </w:p>
    <w:p w14:paraId="5775498F" w14:textId="77777777" w:rsidR="00596891" w:rsidRDefault="00D838DA" w:rsidP="00325C56">
      <w:pPr>
        <w:jc w:val="both"/>
        <w:rPr>
          <w:rFonts w:ascii="Arial" w:hAnsi="Arial" w:cs="Arial"/>
          <w:sz w:val="22"/>
          <w:szCs w:val="22"/>
        </w:rPr>
      </w:pPr>
      <w:r>
        <w:rPr>
          <w:rFonts w:ascii="Arial" w:hAnsi="Arial" w:cs="Arial"/>
          <w:sz w:val="22"/>
          <w:szCs w:val="22"/>
        </w:rPr>
        <w:t xml:space="preserve">Układy pomiarowe analizatorów przemysłowych należy tak zaprojektować i wykonać, aby </w:t>
      </w:r>
      <w:r w:rsidR="00AC7704">
        <w:rPr>
          <w:rFonts w:ascii="Arial" w:hAnsi="Arial" w:cs="Arial"/>
          <w:sz w:val="22"/>
          <w:szCs w:val="22"/>
        </w:rPr>
        <w:t xml:space="preserve">   </w:t>
      </w:r>
      <w:r>
        <w:rPr>
          <w:rFonts w:ascii="Arial" w:hAnsi="Arial" w:cs="Arial"/>
          <w:sz w:val="22"/>
          <w:szCs w:val="22"/>
        </w:rPr>
        <w:t>w wyniku ich eksploatacji wpływ na środowisko był ograniczony do minimum (odpowiednia konstrukcja układu, dobór materiałów, zabezpieczeń, itp.).</w:t>
      </w:r>
    </w:p>
    <w:p w14:paraId="4993E763" w14:textId="77777777" w:rsidR="00596891" w:rsidRDefault="00596891" w:rsidP="00596891">
      <w:pPr>
        <w:jc w:val="both"/>
        <w:rPr>
          <w:rFonts w:ascii="Arial" w:hAnsi="Arial" w:cs="Arial"/>
          <w:sz w:val="22"/>
          <w:szCs w:val="22"/>
        </w:rPr>
      </w:pPr>
      <w:r>
        <w:rPr>
          <w:rFonts w:ascii="Arial" w:hAnsi="Arial" w:cs="Arial"/>
          <w:sz w:val="22"/>
          <w:szCs w:val="22"/>
        </w:rPr>
        <w:t>Układy pomiarowe powinny być tak zaprojektowane, aby możliwe było ich sprawdzanie, czyszczenie oraz kalibracja bez potrzeby zatrzymania instalacji.</w:t>
      </w:r>
    </w:p>
    <w:p w14:paraId="4A20A525" w14:textId="77777777" w:rsidR="00C01571" w:rsidRDefault="00C01571" w:rsidP="00583A85">
      <w:pPr>
        <w:jc w:val="both"/>
        <w:rPr>
          <w:rFonts w:ascii="Arial" w:hAnsi="Arial" w:cs="Arial"/>
          <w:sz w:val="22"/>
          <w:szCs w:val="22"/>
        </w:rPr>
      </w:pPr>
    </w:p>
    <w:p w14:paraId="616C50A9" w14:textId="77777777" w:rsidR="00D838DA" w:rsidRDefault="00D838DA" w:rsidP="00583A85">
      <w:pPr>
        <w:jc w:val="both"/>
        <w:rPr>
          <w:rFonts w:ascii="Arial" w:hAnsi="Arial" w:cs="Arial"/>
          <w:sz w:val="22"/>
          <w:szCs w:val="22"/>
        </w:rPr>
      </w:pPr>
      <w:r>
        <w:rPr>
          <w:rFonts w:ascii="Arial" w:hAnsi="Arial" w:cs="Arial"/>
          <w:sz w:val="22"/>
          <w:szCs w:val="22"/>
        </w:rPr>
        <w:t xml:space="preserve">Wszystkie elementy składowe układu pomiarowego analizatora przemysłowego powinny być trwale i jednoznacznie opisane za pomocą tabliczki, a w przypadku elementów regulacyjnych i wskaźników powinna być umieszczona informacja z </w:t>
      </w:r>
      <w:r w:rsidR="00FF4D84">
        <w:rPr>
          <w:rFonts w:ascii="Arial" w:hAnsi="Arial" w:cs="Arial"/>
          <w:sz w:val="22"/>
          <w:szCs w:val="22"/>
        </w:rPr>
        <w:t xml:space="preserve">nr punktu pomiarowego oraz </w:t>
      </w:r>
      <w:r>
        <w:rPr>
          <w:rFonts w:ascii="Arial" w:hAnsi="Arial" w:cs="Arial"/>
          <w:sz w:val="22"/>
          <w:szCs w:val="22"/>
        </w:rPr>
        <w:t>podstawowymi zakresami nastaw (min., nor., max.).</w:t>
      </w:r>
    </w:p>
    <w:p w14:paraId="135F4388" w14:textId="77777777" w:rsidR="00596891" w:rsidRDefault="00596891" w:rsidP="00583A85">
      <w:pPr>
        <w:jc w:val="both"/>
        <w:rPr>
          <w:rFonts w:ascii="Arial" w:hAnsi="Arial" w:cs="Arial"/>
          <w:sz w:val="22"/>
          <w:szCs w:val="22"/>
        </w:rPr>
      </w:pPr>
    </w:p>
    <w:p w14:paraId="48AE6D9B" w14:textId="77777777" w:rsidR="00D838DA" w:rsidRDefault="00D838DA" w:rsidP="00583A85">
      <w:pPr>
        <w:jc w:val="both"/>
        <w:rPr>
          <w:rFonts w:ascii="Arial" w:hAnsi="Arial" w:cs="Arial"/>
          <w:sz w:val="22"/>
          <w:szCs w:val="22"/>
        </w:rPr>
      </w:pPr>
      <w:r>
        <w:rPr>
          <w:rFonts w:ascii="Arial" w:hAnsi="Arial" w:cs="Arial"/>
          <w:sz w:val="22"/>
          <w:szCs w:val="22"/>
        </w:rPr>
        <w:t xml:space="preserve">Analizatory przemysłowe powinny być zasilane z pętli prądowej 4…20mA lub obwodów </w:t>
      </w:r>
      <w:r w:rsidR="0048415B">
        <w:rPr>
          <w:rFonts w:ascii="Arial" w:hAnsi="Arial" w:cs="Arial"/>
          <w:sz w:val="22"/>
          <w:szCs w:val="22"/>
        </w:rPr>
        <w:t xml:space="preserve">    </w:t>
      </w:r>
      <w:r>
        <w:rPr>
          <w:rFonts w:ascii="Arial" w:hAnsi="Arial" w:cs="Arial"/>
          <w:sz w:val="22"/>
          <w:szCs w:val="22"/>
        </w:rPr>
        <w:t>24V</w:t>
      </w:r>
      <w:r w:rsidR="00D1331C">
        <w:rPr>
          <w:rFonts w:ascii="Arial" w:hAnsi="Arial" w:cs="Arial"/>
          <w:sz w:val="22"/>
          <w:szCs w:val="22"/>
        </w:rPr>
        <w:t xml:space="preserve"> </w:t>
      </w:r>
      <w:r>
        <w:rPr>
          <w:rFonts w:ascii="Arial" w:hAnsi="Arial" w:cs="Arial"/>
          <w:sz w:val="22"/>
          <w:szCs w:val="22"/>
        </w:rPr>
        <w:t>DC/230V</w:t>
      </w:r>
      <w:r w:rsidR="00D1331C">
        <w:rPr>
          <w:rFonts w:ascii="Arial" w:hAnsi="Arial" w:cs="Arial"/>
          <w:sz w:val="22"/>
          <w:szCs w:val="22"/>
        </w:rPr>
        <w:t xml:space="preserve"> </w:t>
      </w:r>
      <w:r>
        <w:rPr>
          <w:rFonts w:ascii="Arial" w:hAnsi="Arial" w:cs="Arial"/>
          <w:sz w:val="22"/>
          <w:szCs w:val="22"/>
        </w:rPr>
        <w:t>AC rozdzielnic zasilanych z UPS-a (napięcie gwarantowane).</w:t>
      </w:r>
    </w:p>
    <w:p w14:paraId="66AFABCC" w14:textId="77777777" w:rsidR="00CC64B7" w:rsidRDefault="00CC64B7" w:rsidP="00CC64B7">
      <w:pPr>
        <w:rPr>
          <w:rFonts w:ascii="Arial" w:hAnsi="Arial" w:cs="Arial"/>
          <w:sz w:val="22"/>
          <w:szCs w:val="22"/>
        </w:rPr>
      </w:pPr>
    </w:p>
    <w:p w14:paraId="7C5E9ECD" w14:textId="77777777" w:rsidR="00D838DA" w:rsidRDefault="00D838DA" w:rsidP="00583A85">
      <w:pPr>
        <w:jc w:val="both"/>
        <w:rPr>
          <w:rFonts w:ascii="Arial" w:hAnsi="Arial" w:cs="Arial"/>
          <w:sz w:val="22"/>
          <w:szCs w:val="22"/>
        </w:rPr>
      </w:pPr>
      <w:r>
        <w:rPr>
          <w:rFonts w:ascii="Arial" w:hAnsi="Arial" w:cs="Arial"/>
          <w:sz w:val="22"/>
          <w:szCs w:val="22"/>
        </w:rPr>
        <w:t xml:space="preserve">Osprzęt pomocniczy typu: grzejniki, wentylatory, klimatyzatory, itp. </w:t>
      </w:r>
      <w:r w:rsidR="00CC64B7">
        <w:rPr>
          <w:rFonts w:ascii="Arial" w:hAnsi="Arial" w:cs="Arial"/>
          <w:sz w:val="22"/>
          <w:szCs w:val="22"/>
        </w:rPr>
        <w:t xml:space="preserve">należy </w:t>
      </w:r>
      <w:r>
        <w:rPr>
          <w:rFonts w:ascii="Arial" w:hAnsi="Arial" w:cs="Arial"/>
          <w:sz w:val="22"/>
          <w:szCs w:val="22"/>
        </w:rPr>
        <w:t>zasila</w:t>
      </w:r>
      <w:r w:rsidR="00CC64B7">
        <w:rPr>
          <w:rFonts w:ascii="Arial" w:hAnsi="Arial" w:cs="Arial"/>
          <w:sz w:val="22"/>
          <w:szCs w:val="22"/>
        </w:rPr>
        <w:t>ć</w:t>
      </w:r>
      <w:r>
        <w:rPr>
          <w:rFonts w:ascii="Arial" w:hAnsi="Arial" w:cs="Arial"/>
          <w:sz w:val="22"/>
          <w:szCs w:val="22"/>
        </w:rPr>
        <w:t xml:space="preserve"> z podstacji elektrycznej 230V</w:t>
      </w:r>
      <w:r w:rsidR="00D1331C">
        <w:rPr>
          <w:rFonts w:ascii="Arial" w:hAnsi="Arial" w:cs="Arial"/>
          <w:sz w:val="22"/>
          <w:szCs w:val="22"/>
        </w:rPr>
        <w:t xml:space="preserve"> </w:t>
      </w:r>
      <w:r>
        <w:rPr>
          <w:rFonts w:ascii="Arial" w:hAnsi="Arial" w:cs="Arial"/>
          <w:sz w:val="22"/>
          <w:szCs w:val="22"/>
        </w:rPr>
        <w:t xml:space="preserve">AC (zasilanie </w:t>
      </w:r>
      <w:r w:rsidR="00CC64B7">
        <w:rPr>
          <w:rFonts w:ascii="Arial" w:hAnsi="Arial" w:cs="Arial"/>
          <w:sz w:val="22"/>
          <w:szCs w:val="22"/>
        </w:rPr>
        <w:t>niegwarantowane</w:t>
      </w:r>
      <w:r>
        <w:rPr>
          <w:rFonts w:ascii="Arial" w:hAnsi="Arial" w:cs="Arial"/>
          <w:sz w:val="22"/>
          <w:szCs w:val="22"/>
        </w:rPr>
        <w:t>).</w:t>
      </w:r>
    </w:p>
    <w:p w14:paraId="54FF1BAD" w14:textId="77777777" w:rsidR="00CC64B7" w:rsidRDefault="00CC64B7" w:rsidP="00CC64B7">
      <w:pPr>
        <w:ind w:left="1080"/>
        <w:jc w:val="both"/>
        <w:rPr>
          <w:rFonts w:ascii="Arial" w:hAnsi="Arial" w:cs="Arial"/>
          <w:sz w:val="22"/>
          <w:szCs w:val="22"/>
        </w:rPr>
      </w:pPr>
    </w:p>
    <w:p w14:paraId="59D5A9C4" w14:textId="77777777" w:rsidR="00D838DA" w:rsidRDefault="00D838DA" w:rsidP="00583A85">
      <w:pPr>
        <w:jc w:val="both"/>
        <w:rPr>
          <w:rFonts w:ascii="Arial" w:hAnsi="Arial" w:cs="Arial"/>
          <w:sz w:val="22"/>
          <w:szCs w:val="22"/>
        </w:rPr>
      </w:pPr>
      <w:r>
        <w:rPr>
          <w:rFonts w:ascii="Arial" w:hAnsi="Arial" w:cs="Arial"/>
          <w:sz w:val="22"/>
          <w:szCs w:val="22"/>
        </w:rPr>
        <w:t>O</w:t>
      </w:r>
      <w:r w:rsidRPr="00831F34">
        <w:rPr>
          <w:rFonts w:ascii="Arial" w:hAnsi="Arial" w:cs="Arial"/>
          <w:sz w:val="22"/>
          <w:szCs w:val="22"/>
        </w:rPr>
        <w:t>bwody zasilania i sygnałowe powinny posiadać odpowiednie układy przeciwprzepięciowe oraz ochronę różnicowo-prądową</w:t>
      </w:r>
      <w:r w:rsidR="00E049D1">
        <w:rPr>
          <w:rFonts w:ascii="Arial" w:hAnsi="Arial" w:cs="Arial"/>
          <w:sz w:val="22"/>
          <w:szCs w:val="22"/>
        </w:rPr>
        <w:t xml:space="preserve">, a </w:t>
      </w:r>
      <w:r w:rsidRPr="00831F34">
        <w:rPr>
          <w:rFonts w:ascii="Arial" w:hAnsi="Arial" w:cs="Arial"/>
          <w:sz w:val="22"/>
          <w:szCs w:val="22"/>
        </w:rPr>
        <w:t xml:space="preserve">obwody zasilania </w:t>
      </w:r>
      <w:r w:rsidR="00E049D1">
        <w:rPr>
          <w:rFonts w:ascii="Arial" w:hAnsi="Arial" w:cs="Arial"/>
          <w:sz w:val="22"/>
          <w:szCs w:val="22"/>
        </w:rPr>
        <w:t xml:space="preserve">dodatkowo </w:t>
      </w:r>
      <w:r w:rsidRPr="00831F34">
        <w:rPr>
          <w:rFonts w:ascii="Arial" w:hAnsi="Arial" w:cs="Arial"/>
          <w:sz w:val="22"/>
          <w:szCs w:val="22"/>
        </w:rPr>
        <w:t>odpowiednią do rodzaju odbiornika ochronę różnicowo-prądową</w:t>
      </w:r>
      <w:r>
        <w:rPr>
          <w:rFonts w:ascii="Arial" w:hAnsi="Arial" w:cs="Arial"/>
          <w:sz w:val="22"/>
          <w:szCs w:val="22"/>
        </w:rPr>
        <w:t>.</w:t>
      </w:r>
    </w:p>
    <w:p w14:paraId="74DEAFF2" w14:textId="77777777" w:rsidR="00CC64B7" w:rsidRDefault="00CC64B7" w:rsidP="00CC64B7">
      <w:pPr>
        <w:ind w:left="1080"/>
        <w:jc w:val="both"/>
        <w:rPr>
          <w:rFonts w:ascii="Arial" w:hAnsi="Arial" w:cs="Arial"/>
          <w:sz w:val="22"/>
          <w:szCs w:val="22"/>
        </w:rPr>
      </w:pPr>
    </w:p>
    <w:p w14:paraId="1E10DEC3" w14:textId="77777777" w:rsidR="00C01571" w:rsidRDefault="00D838DA" w:rsidP="003448F0">
      <w:pPr>
        <w:jc w:val="both"/>
        <w:rPr>
          <w:rFonts w:ascii="Arial" w:hAnsi="Arial" w:cs="Arial"/>
          <w:sz w:val="22"/>
          <w:szCs w:val="22"/>
        </w:rPr>
      </w:pPr>
      <w:r>
        <w:rPr>
          <w:rFonts w:ascii="Arial" w:hAnsi="Arial" w:cs="Arial"/>
          <w:sz w:val="22"/>
          <w:szCs w:val="22"/>
        </w:rPr>
        <w:t>Elementy układów pomiarowych znajdujących się w strefie zagrożenia wybuchem powinny być podłączone do systemu uziemiającego.</w:t>
      </w:r>
    </w:p>
    <w:p w14:paraId="083E9E75" w14:textId="77777777" w:rsidR="003448F0" w:rsidRDefault="003448F0" w:rsidP="003448F0">
      <w:pPr>
        <w:jc w:val="both"/>
        <w:rPr>
          <w:rFonts w:ascii="Arial" w:hAnsi="Arial" w:cs="Arial"/>
          <w:sz w:val="22"/>
          <w:szCs w:val="22"/>
        </w:rPr>
      </w:pPr>
    </w:p>
    <w:p w14:paraId="6551AA25" w14:textId="77777777" w:rsidR="006F4CE6" w:rsidRDefault="003448F0" w:rsidP="006F4CE6">
      <w:pPr>
        <w:jc w:val="both"/>
        <w:rPr>
          <w:rFonts w:ascii="Arial" w:hAnsi="Arial" w:cs="Arial"/>
          <w:sz w:val="22"/>
          <w:szCs w:val="22"/>
        </w:rPr>
      </w:pPr>
      <w:r>
        <w:rPr>
          <w:rFonts w:ascii="Arial" w:hAnsi="Arial" w:cs="Arial"/>
          <w:sz w:val="22"/>
          <w:szCs w:val="22"/>
        </w:rPr>
        <w:t>Wskazane jest stosowanie oddzielnych punktów poboru próbki  dla układów analizatorów przemysłowych i pomiarów manualnych (laboratoryjnych).</w:t>
      </w:r>
    </w:p>
    <w:p w14:paraId="08F93DC3" w14:textId="77777777" w:rsidR="006F4CE6" w:rsidRDefault="006F4CE6" w:rsidP="006F4CE6">
      <w:pPr>
        <w:jc w:val="both"/>
        <w:rPr>
          <w:rFonts w:ascii="Arial" w:hAnsi="Arial" w:cs="Arial"/>
          <w:sz w:val="22"/>
          <w:szCs w:val="22"/>
        </w:rPr>
      </w:pPr>
      <w:r>
        <w:rPr>
          <w:rFonts w:ascii="Arial" w:hAnsi="Arial" w:cs="Arial"/>
          <w:sz w:val="22"/>
          <w:szCs w:val="22"/>
        </w:rPr>
        <w:t>Sondy poboru próbki powinny być tak zabudowane, aby zapewniać pobranie reprezentatywnej prób</w:t>
      </w:r>
      <w:r w:rsidR="00A61CCE">
        <w:rPr>
          <w:rFonts w:ascii="Arial" w:hAnsi="Arial" w:cs="Arial"/>
          <w:sz w:val="22"/>
          <w:szCs w:val="22"/>
        </w:rPr>
        <w:t>ki</w:t>
      </w:r>
      <w:r w:rsidR="00317675">
        <w:rPr>
          <w:rFonts w:ascii="Arial" w:hAnsi="Arial" w:cs="Arial"/>
          <w:sz w:val="22"/>
          <w:szCs w:val="22"/>
        </w:rPr>
        <w:t>.</w:t>
      </w:r>
      <w:r w:rsidR="00A61CCE">
        <w:rPr>
          <w:rFonts w:ascii="Arial" w:hAnsi="Arial" w:cs="Arial"/>
          <w:sz w:val="22"/>
          <w:szCs w:val="22"/>
        </w:rPr>
        <w:t>.</w:t>
      </w:r>
    </w:p>
    <w:p w14:paraId="5CC32007" w14:textId="77777777" w:rsidR="006F4CE6" w:rsidRDefault="006F4CE6" w:rsidP="006F4CE6">
      <w:pPr>
        <w:ind w:left="1080"/>
        <w:jc w:val="both"/>
        <w:rPr>
          <w:rFonts w:ascii="Arial" w:hAnsi="Arial" w:cs="Arial"/>
          <w:sz w:val="22"/>
          <w:szCs w:val="22"/>
        </w:rPr>
      </w:pPr>
    </w:p>
    <w:p w14:paraId="44B0A39B" w14:textId="77777777" w:rsidR="00955D1F" w:rsidRDefault="00955D1F" w:rsidP="00955D1F">
      <w:pPr>
        <w:jc w:val="both"/>
        <w:rPr>
          <w:rFonts w:ascii="Arial" w:hAnsi="Arial" w:cs="Arial"/>
          <w:sz w:val="22"/>
          <w:szCs w:val="22"/>
        </w:rPr>
      </w:pPr>
      <w:r>
        <w:rPr>
          <w:rFonts w:ascii="Arial" w:hAnsi="Arial" w:cs="Arial"/>
          <w:sz w:val="22"/>
          <w:szCs w:val="22"/>
        </w:rPr>
        <w:t xml:space="preserve">Układ poboru próbki powinien być tak zaprojektowany i wykonany, aby umożliwić ciągły przepływ medium procesowego oraz zapewniać możliwość całkowitego </w:t>
      </w:r>
      <w:r>
        <w:rPr>
          <w:rFonts w:ascii="Arial" w:hAnsi="Arial" w:cs="Arial"/>
          <w:sz w:val="22"/>
          <w:szCs w:val="22"/>
        </w:rPr>
        <w:br/>
        <w:t>i bezpiecznego opróżnienia z medium procesowego.</w:t>
      </w:r>
    </w:p>
    <w:p w14:paraId="47813CD6" w14:textId="77777777" w:rsidR="00955D1F" w:rsidRDefault="00955D1F" w:rsidP="00955D1F">
      <w:pPr>
        <w:jc w:val="both"/>
        <w:rPr>
          <w:rFonts w:ascii="Arial" w:hAnsi="Arial" w:cs="Arial"/>
          <w:sz w:val="22"/>
          <w:szCs w:val="22"/>
        </w:rPr>
      </w:pPr>
    </w:p>
    <w:p w14:paraId="4407BB2E" w14:textId="77777777" w:rsidR="00955D1F" w:rsidRDefault="00955D1F" w:rsidP="00955D1F">
      <w:pPr>
        <w:jc w:val="both"/>
        <w:rPr>
          <w:rFonts w:ascii="Arial" w:hAnsi="Arial" w:cs="Arial"/>
          <w:sz w:val="22"/>
          <w:szCs w:val="22"/>
        </w:rPr>
      </w:pPr>
      <w:r>
        <w:rPr>
          <w:rFonts w:ascii="Arial" w:hAnsi="Arial" w:cs="Arial"/>
          <w:sz w:val="22"/>
          <w:szCs w:val="22"/>
        </w:rPr>
        <w:t xml:space="preserve">W przypadku potrzeby wprowadzenia sondy poboru próbki do rurociągu, to powinna być ona wykonana z materiału o nie mniejszej odporności na warunki procesowe jak zastosowany materiał rurociągu; typowe średnice rurek wynoszą od 6mm do ½”, </w:t>
      </w:r>
      <w:r w:rsidR="00BE4B07">
        <w:rPr>
          <w:rFonts w:ascii="Arial" w:hAnsi="Arial" w:cs="Arial"/>
          <w:sz w:val="22"/>
          <w:szCs w:val="22"/>
        </w:rPr>
        <w:t xml:space="preserve">sondy poboru próbki       </w:t>
      </w:r>
      <w:r>
        <w:rPr>
          <w:rFonts w:ascii="Arial" w:hAnsi="Arial" w:cs="Arial"/>
          <w:sz w:val="22"/>
          <w:szCs w:val="22"/>
        </w:rPr>
        <w:t xml:space="preserve"> o średnicach powyżej 12mm powinny być zakończone gwintem zewnętrznym ½”NPT.</w:t>
      </w:r>
    </w:p>
    <w:p w14:paraId="77A49A97" w14:textId="77777777" w:rsidR="002542E1" w:rsidRDefault="002542E1" w:rsidP="002542E1">
      <w:pPr>
        <w:jc w:val="both"/>
        <w:rPr>
          <w:rFonts w:ascii="Arial" w:hAnsi="Arial" w:cs="Arial"/>
          <w:sz w:val="22"/>
          <w:szCs w:val="22"/>
        </w:rPr>
      </w:pPr>
    </w:p>
    <w:p w14:paraId="00CB8C9E" w14:textId="77777777" w:rsidR="002542E1" w:rsidRDefault="002542E1" w:rsidP="002542E1">
      <w:pPr>
        <w:jc w:val="both"/>
        <w:rPr>
          <w:rFonts w:ascii="Arial" w:hAnsi="Arial" w:cs="Arial"/>
          <w:sz w:val="22"/>
          <w:szCs w:val="22"/>
        </w:rPr>
      </w:pPr>
      <w:r>
        <w:rPr>
          <w:rFonts w:ascii="Arial" w:hAnsi="Arial" w:cs="Arial"/>
          <w:sz w:val="22"/>
          <w:szCs w:val="22"/>
        </w:rPr>
        <w:t xml:space="preserve">Trasa doprowadzająca próbkę od punktu poboru do układu kondycjonowania  powinna być wykonana z rur precyzyjnych, wykonanych z  materiałów odpornych na medium procesowe (AISI 316, Monel, Hastelloy, itp.). Zaleca się, aby połączenia rur były spawane lub zastosowany został system połączeń dwupierścieniowych typu </w:t>
      </w:r>
      <w:proofErr w:type="spellStart"/>
      <w:r>
        <w:rPr>
          <w:rFonts w:ascii="Arial" w:hAnsi="Arial" w:cs="Arial"/>
          <w:sz w:val="22"/>
          <w:szCs w:val="22"/>
        </w:rPr>
        <w:t>Swagelok</w:t>
      </w:r>
      <w:proofErr w:type="spellEnd"/>
      <w:r>
        <w:rPr>
          <w:rFonts w:ascii="Arial" w:hAnsi="Arial" w:cs="Arial"/>
          <w:sz w:val="22"/>
          <w:szCs w:val="22"/>
        </w:rPr>
        <w:t xml:space="preserve"> (wymagane jest wówczas przeprowadzenie testu szczelności</w:t>
      </w:r>
      <w:r w:rsidR="007D649A">
        <w:rPr>
          <w:rFonts w:ascii="Arial" w:hAnsi="Arial" w:cs="Arial"/>
          <w:sz w:val="22"/>
          <w:szCs w:val="22"/>
        </w:rPr>
        <w:t xml:space="preserve">). </w:t>
      </w:r>
      <w:r>
        <w:rPr>
          <w:rFonts w:ascii="Arial" w:hAnsi="Arial" w:cs="Arial"/>
          <w:sz w:val="22"/>
          <w:szCs w:val="22"/>
        </w:rPr>
        <w:t xml:space="preserve">W przypadku systemów pomiaru emisji i </w:t>
      </w:r>
      <w:proofErr w:type="spellStart"/>
      <w:r>
        <w:rPr>
          <w:rFonts w:ascii="Arial" w:hAnsi="Arial" w:cs="Arial"/>
          <w:sz w:val="22"/>
          <w:szCs w:val="22"/>
        </w:rPr>
        <w:t>imisji</w:t>
      </w:r>
      <w:proofErr w:type="spellEnd"/>
      <w:r>
        <w:rPr>
          <w:rFonts w:ascii="Arial" w:hAnsi="Arial" w:cs="Arial"/>
          <w:sz w:val="22"/>
          <w:szCs w:val="22"/>
        </w:rPr>
        <w:t xml:space="preserve"> oraz w innych uzasadnionych sytuacjach możliwe jest zastosowanie tras teflonowych po uzgodnieniu z Kupującym.</w:t>
      </w:r>
    </w:p>
    <w:p w14:paraId="1BDE4352" w14:textId="77777777" w:rsidR="0019123E" w:rsidRPr="007D649A" w:rsidRDefault="0019123E" w:rsidP="0019123E">
      <w:pPr>
        <w:jc w:val="both"/>
        <w:rPr>
          <w:rFonts w:ascii="Arial" w:hAnsi="Arial" w:cs="Arial"/>
          <w:sz w:val="22"/>
          <w:szCs w:val="22"/>
        </w:rPr>
      </w:pPr>
    </w:p>
    <w:p w14:paraId="38C963ED" w14:textId="77777777" w:rsidR="0019123E" w:rsidRDefault="0019123E" w:rsidP="0019123E">
      <w:pPr>
        <w:jc w:val="both"/>
        <w:rPr>
          <w:rFonts w:ascii="Arial" w:hAnsi="Arial" w:cs="Arial"/>
          <w:sz w:val="22"/>
          <w:szCs w:val="22"/>
        </w:rPr>
      </w:pPr>
      <w:r w:rsidRPr="007705CF">
        <w:rPr>
          <w:rFonts w:ascii="Arial" w:hAnsi="Arial" w:cs="Arial"/>
          <w:sz w:val="22"/>
          <w:szCs w:val="22"/>
        </w:rPr>
        <w:t>W przypadku a</w:t>
      </w:r>
      <w:r w:rsidR="005667E4">
        <w:rPr>
          <w:rFonts w:ascii="Arial" w:hAnsi="Arial" w:cs="Arial"/>
          <w:sz w:val="22"/>
          <w:szCs w:val="22"/>
        </w:rPr>
        <w:t>plikacji wymagających termicznej izolacji</w:t>
      </w:r>
      <w:r w:rsidRPr="007705CF">
        <w:rPr>
          <w:rFonts w:ascii="Arial" w:hAnsi="Arial" w:cs="Arial"/>
          <w:sz w:val="22"/>
          <w:szCs w:val="22"/>
        </w:rPr>
        <w:t xml:space="preserve"> linii próbki powinno używać </w:t>
      </w:r>
      <w:r>
        <w:rPr>
          <w:rFonts w:ascii="Arial" w:hAnsi="Arial" w:cs="Arial"/>
          <w:sz w:val="22"/>
          <w:szCs w:val="22"/>
        </w:rPr>
        <w:t>się tras preizolowanych oraz preizolowanych z ogrzewaniem elektrycznym.</w:t>
      </w:r>
    </w:p>
    <w:p w14:paraId="210B56D9" w14:textId="77777777" w:rsidR="0019123E" w:rsidRDefault="0019123E" w:rsidP="0019123E">
      <w:pPr>
        <w:jc w:val="both"/>
        <w:rPr>
          <w:rFonts w:ascii="Arial" w:hAnsi="Arial" w:cs="Arial"/>
          <w:sz w:val="22"/>
          <w:szCs w:val="22"/>
        </w:rPr>
      </w:pPr>
    </w:p>
    <w:p w14:paraId="4B0F9999" w14:textId="77777777" w:rsidR="0019123E" w:rsidRPr="007705CF" w:rsidRDefault="0019123E" w:rsidP="0019123E">
      <w:pPr>
        <w:jc w:val="both"/>
        <w:rPr>
          <w:rFonts w:ascii="Arial" w:hAnsi="Arial" w:cs="Arial"/>
          <w:sz w:val="22"/>
          <w:szCs w:val="22"/>
        </w:rPr>
      </w:pPr>
      <w:r>
        <w:rPr>
          <w:rFonts w:ascii="Arial" w:hAnsi="Arial" w:cs="Arial"/>
          <w:sz w:val="22"/>
          <w:szCs w:val="22"/>
        </w:rPr>
        <w:t>Trasy wypełnione cieczami należy prowadzić z około 1% spadkiem.</w:t>
      </w:r>
    </w:p>
    <w:p w14:paraId="30846976" w14:textId="77777777" w:rsidR="002542E1" w:rsidRDefault="002542E1" w:rsidP="002542E1">
      <w:pPr>
        <w:rPr>
          <w:rFonts w:ascii="Arial" w:hAnsi="Arial" w:cs="Arial"/>
          <w:sz w:val="22"/>
          <w:szCs w:val="22"/>
        </w:rPr>
      </w:pPr>
    </w:p>
    <w:p w14:paraId="62CE9667" w14:textId="77777777" w:rsidR="0019123E" w:rsidRDefault="00F64179" w:rsidP="00F64179">
      <w:pPr>
        <w:rPr>
          <w:rFonts w:ascii="Arial" w:hAnsi="Arial" w:cs="Arial"/>
          <w:sz w:val="22"/>
          <w:szCs w:val="22"/>
        </w:rPr>
      </w:pPr>
      <w:r w:rsidRPr="004B2172">
        <w:rPr>
          <w:rFonts w:ascii="Arial" w:hAnsi="Arial" w:cs="Arial"/>
          <w:sz w:val="22"/>
          <w:szCs w:val="22"/>
        </w:rPr>
        <w:t>Przewiduje si</w:t>
      </w:r>
      <w:r>
        <w:rPr>
          <w:rFonts w:ascii="Arial" w:hAnsi="Arial" w:cs="Arial"/>
          <w:sz w:val="22"/>
          <w:szCs w:val="22"/>
        </w:rPr>
        <w:t xml:space="preserve">ę </w:t>
      </w:r>
      <w:r w:rsidRPr="004B2172">
        <w:rPr>
          <w:rFonts w:ascii="Arial" w:hAnsi="Arial" w:cs="Arial"/>
          <w:sz w:val="22"/>
          <w:szCs w:val="22"/>
        </w:rPr>
        <w:t>stosowanie na</w:t>
      </w:r>
      <w:r>
        <w:rPr>
          <w:rFonts w:ascii="Arial" w:hAnsi="Arial" w:cs="Arial"/>
          <w:sz w:val="22"/>
          <w:szCs w:val="22"/>
        </w:rPr>
        <w:t>stępujących elementów systemu kondycjonowania próbki:</w:t>
      </w:r>
    </w:p>
    <w:p w14:paraId="2A6CD2A6" w14:textId="77777777" w:rsidR="00F64179" w:rsidRDefault="00F64179" w:rsidP="00461418">
      <w:pPr>
        <w:numPr>
          <w:ilvl w:val="0"/>
          <w:numId w:val="39"/>
        </w:numPr>
        <w:rPr>
          <w:rFonts w:ascii="Arial" w:hAnsi="Arial" w:cs="Arial"/>
          <w:sz w:val="22"/>
          <w:szCs w:val="22"/>
        </w:rPr>
      </w:pPr>
      <w:r>
        <w:rPr>
          <w:rFonts w:ascii="Arial" w:hAnsi="Arial" w:cs="Arial"/>
          <w:sz w:val="22"/>
          <w:szCs w:val="22"/>
        </w:rPr>
        <w:t>chłodnice,</w:t>
      </w:r>
    </w:p>
    <w:p w14:paraId="2BD9ECFE" w14:textId="77777777" w:rsidR="00F64179" w:rsidRDefault="00F64179" w:rsidP="00461418">
      <w:pPr>
        <w:numPr>
          <w:ilvl w:val="0"/>
          <w:numId w:val="39"/>
        </w:numPr>
        <w:rPr>
          <w:rFonts w:ascii="Arial" w:hAnsi="Arial" w:cs="Arial"/>
          <w:sz w:val="22"/>
          <w:szCs w:val="22"/>
        </w:rPr>
      </w:pPr>
      <w:r>
        <w:rPr>
          <w:rFonts w:ascii="Arial" w:hAnsi="Arial" w:cs="Arial"/>
          <w:sz w:val="22"/>
          <w:szCs w:val="22"/>
        </w:rPr>
        <w:t>reduktory ciśnienia,</w:t>
      </w:r>
    </w:p>
    <w:p w14:paraId="62659913" w14:textId="77777777" w:rsidR="00F64179" w:rsidRDefault="00F64179" w:rsidP="00461418">
      <w:pPr>
        <w:numPr>
          <w:ilvl w:val="0"/>
          <w:numId w:val="39"/>
        </w:numPr>
        <w:rPr>
          <w:rFonts w:ascii="Arial" w:hAnsi="Arial" w:cs="Arial"/>
          <w:sz w:val="22"/>
          <w:szCs w:val="22"/>
        </w:rPr>
      </w:pPr>
      <w:r>
        <w:rPr>
          <w:rFonts w:ascii="Arial" w:hAnsi="Arial" w:cs="Arial"/>
          <w:sz w:val="22"/>
          <w:szCs w:val="22"/>
        </w:rPr>
        <w:t>filtry,</w:t>
      </w:r>
    </w:p>
    <w:p w14:paraId="6EAE4EB5" w14:textId="77777777" w:rsidR="00F64179" w:rsidRDefault="00F64179" w:rsidP="00461418">
      <w:pPr>
        <w:numPr>
          <w:ilvl w:val="0"/>
          <w:numId w:val="39"/>
        </w:numPr>
        <w:rPr>
          <w:rFonts w:ascii="Arial" w:hAnsi="Arial" w:cs="Arial"/>
          <w:sz w:val="22"/>
          <w:szCs w:val="22"/>
        </w:rPr>
      </w:pPr>
      <w:r>
        <w:rPr>
          <w:rFonts w:ascii="Arial" w:hAnsi="Arial" w:cs="Arial"/>
          <w:sz w:val="22"/>
          <w:szCs w:val="22"/>
        </w:rPr>
        <w:t>przepływomierze,</w:t>
      </w:r>
    </w:p>
    <w:p w14:paraId="300E69AB" w14:textId="77777777" w:rsidR="00F64179" w:rsidRDefault="00F64179" w:rsidP="00461418">
      <w:pPr>
        <w:numPr>
          <w:ilvl w:val="0"/>
          <w:numId w:val="39"/>
        </w:numPr>
        <w:rPr>
          <w:rFonts w:ascii="Arial" w:hAnsi="Arial" w:cs="Arial"/>
          <w:sz w:val="22"/>
          <w:szCs w:val="22"/>
        </w:rPr>
      </w:pPr>
      <w:r>
        <w:rPr>
          <w:rFonts w:ascii="Arial" w:hAnsi="Arial" w:cs="Arial"/>
          <w:sz w:val="22"/>
          <w:szCs w:val="22"/>
        </w:rPr>
        <w:t>zawory odcinające,</w:t>
      </w:r>
    </w:p>
    <w:p w14:paraId="33F89EF6" w14:textId="77777777" w:rsidR="00F64179" w:rsidRDefault="00F64179" w:rsidP="00461418">
      <w:pPr>
        <w:numPr>
          <w:ilvl w:val="0"/>
          <w:numId w:val="39"/>
        </w:numPr>
        <w:rPr>
          <w:rFonts w:ascii="Arial" w:hAnsi="Arial" w:cs="Arial"/>
          <w:sz w:val="22"/>
          <w:szCs w:val="22"/>
        </w:rPr>
      </w:pPr>
      <w:r>
        <w:rPr>
          <w:rFonts w:ascii="Arial" w:hAnsi="Arial" w:cs="Arial"/>
          <w:sz w:val="22"/>
          <w:szCs w:val="22"/>
        </w:rPr>
        <w:t>elementy złączne,</w:t>
      </w:r>
    </w:p>
    <w:p w14:paraId="63F7150A" w14:textId="77777777" w:rsidR="00F64179" w:rsidRDefault="00F64179" w:rsidP="00461418">
      <w:pPr>
        <w:numPr>
          <w:ilvl w:val="0"/>
          <w:numId w:val="39"/>
        </w:numPr>
        <w:rPr>
          <w:rFonts w:ascii="Arial" w:hAnsi="Arial" w:cs="Arial"/>
          <w:sz w:val="22"/>
          <w:szCs w:val="22"/>
        </w:rPr>
      </w:pPr>
      <w:r>
        <w:rPr>
          <w:rFonts w:ascii="Arial" w:hAnsi="Arial" w:cs="Arial"/>
          <w:sz w:val="22"/>
          <w:szCs w:val="22"/>
        </w:rPr>
        <w:t>rury,</w:t>
      </w:r>
    </w:p>
    <w:p w14:paraId="18EEFA06" w14:textId="77777777" w:rsidR="00F64179" w:rsidRDefault="00F64179" w:rsidP="00461418">
      <w:pPr>
        <w:numPr>
          <w:ilvl w:val="0"/>
          <w:numId w:val="39"/>
        </w:numPr>
        <w:rPr>
          <w:rFonts w:ascii="Arial" w:hAnsi="Arial" w:cs="Arial"/>
          <w:sz w:val="22"/>
          <w:szCs w:val="22"/>
        </w:rPr>
      </w:pPr>
      <w:r>
        <w:rPr>
          <w:rFonts w:ascii="Arial" w:hAnsi="Arial" w:cs="Arial"/>
          <w:sz w:val="22"/>
          <w:szCs w:val="22"/>
        </w:rPr>
        <w:t>inne w zależności od aplikacji.</w:t>
      </w:r>
    </w:p>
    <w:p w14:paraId="22FA8668" w14:textId="77777777" w:rsidR="0019123E" w:rsidRDefault="0019123E" w:rsidP="0019123E">
      <w:pPr>
        <w:jc w:val="both"/>
        <w:rPr>
          <w:rFonts w:ascii="Arial" w:hAnsi="Arial" w:cs="Arial"/>
          <w:sz w:val="22"/>
          <w:szCs w:val="22"/>
        </w:rPr>
      </w:pPr>
    </w:p>
    <w:p w14:paraId="00030F8A" w14:textId="77777777" w:rsidR="00B91457" w:rsidRDefault="00B91457" w:rsidP="00B91457">
      <w:pPr>
        <w:jc w:val="both"/>
        <w:rPr>
          <w:rFonts w:ascii="Arial" w:hAnsi="Arial" w:cs="Arial"/>
          <w:sz w:val="22"/>
          <w:szCs w:val="22"/>
        </w:rPr>
      </w:pPr>
      <w:r>
        <w:rPr>
          <w:rFonts w:ascii="Arial" w:hAnsi="Arial" w:cs="Arial"/>
          <w:sz w:val="22"/>
          <w:szCs w:val="22"/>
        </w:rPr>
        <w:t>Układy analizatorów przemysłowych powinny być przystosowane do przeprowadzania ręcznej kalibracji; procedura ręcznej kalibracji powinna być dostarczona przed zaplanowanym rozruchem układu pomiarowego.</w:t>
      </w:r>
    </w:p>
    <w:p w14:paraId="1077C6C0" w14:textId="77777777" w:rsidR="00B91457" w:rsidRDefault="00B91457" w:rsidP="00B91457">
      <w:pPr>
        <w:rPr>
          <w:rFonts w:ascii="Arial" w:hAnsi="Arial" w:cs="Arial"/>
          <w:sz w:val="22"/>
          <w:szCs w:val="22"/>
        </w:rPr>
      </w:pPr>
    </w:p>
    <w:p w14:paraId="5E106E45" w14:textId="77777777" w:rsidR="00B91457" w:rsidRDefault="00B91457" w:rsidP="00B91457">
      <w:pPr>
        <w:jc w:val="both"/>
        <w:rPr>
          <w:rFonts w:ascii="Arial" w:hAnsi="Arial" w:cs="Arial"/>
          <w:sz w:val="22"/>
          <w:szCs w:val="22"/>
        </w:rPr>
      </w:pPr>
      <w:r>
        <w:rPr>
          <w:rFonts w:ascii="Arial" w:hAnsi="Arial" w:cs="Arial"/>
          <w:sz w:val="22"/>
          <w:szCs w:val="22"/>
        </w:rPr>
        <w:lastRenderedPageBreak/>
        <w:t xml:space="preserve">Analizatory powinny posiadać układ autodiagnostyki, pozwalający na szybką i precyzja ocenę ich stanu. </w:t>
      </w:r>
    </w:p>
    <w:p w14:paraId="37632F69" w14:textId="77777777" w:rsidR="00B64985" w:rsidRDefault="00B64985" w:rsidP="00B64985">
      <w:pPr>
        <w:jc w:val="both"/>
        <w:rPr>
          <w:rFonts w:ascii="Arial" w:hAnsi="Arial" w:cs="Arial"/>
          <w:sz w:val="22"/>
          <w:szCs w:val="22"/>
        </w:rPr>
      </w:pPr>
    </w:p>
    <w:p w14:paraId="731EA54F" w14:textId="77777777" w:rsidR="00B64985" w:rsidRDefault="00B64985" w:rsidP="00B64985">
      <w:pPr>
        <w:jc w:val="both"/>
        <w:rPr>
          <w:rFonts w:ascii="Arial" w:hAnsi="Arial" w:cs="Arial"/>
          <w:sz w:val="22"/>
          <w:szCs w:val="22"/>
        </w:rPr>
      </w:pPr>
      <w:r>
        <w:rPr>
          <w:rFonts w:ascii="Arial" w:hAnsi="Arial" w:cs="Arial"/>
          <w:sz w:val="22"/>
          <w:szCs w:val="22"/>
        </w:rPr>
        <w:t>Próbka po wykonanym pomiarze powinna być zawracana do procesu; jeżeli jest to niemożliwe, to należy ją przesłać rurociągiem do sieci zrzutów (niezbędne ustalenie szczegółów z ANWIL S.A.). Zrzut próbki powinien być bezpiecznie zagospodarowany.</w:t>
      </w:r>
    </w:p>
    <w:p w14:paraId="79B8C38D" w14:textId="77777777" w:rsidR="00B64985" w:rsidRDefault="00B64985" w:rsidP="00B91457">
      <w:pPr>
        <w:jc w:val="both"/>
        <w:rPr>
          <w:rFonts w:ascii="Arial" w:hAnsi="Arial" w:cs="Arial"/>
          <w:sz w:val="22"/>
          <w:szCs w:val="22"/>
        </w:rPr>
      </w:pPr>
    </w:p>
    <w:p w14:paraId="4033022A" w14:textId="77777777" w:rsidR="00B91457" w:rsidRDefault="00B91457" w:rsidP="00B91457">
      <w:pPr>
        <w:jc w:val="both"/>
        <w:rPr>
          <w:rFonts w:ascii="Arial" w:hAnsi="Arial" w:cs="Arial"/>
          <w:sz w:val="22"/>
          <w:szCs w:val="22"/>
        </w:rPr>
      </w:pPr>
      <w:r w:rsidRPr="00E84583">
        <w:rPr>
          <w:rFonts w:ascii="Arial" w:hAnsi="Arial" w:cs="Arial"/>
          <w:sz w:val="22"/>
          <w:szCs w:val="22"/>
        </w:rPr>
        <w:t xml:space="preserve">Wraz z nowym układem pomiarowym analizatora musi być dostarczony zestaw części zamiennym </w:t>
      </w:r>
      <w:r w:rsidR="00B321E7" w:rsidRPr="00E84583">
        <w:rPr>
          <w:rFonts w:ascii="Arial" w:hAnsi="Arial" w:cs="Arial"/>
          <w:sz w:val="22"/>
          <w:szCs w:val="22"/>
        </w:rPr>
        <w:t xml:space="preserve">i eksploatacyjnych </w:t>
      </w:r>
      <w:r w:rsidRPr="00E84583">
        <w:rPr>
          <w:rFonts w:ascii="Arial" w:hAnsi="Arial" w:cs="Arial"/>
          <w:sz w:val="22"/>
          <w:szCs w:val="22"/>
        </w:rPr>
        <w:t>na minimum</w:t>
      </w:r>
      <w:r>
        <w:rPr>
          <w:rFonts w:ascii="Arial" w:hAnsi="Arial" w:cs="Arial"/>
          <w:sz w:val="22"/>
          <w:szCs w:val="22"/>
        </w:rPr>
        <w:t xml:space="preserve"> 2 lata pracy układu.</w:t>
      </w:r>
    </w:p>
    <w:p w14:paraId="7FE6EE87" w14:textId="77777777" w:rsidR="00B91457" w:rsidRDefault="00B91457" w:rsidP="00B91457">
      <w:pPr>
        <w:jc w:val="both"/>
        <w:rPr>
          <w:rFonts w:ascii="Arial" w:hAnsi="Arial" w:cs="Arial"/>
          <w:sz w:val="22"/>
          <w:szCs w:val="22"/>
        </w:rPr>
      </w:pPr>
    </w:p>
    <w:p w14:paraId="5959B91D" w14:textId="77777777" w:rsidR="00B91457" w:rsidRDefault="00B91457" w:rsidP="00B91457">
      <w:pPr>
        <w:jc w:val="both"/>
        <w:rPr>
          <w:rFonts w:ascii="Arial" w:hAnsi="Arial" w:cs="Arial"/>
          <w:sz w:val="22"/>
          <w:szCs w:val="22"/>
        </w:rPr>
      </w:pPr>
      <w:r>
        <w:rPr>
          <w:rFonts w:ascii="Arial" w:hAnsi="Arial" w:cs="Arial"/>
          <w:sz w:val="22"/>
          <w:szCs w:val="22"/>
        </w:rPr>
        <w:t>Zaleca się, aby układy analizatorów przemysłowych były zabudowane w kioskach analizatorów. Dopuszcza się odstępstwo od montażu analizatorów w kiosku, gdy nie można posadowić kontenera (brak miejsca) lub wymogi technologiczne nie pozwalają na transport próbki. Należy wówczas analizatory zabudować w szafkach ochronnych.</w:t>
      </w:r>
    </w:p>
    <w:p w14:paraId="621F61FA" w14:textId="77777777" w:rsidR="00B56AD7" w:rsidRDefault="00B56AD7" w:rsidP="00B91457">
      <w:pPr>
        <w:jc w:val="both"/>
        <w:rPr>
          <w:rFonts w:ascii="Arial" w:hAnsi="Arial" w:cs="Arial"/>
          <w:sz w:val="22"/>
          <w:szCs w:val="22"/>
        </w:rPr>
      </w:pPr>
    </w:p>
    <w:p w14:paraId="68FEA8DB" w14:textId="77777777" w:rsidR="00B91457" w:rsidRDefault="00B91457" w:rsidP="00B91457">
      <w:pPr>
        <w:jc w:val="both"/>
        <w:rPr>
          <w:rFonts w:ascii="Arial" w:hAnsi="Arial" w:cs="Arial"/>
          <w:sz w:val="22"/>
          <w:szCs w:val="22"/>
        </w:rPr>
      </w:pPr>
      <w:r>
        <w:rPr>
          <w:rFonts w:ascii="Arial" w:hAnsi="Arial" w:cs="Arial"/>
          <w:sz w:val="22"/>
          <w:szCs w:val="22"/>
        </w:rPr>
        <w:t>Szafki</w:t>
      </w:r>
      <w:r w:rsidRPr="00B80582">
        <w:rPr>
          <w:rFonts w:ascii="Arial" w:hAnsi="Arial" w:cs="Arial"/>
          <w:sz w:val="22"/>
          <w:szCs w:val="22"/>
        </w:rPr>
        <w:t xml:space="preserve"> ochronn</w:t>
      </w:r>
      <w:r>
        <w:rPr>
          <w:rFonts w:ascii="Arial" w:hAnsi="Arial" w:cs="Arial"/>
          <w:sz w:val="22"/>
          <w:szCs w:val="22"/>
        </w:rPr>
        <w:t>e</w:t>
      </w:r>
      <w:r w:rsidRPr="00B80582">
        <w:rPr>
          <w:rFonts w:ascii="Arial" w:hAnsi="Arial" w:cs="Arial"/>
          <w:sz w:val="22"/>
          <w:szCs w:val="22"/>
        </w:rPr>
        <w:t xml:space="preserve"> powinn</w:t>
      </w:r>
      <w:r>
        <w:rPr>
          <w:rFonts w:ascii="Arial" w:hAnsi="Arial" w:cs="Arial"/>
          <w:sz w:val="22"/>
          <w:szCs w:val="22"/>
        </w:rPr>
        <w:t>y</w:t>
      </w:r>
      <w:r w:rsidRPr="00B80582">
        <w:rPr>
          <w:rFonts w:ascii="Arial" w:hAnsi="Arial" w:cs="Arial"/>
          <w:sz w:val="22"/>
          <w:szCs w:val="22"/>
        </w:rPr>
        <w:t xml:space="preserve"> być wykonan</w:t>
      </w:r>
      <w:r>
        <w:rPr>
          <w:rFonts w:ascii="Arial" w:hAnsi="Arial" w:cs="Arial"/>
          <w:sz w:val="22"/>
          <w:szCs w:val="22"/>
        </w:rPr>
        <w:t>e</w:t>
      </w:r>
      <w:r w:rsidRPr="00B80582">
        <w:rPr>
          <w:rFonts w:ascii="Arial" w:hAnsi="Arial" w:cs="Arial"/>
          <w:sz w:val="22"/>
          <w:szCs w:val="22"/>
        </w:rPr>
        <w:t xml:space="preserve"> z tworzyw sztucznych (</w:t>
      </w:r>
      <w:r>
        <w:rPr>
          <w:rFonts w:ascii="Arial" w:hAnsi="Arial" w:cs="Arial"/>
          <w:sz w:val="22"/>
          <w:szCs w:val="22"/>
        </w:rPr>
        <w:t>dla</w:t>
      </w:r>
      <w:r w:rsidRPr="00B80582">
        <w:rPr>
          <w:rFonts w:ascii="Arial" w:hAnsi="Arial" w:cs="Arial"/>
          <w:sz w:val="22"/>
          <w:szCs w:val="22"/>
        </w:rPr>
        <w:t xml:space="preserve"> stref zagr</w:t>
      </w:r>
      <w:r>
        <w:rPr>
          <w:rFonts w:ascii="Arial" w:hAnsi="Arial" w:cs="Arial"/>
          <w:sz w:val="22"/>
          <w:szCs w:val="22"/>
        </w:rPr>
        <w:t>oż</w:t>
      </w:r>
      <w:r w:rsidRPr="00B80582">
        <w:rPr>
          <w:rFonts w:ascii="Arial" w:hAnsi="Arial" w:cs="Arial"/>
          <w:sz w:val="22"/>
          <w:szCs w:val="22"/>
        </w:rPr>
        <w:t xml:space="preserve">enia wybuchem </w:t>
      </w:r>
      <w:r>
        <w:rPr>
          <w:rFonts w:ascii="Arial" w:hAnsi="Arial" w:cs="Arial"/>
          <w:sz w:val="22"/>
          <w:szCs w:val="22"/>
        </w:rPr>
        <w:t>wymagana</w:t>
      </w:r>
      <w:r w:rsidRPr="00B80582">
        <w:rPr>
          <w:rFonts w:ascii="Arial" w:hAnsi="Arial" w:cs="Arial"/>
          <w:sz w:val="22"/>
          <w:szCs w:val="22"/>
        </w:rPr>
        <w:t xml:space="preserve"> jest obniżona rezystancja powierzchniowa) lub stali posiadającej zabezpieczenie antykorozyjne</w:t>
      </w:r>
      <w:r>
        <w:rPr>
          <w:rFonts w:ascii="Arial" w:hAnsi="Arial" w:cs="Arial"/>
          <w:sz w:val="22"/>
          <w:szCs w:val="22"/>
        </w:rPr>
        <w:t>.</w:t>
      </w:r>
    </w:p>
    <w:p w14:paraId="0CA0CF20" w14:textId="77777777" w:rsidR="002542E1" w:rsidRDefault="002542E1" w:rsidP="007D1DB7">
      <w:pPr>
        <w:jc w:val="both"/>
        <w:rPr>
          <w:rFonts w:ascii="Arial" w:hAnsi="Arial" w:cs="Arial"/>
          <w:sz w:val="22"/>
          <w:szCs w:val="22"/>
        </w:rPr>
      </w:pPr>
    </w:p>
    <w:p w14:paraId="1036B1E1" w14:textId="77777777" w:rsidR="00D838DA" w:rsidRDefault="00D838DA" w:rsidP="00583A85">
      <w:pPr>
        <w:jc w:val="both"/>
        <w:rPr>
          <w:rFonts w:ascii="Arial" w:hAnsi="Arial" w:cs="Arial"/>
          <w:sz w:val="22"/>
          <w:szCs w:val="22"/>
        </w:rPr>
      </w:pPr>
      <w:r>
        <w:rPr>
          <w:rFonts w:ascii="Arial" w:hAnsi="Arial" w:cs="Arial"/>
          <w:sz w:val="22"/>
          <w:szCs w:val="22"/>
        </w:rPr>
        <w:t xml:space="preserve">Podstawowymi sygnałami wyjściowymi z analizatora </w:t>
      </w:r>
      <w:r w:rsidR="00CC24A9">
        <w:rPr>
          <w:rFonts w:ascii="Arial" w:hAnsi="Arial" w:cs="Arial"/>
          <w:sz w:val="22"/>
          <w:szCs w:val="22"/>
        </w:rPr>
        <w:t>są</w:t>
      </w:r>
      <w:r>
        <w:rPr>
          <w:rFonts w:ascii="Arial" w:hAnsi="Arial" w:cs="Arial"/>
          <w:sz w:val="22"/>
          <w:szCs w:val="22"/>
        </w:rPr>
        <w:t xml:space="preserve"> sygnał</w:t>
      </w:r>
      <w:r w:rsidR="00CC24A9">
        <w:rPr>
          <w:rFonts w:ascii="Arial" w:hAnsi="Arial" w:cs="Arial"/>
          <w:sz w:val="22"/>
          <w:szCs w:val="22"/>
        </w:rPr>
        <w:t>y</w:t>
      </w:r>
      <w:r>
        <w:rPr>
          <w:rFonts w:ascii="Arial" w:hAnsi="Arial" w:cs="Arial"/>
          <w:sz w:val="22"/>
          <w:szCs w:val="22"/>
        </w:rPr>
        <w:t xml:space="preserve"> 4…20mA (dla każdego składnika oddzielny), izolowany galwanicznie o minimalnym obciążeniu 500</w:t>
      </w:r>
      <w:r w:rsidRPr="006D3CE8">
        <w:rPr>
          <w:rFonts w:ascii="Arial" w:hAnsi="Arial" w:cs="Arial"/>
          <w:sz w:val="22"/>
          <w:szCs w:val="22"/>
        </w:rPr>
        <w:t>Ω</w:t>
      </w:r>
      <w:r>
        <w:rPr>
          <w:rFonts w:ascii="Arial" w:hAnsi="Arial" w:cs="Arial"/>
          <w:sz w:val="22"/>
          <w:szCs w:val="22"/>
        </w:rPr>
        <w:t>, oraz wyjścia dwustanowe, głównie dla określenia sytuacji awaryjnych (należy przyjąć następującą logikę: rozwarcie oznacza stan awarii); w przypadku analizatorów FTIR i chromatografów możliwe jest wykorzystanie transmisji szeregowej z protokołem MODBUS RTU lub innym (zgodnym ze standardami obowiązującymi w ANWIL S.A.); w sytuacji, gdy odległość przekracza 600m zaleca się stosowanie światłowodu.</w:t>
      </w:r>
    </w:p>
    <w:p w14:paraId="1D52C182" w14:textId="77777777" w:rsidR="00B64985" w:rsidRDefault="00B64985" w:rsidP="00BB0929">
      <w:pPr>
        <w:jc w:val="both"/>
        <w:rPr>
          <w:rFonts w:ascii="Arial" w:hAnsi="Arial" w:cs="Arial"/>
          <w:sz w:val="22"/>
          <w:szCs w:val="22"/>
        </w:rPr>
      </w:pPr>
    </w:p>
    <w:p w14:paraId="0AD6579F" w14:textId="77777777" w:rsidR="00BB0929" w:rsidRDefault="00BB0929" w:rsidP="00BB0929">
      <w:pPr>
        <w:jc w:val="both"/>
        <w:rPr>
          <w:rFonts w:ascii="Arial" w:hAnsi="Arial" w:cs="Arial"/>
          <w:sz w:val="22"/>
          <w:szCs w:val="22"/>
        </w:rPr>
      </w:pPr>
      <w:r>
        <w:rPr>
          <w:rFonts w:ascii="Arial" w:hAnsi="Arial" w:cs="Arial"/>
          <w:sz w:val="22"/>
          <w:szCs w:val="22"/>
        </w:rPr>
        <w:t>W przypadku, gdy analizator mierzy więcej niż jeden strumień próbki i strumienie przełączane są sekwencyjnie (informacja o mierzonym strumieniu jest przesyłana do systemu do DCS), to należy tak zaprojektować i wykonać układ, aby wyniki pomiarów były</w:t>
      </w:r>
      <w:r w:rsidR="00325C56">
        <w:rPr>
          <w:rFonts w:ascii="Arial" w:hAnsi="Arial" w:cs="Arial"/>
          <w:sz w:val="22"/>
          <w:szCs w:val="22"/>
        </w:rPr>
        <w:t xml:space="preserve"> </w:t>
      </w:r>
      <w:r>
        <w:rPr>
          <w:rFonts w:ascii="Arial" w:hAnsi="Arial" w:cs="Arial"/>
          <w:sz w:val="22"/>
          <w:szCs w:val="22"/>
        </w:rPr>
        <w:t xml:space="preserve">precyzyjnie prezentowane w systemie DCS, jednocześnie wskazując, który strumień jest obecnie analizowany. </w:t>
      </w:r>
    </w:p>
    <w:p w14:paraId="5BEC1580" w14:textId="77777777" w:rsidR="00B64985" w:rsidRDefault="00B64985" w:rsidP="00B64985">
      <w:pPr>
        <w:ind w:left="1080"/>
        <w:jc w:val="both"/>
        <w:rPr>
          <w:rFonts w:ascii="Arial" w:hAnsi="Arial" w:cs="Arial"/>
          <w:sz w:val="22"/>
          <w:szCs w:val="22"/>
        </w:rPr>
      </w:pPr>
    </w:p>
    <w:p w14:paraId="0B01A5D2" w14:textId="77777777" w:rsidR="00B64985" w:rsidRDefault="00B64985" w:rsidP="00B64985">
      <w:pPr>
        <w:jc w:val="both"/>
        <w:rPr>
          <w:rFonts w:ascii="Arial" w:hAnsi="Arial" w:cs="Arial"/>
          <w:sz w:val="22"/>
          <w:szCs w:val="22"/>
        </w:rPr>
      </w:pPr>
      <w:r w:rsidRPr="009F7CDF">
        <w:rPr>
          <w:rFonts w:ascii="Arial" w:hAnsi="Arial" w:cs="Arial"/>
          <w:sz w:val="22"/>
          <w:szCs w:val="22"/>
        </w:rPr>
        <w:t>W przypadku, gdy analizator wymaga stosowania gazów nośnych, to dostawa ich jest po stronie ANWIL S.A.</w:t>
      </w:r>
    </w:p>
    <w:p w14:paraId="5943265B" w14:textId="77777777" w:rsidR="00B64985" w:rsidRDefault="00B64985" w:rsidP="00B64985">
      <w:pPr>
        <w:ind w:left="1080"/>
        <w:jc w:val="both"/>
        <w:rPr>
          <w:rFonts w:ascii="Arial" w:hAnsi="Arial" w:cs="Arial"/>
          <w:sz w:val="22"/>
          <w:szCs w:val="22"/>
        </w:rPr>
      </w:pPr>
    </w:p>
    <w:p w14:paraId="00234C53" w14:textId="77777777" w:rsidR="00B64985" w:rsidRDefault="00B64985" w:rsidP="00B64985">
      <w:pPr>
        <w:jc w:val="both"/>
        <w:rPr>
          <w:rFonts w:ascii="Arial" w:hAnsi="Arial" w:cs="Arial"/>
          <w:sz w:val="22"/>
          <w:szCs w:val="22"/>
        </w:rPr>
      </w:pPr>
      <w:r>
        <w:rPr>
          <w:rFonts w:ascii="Arial" w:hAnsi="Arial" w:cs="Arial"/>
          <w:sz w:val="22"/>
          <w:szCs w:val="22"/>
        </w:rPr>
        <w:t xml:space="preserve">W przypadku, gdy analizator wymaga stosowania gazów kalibracyjnych, to po stronie </w:t>
      </w:r>
      <w:r w:rsidR="00F0573F">
        <w:rPr>
          <w:rFonts w:ascii="Arial" w:hAnsi="Arial" w:cs="Arial"/>
          <w:sz w:val="22"/>
          <w:szCs w:val="22"/>
        </w:rPr>
        <w:t>Kontraktora</w:t>
      </w:r>
      <w:r>
        <w:rPr>
          <w:rFonts w:ascii="Arial" w:hAnsi="Arial" w:cs="Arial"/>
          <w:sz w:val="22"/>
          <w:szCs w:val="22"/>
        </w:rPr>
        <w:t xml:space="preserve"> układu pomiarowego jest dostawa niezbędnych mieszanek gazowych na potrzeby rozruchu i pierwszej kalibracji.</w:t>
      </w:r>
    </w:p>
    <w:p w14:paraId="6533C8C4" w14:textId="77777777" w:rsidR="00B91457" w:rsidRDefault="00B91457" w:rsidP="00BB0929">
      <w:pPr>
        <w:jc w:val="both"/>
        <w:rPr>
          <w:rFonts w:ascii="Arial" w:hAnsi="Arial" w:cs="Arial"/>
          <w:sz w:val="22"/>
          <w:szCs w:val="22"/>
        </w:rPr>
      </w:pPr>
    </w:p>
    <w:p w14:paraId="0EAA0563" w14:textId="77777777" w:rsidR="00D838DA" w:rsidRDefault="00D838DA" w:rsidP="00583A85">
      <w:pPr>
        <w:jc w:val="both"/>
        <w:rPr>
          <w:rFonts w:ascii="Arial" w:hAnsi="Arial" w:cs="Arial"/>
          <w:sz w:val="22"/>
          <w:szCs w:val="22"/>
        </w:rPr>
      </w:pPr>
      <w:r>
        <w:rPr>
          <w:rFonts w:ascii="Arial" w:hAnsi="Arial" w:cs="Arial"/>
          <w:sz w:val="22"/>
          <w:szCs w:val="22"/>
        </w:rPr>
        <w:t xml:space="preserve">W przypadku, gdy analizator potrzebuje do pracy odczynników chemicznych, to </w:t>
      </w:r>
      <w:r w:rsidR="00F0573F">
        <w:rPr>
          <w:rFonts w:ascii="Arial" w:hAnsi="Arial" w:cs="Arial"/>
          <w:sz w:val="22"/>
          <w:szCs w:val="22"/>
        </w:rPr>
        <w:t>Kontraktor</w:t>
      </w:r>
      <w:r>
        <w:rPr>
          <w:rFonts w:ascii="Arial" w:hAnsi="Arial" w:cs="Arial"/>
          <w:sz w:val="22"/>
          <w:szCs w:val="22"/>
        </w:rPr>
        <w:t xml:space="preserve"> układu pomiarowego powinien uwzględnić ich dostarczenie na okres 6 miesięcy eksploatacji układu pomiarowego; zarówno wykaz niezbędnych odczynników, ilościowe ich zużycie, jak </w:t>
      </w:r>
      <w:r w:rsidR="00763845">
        <w:rPr>
          <w:rFonts w:ascii="Arial" w:hAnsi="Arial" w:cs="Arial"/>
          <w:sz w:val="22"/>
          <w:szCs w:val="22"/>
        </w:rPr>
        <w:t xml:space="preserve">       </w:t>
      </w:r>
      <w:r>
        <w:rPr>
          <w:rFonts w:ascii="Arial" w:hAnsi="Arial" w:cs="Arial"/>
          <w:sz w:val="22"/>
          <w:szCs w:val="22"/>
        </w:rPr>
        <w:t>i instrukcji ich przygotowania należy bezwzględnie dostarczyć na etapie prowadzonej akcji ofertowej (etap analizy ofert technicznych).</w:t>
      </w:r>
    </w:p>
    <w:p w14:paraId="2B9D6455" w14:textId="77777777" w:rsidR="00BB0929" w:rsidRDefault="00BB0929" w:rsidP="00583A85">
      <w:pPr>
        <w:jc w:val="both"/>
        <w:rPr>
          <w:rFonts w:ascii="Arial" w:hAnsi="Arial" w:cs="Arial"/>
          <w:sz w:val="22"/>
          <w:szCs w:val="22"/>
        </w:rPr>
      </w:pPr>
    </w:p>
    <w:p w14:paraId="501EE1A7" w14:textId="77777777" w:rsidR="00D838DA" w:rsidRDefault="00D838DA" w:rsidP="00583A85">
      <w:pPr>
        <w:jc w:val="both"/>
        <w:rPr>
          <w:rFonts w:ascii="Arial" w:hAnsi="Arial" w:cs="Arial"/>
          <w:sz w:val="22"/>
          <w:szCs w:val="22"/>
        </w:rPr>
      </w:pPr>
      <w:r>
        <w:rPr>
          <w:rFonts w:ascii="Arial" w:hAnsi="Arial" w:cs="Arial"/>
          <w:sz w:val="22"/>
          <w:szCs w:val="22"/>
        </w:rPr>
        <w:t>Analizatory wchodzące w skład systemu monitoringu emisji powinny spełniać  wymogi certyfikacji (procedura QAL1 normy PN-EN:14181:2015), którą przeprowadza się wg normy PN-EN ISO 14956:2006 i PN-EN 15267-1:2009.</w:t>
      </w:r>
    </w:p>
    <w:p w14:paraId="4BC3962A" w14:textId="77777777" w:rsidR="009F7CDF" w:rsidRDefault="009F7CDF" w:rsidP="009F7CDF">
      <w:pPr>
        <w:ind w:left="1080"/>
        <w:jc w:val="both"/>
        <w:rPr>
          <w:rFonts w:ascii="Arial" w:hAnsi="Arial" w:cs="Arial"/>
          <w:sz w:val="22"/>
          <w:szCs w:val="22"/>
        </w:rPr>
      </w:pPr>
    </w:p>
    <w:p w14:paraId="2964A293" w14:textId="77777777" w:rsidR="00D4124F" w:rsidRDefault="00D838DA" w:rsidP="00583A85">
      <w:pPr>
        <w:jc w:val="both"/>
        <w:rPr>
          <w:rFonts w:ascii="Arial" w:hAnsi="Arial" w:cs="Arial"/>
          <w:sz w:val="22"/>
          <w:szCs w:val="22"/>
        </w:rPr>
      </w:pPr>
      <w:r>
        <w:rPr>
          <w:rFonts w:ascii="Arial" w:hAnsi="Arial" w:cs="Arial"/>
          <w:sz w:val="22"/>
          <w:szCs w:val="22"/>
        </w:rPr>
        <w:t xml:space="preserve">Jeżeli składnikiem układu pomiarowego </w:t>
      </w:r>
      <w:r w:rsidR="00915050">
        <w:rPr>
          <w:rFonts w:ascii="Arial" w:hAnsi="Arial" w:cs="Arial"/>
          <w:sz w:val="22"/>
          <w:szCs w:val="22"/>
        </w:rPr>
        <w:t>będzie</w:t>
      </w:r>
      <w:r>
        <w:rPr>
          <w:rFonts w:ascii="Arial" w:hAnsi="Arial" w:cs="Arial"/>
          <w:sz w:val="22"/>
          <w:szCs w:val="22"/>
        </w:rPr>
        <w:t xml:space="preserve"> komputer, </w:t>
      </w:r>
      <w:r w:rsidR="009A2CEF">
        <w:rPr>
          <w:rFonts w:ascii="Arial" w:hAnsi="Arial" w:cs="Arial"/>
          <w:sz w:val="22"/>
          <w:szCs w:val="22"/>
        </w:rPr>
        <w:t xml:space="preserve">to </w:t>
      </w:r>
      <w:r w:rsidR="00746335">
        <w:rPr>
          <w:rFonts w:ascii="Arial" w:hAnsi="Arial" w:cs="Arial"/>
          <w:sz w:val="22"/>
          <w:szCs w:val="22"/>
        </w:rPr>
        <w:t>pow</w:t>
      </w:r>
      <w:r w:rsidR="00A4597A">
        <w:rPr>
          <w:rFonts w:ascii="Arial" w:hAnsi="Arial" w:cs="Arial"/>
          <w:sz w:val="22"/>
          <w:szCs w:val="22"/>
        </w:rPr>
        <w:t>inny być spełnione</w:t>
      </w:r>
      <w:r w:rsidR="00746335">
        <w:rPr>
          <w:rFonts w:ascii="Arial" w:hAnsi="Arial" w:cs="Arial"/>
          <w:sz w:val="22"/>
          <w:szCs w:val="22"/>
        </w:rPr>
        <w:t xml:space="preserve"> </w:t>
      </w:r>
      <w:r w:rsidR="00D4124F">
        <w:rPr>
          <w:rFonts w:ascii="Arial" w:hAnsi="Arial" w:cs="Arial"/>
          <w:sz w:val="22"/>
          <w:szCs w:val="22"/>
        </w:rPr>
        <w:t>poniższe wymagania:</w:t>
      </w:r>
    </w:p>
    <w:p w14:paraId="14BDA8AA" w14:textId="77777777" w:rsidR="009A2CEF" w:rsidRDefault="00D838DA" w:rsidP="00461418">
      <w:pPr>
        <w:numPr>
          <w:ilvl w:val="0"/>
          <w:numId w:val="41"/>
        </w:numPr>
        <w:rPr>
          <w:rFonts w:ascii="Arial" w:hAnsi="Arial" w:cs="Arial"/>
          <w:sz w:val="22"/>
          <w:szCs w:val="22"/>
        </w:rPr>
      </w:pPr>
      <w:r w:rsidRPr="00D4124F">
        <w:rPr>
          <w:rFonts w:ascii="Arial" w:hAnsi="Arial" w:cs="Arial"/>
          <w:sz w:val="22"/>
          <w:szCs w:val="22"/>
        </w:rPr>
        <w:t>zastosowan</w:t>
      </w:r>
      <w:r w:rsidR="00D4124F">
        <w:rPr>
          <w:rFonts w:ascii="Arial" w:hAnsi="Arial" w:cs="Arial"/>
          <w:sz w:val="22"/>
          <w:szCs w:val="22"/>
        </w:rPr>
        <w:t>ie</w:t>
      </w:r>
      <w:r w:rsidRPr="00D4124F">
        <w:rPr>
          <w:rFonts w:ascii="Arial" w:hAnsi="Arial" w:cs="Arial"/>
          <w:sz w:val="22"/>
          <w:szCs w:val="22"/>
        </w:rPr>
        <w:t xml:space="preserve"> sprawdzon</w:t>
      </w:r>
      <w:r w:rsidR="00D4124F">
        <w:rPr>
          <w:rFonts w:ascii="Arial" w:hAnsi="Arial" w:cs="Arial"/>
          <w:sz w:val="22"/>
          <w:szCs w:val="22"/>
        </w:rPr>
        <w:t>ej</w:t>
      </w:r>
      <w:r w:rsidRPr="00D4124F">
        <w:rPr>
          <w:rFonts w:ascii="Arial" w:hAnsi="Arial" w:cs="Arial"/>
          <w:sz w:val="22"/>
          <w:szCs w:val="22"/>
        </w:rPr>
        <w:t xml:space="preserve"> i niezawodn</w:t>
      </w:r>
      <w:r w:rsidR="00D4124F">
        <w:rPr>
          <w:rFonts w:ascii="Arial" w:hAnsi="Arial" w:cs="Arial"/>
          <w:sz w:val="22"/>
          <w:szCs w:val="22"/>
        </w:rPr>
        <w:t>ej</w:t>
      </w:r>
      <w:r w:rsidR="00631C56">
        <w:rPr>
          <w:rFonts w:ascii="Arial" w:hAnsi="Arial" w:cs="Arial"/>
          <w:sz w:val="22"/>
          <w:szCs w:val="22"/>
        </w:rPr>
        <w:t xml:space="preserve"> konfiguracji</w:t>
      </w:r>
      <w:r w:rsidRPr="00D4124F">
        <w:rPr>
          <w:rFonts w:ascii="Arial" w:hAnsi="Arial" w:cs="Arial"/>
          <w:sz w:val="22"/>
          <w:szCs w:val="22"/>
        </w:rPr>
        <w:t xml:space="preserve"> s</w:t>
      </w:r>
      <w:r w:rsidR="009A2CEF">
        <w:rPr>
          <w:rFonts w:ascii="Arial" w:hAnsi="Arial" w:cs="Arial"/>
          <w:sz w:val="22"/>
          <w:szCs w:val="22"/>
        </w:rPr>
        <w:t>przętow</w:t>
      </w:r>
      <w:r w:rsidR="00631C56">
        <w:rPr>
          <w:rFonts w:ascii="Arial" w:hAnsi="Arial" w:cs="Arial"/>
          <w:sz w:val="22"/>
          <w:szCs w:val="22"/>
        </w:rPr>
        <w:t>ej</w:t>
      </w:r>
      <w:r w:rsidR="009A2CEF">
        <w:rPr>
          <w:rFonts w:ascii="Arial" w:hAnsi="Arial" w:cs="Arial"/>
          <w:sz w:val="22"/>
          <w:szCs w:val="22"/>
        </w:rPr>
        <w:t xml:space="preserve"> i programow</w:t>
      </w:r>
      <w:r w:rsidR="00631C56">
        <w:rPr>
          <w:rFonts w:ascii="Arial" w:hAnsi="Arial" w:cs="Arial"/>
          <w:sz w:val="22"/>
          <w:szCs w:val="22"/>
        </w:rPr>
        <w:t>ej</w:t>
      </w:r>
      <w:r w:rsidR="009A2CEF">
        <w:rPr>
          <w:rFonts w:ascii="Arial" w:hAnsi="Arial" w:cs="Arial"/>
          <w:sz w:val="22"/>
          <w:szCs w:val="22"/>
        </w:rPr>
        <w:t>,</w:t>
      </w:r>
    </w:p>
    <w:p w14:paraId="4AFC2B45" w14:textId="77777777" w:rsidR="009A2CEF" w:rsidRDefault="0076570B" w:rsidP="005901EE">
      <w:pPr>
        <w:numPr>
          <w:ilvl w:val="0"/>
          <w:numId w:val="41"/>
        </w:numPr>
        <w:ind w:left="714" w:hanging="357"/>
        <w:jc w:val="both"/>
        <w:rPr>
          <w:rFonts w:ascii="Arial" w:hAnsi="Arial" w:cs="Arial"/>
          <w:sz w:val="22"/>
          <w:szCs w:val="22"/>
        </w:rPr>
      </w:pPr>
      <w:r>
        <w:rPr>
          <w:rFonts w:ascii="Arial" w:hAnsi="Arial" w:cs="Arial"/>
          <w:sz w:val="22"/>
          <w:szCs w:val="22"/>
        </w:rPr>
        <w:t xml:space="preserve">dostarczenie </w:t>
      </w:r>
      <w:r w:rsidR="00D838DA" w:rsidRPr="00D4124F">
        <w:rPr>
          <w:rFonts w:ascii="Arial" w:hAnsi="Arial" w:cs="Arial"/>
          <w:sz w:val="22"/>
          <w:szCs w:val="22"/>
        </w:rPr>
        <w:t xml:space="preserve">pełnej specyfikacji </w:t>
      </w:r>
      <w:r>
        <w:rPr>
          <w:rFonts w:ascii="Arial" w:hAnsi="Arial" w:cs="Arial"/>
          <w:sz w:val="22"/>
          <w:szCs w:val="22"/>
        </w:rPr>
        <w:t xml:space="preserve">sprzętowej komputera </w:t>
      </w:r>
      <w:r w:rsidR="00D838DA" w:rsidRPr="00D4124F">
        <w:rPr>
          <w:rFonts w:ascii="Arial" w:hAnsi="Arial" w:cs="Arial"/>
          <w:sz w:val="22"/>
          <w:szCs w:val="22"/>
        </w:rPr>
        <w:t>oraz wykazu zastosowanego oprogramowania wraz z niezbędnymi licencjami</w:t>
      </w:r>
      <w:r w:rsidR="00631C56">
        <w:rPr>
          <w:rFonts w:ascii="Arial" w:hAnsi="Arial" w:cs="Arial"/>
          <w:sz w:val="22"/>
          <w:szCs w:val="22"/>
        </w:rPr>
        <w:t xml:space="preserve"> na system operacyjny i inne zainstalowane oprogramowanie</w:t>
      </w:r>
      <w:r w:rsidR="00697787">
        <w:rPr>
          <w:rFonts w:ascii="Arial" w:hAnsi="Arial" w:cs="Arial"/>
          <w:sz w:val="22"/>
          <w:szCs w:val="22"/>
        </w:rPr>
        <w:t xml:space="preserve"> oraz</w:t>
      </w:r>
      <w:r w:rsidR="00D838DA" w:rsidRPr="00D4124F">
        <w:rPr>
          <w:rFonts w:ascii="Arial" w:hAnsi="Arial" w:cs="Arial"/>
          <w:sz w:val="22"/>
          <w:szCs w:val="22"/>
        </w:rPr>
        <w:t xml:space="preserve"> opis</w:t>
      </w:r>
      <w:r w:rsidR="00697787">
        <w:rPr>
          <w:rFonts w:ascii="Arial" w:hAnsi="Arial" w:cs="Arial"/>
          <w:sz w:val="22"/>
          <w:szCs w:val="22"/>
        </w:rPr>
        <w:t>u</w:t>
      </w:r>
      <w:r w:rsidR="00D838DA" w:rsidRPr="00D4124F">
        <w:rPr>
          <w:rFonts w:ascii="Arial" w:hAnsi="Arial" w:cs="Arial"/>
          <w:sz w:val="22"/>
          <w:szCs w:val="22"/>
        </w:rPr>
        <w:t xml:space="preserve"> algorytmów działania i algory</w:t>
      </w:r>
      <w:r w:rsidR="009A2CEF">
        <w:rPr>
          <w:rFonts w:ascii="Arial" w:hAnsi="Arial" w:cs="Arial"/>
          <w:sz w:val="22"/>
          <w:szCs w:val="22"/>
        </w:rPr>
        <w:t>tmów przeprowadzanych obliczeń,</w:t>
      </w:r>
    </w:p>
    <w:p w14:paraId="4714C1AB" w14:textId="77777777" w:rsidR="009A2CEF" w:rsidRDefault="00090184" w:rsidP="00C4144F">
      <w:pPr>
        <w:numPr>
          <w:ilvl w:val="0"/>
          <w:numId w:val="41"/>
        </w:numPr>
        <w:ind w:left="714" w:hanging="357"/>
        <w:jc w:val="both"/>
        <w:rPr>
          <w:rFonts w:ascii="Arial" w:hAnsi="Arial" w:cs="Arial"/>
          <w:sz w:val="22"/>
          <w:szCs w:val="22"/>
        </w:rPr>
      </w:pPr>
      <w:r>
        <w:rPr>
          <w:rFonts w:ascii="Arial" w:hAnsi="Arial" w:cs="Arial"/>
          <w:sz w:val="22"/>
          <w:szCs w:val="22"/>
        </w:rPr>
        <w:t>Kontraktor</w:t>
      </w:r>
      <w:r w:rsidR="00D838DA" w:rsidRPr="00D4124F">
        <w:rPr>
          <w:rFonts w:ascii="Arial" w:hAnsi="Arial" w:cs="Arial"/>
          <w:sz w:val="22"/>
          <w:szCs w:val="22"/>
        </w:rPr>
        <w:t xml:space="preserve"> </w:t>
      </w:r>
      <w:r w:rsidR="009A2CEF">
        <w:rPr>
          <w:rFonts w:ascii="Arial" w:hAnsi="Arial" w:cs="Arial"/>
          <w:sz w:val="22"/>
          <w:szCs w:val="22"/>
        </w:rPr>
        <w:t>musi</w:t>
      </w:r>
      <w:r w:rsidR="00D838DA" w:rsidRPr="00D4124F">
        <w:rPr>
          <w:rFonts w:ascii="Arial" w:hAnsi="Arial" w:cs="Arial"/>
          <w:sz w:val="22"/>
          <w:szCs w:val="22"/>
        </w:rPr>
        <w:t xml:space="preserve"> </w:t>
      </w:r>
      <w:r w:rsidR="002B567B">
        <w:rPr>
          <w:rFonts w:ascii="Arial" w:hAnsi="Arial" w:cs="Arial"/>
          <w:sz w:val="22"/>
          <w:szCs w:val="22"/>
        </w:rPr>
        <w:t xml:space="preserve">wykonać i </w:t>
      </w:r>
      <w:r w:rsidR="00D838DA" w:rsidRPr="00D4124F">
        <w:rPr>
          <w:rFonts w:ascii="Arial" w:hAnsi="Arial" w:cs="Arial"/>
          <w:sz w:val="22"/>
          <w:szCs w:val="22"/>
        </w:rPr>
        <w:t>dostarczyć wraz z komputerem wykonany backup umożliwiający uruchomienie komputera bez potrzeby ponownej instalacji oprogramowania i je</w:t>
      </w:r>
      <w:r w:rsidR="009A2CEF">
        <w:rPr>
          <w:rFonts w:ascii="Arial" w:hAnsi="Arial" w:cs="Arial"/>
          <w:sz w:val="22"/>
          <w:szCs w:val="22"/>
        </w:rPr>
        <w:t>go konfiguracji,</w:t>
      </w:r>
    </w:p>
    <w:p w14:paraId="0256A187" w14:textId="77777777" w:rsidR="00B56AD7" w:rsidRPr="008E715E" w:rsidRDefault="009A2CEF" w:rsidP="00935CC2">
      <w:pPr>
        <w:numPr>
          <w:ilvl w:val="0"/>
          <w:numId w:val="41"/>
        </w:numPr>
        <w:rPr>
          <w:rFonts w:ascii="Arial" w:hAnsi="Arial" w:cs="Arial"/>
          <w:sz w:val="22"/>
          <w:szCs w:val="22"/>
        </w:rPr>
      </w:pPr>
      <w:r>
        <w:rPr>
          <w:rFonts w:ascii="Arial" w:hAnsi="Arial" w:cs="Arial"/>
          <w:sz w:val="22"/>
          <w:szCs w:val="22"/>
        </w:rPr>
        <w:t>musi</w:t>
      </w:r>
      <w:r w:rsidR="00D838DA" w:rsidRPr="00D4124F">
        <w:rPr>
          <w:rFonts w:ascii="Arial" w:hAnsi="Arial" w:cs="Arial"/>
          <w:sz w:val="22"/>
          <w:szCs w:val="22"/>
        </w:rPr>
        <w:t xml:space="preserve"> być dostępna prosta i sprawdzona procedura wykonywania backupu po oddaniu komputera do eksploatacji.</w:t>
      </w:r>
    </w:p>
    <w:p w14:paraId="507F7ACE" w14:textId="77777777" w:rsidR="00B56AD7" w:rsidRPr="00B90D26" w:rsidRDefault="00B56AD7" w:rsidP="00935CC2"/>
    <w:p w14:paraId="4597049C" w14:textId="77777777" w:rsidR="00935CC2" w:rsidRPr="00633218" w:rsidRDefault="00935CC2" w:rsidP="00633218">
      <w:pPr>
        <w:pStyle w:val="Nagwek1"/>
        <w:numPr>
          <w:ilvl w:val="2"/>
          <w:numId w:val="1"/>
        </w:numPr>
        <w:tabs>
          <w:tab w:val="clear" w:pos="1440"/>
          <w:tab w:val="num" w:pos="709"/>
        </w:tabs>
        <w:ind w:left="709" w:hanging="709"/>
        <w:jc w:val="both"/>
        <w:rPr>
          <w:rFonts w:cs="Arial"/>
          <w:szCs w:val="22"/>
        </w:rPr>
      </w:pPr>
      <w:bookmarkStart w:id="49" w:name="_Toc475077788"/>
      <w:r w:rsidRPr="00633218">
        <w:rPr>
          <w:rFonts w:cs="Arial"/>
          <w:szCs w:val="22"/>
        </w:rPr>
        <w:t>Detektory gazów</w:t>
      </w:r>
      <w:bookmarkEnd w:id="49"/>
    </w:p>
    <w:p w14:paraId="4D98A1FF" w14:textId="77777777" w:rsidR="00935CC2" w:rsidRPr="00534DA0" w:rsidRDefault="00935CC2" w:rsidP="00935CC2"/>
    <w:p w14:paraId="738B9EDB" w14:textId="77777777" w:rsidR="00935CC2" w:rsidRDefault="00935CC2" w:rsidP="00CA48EC">
      <w:pPr>
        <w:pStyle w:val="Nagwek1"/>
        <w:numPr>
          <w:ilvl w:val="3"/>
          <w:numId w:val="1"/>
        </w:numPr>
        <w:tabs>
          <w:tab w:val="clear" w:pos="2160"/>
          <w:tab w:val="num" w:pos="851"/>
        </w:tabs>
        <w:ind w:left="851" w:hanging="851"/>
      </w:pPr>
      <w:bookmarkStart w:id="50" w:name="_Toc475077789"/>
      <w:r>
        <w:t>Rodzaje detektorów gazów</w:t>
      </w:r>
      <w:bookmarkEnd w:id="50"/>
    </w:p>
    <w:p w14:paraId="4E5A34FD" w14:textId="77777777" w:rsidR="00935CC2" w:rsidRDefault="00935CC2" w:rsidP="00DF5A12">
      <w:pPr>
        <w:ind w:left="360"/>
        <w:rPr>
          <w:rFonts w:ascii="Arial" w:hAnsi="Arial"/>
          <w:b/>
          <w:sz w:val="22"/>
        </w:rPr>
      </w:pPr>
    </w:p>
    <w:p w14:paraId="75AFAA72" w14:textId="77777777" w:rsidR="00583A85" w:rsidRDefault="00471F7A" w:rsidP="00583A85">
      <w:pPr>
        <w:rPr>
          <w:rFonts w:ascii="Arial" w:hAnsi="Arial" w:cs="Arial"/>
          <w:sz w:val="22"/>
          <w:szCs w:val="22"/>
        </w:rPr>
      </w:pPr>
      <w:r>
        <w:rPr>
          <w:rFonts w:ascii="Arial" w:hAnsi="Arial" w:cs="Arial"/>
          <w:sz w:val="22"/>
          <w:szCs w:val="22"/>
        </w:rPr>
        <w:t xml:space="preserve">Przewiduje się </w:t>
      </w:r>
      <w:r w:rsidR="00DF5A12" w:rsidRPr="004B2172">
        <w:rPr>
          <w:rFonts w:ascii="Arial" w:hAnsi="Arial" w:cs="Arial"/>
          <w:sz w:val="22"/>
          <w:szCs w:val="22"/>
        </w:rPr>
        <w:t>stosowanie na</w:t>
      </w:r>
      <w:r w:rsidR="00DF5A12">
        <w:rPr>
          <w:rFonts w:ascii="Arial" w:hAnsi="Arial" w:cs="Arial"/>
          <w:sz w:val="22"/>
          <w:szCs w:val="22"/>
        </w:rPr>
        <w:t xml:space="preserve">stępujących typów </w:t>
      </w:r>
      <w:r>
        <w:rPr>
          <w:rFonts w:ascii="Arial" w:hAnsi="Arial" w:cs="Arial"/>
          <w:sz w:val="22"/>
          <w:szCs w:val="22"/>
        </w:rPr>
        <w:t>detektorów</w:t>
      </w:r>
      <w:r w:rsidR="00DF5A12">
        <w:rPr>
          <w:rFonts w:ascii="Arial" w:hAnsi="Arial" w:cs="Arial"/>
          <w:sz w:val="22"/>
          <w:szCs w:val="22"/>
        </w:rPr>
        <w:t xml:space="preserve"> gazów:</w:t>
      </w:r>
    </w:p>
    <w:p w14:paraId="6F2ABDC3" w14:textId="77777777" w:rsidR="00583A85" w:rsidRDefault="0048652F" w:rsidP="00461418">
      <w:pPr>
        <w:numPr>
          <w:ilvl w:val="0"/>
          <w:numId w:val="41"/>
        </w:numPr>
        <w:rPr>
          <w:rFonts w:ascii="Arial" w:hAnsi="Arial" w:cs="Arial"/>
          <w:sz w:val="22"/>
          <w:szCs w:val="22"/>
        </w:rPr>
      </w:pPr>
      <w:r>
        <w:rPr>
          <w:rFonts w:ascii="Arial" w:hAnsi="Arial" w:cs="Arial"/>
          <w:sz w:val="22"/>
          <w:szCs w:val="22"/>
        </w:rPr>
        <w:t>k</w:t>
      </w:r>
      <w:r w:rsidR="00DF5A12">
        <w:rPr>
          <w:rFonts w:ascii="Arial" w:hAnsi="Arial" w:cs="Arial"/>
          <w:sz w:val="22"/>
          <w:szCs w:val="22"/>
        </w:rPr>
        <w:t>atalityczny</w:t>
      </w:r>
      <w:r>
        <w:rPr>
          <w:rFonts w:ascii="Arial" w:hAnsi="Arial" w:cs="Arial"/>
          <w:sz w:val="22"/>
          <w:szCs w:val="22"/>
        </w:rPr>
        <w:t>,</w:t>
      </w:r>
    </w:p>
    <w:p w14:paraId="55BEE6D6" w14:textId="77777777" w:rsidR="00583A85" w:rsidRDefault="00DF5A12" w:rsidP="00461418">
      <w:pPr>
        <w:numPr>
          <w:ilvl w:val="0"/>
          <w:numId w:val="41"/>
        </w:numPr>
        <w:rPr>
          <w:rFonts w:ascii="Arial" w:hAnsi="Arial" w:cs="Arial"/>
          <w:sz w:val="22"/>
          <w:szCs w:val="22"/>
        </w:rPr>
      </w:pPr>
      <w:proofErr w:type="spellStart"/>
      <w:r w:rsidRPr="00583A85">
        <w:rPr>
          <w:rFonts w:ascii="Arial" w:hAnsi="Arial" w:cs="Arial"/>
          <w:sz w:val="22"/>
          <w:szCs w:val="22"/>
        </w:rPr>
        <w:t>termokonduktometryczny</w:t>
      </w:r>
      <w:proofErr w:type="spellEnd"/>
      <w:r w:rsidR="0048652F" w:rsidRPr="00583A85">
        <w:rPr>
          <w:rFonts w:ascii="Arial" w:hAnsi="Arial" w:cs="Arial"/>
          <w:sz w:val="22"/>
          <w:szCs w:val="22"/>
        </w:rPr>
        <w:t>,</w:t>
      </w:r>
    </w:p>
    <w:p w14:paraId="17AA8978"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absorpcji w podczerwieni</w:t>
      </w:r>
      <w:r w:rsidR="0048652F" w:rsidRPr="00583A85">
        <w:rPr>
          <w:rFonts w:ascii="Arial" w:hAnsi="Arial" w:cs="Arial"/>
          <w:sz w:val="22"/>
          <w:szCs w:val="22"/>
        </w:rPr>
        <w:t>,</w:t>
      </w:r>
    </w:p>
    <w:p w14:paraId="04687F63"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półprzewodnikowy</w:t>
      </w:r>
      <w:r w:rsidR="0048652F" w:rsidRPr="00583A85">
        <w:rPr>
          <w:rFonts w:ascii="Arial" w:hAnsi="Arial" w:cs="Arial"/>
          <w:sz w:val="22"/>
          <w:szCs w:val="22"/>
        </w:rPr>
        <w:t>,</w:t>
      </w:r>
    </w:p>
    <w:p w14:paraId="37EBB4AF"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elektrochemiczny</w:t>
      </w:r>
      <w:r w:rsidR="0048652F" w:rsidRPr="00583A85">
        <w:rPr>
          <w:rFonts w:ascii="Arial" w:hAnsi="Arial" w:cs="Arial"/>
          <w:sz w:val="22"/>
          <w:szCs w:val="22"/>
        </w:rPr>
        <w:t>,</w:t>
      </w:r>
    </w:p>
    <w:p w14:paraId="687F6E7F"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jonizacji płomienia</w:t>
      </w:r>
      <w:r w:rsidR="0048652F" w:rsidRPr="00583A85">
        <w:rPr>
          <w:rFonts w:ascii="Arial" w:hAnsi="Arial" w:cs="Arial"/>
          <w:sz w:val="22"/>
          <w:szCs w:val="22"/>
        </w:rPr>
        <w:t>,</w:t>
      </w:r>
    </w:p>
    <w:p w14:paraId="7BBEDE91"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temperatury płomienia</w:t>
      </w:r>
      <w:r w:rsidR="008831AC">
        <w:rPr>
          <w:rFonts w:ascii="Arial" w:hAnsi="Arial" w:cs="Arial"/>
          <w:sz w:val="22"/>
          <w:szCs w:val="22"/>
        </w:rPr>
        <w:t xml:space="preserve"> (FTA)</w:t>
      </w:r>
      <w:r w:rsidR="0048652F" w:rsidRPr="00583A85">
        <w:rPr>
          <w:rFonts w:ascii="Arial" w:hAnsi="Arial" w:cs="Arial"/>
          <w:sz w:val="22"/>
          <w:szCs w:val="22"/>
        </w:rPr>
        <w:t>,</w:t>
      </w:r>
    </w:p>
    <w:p w14:paraId="646D581C" w14:textId="77777777" w:rsidR="00583A85" w:rsidRDefault="00DF5A12" w:rsidP="00461418">
      <w:pPr>
        <w:numPr>
          <w:ilvl w:val="0"/>
          <w:numId w:val="41"/>
        </w:numPr>
        <w:rPr>
          <w:rFonts w:ascii="Arial" w:hAnsi="Arial" w:cs="Arial"/>
          <w:sz w:val="22"/>
          <w:szCs w:val="22"/>
        </w:rPr>
      </w:pPr>
      <w:r w:rsidRPr="00583A85">
        <w:rPr>
          <w:rFonts w:ascii="Arial" w:hAnsi="Arial" w:cs="Arial"/>
          <w:sz w:val="22"/>
          <w:szCs w:val="22"/>
        </w:rPr>
        <w:t>fotojonizacyjny</w:t>
      </w:r>
      <w:r w:rsidR="0048652F" w:rsidRPr="00583A85">
        <w:rPr>
          <w:rFonts w:ascii="Arial" w:hAnsi="Arial" w:cs="Arial"/>
          <w:sz w:val="22"/>
          <w:szCs w:val="22"/>
        </w:rPr>
        <w:t>,</w:t>
      </w:r>
    </w:p>
    <w:p w14:paraId="51DA18B1" w14:textId="77777777" w:rsidR="00B2374E" w:rsidRDefault="00DF5A12" w:rsidP="00461418">
      <w:pPr>
        <w:numPr>
          <w:ilvl w:val="0"/>
          <w:numId w:val="41"/>
        </w:numPr>
        <w:rPr>
          <w:rFonts w:ascii="Arial" w:hAnsi="Arial" w:cs="Arial"/>
          <w:sz w:val="22"/>
          <w:szCs w:val="22"/>
        </w:rPr>
      </w:pPr>
      <w:r w:rsidRPr="00583A85">
        <w:rPr>
          <w:rFonts w:ascii="Arial" w:hAnsi="Arial" w:cs="Arial"/>
          <w:sz w:val="22"/>
          <w:szCs w:val="22"/>
        </w:rPr>
        <w:t>paramagnetyczny</w:t>
      </w:r>
      <w:r w:rsidR="0048652F" w:rsidRPr="00583A85">
        <w:rPr>
          <w:rFonts w:ascii="Arial" w:hAnsi="Arial" w:cs="Arial"/>
          <w:sz w:val="22"/>
          <w:szCs w:val="22"/>
        </w:rPr>
        <w:t>.</w:t>
      </w:r>
    </w:p>
    <w:p w14:paraId="36F21512" w14:textId="77777777" w:rsidR="00325C56" w:rsidRPr="00F7181C" w:rsidRDefault="00325C56" w:rsidP="0076570B">
      <w:pPr>
        <w:ind w:left="720"/>
        <w:rPr>
          <w:rFonts w:ascii="Arial" w:hAnsi="Arial" w:cs="Arial"/>
          <w:sz w:val="22"/>
          <w:szCs w:val="22"/>
        </w:rPr>
      </w:pPr>
    </w:p>
    <w:p w14:paraId="001F140E" w14:textId="77777777" w:rsidR="00941358" w:rsidRDefault="00941358" w:rsidP="00CA48EC">
      <w:pPr>
        <w:pStyle w:val="Nagwek1"/>
        <w:numPr>
          <w:ilvl w:val="3"/>
          <w:numId w:val="1"/>
        </w:numPr>
        <w:tabs>
          <w:tab w:val="clear" w:pos="2160"/>
          <w:tab w:val="num" w:pos="851"/>
        </w:tabs>
        <w:ind w:left="851" w:hanging="851"/>
      </w:pPr>
      <w:bookmarkStart w:id="51" w:name="_Toc475077790"/>
      <w:r>
        <w:t xml:space="preserve">Zasady ogólne </w:t>
      </w:r>
      <w:r w:rsidR="00935CC2">
        <w:t>dotyczące detektorów gazów</w:t>
      </w:r>
      <w:bookmarkEnd w:id="51"/>
    </w:p>
    <w:p w14:paraId="43511F9F" w14:textId="77777777" w:rsidR="00935CC2" w:rsidRPr="00935CC2" w:rsidRDefault="00935CC2" w:rsidP="00935CC2"/>
    <w:p w14:paraId="1A36FBFE" w14:textId="77777777" w:rsidR="00935CC2" w:rsidRDefault="00935CC2" w:rsidP="00583A85">
      <w:pPr>
        <w:jc w:val="both"/>
        <w:rPr>
          <w:rFonts w:ascii="Arial" w:hAnsi="Arial" w:cs="Arial"/>
          <w:sz w:val="22"/>
          <w:szCs w:val="22"/>
        </w:rPr>
      </w:pPr>
      <w:r>
        <w:rPr>
          <w:rFonts w:ascii="Arial" w:hAnsi="Arial" w:cs="Arial"/>
          <w:sz w:val="22"/>
          <w:szCs w:val="22"/>
        </w:rPr>
        <w:t xml:space="preserve">Zastosowane </w:t>
      </w:r>
      <w:r w:rsidR="00487A89">
        <w:rPr>
          <w:rFonts w:ascii="Arial" w:hAnsi="Arial" w:cs="Arial"/>
          <w:sz w:val="22"/>
          <w:szCs w:val="22"/>
        </w:rPr>
        <w:t>element</w:t>
      </w:r>
      <w:r w:rsidR="0057465B">
        <w:rPr>
          <w:rFonts w:ascii="Arial" w:hAnsi="Arial" w:cs="Arial"/>
          <w:sz w:val="22"/>
          <w:szCs w:val="22"/>
        </w:rPr>
        <w:t>y</w:t>
      </w:r>
      <w:r w:rsidR="00487A89">
        <w:rPr>
          <w:rFonts w:ascii="Arial" w:hAnsi="Arial" w:cs="Arial"/>
          <w:sz w:val="22"/>
          <w:szCs w:val="22"/>
        </w:rPr>
        <w:t xml:space="preserve"> </w:t>
      </w:r>
      <w:r w:rsidR="0057465B">
        <w:rPr>
          <w:rFonts w:ascii="Arial" w:hAnsi="Arial" w:cs="Arial"/>
          <w:sz w:val="22"/>
          <w:szCs w:val="22"/>
        </w:rPr>
        <w:t>systemu</w:t>
      </w:r>
      <w:r>
        <w:rPr>
          <w:rFonts w:ascii="Arial" w:hAnsi="Arial" w:cs="Arial"/>
          <w:sz w:val="22"/>
          <w:szCs w:val="22"/>
        </w:rPr>
        <w:t xml:space="preserve"> detekcji gazów powinny być wykonane zgodnie</w:t>
      </w:r>
      <w:r w:rsidRPr="00164A6D">
        <w:rPr>
          <w:rFonts w:ascii="Arial" w:hAnsi="Arial" w:cs="Arial"/>
          <w:sz w:val="22"/>
          <w:szCs w:val="22"/>
        </w:rPr>
        <w:t xml:space="preserve"> </w:t>
      </w:r>
      <w:r w:rsidR="00763845">
        <w:rPr>
          <w:rFonts w:ascii="Arial" w:hAnsi="Arial" w:cs="Arial"/>
          <w:sz w:val="22"/>
          <w:szCs w:val="22"/>
        </w:rPr>
        <w:t xml:space="preserve">                   </w:t>
      </w:r>
      <w:r w:rsidRPr="00164A6D">
        <w:rPr>
          <w:rFonts w:ascii="Arial" w:hAnsi="Arial" w:cs="Arial"/>
          <w:sz w:val="22"/>
          <w:szCs w:val="22"/>
        </w:rPr>
        <w:t>z aktualnymi normam</w:t>
      </w:r>
      <w:r>
        <w:rPr>
          <w:rFonts w:ascii="Arial" w:hAnsi="Arial" w:cs="Arial"/>
          <w:sz w:val="22"/>
          <w:szCs w:val="22"/>
        </w:rPr>
        <w:t xml:space="preserve">i, </w:t>
      </w:r>
      <w:r w:rsidRPr="00164A6D">
        <w:rPr>
          <w:rFonts w:ascii="Arial" w:hAnsi="Arial" w:cs="Arial"/>
          <w:sz w:val="22"/>
          <w:szCs w:val="22"/>
        </w:rPr>
        <w:t>polskimi przepisami prawnymi</w:t>
      </w:r>
      <w:r>
        <w:rPr>
          <w:rFonts w:ascii="Arial" w:hAnsi="Arial" w:cs="Arial"/>
          <w:sz w:val="22"/>
          <w:szCs w:val="22"/>
        </w:rPr>
        <w:t xml:space="preserve"> oraz dobrą praktyką inżynierską.</w:t>
      </w:r>
    </w:p>
    <w:p w14:paraId="4A6E1058" w14:textId="77777777" w:rsidR="008831AC" w:rsidRDefault="008831AC" w:rsidP="00583A85">
      <w:pPr>
        <w:jc w:val="both"/>
        <w:rPr>
          <w:rFonts w:ascii="Arial" w:hAnsi="Arial" w:cs="Arial"/>
          <w:sz w:val="22"/>
          <w:szCs w:val="22"/>
        </w:rPr>
      </w:pPr>
    </w:p>
    <w:p w14:paraId="7B75EE56" w14:textId="77777777" w:rsidR="008831AC" w:rsidRDefault="008831AC" w:rsidP="00583A85">
      <w:pPr>
        <w:jc w:val="both"/>
        <w:rPr>
          <w:rFonts w:ascii="Arial" w:hAnsi="Arial" w:cs="Arial"/>
          <w:sz w:val="22"/>
          <w:szCs w:val="22"/>
        </w:rPr>
      </w:pPr>
      <w:r>
        <w:rPr>
          <w:rFonts w:ascii="Arial" w:hAnsi="Arial" w:cs="Arial"/>
          <w:sz w:val="22"/>
          <w:szCs w:val="22"/>
        </w:rPr>
        <w:t xml:space="preserve">Ze swej natury, czujniki katalityczne i analizatory temperatury płomienia (FTA) wykrywają bezpośrednio gazy palne poprzez ich spalani, stąd nie mogą wykrywać niepalnych gazów </w:t>
      </w:r>
      <w:r w:rsidR="00D45D02">
        <w:rPr>
          <w:rFonts w:ascii="Arial" w:hAnsi="Arial" w:cs="Arial"/>
          <w:sz w:val="22"/>
          <w:szCs w:val="22"/>
        </w:rPr>
        <w:t xml:space="preserve">     </w:t>
      </w:r>
      <w:r>
        <w:rPr>
          <w:rFonts w:ascii="Arial" w:hAnsi="Arial" w:cs="Arial"/>
          <w:sz w:val="22"/>
          <w:szCs w:val="22"/>
        </w:rPr>
        <w:t>i par. Inne rodzaje czujników wykrywają obecność gazów palnych i innych poprzez odpowiedź czujnika na inne właściwości gazu.</w:t>
      </w:r>
    </w:p>
    <w:p w14:paraId="7645486F" w14:textId="77777777" w:rsidR="009F7CDF" w:rsidRDefault="009F7CDF" w:rsidP="009F7CDF">
      <w:pPr>
        <w:rPr>
          <w:rFonts w:ascii="Arial" w:hAnsi="Arial" w:cs="Arial"/>
          <w:sz w:val="22"/>
          <w:szCs w:val="22"/>
        </w:rPr>
      </w:pPr>
    </w:p>
    <w:p w14:paraId="5AF8B971" w14:textId="77777777" w:rsidR="0048652F" w:rsidRDefault="0057465B" w:rsidP="00583A85">
      <w:pPr>
        <w:jc w:val="both"/>
        <w:rPr>
          <w:rFonts w:ascii="Arial" w:hAnsi="Arial" w:cs="Arial"/>
          <w:sz w:val="22"/>
          <w:szCs w:val="22"/>
        </w:rPr>
      </w:pPr>
      <w:r>
        <w:rPr>
          <w:rFonts w:ascii="Arial" w:hAnsi="Arial" w:cs="Arial"/>
          <w:sz w:val="22"/>
          <w:szCs w:val="22"/>
        </w:rPr>
        <w:t>System wykrywania gazów palnych i toksycznyc</w:t>
      </w:r>
      <w:r w:rsidR="00583A85">
        <w:rPr>
          <w:rFonts w:ascii="Arial" w:hAnsi="Arial" w:cs="Arial"/>
          <w:sz w:val="22"/>
          <w:szCs w:val="22"/>
        </w:rPr>
        <w:t>h musi spełniać poniższe wymogi.</w:t>
      </w:r>
    </w:p>
    <w:p w14:paraId="12EF0C47"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L</w:t>
      </w:r>
      <w:r w:rsidR="0057465B">
        <w:rPr>
          <w:rFonts w:ascii="Arial" w:hAnsi="Arial" w:cs="Arial"/>
          <w:sz w:val="22"/>
          <w:szCs w:val="22"/>
        </w:rPr>
        <w:t>iczba detektorów powinna być określona zgodnie z obowiązującymi przepisami oraz przy uwzględni</w:t>
      </w:r>
      <w:r>
        <w:rPr>
          <w:rFonts w:ascii="Arial" w:hAnsi="Arial" w:cs="Arial"/>
          <w:sz w:val="22"/>
          <w:szCs w:val="22"/>
        </w:rPr>
        <w:t>eniu specyfiki danej Instalacji.</w:t>
      </w:r>
    </w:p>
    <w:p w14:paraId="77B6CCAB" w14:textId="77777777"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muszą być tak rozmieszczone, aby nagromadzenie gazu było wykrywane zanim spowodują znaczące zagrożenie.</w:t>
      </w:r>
    </w:p>
    <w:p w14:paraId="3AD6A3E6" w14:textId="77777777" w:rsidR="0086335D" w:rsidRDefault="0086335D" w:rsidP="00461418">
      <w:pPr>
        <w:numPr>
          <w:ilvl w:val="0"/>
          <w:numId w:val="42"/>
        </w:numPr>
        <w:jc w:val="both"/>
        <w:rPr>
          <w:rFonts w:ascii="Arial" w:hAnsi="Arial" w:cs="Arial"/>
          <w:sz w:val="22"/>
          <w:szCs w:val="22"/>
        </w:rPr>
      </w:pPr>
      <w:r>
        <w:rPr>
          <w:rFonts w:ascii="Arial" w:hAnsi="Arial" w:cs="Arial"/>
          <w:sz w:val="22"/>
          <w:szCs w:val="22"/>
        </w:rPr>
        <w:t>Detektory i punkty pobierania próbek zaleca się lokalizować w miejscach wyznaczonych po konsultacji z osobami,</w:t>
      </w:r>
      <w:r w:rsidR="008251BC">
        <w:rPr>
          <w:rFonts w:ascii="Arial" w:hAnsi="Arial" w:cs="Arial"/>
          <w:sz w:val="22"/>
          <w:szCs w:val="22"/>
        </w:rPr>
        <w:t xml:space="preserve"> które posiadają wiedzę na temat dyspersji gazu, procesu produkcyjnego oraz z personelem technicznym.</w:t>
      </w:r>
    </w:p>
    <w:p w14:paraId="575A780F"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lastRenderedPageBreak/>
        <w:t>W</w:t>
      </w:r>
      <w:r w:rsidR="0057465B" w:rsidRPr="00583A85">
        <w:rPr>
          <w:rFonts w:ascii="Arial" w:hAnsi="Arial" w:cs="Arial"/>
          <w:sz w:val="22"/>
          <w:szCs w:val="22"/>
        </w:rPr>
        <w:t xml:space="preserve"> przypadku wykrywania gazów palnych preferowanym rozwiązaniem jest </w:t>
      </w:r>
      <w:r w:rsidR="006872B7" w:rsidRPr="00583A85">
        <w:rPr>
          <w:rFonts w:ascii="Arial" w:hAnsi="Arial" w:cs="Arial"/>
          <w:sz w:val="22"/>
          <w:szCs w:val="22"/>
        </w:rPr>
        <w:t xml:space="preserve">stosowanie </w:t>
      </w:r>
      <w:r w:rsidR="0057465B" w:rsidRPr="00583A85">
        <w:rPr>
          <w:rFonts w:ascii="Arial" w:hAnsi="Arial" w:cs="Arial"/>
          <w:sz w:val="22"/>
          <w:szCs w:val="22"/>
        </w:rPr>
        <w:t>detektor</w:t>
      </w:r>
      <w:r w:rsidR="006872B7" w:rsidRPr="00583A85">
        <w:rPr>
          <w:rFonts w:ascii="Arial" w:hAnsi="Arial" w:cs="Arial"/>
          <w:sz w:val="22"/>
          <w:szCs w:val="22"/>
        </w:rPr>
        <w:t>ów</w:t>
      </w:r>
      <w:r w:rsidR="0057465B" w:rsidRPr="00583A85">
        <w:rPr>
          <w:rFonts w:ascii="Arial" w:hAnsi="Arial" w:cs="Arial"/>
          <w:sz w:val="22"/>
          <w:szCs w:val="22"/>
        </w:rPr>
        <w:t xml:space="preserve"> katalityczny</w:t>
      </w:r>
      <w:r w:rsidR="006872B7" w:rsidRPr="00583A85">
        <w:rPr>
          <w:rFonts w:ascii="Arial" w:hAnsi="Arial" w:cs="Arial"/>
          <w:sz w:val="22"/>
          <w:szCs w:val="22"/>
        </w:rPr>
        <w:t>ch</w:t>
      </w:r>
      <w:r>
        <w:rPr>
          <w:rFonts w:ascii="Arial" w:hAnsi="Arial" w:cs="Arial"/>
          <w:sz w:val="22"/>
          <w:szCs w:val="22"/>
        </w:rPr>
        <w:t>.</w:t>
      </w:r>
    </w:p>
    <w:p w14:paraId="44BCB88E"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Z</w:t>
      </w:r>
      <w:r w:rsidR="0057465B" w:rsidRPr="00583A85">
        <w:rPr>
          <w:rFonts w:ascii="Arial" w:hAnsi="Arial" w:cs="Arial"/>
          <w:sz w:val="22"/>
          <w:szCs w:val="22"/>
        </w:rPr>
        <w:t>alecana dokładność i powtarzalność: ni</w:t>
      </w:r>
      <w:r>
        <w:rPr>
          <w:rFonts w:ascii="Arial" w:hAnsi="Arial" w:cs="Arial"/>
          <w:sz w:val="22"/>
          <w:szCs w:val="22"/>
        </w:rPr>
        <w:t>e gorsza niż 5% pełnego zakresu.</w:t>
      </w:r>
    </w:p>
    <w:p w14:paraId="17010903" w14:textId="77777777" w:rsidR="000E0AB3" w:rsidRDefault="00935403" w:rsidP="00461418">
      <w:pPr>
        <w:numPr>
          <w:ilvl w:val="0"/>
          <w:numId w:val="42"/>
        </w:numPr>
        <w:jc w:val="both"/>
        <w:rPr>
          <w:rFonts w:ascii="Arial" w:hAnsi="Arial" w:cs="Arial"/>
          <w:sz w:val="22"/>
          <w:szCs w:val="22"/>
        </w:rPr>
      </w:pPr>
      <w:r>
        <w:rPr>
          <w:rFonts w:ascii="Arial" w:hAnsi="Arial" w:cs="Arial"/>
          <w:sz w:val="22"/>
          <w:szCs w:val="22"/>
        </w:rPr>
        <w:t xml:space="preserve">System detekcji gazu był tak zaprojektowany, aby czas opóźnienia był mniejszy niż maksymalny czas opóźnienia dopuszczalny w danej aplikacji. Jako minimum zaleca się wziąć po uwagę następujące czynniki: </w:t>
      </w:r>
    </w:p>
    <w:p w14:paraId="1DC3815F" w14:textId="77777777" w:rsidR="000E0AB3" w:rsidRDefault="000E0AB3" w:rsidP="00461418">
      <w:pPr>
        <w:numPr>
          <w:ilvl w:val="1"/>
          <w:numId w:val="42"/>
        </w:numPr>
        <w:rPr>
          <w:rFonts w:ascii="Arial" w:hAnsi="Arial" w:cs="Arial"/>
          <w:sz w:val="22"/>
          <w:szCs w:val="22"/>
        </w:rPr>
      </w:pPr>
      <w:r>
        <w:rPr>
          <w:rFonts w:ascii="Arial" w:hAnsi="Arial" w:cs="Arial"/>
          <w:sz w:val="22"/>
          <w:szCs w:val="22"/>
        </w:rPr>
        <w:t>potencjalne parametry uwolnienia gazu palnego</w:t>
      </w:r>
      <w:r w:rsidRPr="00491CE4">
        <w:rPr>
          <w:rFonts w:ascii="Arial" w:hAnsi="Arial" w:cs="Arial"/>
          <w:sz w:val="22"/>
          <w:szCs w:val="22"/>
        </w:rPr>
        <w:t>,</w:t>
      </w:r>
    </w:p>
    <w:p w14:paraId="7046E5B6"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systemu pobierania próbek</w:t>
      </w:r>
      <w:r w:rsidRPr="00491CE4">
        <w:rPr>
          <w:rFonts w:ascii="Arial" w:hAnsi="Arial" w:cs="Arial"/>
          <w:sz w:val="22"/>
          <w:szCs w:val="22"/>
        </w:rPr>
        <w:t>,</w:t>
      </w:r>
    </w:p>
    <w:p w14:paraId="6AE76CE7"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odpowiedzi detektora</w:t>
      </w:r>
      <w:r w:rsidRPr="00491CE4">
        <w:rPr>
          <w:rFonts w:ascii="Arial" w:hAnsi="Arial" w:cs="Arial"/>
          <w:sz w:val="22"/>
          <w:szCs w:val="22"/>
        </w:rPr>
        <w:t>,</w:t>
      </w:r>
    </w:p>
    <w:p w14:paraId="4B49C870"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linii transmisji danych</w:t>
      </w:r>
      <w:r w:rsidRPr="00491CE4">
        <w:rPr>
          <w:rFonts w:ascii="Arial" w:hAnsi="Arial" w:cs="Arial"/>
          <w:sz w:val="22"/>
          <w:szCs w:val="22"/>
        </w:rPr>
        <w:t>,</w:t>
      </w:r>
    </w:p>
    <w:p w14:paraId="689B4787"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opóźnienia urządzeń alarmujących i obwodów przełączających</w:t>
      </w:r>
      <w:r w:rsidRPr="00491CE4">
        <w:rPr>
          <w:rFonts w:ascii="Arial" w:hAnsi="Arial" w:cs="Arial"/>
          <w:sz w:val="22"/>
          <w:szCs w:val="22"/>
        </w:rPr>
        <w:t>,</w:t>
      </w:r>
    </w:p>
    <w:p w14:paraId="2813F3E4" w14:textId="77777777" w:rsidR="000E0AB3" w:rsidRDefault="000E0AB3" w:rsidP="00461418">
      <w:pPr>
        <w:numPr>
          <w:ilvl w:val="1"/>
          <w:numId w:val="42"/>
        </w:numPr>
        <w:rPr>
          <w:rFonts w:ascii="Arial" w:hAnsi="Arial" w:cs="Arial"/>
          <w:sz w:val="22"/>
          <w:szCs w:val="22"/>
        </w:rPr>
      </w:pPr>
      <w:r>
        <w:rPr>
          <w:rFonts w:ascii="Arial" w:hAnsi="Arial" w:cs="Arial"/>
          <w:sz w:val="22"/>
          <w:szCs w:val="22"/>
        </w:rPr>
        <w:t>czas wymagany do zadziałania urządzeń wykonawczych.</w:t>
      </w:r>
    </w:p>
    <w:p w14:paraId="2080303F"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w:t>
      </w:r>
      <w:r>
        <w:rPr>
          <w:rFonts w:ascii="Arial" w:hAnsi="Arial" w:cs="Arial"/>
          <w:sz w:val="22"/>
          <w:szCs w:val="22"/>
        </w:rPr>
        <w:t xml:space="preserve">60s dla detektorów </w:t>
      </w:r>
      <w:r w:rsidR="00DE5BF0">
        <w:rPr>
          <w:rFonts w:ascii="Arial" w:hAnsi="Arial" w:cs="Arial"/>
          <w:sz w:val="22"/>
          <w:szCs w:val="22"/>
        </w:rPr>
        <w:t xml:space="preserve">gazów </w:t>
      </w:r>
      <w:r>
        <w:rPr>
          <w:rFonts w:ascii="Arial" w:hAnsi="Arial" w:cs="Arial"/>
          <w:sz w:val="22"/>
          <w:szCs w:val="22"/>
        </w:rPr>
        <w:t>toksycznych.</w:t>
      </w:r>
    </w:p>
    <w:p w14:paraId="70C7A020"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C</w:t>
      </w:r>
      <w:r w:rsidR="00902DE4" w:rsidRPr="00583A85">
        <w:rPr>
          <w:rFonts w:ascii="Arial" w:hAnsi="Arial" w:cs="Arial"/>
          <w:sz w:val="22"/>
          <w:szCs w:val="22"/>
        </w:rPr>
        <w:t xml:space="preserve">zas odpowiedzi poniżej 30s dla detektorów </w:t>
      </w:r>
      <w:r w:rsidR="00DE5BF0">
        <w:rPr>
          <w:rFonts w:ascii="Arial" w:hAnsi="Arial" w:cs="Arial"/>
          <w:sz w:val="22"/>
          <w:szCs w:val="22"/>
        </w:rPr>
        <w:t xml:space="preserve">gazów </w:t>
      </w:r>
      <w:r w:rsidR="00902DE4" w:rsidRPr="00583A85">
        <w:rPr>
          <w:rFonts w:ascii="Arial" w:hAnsi="Arial" w:cs="Arial"/>
          <w:sz w:val="22"/>
          <w:szCs w:val="22"/>
        </w:rPr>
        <w:t>palnych</w:t>
      </w:r>
      <w:r>
        <w:rPr>
          <w:rFonts w:ascii="Arial" w:hAnsi="Arial" w:cs="Arial"/>
          <w:sz w:val="22"/>
          <w:szCs w:val="22"/>
        </w:rPr>
        <w:t>.</w:t>
      </w:r>
    </w:p>
    <w:p w14:paraId="3556D127" w14:textId="77777777" w:rsidR="00583A85" w:rsidRDefault="00583A85" w:rsidP="00461418">
      <w:pPr>
        <w:numPr>
          <w:ilvl w:val="0"/>
          <w:numId w:val="42"/>
        </w:numPr>
        <w:jc w:val="both"/>
        <w:rPr>
          <w:rFonts w:ascii="Arial" w:hAnsi="Arial" w:cs="Arial"/>
          <w:sz w:val="22"/>
          <w:szCs w:val="22"/>
        </w:rPr>
      </w:pPr>
      <w:r>
        <w:rPr>
          <w:rFonts w:ascii="Arial" w:hAnsi="Arial" w:cs="Arial"/>
          <w:sz w:val="22"/>
          <w:szCs w:val="22"/>
        </w:rPr>
        <w:t>P</w:t>
      </w:r>
      <w:r w:rsidR="00902DE4" w:rsidRPr="00583A85">
        <w:rPr>
          <w:rFonts w:ascii="Arial" w:hAnsi="Arial" w:cs="Arial"/>
          <w:sz w:val="22"/>
          <w:szCs w:val="22"/>
        </w:rPr>
        <w:t xml:space="preserve">referowane wykonanie </w:t>
      </w:r>
      <w:r>
        <w:rPr>
          <w:rFonts w:ascii="Arial" w:hAnsi="Arial" w:cs="Arial"/>
          <w:sz w:val="22"/>
          <w:szCs w:val="22"/>
        </w:rPr>
        <w:t xml:space="preserve">ognioszczelne </w:t>
      </w:r>
      <w:r w:rsidR="00902DE4" w:rsidRPr="00583A85">
        <w:rPr>
          <w:rFonts w:ascii="Arial" w:hAnsi="Arial" w:cs="Arial"/>
          <w:sz w:val="22"/>
          <w:szCs w:val="22"/>
        </w:rPr>
        <w:t>Ex</w:t>
      </w:r>
      <w:r w:rsidR="00EC59D7" w:rsidRPr="00583A85">
        <w:rPr>
          <w:rFonts w:ascii="Arial" w:hAnsi="Arial" w:cs="Arial"/>
          <w:sz w:val="22"/>
          <w:szCs w:val="22"/>
        </w:rPr>
        <w:t xml:space="preserve"> </w:t>
      </w:r>
      <w:r w:rsidR="00902DE4" w:rsidRPr="00583A85">
        <w:rPr>
          <w:rFonts w:ascii="Arial" w:hAnsi="Arial" w:cs="Arial"/>
          <w:sz w:val="22"/>
          <w:szCs w:val="22"/>
        </w:rPr>
        <w:t>d</w:t>
      </w:r>
      <w:r>
        <w:rPr>
          <w:rFonts w:ascii="Arial" w:hAnsi="Arial" w:cs="Arial"/>
          <w:sz w:val="22"/>
          <w:szCs w:val="22"/>
        </w:rPr>
        <w:t>.</w:t>
      </w:r>
    </w:p>
    <w:p w14:paraId="5EA2A3CD" w14:textId="77777777" w:rsidR="00703C3B" w:rsidRPr="00DE5BF0" w:rsidRDefault="00583A85" w:rsidP="00461418">
      <w:pPr>
        <w:numPr>
          <w:ilvl w:val="0"/>
          <w:numId w:val="42"/>
        </w:numPr>
        <w:jc w:val="both"/>
        <w:rPr>
          <w:rFonts w:ascii="Arial" w:hAnsi="Arial" w:cs="Arial"/>
          <w:sz w:val="22"/>
          <w:szCs w:val="22"/>
        </w:rPr>
      </w:pPr>
      <w:r>
        <w:rPr>
          <w:rFonts w:ascii="Arial" w:hAnsi="Arial" w:cs="Arial"/>
          <w:sz w:val="22"/>
          <w:szCs w:val="22"/>
        </w:rPr>
        <w:t>Z</w:t>
      </w:r>
      <w:r w:rsidR="00902DE4" w:rsidRPr="00583A85">
        <w:rPr>
          <w:rFonts w:ascii="Arial" w:hAnsi="Arial" w:cs="Arial"/>
          <w:sz w:val="22"/>
          <w:szCs w:val="22"/>
        </w:rPr>
        <w:t xml:space="preserve">alecany </w:t>
      </w:r>
      <w:r w:rsidR="0048652F" w:rsidRPr="00583A85">
        <w:rPr>
          <w:rFonts w:ascii="Arial" w:hAnsi="Arial" w:cs="Arial"/>
          <w:sz w:val="22"/>
          <w:szCs w:val="22"/>
        </w:rPr>
        <w:t xml:space="preserve">jest system detekcji oparty na dedykowanej centralce alarmowej (tzn. każdy </w:t>
      </w:r>
      <w:r w:rsidR="00902DE4" w:rsidRPr="00583A85">
        <w:rPr>
          <w:rFonts w:ascii="Arial" w:hAnsi="Arial" w:cs="Arial"/>
          <w:sz w:val="22"/>
          <w:szCs w:val="22"/>
        </w:rPr>
        <w:t>detektor</w:t>
      </w:r>
      <w:r w:rsidR="0048652F" w:rsidRPr="00583A85">
        <w:rPr>
          <w:rFonts w:ascii="Arial" w:hAnsi="Arial" w:cs="Arial"/>
          <w:sz w:val="22"/>
          <w:szCs w:val="22"/>
        </w:rPr>
        <w:t xml:space="preserve"> podłączony jest do karty monitorującej, zabudowanej w centralce</w:t>
      </w:r>
      <w:r w:rsidR="000C38E0">
        <w:rPr>
          <w:rFonts w:ascii="Arial" w:hAnsi="Arial" w:cs="Arial"/>
          <w:sz w:val="22"/>
          <w:szCs w:val="22"/>
        </w:rPr>
        <w:t>). K</w:t>
      </w:r>
      <w:r w:rsidR="0048652F" w:rsidRPr="00583A85">
        <w:rPr>
          <w:rFonts w:ascii="Arial" w:hAnsi="Arial" w:cs="Arial"/>
          <w:sz w:val="22"/>
          <w:szCs w:val="22"/>
        </w:rPr>
        <w:t xml:space="preserve">omunikacja </w:t>
      </w:r>
      <w:r w:rsidR="000C38E0">
        <w:rPr>
          <w:rFonts w:ascii="Arial" w:hAnsi="Arial" w:cs="Arial"/>
          <w:sz w:val="22"/>
          <w:szCs w:val="22"/>
        </w:rPr>
        <w:t>po</w:t>
      </w:r>
      <w:r w:rsidR="0048652F" w:rsidRPr="00583A85">
        <w:rPr>
          <w:rFonts w:ascii="Arial" w:hAnsi="Arial" w:cs="Arial"/>
          <w:sz w:val="22"/>
          <w:szCs w:val="22"/>
        </w:rPr>
        <w:t xml:space="preserve">między </w:t>
      </w:r>
      <w:r w:rsidR="00902DE4" w:rsidRPr="00583A85">
        <w:rPr>
          <w:rFonts w:ascii="Arial" w:hAnsi="Arial" w:cs="Arial"/>
          <w:sz w:val="22"/>
          <w:szCs w:val="22"/>
        </w:rPr>
        <w:t>detektorem</w:t>
      </w:r>
      <w:r w:rsidR="0048652F" w:rsidRPr="00583A85">
        <w:rPr>
          <w:rFonts w:ascii="Arial" w:hAnsi="Arial" w:cs="Arial"/>
          <w:sz w:val="22"/>
          <w:szCs w:val="22"/>
        </w:rPr>
        <w:t xml:space="preserve"> a kartą może być realizowana analogowo bądź cyfrowo</w:t>
      </w:r>
      <w:r w:rsidR="000C38E0">
        <w:rPr>
          <w:rFonts w:ascii="Arial" w:hAnsi="Arial" w:cs="Arial"/>
          <w:sz w:val="22"/>
          <w:szCs w:val="22"/>
        </w:rPr>
        <w:t xml:space="preserve">. </w:t>
      </w:r>
      <w:r w:rsidR="000C38E0" w:rsidRPr="00DE5BF0">
        <w:rPr>
          <w:rFonts w:ascii="Arial" w:hAnsi="Arial" w:cs="Arial"/>
          <w:sz w:val="22"/>
          <w:szCs w:val="22"/>
        </w:rPr>
        <w:t>K</w:t>
      </w:r>
      <w:r w:rsidR="0048652F" w:rsidRPr="00DE5BF0">
        <w:rPr>
          <w:rFonts w:ascii="Arial" w:hAnsi="Arial" w:cs="Arial"/>
          <w:sz w:val="22"/>
          <w:szCs w:val="22"/>
        </w:rPr>
        <w:t xml:space="preserve">omunikacja między centralką a DCS musi się odbywać drogą analogową (wspólne </w:t>
      </w:r>
      <w:proofErr w:type="spellStart"/>
      <w:r w:rsidR="0048652F" w:rsidRPr="00DE5BF0">
        <w:rPr>
          <w:rFonts w:ascii="Arial" w:hAnsi="Arial" w:cs="Arial"/>
          <w:sz w:val="22"/>
          <w:szCs w:val="22"/>
        </w:rPr>
        <w:t>dwustany</w:t>
      </w:r>
      <w:proofErr w:type="spellEnd"/>
      <w:r w:rsidR="0048652F" w:rsidRPr="00DE5BF0">
        <w:rPr>
          <w:rFonts w:ascii="Arial" w:hAnsi="Arial" w:cs="Arial"/>
          <w:sz w:val="22"/>
          <w:szCs w:val="22"/>
        </w:rPr>
        <w:t xml:space="preserve">, sygnały 4...20mA) oraz szeregową np. MODBUS; dedykowane </w:t>
      </w:r>
      <w:r w:rsidR="0048652F" w:rsidRPr="00186606">
        <w:rPr>
          <w:rFonts w:ascii="Arial" w:hAnsi="Arial" w:cs="Arial"/>
          <w:sz w:val="22"/>
          <w:szCs w:val="22"/>
        </w:rPr>
        <w:t>centralki alarmowe standardowo są zabudowywane w klimatyzowanych sterowniach; w przypadku potrzeby podłączenia</w:t>
      </w:r>
      <w:r w:rsidR="0048652F" w:rsidRPr="00DE5BF0">
        <w:rPr>
          <w:rFonts w:ascii="Arial" w:hAnsi="Arial" w:cs="Arial"/>
          <w:sz w:val="22"/>
          <w:szCs w:val="22"/>
        </w:rPr>
        <w:t xml:space="preserve"> czujników do sterownika PLC lub bezpośrednio do DCS niezbędne jest uzyskanie </w:t>
      </w:r>
      <w:r w:rsidR="0048652F" w:rsidRPr="00513D48">
        <w:rPr>
          <w:rFonts w:ascii="Arial" w:hAnsi="Arial" w:cs="Arial"/>
          <w:sz w:val="22"/>
          <w:szCs w:val="22"/>
        </w:rPr>
        <w:t xml:space="preserve">zgody </w:t>
      </w:r>
      <w:r w:rsidR="0092670F" w:rsidRPr="00513D48">
        <w:rPr>
          <w:rFonts w:ascii="Arial" w:hAnsi="Arial" w:cs="Arial"/>
          <w:sz w:val="22"/>
          <w:szCs w:val="22"/>
        </w:rPr>
        <w:t>Kupującego</w:t>
      </w:r>
      <w:r w:rsidR="00703C3B" w:rsidRPr="00513D48">
        <w:rPr>
          <w:rFonts w:ascii="Arial" w:hAnsi="Arial" w:cs="Arial"/>
          <w:sz w:val="22"/>
          <w:szCs w:val="22"/>
        </w:rPr>
        <w:t>.</w:t>
      </w:r>
    </w:p>
    <w:p w14:paraId="2072D920" w14:textId="77777777" w:rsidR="00703C3B" w:rsidRDefault="00703C3B" w:rsidP="00461418">
      <w:pPr>
        <w:numPr>
          <w:ilvl w:val="0"/>
          <w:numId w:val="42"/>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owinien zapewnić możliwość generowania poniższych sygnałów</w:t>
      </w:r>
      <w:r w:rsidR="005A09B3" w:rsidRPr="00703C3B">
        <w:rPr>
          <w:rFonts w:ascii="Arial" w:hAnsi="Arial" w:cs="Arial"/>
          <w:sz w:val="22"/>
          <w:szCs w:val="22"/>
        </w:rPr>
        <w:t>:</w:t>
      </w:r>
    </w:p>
    <w:p w14:paraId="71005872"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przekroczenia stężenia pierwszego progu alarmowego</w:t>
      </w:r>
      <w:r w:rsidR="005A09B3" w:rsidRPr="00703C3B">
        <w:rPr>
          <w:rFonts w:ascii="Arial" w:hAnsi="Arial" w:cs="Arial"/>
          <w:sz w:val="22"/>
          <w:szCs w:val="22"/>
        </w:rPr>
        <w:t>,</w:t>
      </w:r>
    </w:p>
    <w:p w14:paraId="354DF39E"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indywidualny sygnał przekroczeni</w:t>
      </w:r>
      <w:r w:rsidR="0092670F" w:rsidRPr="00703C3B">
        <w:rPr>
          <w:rFonts w:ascii="Arial" w:hAnsi="Arial" w:cs="Arial"/>
          <w:sz w:val="22"/>
          <w:szCs w:val="22"/>
        </w:rPr>
        <w:t xml:space="preserve">a stężenia drugiego progu </w:t>
      </w:r>
      <w:r w:rsidRPr="00703C3B">
        <w:rPr>
          <w:rFonts w:ascii="Arial" w:hAnsi="Arial" w:cs="Arial"/>
          <w:sz w:val="22"/>
          <w:szCs w:val="22"/>
        </w:rPr>
        <w:t>alarmowego</w:t>
      </w:r>
      <w:r w:rsidR="005A09B3" w:rsidRPr="00703C3B">
        <w:rPr>
          <w:rFonts w:ascii="Arial" w:hAnsi="Arial" w:cs="Arial"/>
          <w:sz w:val="22"/>
          <w:szCs w:val="22"/>
        </w:rPr>
        <w:t>,</w:t>
      </w:r>
    </w:p>
    <w:p w14:paraId="0A87C4F3"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detektorów gazu</w:t>
      </w:r>
      <w:r w:rsidR="005A09B3" w:rsidRPr="00703C3B">
        <w:rPr>
          <w:rFonts w:ascii="Arial" w:hAnsi="Arial" w:cs="Arial"/>
          <w:sz w:val="22"/>
          <w:szCs w:val="22"/>
        </w:rPr>
        <w:t>,</w:t>
      </w:r>
    </w:p>
    <w:p w14:paraId="159B5BDF"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 xml:space="preserve">zbiorczy sygnał </w:t>
      </w:r>
      <w:proofErr w:type="spellStart"/>
      <w:r w:rsidRPr="00703C3B">
        <w:rPr>
          <w:rFonts w:ascii="Arial" w:hAnsi="Arial" w:cs="Arial"/>
          <w:sz w:val="22"/>
          <w:szCs w:val="22"/>
        </w:rPr>
        <w:t>inhibit</w:t>
      </w:r>
      <w:proofErr w:type="spellEnd"/>
      <w:r w:rsidRPr="00703C3B">
        <w:rPr>
          <w:rFonts w:ascii="Arial" w:hAnsi="Arial" w:cs="Arial"/>
          <w:sz w:val="22"/>
          <w:szCs w:val="22"/>
        </w:rPr>
        <w:t xml:space="preserve"> detektorów gazu</w:t>
      </w:r>
      <w:r w:rsidR="005A09B3" w:rsidRPr="00703C3B">
        <w:rPr>
          <w:rFonts w:ascii="Arial" w:hAnsi="Arial" w:cs="Arial"/>
          <w:sz w:val="22"/>
          <w:szCs w:val="22"/>
        </w:rPr>
        <w:t>,</w:t>
      </w:r>
    </w:p>
    <w:p w14:paraId="04203955" w14:textId="77777777" w:rsidR="00703C3B" w:rsidRDefault="0048652F" w:rsidP="00461418">
      <w:pPr>
        <w:numPr>
          <w:ilvl w:val="1"/>
          <w:numId w:val="42"/>
        </w:numPr>
        <w:jc w:val="both"/>
        <w:rPr>
          <w:rFonts w:ascii="Arial" w:hAnsi="Arial" w:cs="Arial"/>
          <w:sz w:val="22"/>
          <w:szCs w:val="22"/>
        </w:rPr>
      </w:pPr>
      <w:r w:rsidRPr="00703C3B">
        <w:rPr>
          <w:rFonts w:ascii="Arial" w:hAnsi="Arial" w:cs="Arial"/>
          <w:sz w:val="22"/>
          <w:szCs w:val="22"/>
        </w:rPr>
        <w:t>zbiorczy sygnał uszkodzenia systemu</w:t>
      </w:r>
      <w:r w:rsidR="005A09B3" w:rsidRPr="00703C3B">
        <w:rPr>
          <w:rFonts w:ascii="Arial" w:hAnsi="Arial" w:cs="Arial"/>
          <w:sz w:val="22"/>
          <w:szCs w:val="22"/>
        </w:rPr>
        <w:t>.</w:t>
      </w:r>
    </w:p>
    <w:p w14:paraId="634411A6" w14:textId="77777777" w:rsidR="00703C3B" w:rsidRDefault="00902DE4" w:rsidP="00461418">
      <w:pPr>
        <w:numPr>
          <w:ilvl w:val="0"/>
          <w:numId w:val="43"/>
        </w:numPr>
        <w:jc w:val="both"/>
        <w:rPr>
          <w:rFonts w:ascii="Arial" w:hAnsi="Arial" w:cs="Arial"/>
          <w:sz w:val="22"/>
          <w:szCs w:val="22"/>
        </w:rPr>
      </w:pPr>
      <w:r w:rsidRPr="00703C3B">
        <w:rPr>
          <w:rFonts w:ascii="Arial" w:hAnsi="Arial" w:cs="Arial"/>
          <w:sz w:val="22"/>
          <w:szCs w:val="22"/>
        </w:rPr>
        <w:t>P</w:t>
      </w:r>
      <w:r w:rsidR="0048652F" w:rsidRPr="00703C3B">
        <w:rPr>
          <w:rFonts w:ascii="Arial" w:hAnsi="Arial" w:cs="Arial"/>
          <w:sz w:val="22"/>
          <w:szCs w:val="22"/>
        </w:rPr>
        <w:t>owinien mieć możliwość przyjęcia i obsłużenia poniższych sygnałów</w:t>
      </w:r>
      <w:r w:rsidR="005A09B3" w:rsidRPr="00703C3B">
        <w:rPr>
          <w:rFonts w:ascii="Arial" w:hAnsi="Arial" w:cs="Arial"/>
          <w:sz w:val="22"/>
          <w:szCs w:val="22"/>
        </w:rPr>
        <w:t>:</w:t>
      </w:r>
    </w:p>
    <w:p w14:paraId="4565E7BE"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reset (centralka)</w:t>
      </w:r>
      <w:r w:rsidR="005A09B3" w:rsidRPr="00703C3B">
        <w:rPr>
          <w:rFonts w:ascii="Arial" w:hAnsi="Arial" w:cs="Arial"/>
          <w:sz w:val="22"/>
          <w:szCs w:val="22"/>
        </w:rPr>
        <w:t>,</w:t>
      </w:r>
    </w:p>
    <w:p w14:paraId="71784713"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test lampek (centralka)</w:t>
      </w:r>
      <w:r w:rsidR="005A09B3" w:rsidRPr="00703C3B">
        <w:rPr>
          <w:rFonts w:ascii="Arial" w:hAnsi="Arial" w:cs="Arial"/>
          <w:sz w:val="22"/>
          <w:szCs w:val="22"/>
        </w:rPr>
        <w:t>,</w:t>
      </w:r>
    </w:p>
    <w:p w14:paraId="2E4BA90D" w14:textId="77777777" w:rsidR="00703C3B" w:rsidRDefault="0048652F" w:rsidP="00461418">
      <w:pPr>
        <w:numPr>
          <w:ilvl w:val="1"/>
          <w:numId w:val="43"/>
        </w:numPr>
        <w:jc w:val="both"/>
        <w:rPr>
          <w:rFonts w:ascii="Arial" w:hAnsi="Arial" w:cs="Arial"/>
          <w:sz w:val="22"/>
          <w:szCs w:val="22"/>
        </w:rPr>
      </w:pPr>
      <w:r w:rsidRPr="00703C3B">
        <w:rPr>
          <w:rFonts w:ascii="Arial" w:hAnsi="Arial" w:cs="Arial"/>
          <w:sz w:val="22"/>
          <w:szCs w:val="22"/>
        </w:rPr>
        <w:t>przycisk przyjęcia alarmu ACK (centralka)</w:t>
      </w:r>
      <w:r w:rsidR="00DE5BF0">
        <w:rPr>
          <w:rFonts w:ascii="Arial" w:hAnsi="Arial" w:cs="Arial"/>
          <w:sz w:val="22"/>
          <w:szCs w:val="22"/>
        </w:rPr>
        <w:t>.</w:t>
      </w:r>
    </w:p>
    <w:p w14:paraId="27A12906" w14:textId="77777777" w:rsid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5A09B3" w:rsidRPr="00703C3B">
        <w:rPr>
          <w:rFonts w:ascii="Arial" w:hAnsi="Arial" w:cs="Arial"/>
          <w:sz w:val="22"/>
          <w:szCs w:val="22"/>
        </w:rPr>
        <w:t>odczas</w:t>
      </w:r>
      <w:r w:rsidR="0048652F" w:rsidRPr="00703C3B">
        <w:rPr>
          <w:rFonts w:ascii="Arial" w:hAnsi="Arial" w:cs="Arial"/>
          <w:sz w:val="22"/>
          <w:szCs w:val="22"/>
        </w:rPr>
        <w:t xml:space="preserve"> rozruchu układu pomiarowego niezbędne jest przeprowadzenie </w:t>
      </w:r>
      <w:r w:rsidR="001C03B9">
        <w:rPr>
          <w:rFonts w:ascii="Arial" w:hAnsi="Arial" w:cs="Arial"/>
          <w:sz w:val="22"/>
          <w:szCs w:val="22"/>
        </w:rPr>
        <w:t xml:space="preserve">przez Kontraktora </w:t>
      </w:r>
      <w:r w:rsidR="0048652F" w:rsidRPr="00703C3B">
        <w:rPr>
          <w:rFonts w:ascii="Arial" w:hAnsi="Arial" w:cs="Arial"/>
          <w:sz w:val="22"/>
          <w:szCs w:val="22"/>
        </w:rPr>
        <w:t>procedury walidacji układu oraz szkolenie serwisu lokalnego</w:t>
      </w:r>
      <w:r w:rsidR="000B7C93">
        <w:rPr>
          <w:rFonts w:ascii="Arial" w:hAnsi="Arial" w:cs="Arial"/>
          <w:sz w:val="22"/>
          <w:szCs w:val="22"/>
        </w:rPr>
        <w:t>.</w:t>
      </w:r>
    </w:p>
    <w:p w14:paraId="6CAF81BA" w14:textId="77777777" w:rsidR="00BE6247" w:rsidRPr="00703C3B" w:rsidRDefault="00703C3B" w:rsidP="00461418">
      <w:pPr>
        <w:numPr>
          <w:ilvl w:val="0"/>
          <w:numId w:val="43"/>
        </w:numPr>
        <w:jc w:val="both"/>
        <w:rPr>
          <w:rFonts w:ascii="Arial" w:hAnsi="Arial" w:cs="Arial"/>
          <w:sz w:val="22"/>
          <w:szCs w:val="22"/>
        </w:rPr>
      </w:pPr>
      <w:r>
        <w:rPr>
          <w:rFonts w:ascii="Arial" w:hAnsi="Arial" w:cs="Arial"/>
          <w:sz w:val="22"/>
          <w:szCs w:val="22"/>
        </w:rPr>
        <w:t>P</w:t>
      </w:r>
      <w:r w:rsidR="0048652F" w:rsidRPr="00703C3B">
        <w:rPr>
          <w:rFonts w:ascii="Arial" w:hAnsi="Arial" w:cs="Arial"/>
          <w:sz w:val="22"/>
          <w:szCs w:val="22"/>
        </w:rPr>
        <w:t xml:space="preserve">o przeprowadzonym rozruchu niezbędne jest dostarczenie </w:t>
      </w:r>
      <w:r w:rsidR="001C03B9">
        <w:rPr>
          <w:rFonts w:ascii="Arial" w:hAnsi="Arial" w:cs="Arial"/>
          <w:sz w:val="22"/>
          <w:szCs w:val="22"/>
        </w:rPr>
        <w:t xml:space="preserve">przez Kontraktora </w:t>
      </w:r>
      <w:r w:rsidR="00325C56" w:rsidRPr="00703C3B">
        <w:rPr>
          <w:rFonts w:ascii="Arial" w:hAnsi="Arial" w:cs="Arial"/>
          <w:sz w:val="22"/>
          <w:szCs w:val="22"/>
        </w:rPr>
        <w:t>protokołów</w:t>
      </w:r>
      <w:r w:rsidR="0048652F" w:rsidRPr="00703C3B">
        <w:rPr>
          <w:rFonts w:ascii="Arial" w:hAnsi="Arial" w:cs="Arial"/>
          <w:sz w:val="22"/>
          <w:szCs w:val="22"/>
        </w:rPr>
        <w:t xml:space="preserve"> z kalibracji i sprawdzenia poszczególnych głównych komponentów oraz układu (systemu) jako całości</w:t>
      </w:r>
      <w:r w:rsidR="0057465B" w:rsidRPr="00703C3B">
        <w:rPr>
          <w:rFonts w:ascii="Arial" w:hAnsi="Arial" w:cs="Arial"/>
          <w:sz w:val="22"/>
          <w:szCs w:val="22"/>
        </w:rPr>
        <w:t>.</w:t>
      </w:r>
      <w:r w:rsidR="0048652F" w:rsidRPr="00703C3B">
        <w:rPr>
          <w:rFonts w:ascii="Arial" w:hAnsi="Arial" w:cs="Arial"/>
          <w:sz w:val="22"/>
          <w:szCs w:val="22"/>
        </w:rPr>
        <w:t xml:space="preserve"> </w:t>
      </w:r>
    </w:p>
    <w:p w14:paraId="24109F67" w14:textId="77777777" w:rsidR="00F93041" w:rsidRPr="00B90D26" w:rsidRDefault="00F93041" w:rsidP="00F93041"/>
    <w:p w14:paraId="2CBFFC60" w14:textId="77777777" w:rsidR="009117B5" w:rsidRPr="00633218" w:rsidRDefault="00AF53BF" w:rsidP="00633218">
      <w:pPr>
        <w:pStyle w:val="Nagwek1"/>
        <w:numPr>
          <w:ilvl w:val="2"/>
          <w:numId w:val="1"/>
        </w:numPr>
        <w:tabs>
          <w:tab w:val="clear" w:pos="1440"/>
          <w:tab w:val="num" w:pos="709"/>
        </w:tabs>
        <w:ind w:left="709" w:hanging="709"/>
        <w:jc w:val="both"/>
        <w:rPr>
          <w:rFonts w:cs="Arial"/>
          <w:szCs w:val="22"/>
        </w:rPr>
      </w:pPr>
      <w:bookmarkStart w:id="52" w:name="_Toc475077791"/>
      <w:r w:rsidRPr="00633218">
        <w:rPr>
          <w:rFonts w:cs="Arial"/>
          <w:szCs w:val="22"/>
        </w:rPr>
        <w:t>Pomieszczenie analizatorów</w:t>
      </w:r>
      <w:r w:rsidR="009117B5" w:rsidRPr="00633218">
        <w:rPr>
          <w:rFonts w:cs="Arial"/>
          <w:szCs w:val="22"/>
        </w:rPr>
        <w:t xml:space="preserve"> (</w:t>
      </w:r>
      <w:r w:rsidRPr="00633218">
        <w:rPr>
          <w:rFonts w:cs="Arial"/>
          <w:szCs w:val="22"/>
        </w:rPr>
        <w:t>kiosk</w:t>
      </w:r>
      <w:r w:rsidR="009117B5" w:rsidRPr="00633218">
        <w:rPr>
          <w:rFonts w:cs="Arial"/>
          <w:szCs w:val="22"/>
        </w:rPr>
        <w:t xml:space="preserve"> analizatorów)</w:t>
      </w:r>
      <w:bookmarkEnd w:id="52"/>
    </w:p>
    <w:p w14:paraId="5C41AD10" w14:textId="77777777" w:rsidR="00D659C4" w:rsidRPr="00A533AE" w:rsidRDefault="00D659C4" w:rsidP="00D659C4">
      <w:pPr>
        <w:ind w:left="1068"/>
        <w:jc w:val="both"/>
        <w:rPr>
          <w:rFonts w:ascii="Arial" w:hAnsi="Arial" w:cs="Arial"/>
          <w:sz w:val="22"/>
          <w:szCs w:val="22"/>
        </w:rPr>
      </w:pPr>
    </w:p>
    <w:p w14:paraId="5E9935DF" w14:textId="77777777" w:rsidR="005B2802" w:rsidRDefault="00316D70" w:rsidP="00C01C50">
      <w:pPr>
        <w:jc w:val="both"/>
        <w:rPr>
          <w:rFonts w:ascii="Arial" w:hAnsi="Arial" w:cs="Arial"/>
          <w:sz w:val="22"/>
          <w:szCs w:val="22"/>
        </w:rPr>
      </w:pPr>
      <w:r>
        <w:rPr>
          <w:rFonts w:ascii="Arial" w:hAnsi="Arial" w:cs="Arial"/>
          <w:sz w:val="22"/>
          <w:szCs w:val="22"/>
        </w:rPr>
        <w:t>Pomieszczenie analizatorów musi mieć</w:t>
      </w:r>
      <w:r w:rsidR="006A3EB5">
        <w:rPr>
          <w:rFonts w:ascii="Arial" w:hAnsi="Arial" w:cs="Arial"/>
          <w:sz w:val="22"/>
          <w:szCs w:val="22"/>
        </w:rPr>
        <w:t xml:space="preserve"> wymiary</w:t>
      </w:r>
      <w:r w:rsidR="0063270C">
        <w:rPr>
          <w:rFonts w:ascii="Arial" w:hAnsi="Arial" w:cs="Arial"/>
          <w:sz w:val="22"/>
          <w:szCs w:val="22"/>
        </w:rPr>
        <w:t xml:space="preserve"> nie mniejsze ni</w:t>
      </w:r>
      <w:r>
        <w:rPr>
          <w:rFonts w:ascii="Arial" w:hAnsi="Arial" w:cs="Arial"/>
          <w:sz w:val="22"/>
          <w:szCs w:val="22"/>
        </w:rPr>
        <w:t xml:space="preserve">ż długość 2,5m, szerokość 2,5m </w:t>
      </w:r>
      <w:r w:rsidR="0063270C">
        <w:rPr>
          <w:rFonts w:ascii="Arial" w:hAnsi="Arial" w:cs="Arial"/>
          <w:sz w:val="22"/>
          <w:szCs w:val="22"/>
        </w:rPr>
        <w:t>i wysokość 2,7m,</w:t>
      </w:r>
      <w:r w:rsidR="006A3EB5">
        <w:rPr>
          <w:rFonts w:ascii="Arial" w:hAnsi="Arial" w:cs="Arial"/>
          <w:sz w:val="22"/>
          <w:szCs w:val="22"/>
        </w:rPr>
        <w:t xml:space="preserve"> pozwalające pomieścić </w:t>
      </w:r>
      <w:r w:rsidR="007B4E18">
        <w:rPr>
          <w:rFonts w:ascii="Arial" w:hAnsi="Arial" w:cs="Arial"/>
          <w:sz w:val="22"/>
          <w:szCs w:val="22"/>
        </w:rPr>
        <w:t xml:space="preserve">analizatory, </w:t>
      </w:r>
      <w:r w:rsidR="00FE6CF0">
        <w:rPr>
          <w:rFonts w:ascii="Arial" w:hAnsi="Arial" w:cs="Arial"/>
          <w:sz w:val="22"/>
          <w:szCs w:val="22"/>
        </w:rPr>
        <w:t xml:space="preserve">system przygotowania próbki, osprzęt pomocniczy, osprzęt do prowadzenia prac serwisowych i remontowych </w:t>
      </w:r>
      <w:r w:rsidR="006A3EB5">
        <w:rPr>
          <w:rFonts w:ascii="Arial" w:hAnsi="Arial" w:cs="Arial"/>
          <w:sz w:val="22"/>
          <w:szCs w:val="22"/>
        </w:rPr>
        <w:t>oraz minimum 2 pracowników wykonujących czynności serwisowe przy zamkniętych drzwiach</w:t>
      </w:r>
      <w:r w:rsidR="00EC56A3">
        <w:rPr>
          <w:rFonts w:ascii="Arial" w:hAnsi="Arial" w:cs="Arial"/>
          <w:sz w:val="22"/>
          <w:szCs w:val="22"/>
        </w:rPr>
        <w:t>.</w:t>
      </w:r>
      <w:r w:rsidR="005B2802">
        <w:rPr>
          <w:rFonts w:ascii="Arial" w:hAnsi="Arial" w:cs="Arial"/>
          <w:sz w:val="22"/>
          <w:szCs w:val="22"/>
        </w:rPr>
        <w:t xml:space="preserve"> </w:t>
      </w:r>
    </w:p>
    <w:p w14:paraId="36B49DE7" w14:textId="77777777" w:rsidR="00AF485D" w:rsidRDefault="00AF485D" w:rsidP="00C01C50">
      <w:pPr>
        <w:jc w:val="both"/>
        <w:rPr>
          <w:rFonts w:ascii="Arial" w:hAnsi="Arial" w:cs="Arial"/>
          <w:sz w:val="22"/>
          <w:szCs w:val="22"/>
        </w:rPr>
      </w:pPr>
    </w:p>
    <w:p w14:paraId="4A1A845A" w14:textId="77777777" w:rsidR="0063270C" w:rsidRDefault="009E0E76" w:rsidP="0076570B">
      <w:pPr>
        <w:jc w:val="both"/>
        <w:rPr>
          <w:rFonts w:ascii="Arial" w:hAnsi="Arial" w:cs="Arial"/>
          <w:sz w:val="22"/>
          <w:szCs w:val="22"/>
        </w:rPr>
      </w:pPr>
      <w:r>
        <w:rPr>
          <w:rFonts w:ascii="Arial" w:hAnsi="Arial" w:cs="Arial"/>
          <w:sz w:val="22"/>
          <w:szCs w:val="22"/>
        </w:rPr>
        <w:lastRenderedPageBreak/>
        <w:t>Lokalizacja kiosku analizatorów</w:t>
      </w:r>
      <w:r w:rsidR="006A3EB5">
        <w:rPr>
          <w:rFonts w:ascii="Arial" w:hAnsi="Arial" w:cs="Arial"/>
          <w:sz w:val="22"/>
          <w:szCs w:val="22"/>
        </w:rPr>
        <w:t xml:space="preserve"> powinna być tak dobrana, aby </w:t>
      </w:r>
      <w:r w:rsidR="000C3028">
        <w:rPr>
          <w:rFonts w:ascii="Arial" w:hAnsi="Arial" w:cs="Arial"/>
          <w:sz w:val="22"/>
          <w:szCs w:val="22"/>
        </w:rPr>
        <w:t>czas opóźnienia był mniejszy niż maksymalny czas opóźnienia dopuszczalny w danej aplikacji</w:t>
      </w:r>
      <w:r w:rsidR="007B1D67">
        <w:rPr>
          <w:rFonts w:ascii="Arial" w:hAnsi="Arial" w:cs="Arial"/>
          <w:sz w:val="22"/>
          <w:szCs w:val="22"/>
        </w:rPr>
        <w:t xml:space="preserve"> (wyma</w:t>
      </w:r>
      <w:r w:rsidR="00F76588">
        <w:rPr>
          <w:rFonts w:ascii="Arial" w:hAnsi="Arial" w:cs="Arial"/>
          <w:sz w:val="22"/>
          <w:szCs w:val="22"/>
        </w:rPr>
        <w:t>gania procesowe)</w:t>
      </w:r>
      <w:r w:rsidR="000C3028">
        <w:rPr>
          <w:rFonts w:ascii="Arial" w:hAnsi="Arial" w:cs="Arial"/>
          <w:sz w:val="22"/>
          <w:szCs w:val="22"/>
        </w:rPr>
        <w:t>. Jako minimum zaleca się wziąć pod uwagę następujące czynniki:</w:t>
      </w:r>
    </w:p>
    <w:p w14:paraId="76545DF0"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parametry próbki</w:t>
      </w:r>
      <w:r w:rsidRPr="00491CE4">
        <w:rPr>
          <w:rFonts w:ascii="Arial" w:hAnsi="Arial" w:cs="Arial"/>
          <w:sz w:val="22"/>
          <w:szCs w:val="22"/>
        </w:rPr>
        <w:t>,</w:t>
      </w:r>
    </w:p>
    <w:p w14:paraId="1DA4B9F3"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 xml:space="preserve">czas dotarcia </w:t>
      </w:r>
      <w:r w:rsidR="00187984">
        <w:rPr>
          <w:rFonts w:ascii="Arial" w:hAnsi="Arial" w:cs="Arial"/>
          <w:sz w:val="22"/>
          <w:szCs w:val="22"/>
        </w:rPr>
        <w:t xml:space="preserve">świeżej </w:t>
      </w:r>
      <w:r>
        <w:rPr>
          <w:rFonts w:ascii="Arial" w:hAnsi="Arial" w:cs="Arial"/>
          <w:sz w:val="22"/>
          <w:szCs w:val="22"/>
        </w:rPr>
        <w:t>próbki do analizatorów od punktów poboru próbek,</w:t>
      </w:r>
    </w:p>
    <w:p w14:paraId="537E5932"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odpowiedzi analizatorów,</w:t>
      </w:r>
    </w:p>
    <w:p w14:paraId="3130BCAA"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linii transmisji danych,</w:t>
      </w:r>
    </w:p>
    <w:p w14:paraId="35C29602"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opóźnienia urządzeń alarmujących i obwodów przełączających,</w:t>
      </w:r>
    </w:p>
    <w:p w14:paraId="050192D0" w14:textId="77777777" w:rsidR="00FB67F4" w:rsidRDefault="00FB67F4" w:rsidP="00461418">
      <w:pPr>
        <w:numPr>
          <w:ilvl w:val="0"/>
          <w:numId w:val="42"/>
        </w:numPr>
        <w:jc w:val="both"/>
        <w:rPr>
          <w:rFonts w:ascii="Arial" w:hAnsi="Arial" w:cs="Arial"/>
          <w:sz w:val="22"/>
          <w:szCs w:val="22"/>
        </w:rPr>
      </w:pPr>
      <w:r>
        <w:rPr>
          <w:rFonts w:ascii="Arial" w:hAnsi="Arial" w:cs="Arial"/>
          <w:sz w:val="22"/>
          <w:szCs w:val="22"/>
        </w:rPr>
        <w:t>czas wymagany do zadziałania urządzeń wykonawczych.</w:t>
      </w:r>
    </w:p>
    <w:p w14:paraId="2869DF00" w14:textId="77777777" w:rsidR="00FE6CF0" w:rsidRDefault="00FE6CF0" w:rsidP="0076570B">
      <w:pPr>
        <w:jc w:val="both"/>
        <w:rPr>
          <w:rFonts w:ascii="Arial" w:hAnsi="Arial" w:cs="Arial"/>
          <w:sz w:val="22"/>
          <w:szCs w:val="22"/>
        </w:rPr>
      </w:pPr>
    </w:p>
    <w:p w14:paraId="009CC7A3" w14:textId="77777777" w:rsidR="0063270C" w:rsidRPr="000F411B" w:rsidRDefault="00EC56A3" w:rsidP="00B64985">
      <w:pPr>
        <w:jc w:val="both"/>
        <w:rPr>
          <w:rFonts w:ascii="Arial" w:hAnsi="Arial" w:cs="Arial"/>
          <w:sz w:val="22"/>
          <w:szCs w:val="22"/>
        </w:rPr>
      </w:pPr>
      <w:r>
        <w:rPr>
          <w:rFonts w:ascii="Arial" w:hAnsi="Arial" w:cs="Arial"/>
          <w:sz w:val="22"/>
          <w:szCs w:val="22"/>
        </w:rPr>
        <w:t>D</w:t>
      </w:r>
      <w:r w:rsidR="006A3EB5">
        <w:rPr>
          <w:rFonts w:ascii="Arial" w:hAnsi="Arial" w:cs="Arial"/>
          <w:sz w:val="22"/>
          <w:szCs w:val="22"/>
        </w:rPr>
        <w:t>opuszcza się po</w:t>
      </w:r>
      <w:r w:rsidR="00152564">
        <w:rPr>
          <w:rFonts w:ascii="Arial" w:hAnsi="Arial" w:cs="Arial"/>
          <w:sz w:val="22"/>
          <w:szCs w:val="22"/>
        </w:rPr>
        <w:t>sadowienie kiosku analizatorów</w:t>
      </w:r>
      <w:r w:rsidR="006A3EB5">
        <w:rPr>
          <w:rFonts w:ascii="Arial" w:hAnsi="Arial" w:cs="Arial"/>
          <w:sz w:val="22"/>
          <w:szCs w:val="22"/>
        </w:rPr>
        <w:t xml:space="preserve"> na bloczkach betonowych (kontener nie będzie trwale połączony z podłożem)</w:t>
      </w:r>
      <w:r>
        <w:rPr>
          <w:rFonts w:ascii="Arial" w:hAnsi="Arial" w:cs="Arial"/>
          <w:sz w:val="22"/>
          <w:szCs w:val="22"/>
        </w:rPr>
        <w:t>.</w:t>
      </w:r>
    </w:p>
    <w:p w14:paraId="19A37A61" w14:textId="77777777" w:rsidR="00496F55" w:rsidRPr="00406131" w:rsidRDefault="00EC56A3" w:rsidP="00703C3B">
      <w:p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w:t>
      </w:r>
      <w:r w:rsidR="00152564">
        <w:rPr>
          <w:rFonts w:ascii="Arial" w:hAnsi="Arial" w:cs="Arial"/>
          <w:sz w:val="22"/>
          <w:szCs w:val="22"/>
        </w:rPr>
        <w:t>pomieszczeniu analizatorów</w:t>
      </w:r>
      <w:r w:rsidR="006A3EB5" w:rsidRPr="00406131">
        <w:rPr>
          <w:rFonts w:ascii="Arial" w:hAnsi="Arial" w:cs="Arial"/>
          <w:sz w:val="22"/>
          <w:szCs w:val="22"/>
        </w:rPr>
        <w:t xml:space="preserve"> nie powinny być zabudowane urządzenia generujące hałas</w:t>
      </w:r>
      <w:r w:rsidR="00D62554">
        <w:rPr>
          <w:rFonts w:ascii="Arial" w:hAnsi="Arial" w:cs="Arial"/>
          <w:sz w:val="22"/>
          <w:szCs w:val="22"/>
        </w:rPr>
        <w:t xml:space="preserve"> na pozio</w:t>
      </w:r>
      <w:r w:rsidR="008F2A80">
        <w:rPr>
          <w:rFonts w:ascii="Arial" w:hAnsi="Arial" w:cs="Arial"/>
          <w:sz w:val="22"/>
          <w:szCs w:val="22"/>
        </w:rPr>
        <w:t>m</w:t>
      </w:r>
      <w:r w:rsidR="00D62554">
        <w:rPr>
          <w:rFonts w:ascii="Arial" w:hAnsi="Arial" w:cs="Arial"/>
          <w:sz w:val="22"/>
          <w:szCs w:val="22"/>
        </w:rPr>
        <w:t>ie</w:t>
      </w:r>
      <w:r w:rsidR="006A3EB5" w:rsidRPr="00406131">
        <w:rPr>
          <w:rFonts w:ascii="Arial" w:hAnsi="Arial" w:cs="Arial"/>
          <w:sz w:val="22"/>
          <w:szCs w:val="22"/>
        </w:rPr>
        <w:t xml:space="preserve"> powyżej 50dB</w:t>
      </w:r>
      <w:r w:rsidRPr="00406131">
        <w:rPr>
          <w:rFonts w:ascii="Arial" w:hAnsi="Arial" w:cs="Arial"/>
          <w:sz w:val="22"/>
          <w:szCs w:val="22"/>
        </w:rPr>
        <w:t>.</w:t>
      </w:r>
    </w:p>
    <w:p w14:paraId="2F9A9DA1" w14:textId="77777777" w:rsidR="00496F55" w:rsidRPr="00406131" w:rsidRDefault="00496F55" w:rsidP="00496F55">
      <w:pPr>
        <w:ind w:left="708"/>
        <w:jc w:val="both"/>
        <w:rPr>
          <w:rFonts w:ascii="Arial" w:hAnsi="Arial" w:cs="Arial"/>
          <w:sz w:val="22"/>
          <w:szCs w:val="22"/>
        </w:rPr>
      </w:pPr>
    </w:p>
    <w:p w14:paraId="599DE5EB" w14:textId="77777777" w:rsidR="00703C3B" w:rsidRPr="00406131" w:rsidRDefault="00EC56A3" w:rsidP="00703C3B">
      <w:pPr>
        <w:jc w:val="both"/>
        <w:rPr>
          <w:rFonts w:ascii="Arial" w:hAnsi="Arial" w:cs="Arial"/>
          <w:sz w:val="22"/>
          <w:szCs w:val="22"/>
        </w:rPr>
      </w:pPr>
      <w:r w:rsidRPr="00406131">
        <w:rPr>
          <w:rFonts w:ascii="Arial" w:hAnsi="Arial" w:cs="Arial"/>
          <w:sz w:val="22"/>
          <w:szCs w:val="22"/>
        </w:rPr>
        <w:t>K</w:t>
      </w:r>
      <w:r w:rsidR="00152564">
        <w:rPr>
          <w:rFonts w:ascii="Arial" w:hAnsi="Arial" w:cs="Arial"/>
          <w:sz w:val="22"/>
          <w:szCs w:val="22"/>
        </w:rPr>
        <w:t>iosk analizatorów</w:t>
      </w:r>
      <w:r w:rsidR="00703C3B" w:rsidRPr="00406131">
        <w:rPr>
          <w:rFonts w:ascii="Arial" w:hAnsi="Arial" w:cs="Arial"/>
          <w:sz w:val="22"/>
          <w:szCs w:val="22"/>
        </w:rPr>
        <w:t xml:space="preserve"> powinien być wyposażony w:</w:t>
      </w:r>
    </w:p>
    <w:p w14:paraId="198A41F3" w14:textId="77777777"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entylację naturalną bądź wymuszoną wentylatorem</w:t>
      </w:r>
      <w:r w:rsidR="00AF485D">
        <w:rPr>
          <w:rFonts w:ascii="Arial" w:hAnsi="Arial" w:cs="Arial"/>
          <w:sz w:val="22"/>
          <w:szCs w:val="22"/>
        </w:rPr>
        <w:t xml:space="preserve">, </w:t>
      </w:r>
      <w:r w:rsidR="006A3EB5" w:rsidRPr="00406131">
        <w:rPr>
          <w:rFonts w:ascii="Arial" w:hAnsi="Arial" w:cs="Arial"/>
          <w:sz w:val="22"/>
          <w:szCs w:val="22"/>
        </w:rPr>
        <w:t xml:space="preserve">krotności wymiany </w:t>
      </w:r>
      <w:r w:rsidR="00AF485D">
        <w:rPr>
          <w:rFonts w:ascii="Arial" w:hAnsi="Arial" w:cs="Arial"/>
          <w:sz w:val="22"/>
          <w:szCs w:val="22"/>
        </w:rPr>
        <w:t>zgodnie</w:t>
      </w:r>
      <w:r w:rsidR="006A3EB5" w:rsidRPr="00406131">
        <w:rPr>
          <w:rFonts w:ascii="Arial" w:hAnsi="Arial" w:cs="Arial"/>
          <w:sz w:val="22"/>
          <w:szCs w:val="22"/>
        </w:rPr>
        <w:t xml:space="preserve"> </w:t>
      </w:r>
      <w:r w:rsidR="00AF485D">
        <w:rPr>
          <w:rFonts w:ascii="Arial" w:hAnsi="Arial" w:cs="Arial"/>
          <w:sz w:val="22"/>
          <w:szCs w:val="22"/>
        </w:rPr>
        <w:t xml:space="preserve">      z </w:t>
      </w:r>
      <w:r w:rsidR="006A3EB5" w:rsidRPr="00406131">
        <w:rPr>
          <w:rFonts w:ascii="Arial" w:hAnsi="Arial" w:cs="Arial"/>
          <w:sz w:val="22"/>
          <w:szCs w:val="22"/>
        </w:rPr>
        <w:t>obowiązując</w:t>
      </w:r>
      <w:r w:rsidR="00AF485D">
        <w:rPr>
          <w:rFonts w:ascii="Arial" w:hAnsi="Arial" w:cs="Arial"/>
          <w:sz w:val="22"/>
          <w:szCs w:val="22"/>
        </w:rPr>
        <w:t xml:space="preserve">ymi </w:t>
      </w:r>
      <w:r w:rsidR="006A3EB5" w:rsidRPr="00406131">
        <w:rPr>
          <w:rFonts w:ascii="Arial" w:hAnsi="Arial" w:cs="Arial"/>
          <w:sz w:val="22"/>
          <w:szCs w:val="22"/>
        </w:rPr>
        <w:t>norm</w:t>
      </w:r>
      <w:r w:rsidR="00AF485D">
        <w:rPr>
          <w:rFonts w:ascii="Arial" w:hAnsi="Arial" w:cs="Arial"/>
          <w:sz w:val="22"/>
          <w:szCs w:val="22"/>
        </w:rPr>
        <w:t>ami</w:t>
      </w:r>
      <w:r w:rsidR="00EC56A3" w:rsidRPr="00406131">
        <w:rPr>
          <w:rFonts w:ascii="Arial" w:hAnsi="Arial" w:cs="Arial"/>
          <w:sz w:val="22"/>
          <w:szCs w:val="22"/>
        </w:rPr>
        <w:t>,</w:t>
      </w:r>
    </w:p>
    <w:p w14:paraId="6810D3B4" w14:textId="77777777" w:rsidR="00703C3B" w:rsidRPr="00406131" w:rsidRDefault="00496F55" w:rsidP="00461418">
      <w:pPr>
        <w:numPr>
          <w:ilvl w:val="0"/>
          <w:numId w:val="44"/>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utrzymujący optymalne warunki pracy dla serwisantów i zabudowanych elementów układów pomiarowych</w:t>
      </w:r>
      <w:r w:rsidRPr="00406131">
        <w:rPr>
          <w:rFonts w:ascii="Arial" w:hAnsi="Arial" w:cs="Arial"/>
          <w:sz w:val="22"/>
          <w:szCs w:val="22"/>
        </w:rPr>
        <w:t>, który standardowo składa się z:</w:t>
      </w:r>
    </w:p>
    <w:p w14:paraId="689684B8" w14:textId="77777777" w:rsidR="00703C3B" w:rsidRPr="00406131" w:rsidRDefault="00496F55" w:rsidP="00461418">
      <w:pPr>
        <w:numPr>
          <w:ilvl w:val="1"/>
          <w:numId w:val="44"/>
        </w:numPr>
        <w:jc w:val="both"/>
        <w:rPr>
          <w:rFonts w:ascii="Arial" w:hAnsi="Arial" w:cs="Arial"/>
          <w:sz w:val="22"/>
          <w:szCs w:val="22"/>
        </w:rPr>
      </w:pPr>
      <w:r w:rsidRPr="00406131">
        <w:rPr>
          <w:rFonts w:ascii="Arial" w:hAnsi="Arial" w:cs="Arial"/>
          <w:sz w:val="22"/>
          <w:szCs w:val="22"/>
        </w:rPr>
        <w:t xml:space="preserve">klimatyzatora, </w:t>
      </w:r>
      <w:r w:rsidR="006A3EB5" w:rsidRPr="00406131">
        <w:rPr>
          <w:rFonts w:ascii="Arial" w:hAnsi="Arial" w:cs="Arial"/>
          <w:sz w:val="22"/>
          <w:szCs w:val="22"/>
        </w:rPr>
        <w:t>umożliwi</w:t>
      </w:r>
      <w:r w:rsidRPr="00406131">
        <w:rPr>
          <w:rFonts w:ascii="Arial" w:hAnsi="Arial" w:cs="Arial"/>
          <w:sz w:val="22"/>
          <w:szCs w:val="22"/>
        </w:rPr>
        <w:t>ającego</w:t>
      </w:r>
      <w:r w:rsidR="006A3EB5" w:rsidRPr="00406131">
        <w:rPr>
          <w:rFonts w:ascii="Arial" w:hAnsi="Arial" w:cs="Arial"/>
          <w:sz w:val="22"/>
          <w:szCs w:val="22"/>
        </w:rPr>
        <w:t xml:space="preserve"> obniżenie temperatury wewnątrz kontenera pomiarowego do wartości 20</w:t>
      </w:r>
      <w:r w:rsidR="00144FD3" w:rsidRPr="00406131">
        <w:rPr>
          <w:rFonts w:ascii="Arial" w:hAnsi="Arial" w:cs="Arial"/>
          <w:sz w:val="22"/>
          <w:szCs w:val="22"/>
        </w:rPr>
        <w:sym w:font="Symbol" w:char="F0B0"/>
      </w:r>
      <w:r w:rsidR="00144FD3" w:rsidRPr="00406131">
        <w:rPr>
          <w:rFonts w:ascii="Arial" w:hAnsi="Arial" w:cs="Arial"/>
          <w:sz w:val="22"/>
          <w:szCs w:val="22"/>
        </w:rPr>
        <w:t>C</w:t>
      </w:r>
      <w:r w:rsidR="006A3EB5" w:rsidRPr="00406131">
        <w:rPr>
          <w:rFonts w:ascii="Arial" w:hAnsi="Arial" w:cs="Arial"/>
          <w:sz w:val="22"/>
          <w:szCs w:val="22"/>
        </w:rPr>
        <w:t xml:space="preserve">, przy pracy wszystkich urządzeń </w:t>
      </w:r>
      <w:r w:rsidR="00763845">
        <w:rPr>
          <w:rFonts w:ascii="Arial" w:hAnsi="Arial" w:cs="Arial"/>
          <w:sz w:val="22"/>
          <w:szCs w:val="22"/>
        </w:rPr>
        <w:t xml:space="preserve">                      </w:t>
      </w:r>
      <w:r w:rsidR="006A3EB5" w:rsidRPr="00406131">
        <w:rPr>
          <w:rFonts w:ascii="Arial" w:hAnsi="Arial" w:cs="Arial"/>
          <w:sz w:val="22"/>
          <w:szCs w:val="22"/>
        </w:rPr>
        <w:t>i temperaturze zewnętrznej 35</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w:t>
      </w:r>
    </w:p>
    <w:p w14:paraId="716E68FF" w14:textId="77777777" w:rsidR="00496F55" w:rsidRPr="00406131" w:rsidRDefault="006A3EB5" w:rsidP="00461418">
      <w:pPr>
        <w:numPr>
          <w:ilvl w:val="1"/>
          <w:numId w:val="44"/>
        </w:numPr>
        <w:jc w:val="both"/>
        <w:rPr>
          <w:rFonts w:ascii="Arial" w:hAnsi="Arial" w:cs="Arial"/>
          <w:sz w:val="22"/>
          <w:szCs w:val="22"/>
        </w:rPr>
      </w:pPr>
      <w:r w:rsidRPr="00406131">
        <w:rPr>
          <w:rFonts w:ascii="Arial" w:hAnsi="Arial" w:cs="Arial"/>
          <w:sz w:val="22"/>
          <w:szCs w:val="22"/>
        </w:rPr>
        <w:t>grzejnika elektrycznego, który powinien umożliwić nagrzanie wnętrza kontenera pomiarowego do wartości 18</w:t>
      </w:r>
      <w:r w:rsidR="00144FD3" w:rsidRPr="00406131">
        <w:rPr>
          <w:rFonts w:ascii="Arial" w:hAnsi="Arial" w:cs="Arial"/>
          <w:sz w:val="22"/>
          <w:szCs w:val="22"/>
        </w:rPr>
        <w:sym w:font="Symbol" w:char="F0B0"/>
      </w:r>
      <w:r w:rsidR="00144FD3" w:rsidRPr="00406131">
        <w:rPr>
          <w:rFonts w:ascii="Arial" w:hAnsi="Arial" w:cs="Arial"/>
          <w:sz w:val="22"/>
          <w:szCs w:val="22"/>
        </w:rPr>
        <w:t>C</w:t>
      </w:r>
      <w:r w:rsidRPr="00406131">
        <w:rPr>
          <w:rFonts w:ascii="Arial" w:hAnsi="Arial" w:cs="Arial"/>
          <w:sz w:val="22"/>
          <w:szCs w:val="22"/>
        </w:rPr>
        <w:t xml:space="preserve">, przy wyłączonych wszystkich urządzeniach i </w:t>
      </w:r>
      <w:r w:rsidR="00DD3005">
        <w:rPr>
          <w:rFonts w:ascii="Arial" w:hAnsi="Arial" w:cs="Arial"/>
          <w:sz w:val="22"/>
          <w:szCs w:val="22"/>
        </w:rPr>
        <w:t xml:space="preserve">pracującej wentylacji oraz </w:t>
      </w:r>
      <w:r w:rsidRPr="00406131">
        <w:rPr>
          <w:rFonts w:ascii="Arial" w:hAnsi="Arial" w:cs="Arial"/>
          <w:sz w:val="22"/>
          <w:szCs w:val="22"/>
        </w:rPr>
        <w:t>temperaturze zewnętrznej -25</w:t>
      </w:r>
      <w:r w:rsidR="00144FD3" w:rsidRPr="00406131">
        <w:rPr>
          <w:rFonts w:ascii="Arial" w:hAnsi="Arial" w:cs="Arial"/>
          <w:sz w:val="22"/>
          <w:szCs w:val="22"/>
        </w:rPr>
        <w:sym w:font="Symbol" w:char="F0B0"/>
      </w:r>
      <w:r w:rsidR="00144FD3" w:rsidRPr="00406131">
        <w:rPr>
          <w:rFonts w:ascii="Arial" w:hAnsi="Arial" w:cs="Arial"/>
          <w:sz w:val="22"/>
          <w:szCs w:val="22"/>
        </w:rPr>
        <w:t>C</w:t>
      </w:r>
      <w:r w:rsidR="00EC56A3" w:rsidRPr="00406131">
        <w:rPr>
          <w:rFonts w:ascii="Arial" w:hAnsi="Arial" w:cs="Arial"/>
          <w:sz w:val="22"/>
          <w:szCs w:val="22"/>
        </w:rPr>
        <w:t>,</w:t>
      </w:r>
    </w:p>
    <w:p w14:paraId="33BEFCE4"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z UPS-a (analizatory)</w:t>
      </w:r>
      <w:r w:rsidR="00EC56A3" w:rsidRPr="00406131">
        <w:rPr>
          <w:rFonts w:ascii="Arial" w:hAnsi="Arial" w:cs="Arial"/>
          <w:sz w:val="22"/>
          <w:szCs w:val="22"/>
        </w:rPr>
        <w:t>,</w:t>
      </w:r>
    </w:p>
    <w:p w14:paraId="40F89337"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zasilania "</w:t>
      </w:r>
      <w:r w:rsidRPr="00406131">
        <w:rPr>
          <w:rFonts w:ascii="Arial" w:hAnsi="Arial" w:cs="Arial"/>
          <w:sz w:val="22"/>
          <w:szCs w:val="22"/>
        </w:rPr>
        <w:t>niegwarantowanego</w:t>
      </w:r>
      <w:r w:rsidR="006A3EB5" w:rsidRPr="00406131">
        <w:rPr>
          <w:rFonts w:ascii="Arial" w:hAnsi="Arial" w:cs="Arial"/>
          <w:sz w:val="22"/>
          <w:szCs w:val="22"/>
        </w:rPr>
        <w:t>" (osprzęt pomocniczy) z min. 2 rezerwowymi odpływami</w:t>
      </w:r>
      <w:r w:rsidRPr="00406131">
        <w:rPr>
          <w:rFonts w:ascii="Arial" w:hAnsi="Arial" w:cs="Arial"/>
          <w:sz w:val="22"/>
          <w:szCs w:val="22"/>
        </w:rPr>
        <w:t>,</w:t>
      </w:r>
    </w:p>
    <w:p w14:paraId="1B347D66"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yłącznik bezpieczeństwa umożliwiając</w:t>
      </w:r>
      <w:r w:rsidRPr="00406131">
        <w:rPr>
          <w:rFonts w:ascii="Arial" w:hAnsi="Arial" w:cs="Arial"/>
          <w:sz w:val="22"/>
          <w:szCs w:val="22"/>
        </w:rPr>
        <w:t>ego</w:t>
      </w:r>
      <w:r w:rsidR="006A3EB5" w:rsidRPr="00406131">
        <w:rPr>
          <w:rFonts w:ascii="Arial" w:hAnsi="Arial" w:cs="Arial"/>
          <w:sz w:val="22"/>
          <w:szCs w:val="22"/>
        </w:rPr>
        <w:t xml:space="preserve"> awaryjne wyłączenie zasilania </w:t>
      </w:r>
      <w:r w:rsidR="00A674AA">
        <w:rPr>
          <w:rFonts w:ascii="Arial" w:hAnsi="Arial" w:cs="Arial"/>
          <w:sz w:val="22"/>
          <w:szCs w:val="22"/>
        </w:rPr>
        <w:t>kiosku analizatorów</w:t>
      </w:r>
      <w:r w:rsidR="00EC56A3" w:rsidRPr="00406131">
        <w:rPr>
          <w:rFonts w:ascii="Arial" w:hAnsi="Arial" w:cs="Arial"/>
          <w:sz w:val="22"/>
          <w:szCs w:val="22"/>
        </w:rPr>
        <w:t>,</w:t>
      </w:r>
    </w:p>
    <w:p w14:paraId="47BB726B"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o</w:t>
      </w:r>
      <w:r w:rsidR="006A3EB5" w:rsidRPr="00406131">
        <w:rPr>
          <w:rFonts w:ascii="Arial" w:hAnsi="Arial" w:cs="Arial"/>
          <w:sz w:val="22"/>
          <w:szCs w:val="22"/>
        </w:rPr>
        <w:t>świetleni</w:t>
      </w:r>
      <w:r w:rsidRPr="00406131">
        <w:rPr>
          <w:rFonts w:ascii="Arial" w:hAnsi="Arial" w:cs="Arial"/>
          <w:sz w:val="22"/>
          <w:szCs w:val="22"/>
        </w:rPr>
        <w:t>a</w:t>
      </w:r>
      <w:r w:rsidR="006A3EB5" w:rsidRPr="00406131">
        <w:rPr>
          <w:rFonts w:ascii="Arial" w:hAnsi="Arial" w:cs="Arial"/>
          <w:sz w:val="22"/>
          <w:szCs w:val="22"/>
        </w:rPr>
        <w:t xml:space="preserve"> umożliwiające</w:t>
      </w:r>
      <w:r w:rsidRPr="00406131">
        <w:rPr>
          <w:rFonts w:ascii="Arial" w:hAnsi="Arial" w:cs="Arial"/>
          <w:sz w:val="22"/>
          <w:szCs w:val="22"/>
        </w:rPr>
        <w:t>go</w:t>
      </w:r>
      <w:r w:rsidR="006A3EB5" w:rsidRPr="00406131">
        <w:rPr>
          <w:rFonts w:ascii="Arial" w:hAnsi="Arial" w:cs="Arial"/>
          <w:sz w:val="22"/>
          <w:szCs w:val="22"/>
        </w:rPr>
        <w:t xml:space="preserve"> prowadzenie prac serwisowych bez konieczności stosowania dodatkowych źródeł światła</w:t>
      </w:r>
      <w:r w:rsidR="00EC56A3" w:rsidRPr="00406131">
        <w:rPr>
          <w:rFonts w:ascii="Arial" w:hAnsi="Arial" w:cs="Arial"/>
          <w:sz w:val="22"/>
          <w:szCs w:val="22"/>
        </w:rPr>
        <w:t>,</w:t>
      </w:r>
    </w:p>
    <w:p w14:paraId="7D214DD5"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ś</w:t>
      </w:r>
      <w:r w:rsidR="006A3EB5" w:rsidRPr="00406131">
        <w:rPr>
          <w:rFonts w:ascii="Arial" w:hAnsi="Arial" w:cs="Arial"/>
          <w:sz w:val="22"/>
          <w:szCs w:val="22"/>
        </w:rPr>
        <w:t>cian</w:t>
      </w:r>
      <w:r w:rsidR="008D4A90" w:rsidRPr="00406131">
        <w:rPr>
          <w:rFonts w:ascii="Arial" w:hAnsi="Arial" w:cs="Arial"/>
          <w:sz w:val="22"/>
          <w:szCs w:val="22"/>
        </w:rPr>
        <w:t>y</w:t>
      </w:r>
      <w:r w:rsidR="006A3EB5" w:rsidRPr="00406131">
        <w:rPr>
          <w:rFonts w:ascii="Arial" w:hAnsi="Arial" w:cs="Arial"/>
          <w:sz w:val="22"/>
          <w:szCs w:val="22"/>
        </w:rPr>
        <w:t xml:space="preserve"> wewnętrzn</w:t>
      </w:r>
      <w:r w:rsidR="008D4A90" w:rsidRPr="00406131">
        <w:rPr>
          <w:rFonts w:ascii="Arial" w:hAnsi="Arial" w:cs="Arial"/>
          <w:sz w:val="22"/>
          <w:szCs w:val="22"/>
        </w:rPr>
        <w:t>e</w:t>
      </w:r>
      <w:r w:rsidR="006A3EB5" w:rsidRPr="00406131">
        <w:rPr>
          <w:rFonts w:ascii="Arial" w:hAnsi="Arial" w:cs="Arial"/>
          <w:sz w:val="22"/>
          <w:szCs w:val="22"/>
        </w:rPr>
        <w:t xml:space="preserve"> o konstrukcji nośnej umożliwiającej zamocowanie przyrządów </w:t>
      </w:r>
      <w:r w:rsidR="00763845">
        <w:rPr>
          <w:rFonts w:ascii="Arial" w:hAnsi="Arial" w:cs="Arial"/>
          <w:sz w:val="22"/>
          <w:szCs w:val="22"/>
        </w:rPr>
        <w:t xml:space="preserve">      </w:t>
      </w:r>
      <w:r w:rsidR="006A3EB5" w:rsidRPr="00406131">
        <w:rPr>
          <w:rFonts w:ascii="Arial" w:hAnsi="Arial" w:cs="Arial"/>
          <w:sz w:val="22"/>
          <w:szCs w:val="22"/>
        </w:rPr>
        <w:t>o masie min. 50kg</w:t>
      </w:r>
      <w:r w:rsidR="00EC56A3" w:rsidRPr="00406131">
        <w:rPr>
          <w:rFonts w:ascii="Arial" w:hAnsi="Arial" w:cs="Arial"/>
          <w:sz w:val="22"/>
          <w:szCs w:val="22"/>
        </w:rPr>
        <w:t>,</w:t>
      </w:r>
    </w:p>
    <w:p w14:paraId="01B3D1DA" w14:textId="77777777" w:rsidR="00703C3B" w:rsidRPr="00406131" w:rsidRDefault="00496F55"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odłogę pokrytą blachą ryflowaną o grubości min. 2mm; powinna pozwalać na obciążenie jej ciężarem min. 200kg/m</w:t>
      </w:r>
      <w:r w:rsidR="006A3EB5" w:rsidRPr="00406131">
        <w:rPr>
          <w:rFonts w:ascii="Arial" w:hAnsi="Arial" w:cs="Arial"/>
          <w:sz w:val="22"/>
          <w:szCs w:val="22"/>
          <w:vertAlign w:val="superscript"/>
        </w:rPr>
        <w:t>2</w:t>
      </w:r>
      <w:r w:rsidR="00EC56A3" w:rsidRPr="00406131">
        <w:rPr>
          <w:rFonts w:ascii="Arial" w:hAnsi="Arial" w:cs="Arial"/>
          <w:sz w:val="22"/>
          <w:szCs w:val="22"/>
        </w:rPr>
        <w:t>,</w:t>
      </w:r>
    </w:p>
    <w:p w14:paraId="6A865A34"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d</w:t>
      </w:r>
      <w:r w:rsidR="006A3EB5" w:rsidRPr="00406131">
        <w:rPr>
          <w:rFonts w:ascii="Arial" w:hAnsi="Arial" w:cs="Arial"/>
          <w:sz w:val="22"/>
          <w:szCs w:val="22"/>
        </w:rPr>
        <w:t>rzwi z samozamykaczem</w:t>
      </w:r>
      <w:r w:rsidR="00A732DB">
        <w:rPr>
          <w:rFonts w:ascii="Arial" w:hAnsi="Arial" w:cs="Arial"/>
          <w:sz w:val="22"/>
          <w:szCs w:val="22"/>
        </w:rPr>
        <w:t>,</w:t>
      </w:r>
      <w:r w:rsidR="006A3EB5" w:rsidRPr="00406131">
        <w:rPr>
          <w:rFonts w:ascii="Arial" w:hAnsi="Arial" w:cs="Arial"/>
          <w:sz w:val="22"/>
          <w:szCs w:val="22"/>
        </w:rPr>
        <w:t xml:space="preserve"> wyposażone w zamek patentowy i minimum 3 komplety kluczy</w:t>
      </w:r>
      <w:r w:rsidR="009C1321">
        <w:rPr>
          <w:rFonts w:ascii="Arial" w:hAnsi="Arial" w:cs="Arial"/>
          <w:sz w:val="22"/>
          <w:szCs w:val="22"/>
        </w:rPr>
        <w:t>.</w:t>
      </w:r>
      <w:r w:rsidR="006A3EB5" w:rsidRPr="00406131">
        <w:rPr>
          <w:rFonts w:ascii="Arial" w:hAnsi="Arial" w:cs="Arial"/>
          <w:sz w:val="22"/>
          <w:szCs w:val="22"/>
        </w:rPr>
        <w:t xml:space="preserve"> </w:t>
      </w:r>
      <w:r w:rsidR="009C1321">
        <w:rPr>
          <w:rFonts w:ascii="Arial" w:hAnsi="Arial" w:cs="Arial"/>
          <w:sz w:val="22"/>
          <w:szCs w:val="22"/>
        </w:rPr>
        <w:t>N</w:t>
      </w:r>
      <w:r w:rsidR="006A3EB5" w:rsidRPr="00406131">
        <w:rPr>
          <w:rFonts w:ascii="Arial" w:hAnsi="Arial" w:cs="Arial"/>
          <w:sz w:val="22"/>
          <w:szCs w:val="22"/>
        </w:rPr>
        <w:t xml:space="preserve">a zewnętrznej stronie powinna być tabliczka znamionowa ze stali nierdzewnej zawierająca informację o nr technologicznych zabudowanych </w:t>
      </w:r>
      <w:r w:rsidR="00763845">
        <w:rPr>
          <w:rFonts w:ascii="Arial" w:hAnsi="Arial" w:cs="Arial"/>
          <w:sz w:val="22"/>
          <w:szCs w:val="22"/>
        </w:rPr>
        <w:t xml:space="preserve">                </w:t>
      </w:r>
      <w:r w:rsidR="006A3EB5" w:rsidRPr="00406131">
        <w:rPr>
          <w:rFonts w:ascii="Arial" w:hAnsi="Arial" w:cs="Arial"/>
          <w:sz w:val="22"/>
          <w:szCs w:val="22"/>
        </w:rPr>
        <w:t>w k</w:t>
      </w:r>
      <w:r w:rsidR="008D3724">
        <w:rPr>
          <w:rFonts w:ascii="Arial" w:hAnsi="Arial" w:cs="Arial"/>
          <w:sz w:val="22"/>
          <w:szCs w:val="22"/>
        </w:rPr>
        <w:t>iosku</w:t>
      </w:r>
      <w:r w:rsidR="006A3EB5" w:rsidRPr="00406131">
        <w:rPr>
          <w:rFonts w:ascii="Arial" w:hAnsi="Arial" w:cs="Arial"/>
          <w:sz w:val="22"/>
          <w:szCs w:val="22"/>
        </w:rPr>
        <w:t xml:space="preserve"> analizatorów</w:t>
      </w:r>
      <w:r w:rsidRPr="00406131">
        <w:rPr>
          <w:rFonts w:ascii="Arial" w:hAnsi="Arial" w:cs="Arial"/>
          <w:sz w:val="22"/>
          <w:szCs w:val="22"/>
        </w:rPr>
        <w:t>,</w:t>
      </w:r>
    </w:p>
    <w:p w14:paraId="3F3F7E12"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s</w:t>
      </w:r>
      <w:r w:rsidR="006A3EB5" w:rsidRPr="00406131">
        <w:rPr>
          <w:rFonts w:ascii="Arial" w:hAnsi="Arial" w:cs="Arial"/>
          <w:sz w:val="22"/>
          <w:szCs w:val="22"/>
        </w:rPr>
        <w:t>ystem odprowadzenia wód deszczowych w słupach pionowych kontenera</w:t>
      </w:r>
      <w:r w:rsidR="00EC56A3" w:rsidRPr="00406131">
        <w:rPr>
          <w:rFonts w:ascii="Arial" w:hAnsi="Arial" w:cs="Arial"/>
          <w:sz w:val="22"/>
          <w:szCs w:val="22"/>
        </w:rPr>
        <w:t>,</w:t>
      </w:r>
    </w:p>
    <w:p w14:paraId="01D448B7"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p</w:t>
      </w:r>
      <w:r w:rsidR="006A3EB5" w:rsidRPr="00406131">
        <w:rPr>
          <w:rFonts w:ascii="Arial" w:hAnsi="Arial" w:cs="Arial"/>
          <w:sz w:val="22"/>
          <w:szCs w:val="22"/>
        </w:rPr>
        <w:t>rzepusty kablowe i rurowe (należy przewidzieć min. 5 dławic rezerwowych o różnych rozmiarach)</w:t>
      </w:r>
      <w:r w:rsidR="00A35774" w:rsidRPr="00406131">
        <w:rPr>
          <w:rFonts w:ascii="Arial" w:hAnsi="Arial" w:cs="Arial"/>
          <w:sz w:val="22"/>
          <w:szCs w:val="22"/>
        </w:rPr>
        <w:t xml:space="preserve">. </w:t>
      </w:r>
      <w:r w:rsidR="00703C3B" w:rsidRPr="00406131">
        <w:rPr>
          <w:rFonts w:ascii="Arial" w:hAnsi="Arial" w:cs="Arial"/>
          <w:sz w:val="22"/>
          <w:szCs w:val="22"/>
        </w:rPr>
        <w:t xml:space="preserve">Wprowadzenie kabli do </w:t>
      </w:r>
      <w:r w:rsidR="00152564">
        <w:rPr>
          <w:rFonts w:ascii="Arial" w:hAnsi="Arial" w:cs="Arial"/>
          <w:sz w:val="22"/>
          <w:szCs w:val="22"/>
        </w:rPr>
        <w:t>kiosku analizatorów</w:t>
      </w:r>
      <w:r w:rsidR="00703C3B" w:rsidRPr="00406131">
        <w:rPr>
          <w:rFonts w:ascii="Arial" w:hAnsi="Arial" w:cs="Arial"/>
          <w:sz w:val="22"/>
          <w:szCs w:val="22"/>
        </w:rPr>
        <w:t xml:space="preserve"> należy </w:t>
      </w:r>
      <w:r w:rsidR="00A35774" w:rsidRPr="00406131">
        <w:rPr>
          <w:rFonts w:ascii="Arial" w:hAnsi="Arial" w:cs="Arial"/>
          <w:sz w:val="22"/>
          <w:szCs w:val="22"/>
        </w:rPr>
        <w:t>realizować przy użyciu dedykowanych modularnych systemów uszczelnień kablowych, które zagwarantują indywidualne uszczelnienie każdego kabla, odporność na warunki atmosferyczne, itp.,</w:t>
      </w:r>
    </w:p>
    <w:p w14:paraId="47F65598"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n</w:t>
      </w:r>
      <w:r w:rsidR="006A3EB5" w:rsidRPr="00406131">
        <w:rPr>
          <w:rFonts w:ascii="Arial" w:hAnsi="Arial" w:cs="Arial"/>
          <w:sz w:val="22"/>
          <w:szCs w:val="22"/>
        </w:rPr>
        <w:t>iezbędne wyposażenie i sprzęt ppoż.</w:t>
      </w:r>
      <w:r w:rsidR="00EC56A3" w:rsidRPr="00406131">
        <w:rPr>
          <w:rFonts w:ascii="Arial" w:hAnsi="Arial" w:cs="Arial"/>
          <w:sz w:val="22"/>
          <w:szCs w:val="22"/>
        </w:rPr>
        <w:t>,</w:t>
      </w:r>
    </w:p>
    <w:p w14:paraId="503E7C24" w14:textId="77777777" w:rsidR="00703C3B" w:rsidRDefault="008D4A90" w:rsidP="00461418">
      <w:pPr>
        <w:numPr>
          <w:ilvl w:val="0"/>
          <w:numId w:val="45"/>
        </w:numPr>
        <w:jc w:val="both"/>
        <w:rPr>
          <w:rFonts w:ascii="Arial" w:hAnsi="Arial" w:cs="Arial"/>
          <w:sz w:val="22"/>
          <w:szCs w:val="22"/>
        </w:rPr>
      </w:pPr>
      <w:r w:rsidRPr="00406131">
        <w:rPr>
          <w:rFonts w:ascii="Arial" w:hAnsi="Arial" w:cs="Arial"/>
          <w:sz w:val="22"/>
          <w:szCs w:val="22"/>
        </w:rPr>
        <w:lastRenderedPageBreak/>
        <w:t>s</w:t>
      </w:r>
      <w:r w:rsidR="006A3EB5" w:rsidRPr="00406131">
        <w:rPr>
          <w:rFonts w:ascii="Arial" w:hAnsi="Arial" w:cs="Arial"/>
          <w:sz w:val="22"/>
          <w:szCs w:val="22"/>
        </w:rPr>
        <w:t>tojak na butle (jeśli są one wymagane)</w:t>
      </w:r>
      <w:r w:rsidR="00EC56A3" w:rsidRPr="00406131">
        <w:rPr>
          <w:rFonts w:ascii="Arial" w:hAnsi="Arial" w:cs="Arial"/>
          <w:sz w:val="22"/>
          <w:szCs w:val="22"/>
        </w:rPr>
        <w:t>,</w:t>
      </w:r>
    </w:p>
    <w:p w14:paraId="082D4C58" w14:textId="77777777" w:rsidR="00EE5780" w:rsidRPr="00406131" w:rsidRDefault="00EE5780" w:rsidP="00461418">
      <w:pPr>
        <w:numPr>
          <w:ilvl w:val="0"/>
          <w:numId w:val="45"/>
        </w:numPr>
        <w:jc w:val="both"/>
        <w:rPr>
          <w:rFonts w:ascii="Arial" w:hAnsi="Arial" w:cs="Arial"/>
          <w:sz w:val="22"/>
          <w:szCs w:val="22"/>
        </w:rPr>
      </w:pPr>
      <w:r>
        <w:rPr>
          <w:rFonts w:ascii="Arial" w:hAnsi="Arial" w:cs="Arial"/>
          <w:sz w:val="22"/>
          <w:szCs w:val="22"/>
        </w:rPr>
        <w:t xml:space="preserve">konstrukcja mechaniczna pomieszczenia analizatorów, użyte materiały i powłoki malarskie  muszą zapewnić min. 10-letnią ochronę przed korozją, </w:t>
      </w:r>
    </w:p>
    <w:p w14:paraId="4CD68896" w14:textId="77777777" w:rsidR="00703C3B" w:rsidRPr="00406131" w:rsidRDefault="008D4A90" w:rsidP="00461418">
      <w:pPr>
        <w:numPr>
          <w:ilvl w:val="0"/>
          <w:numId w:val="45"/>
        </w:numPr>
        <w:jc w:val="both"/>
        <w:rPr>
          <w:rFonts w:ascii="Arial" w:hAnsi="Arial" w:cs="Arial"/>
          <w:sz w:val="22"/>
          <w:szCs w:val="22"/>
        </w:rPr>
      </w:pPr>
      <w:r w:rsidRPr="00406131">
        <w:rPr>
          <w:rFonts w:ascii="Arial" w:hAnsi="Arial" w:cs="Arial"/>
          <w:sz w:val="22"/>
          <w:szCs w:val="22"/>
        </w:rPr>
        <w:t>w</w:t>
      </w:r>
      <w:r w:rsidR="006A3EB5" w:rsidRPr="00406131">
        <w:rPr>
          <w:rFonts w:ascii="Arial" w:hAnsi="Arial" w:cs="Arial"/>
          <w:sz w:val="22"/>
          <w:szCs w:val="22"/>
        </w:rPr>
        <w:t xml:space="preserve"> przypadku, gdy mierzona próbka bądź gazy nośne lub/i kalibracyjne mogą stanowić zagrożenie dla serwisu, to niezbędne jest </w:t>
      </w:r>
      <w:r w:rsidR="00D42218">
        <w:rPr>
          <w:rFonts w:ascii="Arial" w:hAnsi="Arial" w:cs="Arial"/>
          <w:sz w:val="22"/>
          <w:szCs w:val="22"/>
        </w:rPr>
        <w:t>zamontowanie</w:t>
      </w:r>
      <w:r w:rsidR="006A3EB5" w:rsidRPr="00406131">
        <w:rPr>
          <w:rFonts w:ascii="Arial" w:hAnsi="Arial" w:cs="Arial"/>
          <w:sz w:val="22"/>
          <w:szCs w:val="22"/>
        </w:rPr>
        <w:t xml:space="preserve"> systemu detekcji ich stężeń (</w:t>
      </w:r>
      <w:r w:rsidR="00E32CE1">
        <w:rPr>
          <w:rFonts w:ascii="Arial" w:hAnsi="Arial" w:cs="Arial"/>
          <w:sz w:val="22"/>
          <w:szCs w:val="22"/>
        </w:rPr>
        <w:t>detektory</w:t>
      </w:r>
      <w:r w:rsidR="006A3EB5" w:rsidRPr="00406131">
        <w:rPr>
          <w:rFonts w:ascii="Arial" w:hAnsi="Arial" w:cs="Arial"/>
          <w:sz w:val="22"/>
          <w:szCs w:val="22"/>
        </w:rPr>
        <w:t xml:space="preserve"> stężeń toksycznych i/lub wybuchowych </w:t>
      </w:r>
      <w:r w:rsidR="00703C3B" w:rsidRPr="00406131">
        <w:rPr>
          <w:rFonts w:ascii="Arial" w:hAnsi="Arial" w:cs="Arial"/>
          <w:sz w:val="22"/>
          <w:szCs w:val="22"/>
        </w:rPr>
        <w:t>i</w:t>
      </w:r>
      <w:r w:rsidR="006A3EB5" w:rsidRPr="00406131">
        <w:rPr>
          <w:rFonts w:ascii="Arial" w:hAnsi="Arial" w:cs="Arial"/>
          <w:sz w:val="22"/>
          <w:szCs w:val="22"/>
        </w:rPr>
        <w:t>/lub tlenu)</w:t>
      </w:r>
      <w:r w:rsidR="0001298E">
        <w:rPr>
          <w:rFonts w:ascii="Arial" w:hAnsi="Arial" w:cs="Arial"/>
          <w:sz w:val="22"/>
          <w:szCs w:val="22"/>
        </w:rPr>
        <w:t xml:space="preserve"> wewnątrz </w:t>
      </w:r>
      <w:r w:rsidR="005E4297">
        <w:rPr>
          <w:rFonts w:ascii="Arial" w:hAnsi="Arial" w:cs="Arial"/>
          <w:sz w:val="22"/>
          <w:szCs w:val="22"/>
        </w:rPr>
        <w:t>kiosku analizatorów</w:t>
      </w:r>
      <w:r w:rsidR="0001298E">
        <w:rPr>
          <w:rFonts w:ascii="Arial" w:hAnsi="Arial" w:cs="Arial"/>
          <w:sz w:val="22"/>
          <w:szCs w:val="22"/>
        </w:rPr>
        <w:t xml:space="preserve"> </w:t>
      </w:r>
      <w:r w:rsidR="006A3EB5" w:rsidRPr="00406131">
        <w:rPr>
          <w:rFonts w:ascii="Arial" w:hAnsi="Arial" w:cs="Arial"/>
          <w:sz w:val="22"/>
          <w:szCs w:val="22"/>
        </w:rPr>
        <w:t xml:space="preserve">wraz z systemem sygnalizacji o zagrożeniach (sygnalizacja lokalna </w:t>
      </w:r>
      <w:r w:rsidRPr="00406131">
        <w:rPr>
          <w:rFonts w:ascii="Arial" w:hAnsi="Arial" w:cs="Arial"/>
          <w:sz w:val="22"/>
          <w:szCs w:val="22"/>
        </w:rPr>
        <w:t>oraz</w:t>
      </w:r>
      <w:r w:rsidR="006A3EB5" w:rsidRPr="00406131">
        <w:rPr>
          <w:rFonts w:ascii="Arial" w:hAnsi="Arial" w:cs="Arial"/>
          <w:sz w:val="22"/>
          <w:szCs w:val="22"/>
        </w:rPr>
        <w:t xml:space="preserve"> sygnalizacja do DCS)</w:t>
      </w:r>
      <w:r w:rsidR="005F2B9B" w:rsidRPr="00406131">
        <w:rPr>
          <w:rFonts w:ascii="Arial" w:hAnsi="Arial" w:cs="Arial"/>
          <w:sz w:val="22"/>
          <w:szCs w:val="22"/>
        </w:rPr>
        <w:t>:</w:t>
      </w:r>
    </w:p>
    <w:p w14:paraId="5D42BA4F" w14:textId="77777777" w:rsidR="00703C3B" w:rsidRDefault="006A3EB5" w:rsidP="00461418">
      <w:pPr>
        <w:numPr>
          <w:ilvl w:val="1"/>
          <w:numId w:val="45"/>
        </w:numPr>
        <w:jc w:val="both"/>
        <w:rPr>
          <w:rFonts w:ascii="Arial" w:hAnsi="Arial" w:cs="Arial"/>
          <w:sz w:val="22"/>
          <w:szCs w:val="22"/>
        </w:rPr>
      </w:pPr>
      <w:r w:rsidRPr="00406131">
        <w:rPr>
          <w:rFonts w:ascii="Arial" w:hAnsi="Arial" w:cs="Arial"/>
          <w:sz w:val="22"/>
          <w:szCs w:val="22"/>
        </w:rPr>
        <w:t xml:space="preserve">sygnalizacja lokalna </w:t>
      </w:r>
      <w:r w:rsidR="00EE1D34">
        <w:rPr>
          <w:rFonts w:ascii="Arial" w:hAnsi="Arial" w:cs="Arial"/>
          <w:sz w:val="22"/>
          <w:szCs w:val="22"/>
        </w:rPr>
        <w:t>- składa</w:t>
      </w:r>
      <w:r w:rsidRPr="00406131">
        <w:rPr>
          <w:rFonts w:ascii="Arial" w:hAnsi="Arial" w:cs="Arial"/>
          <w:sz w:val="22"/>
          <w:szCs w:val="22"/>
        </w:rPr>
        <w:t xml:space="preserve"> się z sygnalizatorów </w:t>
      </w:r>
      <w:r w:rsidR="00CB055A">
        <w:rPr>
          <w:rFonts w:ascii="Arial" w:hAnsi="Arial" w:cs="Arial"/>
          <w:sz w:val="22"/>
          <w:szCs w:val="22"/>
        </w:rPr>
        <w:t>świetlnych</w:t>
      </w:r>
      <w:r w:rsidRPr="00406131">
        <w:rPr>
          <w:rFonts w:ascii="Arial" w:hAnsi="Arial" w:cs="Arial"/>
          <w:sz w:val="22"/>
          <w:szCs w:val="22"/>
        </w:rPr>
        <w:t xml:space="preserve"> </w:t>
      </w:r>
      <w:r w:rsidR="00367AC9" w:rsidRPr="00406131">
        <w:rPr>
          <w:rFonts w:ascii="Arial" w:hAnsi="Arial" w:cs="Arial"/>
          <w:sz w:val="22"/>
          <w:szCs w:val="22"/>
        </w:rPr>
        <w:br/>
      </w:r>
      <w:r w:rsidRPr="00406131">
        <w:rPr>
          <w:rFonts w:ascii="Arial" w:hAnsi="Arial" w:cs="Arial"/>
          <w:sz w:val="22"/>
          <w:szCs w:val="22"/>
        </w:rPr>
        <w:t xml:space="preserve">i akustycznych zabudowanych </w:t>
      </w:r>
      <w:r w:rsidR="00CB055A">
        <w:rPr>
          <w:rFonts w:ascii="Arial" w:hAnsi="Arial" w:cs="Arial"/>
          <w:sz w:val="22"/>
          <w:szCs w:val="22"/>
        </w:rPr>
        <w:t xml:space="preserve">zarówno </w:t>
      </w:r>
      <w:r w:rsidRPr="00406131">
        <w:rPr>
          <w:rFonts w:ascii="Arial" w:hAnsi="Arial" w:cs="Arial"/>
          <w:sz w:val="22"/>
          <w:szCs w:val="22"/>
        </w:rPr>
        <w:t xml:space="preserve">na zewnątrz, jak i wewnątrz </w:t>
      </w:r>
      <w:r w:rsidR="00CB055A">
        <w:rPr>
          <w:rFonts w:ascii="Arial" w:hAnsi="Arial" w:cs="Arial"/>
          <w:sz w:val="22"/>
          <w:szCs w:val="22"/>
        </w:rPr>
        <w:t>kiosku analizatorów</w:t>
      </w:r>
      <w:r w:rsidR="00FB647B">
        <w:rPr>
          <w:rFonts w:ascii="Arial" w:hAnsi="Arial" w:cs="Arial"/>
          <w:sz w:val="22"/>
          <w:szCs w:val="22"/>
        </w:rPr>
        <w:t>;</w:t>
      </w:r>
      <w:r w:rsidR="00CF254D">
        <w:rPr>
          <w:rFonts w:ascii="Arial" w:hAnsi="Arial" w:cs="Arial"/>
          <w:sz w:val="22"/>
          <w:szCs w:val="22"/>
        </w:rPr>
        <w:t xml:space="preserve"> w uzasadnionych </w:t>
      </w:r>
      <w:r w:rsidR="00FB647B">
        <w:rPr>
          <w:rFonts w:ascii="Arial" w:hAnsi="Arial" w:cs="Arial"/>
          <w:sz w:val="22"/>
          <w:szCs w:val="22"/>
        </w:rPr>
        <w:t xml:space="preserve">przypadkach </w:t>
      </w:r>
      <w:r w:rsidR="00CF254D">
        <w:rPr>
          <w:rFonts w:ascii="Arial" w:hAnsi="Arial" w:cs="Arial"/>
          <w:sz w:val="22"/>
          <w:szCs w:val="22"/>
        </w:rPr>
        <w:t>sygnalizator akustyczny wewnętrzny nie musi być instalowany.</w:t>
      </w:r>
      <w:r w:rsidRPr="00406131">
        <w:rPr>
          <w:rFonts w:ascii="Arial" w:hAnsi="Arial" w:cs="Arial"/>
          <w:sz w:val="22"/>
          <w:szCs w:val="22"/>
        </w:rPr>
        <w:t xml:space="preserve"> </w:t>
      </w:r>
      <w:r w:rsidR="00CF254D">
        <w:rPr>
          <w:rFonts w:ascii="Arial" w:hAnsi="Arial" w:cs="Arial"/>
          <w:sz w:val="22"/>
          <w:szCs w:val="22"/>
        </w:rPr>
        <w:t>U</w:t>
      </w:r>
      <w:r w:rsidRPr="00406131">
        <w:rPr>
          <w:rFonts w:ascii="Arial" w:hAnsi="Arial" w:cs="Arial"/>
          <w:sz w:val="22"/>
          <w:szCs w:val="22"/>
        </w:rPr>
        <w:t>kład sterowania oparty o dedykowan</w:t>
      </w:r>
      <w:r w:rsidR="00AF2CA7">
        <w:rPr>
          <w:rFonts w:ascii="Arial" w:hAnsi="Arial" w:cs="Arial"/>
          <w:sz w:val="22"/>
          <w:szCs w:val="22"/>
        </w:rPr>
        <w:t>ą</w:t>
      </w:r>
      <w:r w:rsidRPr="00406131">
        <w:rPr>
          <w:rFonts w:ascii="Arial" w:hAnsi="Arial" w:cs="Arial"/>
          <w:sz w:val="22"/>
          <w:szCs w:val="22"/>
        </w:rPr>
        <w:t xml:space="preserve"> </w:t>
      </w:r>
      <w:r w:rsidR="00AF2CA7">
        <w:rPr>
          <w:rFonts w:ascii="Arial" w:hAnsi="Arial" w:cs="Arial"/>
          <w:sz w:val="22"/>
          <w:szCs w:val="22"/>
        </w:rPr>
        <w:t>centralkę</w:t>
      </w:r>
      <w:r w:rsidR="000D0C68">
        <w:rPr>
          <w:rFonts w:ascii="Arial" w:hAnsi="Arial" w:cs="Arial"/>
          <w:sz w:val="22"/>
          <w:szCs w:val="22"/>
        </w:rPr>
        <w:t xml:space="preserve"> bądź sterownik PLC.</w:t>
      </w:r>
      <w:r w:rsidRPr="00406131">
        <w:rPr>
          <w:rFonts w:ascii="Arial" w:hAnsi="Arial" w:cs="Arial"/>
          <w:sz w:val="22"/>
          <w:szCs w:val="22"/>
        </w:rPr>
        <w:t xml:space="preserve"> </w:t>
      </w:r>
      <w:r w:rsidR="000D0C68">
        <w:rPr>
          <w:rFonts w:ascii="Arial" w:hAnsi="Arial" w:cs="Arial"/>
          <w:sz w:val="22"/>
          <w:szCs w:val="22"/>
        </w:rPr>
        <w:t>W</w:t>
      </w:r>
      <w:r w:rsidRPr="00406131">
        <w:rPr>
          <w:rFonts w:ascii="Arial" w:hAnsi="Arial" w:cs="Arial"/>
          <w:sz w:val="22"/>
          <w:szCs w:val="22"/>
        </w:rPr>
        <w:t>skazane jest, aby przy wejściu do kontenera zlokalizowany był panel z lamp</w:t>
      </w:r>
      <w:r w:rsidR="007D702F">
        <w:rPr>
          <w:rFonts w:ascii="Arial" w:hAnsi="Arial" w:cs="Arial"/>
          <w:sz w:val="22"/>
          <w:szCs w:val="22"/>
        </w:rPr>
        <w:t xml:space="preserve">kami sygnalizacyjnymi (lampka zielona - brak alarmów, alarm - dedykowana lampka czerwona świeci światłem pulsacyjnym, dedykowana lampka czerwona świeci światłem ciągłym - alarm ustąpił samoczynnie) </w:t>
      </w:r>
      <w:r w:rsidRPr="00406131">
        <w:rPr>
          <w:rFonts w:ascii="Arial" w:hAnsi="Arial" w:cs="Arial"/>
          <w:sz w:val="22"/>
          <w:szCs w:val="22"/>
        </w:rPr>
        <w:t>oraz przyciskami (reset, test lampek, przyjęcie alarmu</w:t>
      </w:r>
      <w:r w:rsidR="00E90A08">
        <w:rPr>
          <w:rFonts w:ascii="Arial" w:hAnsi="Arial" w:cs="Arial"/>
          <w:sz w:val="22"/>
          <w:szCs w:val="22"/>
        </w:rPr>
        <w:t xml:space="preserve"> - </w:t>
      </w:r>
      <w:r w:rsidR="003F5944">
        <w:rPr>
          <w:rFonts w:ascii="Arial" w:hAnsi="Arial" w:cs="Arial"/>
          <w:sz w:val="22"/>
          <w:szCs w:val="22"/>
        </w:rPr>
        <w:t>wyłączenie</w:t>
      </w:r>
      <w:r w:rsidR="00E90A08">
        <w:rPr>
          <w:rFonts w:ascii="Arial" w:hAnsi="Arial" w:cs="Arial"/>
          <w:sz w:val="22"/>
          <w:szCs w:val="22"/>
        </w:rPr>
        <w:t xml:space="preserve"> alarmu w kontenerze</w:t>
      </w:r>
      <w:r w:rsidRPr="00406131">
        <w:rPr>
          <w:rFonts w:ascii="Arial" w:hAnsi="Arial" w:cs="Arial"/>
          <w:sz w:val="22"/>
          <w:szCs w:val="22"/>
        </w:rPr>
        <w:t>) - szczegółowy sposób alarmowania, logikę działania sygnalizat</w:t>
      </w:r>
      <w:r w:rsidR="00403736">
        <w:rPr>
          <w:rFonts w:ascii="Arial" w:hAnsi="Arial" w:cs="Arial"/>
          <w:sz w:val="22"/>
          <w:szCs w:val="22"/>
        </w:rPr>
        <w:t xml:space="preserve">orów oraz panelu należy ustalić </w:t>
      </w:r>
      <w:r w:rsidRPr="00406131">
        <w:rPr>
          <w:rFonts w:ascii="Arial" w:hAnsi="Arial" w:cs="Arial"/>
          <w:sz w:val="22"/>
          <w:szCs w:val="22"/>
        </w:rPr>
        <w:t xml:space="preserve">z </w:t>
      </w:r>
      <w:r w:rsidR="00367AC9" w:rsidRPr="00406131">
        <w:rPr>
          <w:rFonts w:ascii="Arial" w:hAnsi="Arial" w:cs="Arial"/>
          <w:sz w:val="22"/>
          <w:szCs w:val="22"/>
        </w:rPr>
        <w:t>Kupującym</w:t>
      </w:r>
      <w:r w:rsidR="00D838DA" w:rsidRPr="00406131">
        <w:rPr>
          <w:rFonts w:ascii="Arial" w:hAnsi="Arial" w:cs="Arial"/>
          <w:sz w:val="22"/>
          <w:szCs w:val="22"/>
        </w:rPr>
        <w:t>,</w:t>
      </w:r>
    </w:p>
    <w:p w14:paraId="63F23E0A" w14:textId="77777777" w:rsidR="006A3EB5" w:rsidRPr="00406131" w:rsidRDefault="006A3EB5" w:rsidP="00461418">
      <w:pPr>
        <w:numPr>
          <w:ilvl w:val="1"/>
          <w:numId w:val="45"/>
        </w:numPr>
        <w:jc w:val="both"/>
        <w:rPr>
          <w:rFonts w:ascii="Arial" w:hAnsi="Arial" w:cs="Arial"/>
          <w:sz w:val="22"/>
          <w:szCs w:val="22"/>
        </w:rPr>
      </w:pPr>
      <w:r w:rsidRPr="00703C3B">
        <w:rPr>
          <w:rFonts w:ascii="Arial" w:hAnsi="Arial" w:cs="Arial"/>
          <w:sz w:val="22"/>
          <w:szCs w:val="22"/>
        </w:rPr>
        <w:t xml:space="preserve">sygnalizacja do DCS - do systemu DCS powinien być przesłany status każdego z sygnalizatorów; standardowo </w:t>
      </w:r>
      <w:r w:rsidR="002D1F5B">
        <w:rPr>
          <w:rFonts w:ascii="Arial" w:hAnsi="Arial" w:cs="Arial"/>
          <w:sz w:val="22"/>
          <w:szCs w:val="22"/>
        </w:rPr>
        <w:t>przyjmuje</w:t>
      </w:r>
      <w:r w:rsidRPr="00703C3B">
        <w:rPr>
          <w:rFonts w:ascii="Arial" w:hAnsi="Arial" w:cs="Arial"/>
          <w:sz w:val="22"/>
          <w:szCs w:val="22"/>
        </w:rPr>
        <w:t xml:space="preserve"> się, iż przyjęcie alarmu </w:t>
      </w:r>
      <w:r w:rsidR="00CF750B">
        <w:rPr>
          <w:rFonts w:ascii="Arial" w:hAnsi="Arial" w:cs="Arial"/>
          <w:sz w:val="22"/>
          <w:szCs w:val="22"/>
        </w:rPr>
        <w:t xml:space="preserve">     </w:t>
      </w:r>
      <w:r w:rsidRPr="00703C3B">
        <w:rPr>
          <w:rFonts w:ascii="Arial" w:hAnsi="Arial" w:cs="Arial"/>
          <w:sz w:val="22"/>
          <w:szCs w:val="22"/>
        </w:rPr>
        <w:t>w systemie DCS nie spowoduje resetu sygnalizacji optycznej i akustycznej na obiekcie</w:t>
      </w:r>
      <w:r w:rsidR="00406131">
        <w:rPr>
          <w:rFonts w:ascii="Arial" w:hAnsi="Arial" w:cs="Arial"/>
          <w:sz w:val="22"/>
          <w:szCs w:val="22"/>
        </w:rPr>
        <w:t>,</w:t>
      </w:r>
    </w:p>
    <w:p w14:paraId="5F430190" w14:textId="77777777" w:rsidR="00703C3B" w:rsidRDefault="00EE5780" w:rsidP="00461418">
      <w:pPr>
        <w:numPr>
          <w:ilvl w:val="0"/>
          <w:numId w:val="46"/>
        </w:numPr>
        <w:jc w:val="both"/>
        <w:rPr>
          <w:rFonts w:ascii="Arial" w:hAnsi="Arial" w:cs="Arial"/>
          <w:sz w:val="22"/>
          <w:szCs w:val="22"/>
        </w:rPr>
      </w:pPr>
      <w:r>
        <w:rPr>
          <w:rFonts w:ascii="Arial" w:hAnsi="Arial" w:cs="Arial"/>
          <w:sz w:val="22"/>
          <w:szCs w:val="22"/>
        </w:rPr>
        <w:t>w przypadku</w:t>
      </w:r>
      <w:r w:rsidR="005F2B9B">
        <w:rPr>
          <w:rFonts w:ascii="Arial" w:hAnsi="Arial" w:cs="Arial"/>
          <w:sz w:val="22"/>
          <w:szCs w:val="22"/>
        </w:rPr>
        <w:t>,</w:t>
      </w:r>
      <w:r w:rsidR="006A3EB5">
        <w:rPr>
          <w:rFonts w:ascii="Arial" w:hAnsi="Arial" w:cs="Arial"/>
          <w:sz w:val="22"/>
          <w:szCs w:val="22"/>
        </w:rPr>
        <w:t xml:space="preserve"> </w:t>
      </w:r>
      <w:r>
        <w:rPr>
          <w:rFonts w:ascii="Arial" w:hAnsi="Arial" w:cs="Arial"/>
          <w:sz w:val="22"/>
          <w:szCs w:val="22"/>
        </w:rPr>
        <w:t xml:space="preserve">gdy do kiosku analizatorów jest doprowadzana próbka ciekła, to musi on być zabezpieczony przed skutkami rozlania medium </w:t>
      </w:r>
      <w:r w:rsidR="00F920BE">
        <w:rPr>
          <w:rFonts w:ascii="Arial" w:hAnsi="Arial" w:cs="Arial"/>
          <w:sz w:val="22"/>
          <w:szCs w:val="22"/>
        </w:rPr>
        <w:t>(szczelna i posiadająca odpływ podłoga o nachyleniu pozwalającym na naturalny wypływ medium na zewnątrz)</w:t>
      </w:r>
      <w:r>
        <w:rPr>
          <w:rFonts w:ascii="Arial" w:hAnsi="Arial" w:cs="Arial"/>
          <w:sz w:val="22"/>
          <w:szCs w:val="22"/>
        </w:rPr>
        <w:t>,</w:t>
      </w:r>
    </w:p>
    <w:p w14:paraId="289FDBCA" w14:textId="77777777" w:rsidR="005762F5" w:rsidRPr="0097373C" w:rsidRDefault="005762F5" w:rsidP="00461418">
      <w:pPr>
        <w:numPr>
          <w:ilvl w:val="0"/>
          <w:numId w:val="46"/>
        </w:numPr>
        <w:jc w:val="both"/>
        <w:rPr>
          <w:rFonts w:ascii="Arial" w:hAnsi="Arial" w:cs="Arial"/>
          <w:sz w:val="22"/>
          <w:szCs w:val="22"/>
        </w:rPr>
      </w:pPr>
      <w:r w:rsidRPr="0097373C">
        <w:rPr>
          <w:rFonts w:ascii="Arial" w:hAnsi="Arial" w:cs="Arial"/>
          <w:sz w:val="22"/>
          <w:szCs w:val="22"/>
        </w:rPr>
        <w:t>w poniższych przypadkach</w:t>
      </w:r>
      <w:r>
        <w:rPr>
          <w:rFonts w:ascii="Arial" w:hAnsi="Arial" w:cs="Arial"/>
          <w:sz w:val="22"/>
          <w:szCs w:val="22"/>
        </w:rPr>
        <w:t>:</w:t>
      </w:r>
      <w:r w:rsidRPr="0097373C">
        <w:rPr>
          <w:rFonts w:ascii="Arial" w:hAnsi="Arial" w:cs="Arial"/>
          <w:sz w:val="22"/>
          <w:szCs w:val="22"/>
        </w:rPr>
        <w:t xml:space="preserve">  </w:t>
      </w:r>
    </w:p>
    <w:p w14:paraId="17BF8C22"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 xml:space="preserve">kiosk analizatorów </w:t>
      </w:r>
      <w:r>
        <w:rPr>
          <w:rFonts w:ascii="Arial" w:hAnsi="Arial" w:cs="Arial"/>
          <w:sz w:val="22"/>
          <w:szCs w:val="22"/>
        </w:rPr>
        <w:t xml:space="preserve">jest po raz pierwszy </w:t>
      </w:r>
      <w:r w:rsidRPr="0097373C">
        <w:rPr>
          <w:rFonts w:ascii="Arial" w:hAnsi="Arial" w:cs="Arial"/>
          <w:sz w:val="22"/>
          <w:szCs w:val="22"/>
        </w:rPr>
        <w:t>posadowiony w danej lokalizacji,</w:t>
      </w:r>
    </w:p>
    <w:p w14:paraId="2A6FAD39"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modernizacja istniejącego kiosku analizatorów,</w:t>
      </w:r>
    </w:p>
    <w:p w14:paraId="19553861" w14:textId="77777777" w:rsidR="005762F5" w:rsidRPr="0097373C" w:rsidRDefault="005762F5" w:rsidP="00461418">
      <w:pPr>
        <w:numPr>
          <w:ilvl w:val="1"/>
          <w:numId w:val="46"/>
        </w:numPr>
        <w:jc w:val="both"/>
        <w:rPr>
          <w:rFonts w:ascii="Arial" w:hAnsi="Arial" w:cs="Arial"/>
          <w:sz w:val="22"/>
          <w:szCs w:val="22"/>
        </w:rPr>
      </w:pPr>
      <w:r w:rsidRPr="0097373C">
        <w:rPr>
          <w:rFonts w:ascii="Arial" w:hAnsi="Arial" w:cs="Arial"/>
          <w:sz w:val="22"/>
          <w:szCs w:val="22"/>
        </w:rPr>
        <w:t>zmiana stosowanych gazów nośnych, które mają wpływ na występowanie strefy zagrożenia wybuchem</w:t>
      </w:r>
    </w:p>
    <w:p w14:paraId="75609E74" w14:textId="77777777" w:rsidR="005762F5" w:rsidRPr="0097373C" w:rsidRDefault="005762F5" w:rsidP="005762F5">
      <w:pPr>
        <w:ind w:left="360"/>
        <w:jc w:val="both"/>
        <w:rPr>
          <w:rFonts w:ascii="Arial" w:hAnsi="Arial" w:cs="Arial"/>
          <w:sz w:val="22"/>
          <w:szCs w:val="22"/>
        </w:rPr>
      </w:pPr>
      <w:r w:rsidRPr="0097373C">
        <w:rPr>
          <w:rFonts w:ascii="Arial" w:hAnsi="Arial" w:cs="Arial"/>
          <w:sz w:val="22"/>
          <w:szCs w:val="22"/>
        </w:rPr>
        <w:t xml:space="preserve">     niezbędna jest aktualizacja istniejącej bądź wykonanie nowej dokumentacji klasyfikacji </w:t>
      </w:r>
    </w:p>
    <w:p w14:paraId="16ABB158" w14:textId="77777777" w:rsidR="00B56AD7" w:rsidRDefault="005762F5" w:rsidP="00E84825">
      <w:pPr>
        <w:ind w:left="360"/>
        <w:jc w:val="both"/>
        <w:rPr>
          <w:rFonts w:ascii="Arial" w:hAnsi="Arial" w:cs="Arial"/>
          <w:sz w:val="22"/>
          <w:szCs w:val="22"/>
        </w:rPr>
      </w:pPr>
      <w:r w:rsidRPr="0097373C">
        <w:rPr>
          <w:rFonts w:ascii="Arial" w:hAnsi="Arial" w:cs="Arial"/>
          <w:sz w:val="22"/>
          <w:szCs w:val="22"/>
        </w:rPr>
        <w:t xml:space="preserve">     stref zagrożenia wybuchem.</w:t>
      </w:r>
    </w:p>
    <w:p w14:paraId="53BF3158" w14:textId="77777777" w:rsidR="006E4015" w:rsidRPr="00694E6C" w:rsidRDefault="006E4015" w:rsidP="00E84825">
      <w:pPr>
        <w:ind w:left="360"/>
        <w:jc w:val="both"/>
        <w:rPr>
          <w:rFonts w:ascii="Arial" w:hAnsi="Arial" w:cs="Arial"/>
          <w:sz w:val="22"/>
          <w:szCs w:val="22"/>
        </w:rPr>
      </w:pPr>
    </w:p>
    <w:p w14:paraId="68D4D588" w14:textId="77777777" w:rsidR="003544B1" w:rsidRPr="00633218" w:rsidRDefault="00F93041" w:rsidP="00633218">
      <w:pPr>
        <w:pStyle w:val="Nagwek1"/>
        <w:numPr>
          <w:ilvl w:val="2"/>
          <w:numId w:val="1"/>
        </w:numPr>
        <w:tabs>
          <w:tab w:val="clear" w:pos="1440"/>
          <w:tab w:val="num" w:pos="709"/>
        </w:tabs>
        <w:ind w:left="709" w:hanging="709"/>
        <w:jc w:val="both"/>
        <w:rPr>
          <w:rFonts w:cs="Arial"/>
          <w:szCs w:val="22"/>
        </w:rPr>
      </w:pPr>
      <w:bookmarkStart w:id="53" w:name="_Toc475077792"/>
      <w:r w:rsidRPr="00633218">
        <w:rPr>
          <w:rFonts w:cs="Arial"/>
          <w:szCs w:val="22"/>
        </w:rPr>
        <w:t>Zawory regulacyjne</w:t>
      </w:r>
      <w:bookmarkEnd w:id="53"/>
    </w:p>
    <w:p w14:paraId="4810B712" w14:textId="77777777" w:rsidR="00471F7A" w:rsidRPr="00471F7A" w:rsidRDefault="00471F7A" w:rsidP="00471F7A"/>
    <w:p w14:paraId="444C0043" w14:textId="77777777" w:rsidR="00471F7A" w:rsidRPr="00A533AE" w:rsidRDefault="00471F7A" w:rsidP="00703C3B">
      <w:pPr>
        <w:jc w:val="both"/>
        <w:rPr>
          <w:rFonts w:ascii="Arial" w:hAnsi="Arial" w:cs="Arial"/>
          <w:sz w:val="22"/>
          <w:szCs w:val="22"/>
        </w:rPr>
      </w:pPr>
      <w:r w:rsidRPr="00A533AE">
        <w:rPr>
          <w:rFonts w:ascii="Arial" w:hAnsi="Arial" w:cs="Arial"/>
          <w:sz w:val="22"/>
          <w:szCs w:val="22"/>
        </w:rPr>
        <w:t xml:space="preserve">Zawory regulacyjne </w:t>
      </w:r>
      <w:r w:rsidR="00453FA7">
        <w:rPr>
          <w:rFonts w:ascii="Arial" w:hAnsi="Arial" w:cs="Arial"/>
          <w:sz w:val="22"/>
          <w:szCs w:val="22"/>
        </w:rPr>
        <w:t>muszą</w:t>
      </w:r>
      <w:r w:rsidR="00453FA7" w:rsidRPr="00A533AE">
        <w:rPr>
          <w:rFonts w:ascii="Arial" w:hAnsi="Arial" w:cs="Arial"/>
          <w:sz w:val="22"/>
          <w:szCs w:val="22"/>
        </w:rPr>
        <w:t xml:space="preserve"> </w:t>
      </w:r>
      <w:r w:rsidRPr="00A533AE">
        <w:rPr>
          <w:rFonts w:ascii="Arial" w:hAnsi="Arial" w:cs="Arial"/>
          <w:sz w:val="22"/>
          <w:szCs w:val="22"/>
        </w:rPr>
        <w:t>być zgodne z obowiązującymi normami oraz poniższymi</w:t>
      </w:r>
      <w:r>
        <w:rPr>
          <w:rFonts w:ascii="Arial" w:hAnsi="Arial" w:cs="Arial"/>
          <w:sz w:val="22"/>
          <w:szCs w:val="22"/>
        </w:rPr>
        <w:t xml:space="preserve"> w</w:t>
      </w:r>
      <w:r w:rsidR="00703C3B">
        <w:rPr>
          <w:rFonts w:ascii="Arial" w:hAnsi="Arial" w:cs="Arial"/>
          <w:sz w:val="22"/>
          <w:szCs w:val="22"/>
        </w:rPr>
        <w:t>ymaganiami.</w:t>
      </w:r>
    </w:p>
    <w:p w14:paraId="32B2D232" w14:textId="77777777" w:rsidR="00703C3B" w:rsidRDefault="00703C3B" w:rsidP="00461418">
      <w:pPr>
        <w:numPr>
          <w:ilvl w:val="0"/>
          <w:numId w:val="47"/>
        </w:numPr>
        <w:jc w:val="both"/>
        <w:rPr>
          <w:rFonts w:ascii="Arial" w:hAnsi="Arial" w:cs="Arial"/>
          <w:sz w:val="22"/>
          <w:szCs w:val="22"/>
        </w:rPr>
      </w:pPr>
      <w:r>
        <w:rPr>
          <w:rFonts w:ascii="Arial" w:hAnsi="Arial" w:cs="Arial"/>
          <w:sz w:val="22"/>
          <w:szCs w:val="22"/>
        </w:rPr>
        <w:t>D</w:t>
      </w:r>
      <w:r w:rsidR="00982661">
        <w:rPr>
          <w:rFonts w:ascii="Arial" w:hAnsi="Arial" w:cs="Arial"/>
          <w:sz w:val="22"/>
          <w:szCs w:val="22"/>
        </w:rPr>
        <w:t>o typowych rozwiązań preferowane są</w:t>
      </w:r>
      <w:r w:rsidR="00471F7A" w:rsidRPr="00A533AE">
        <w:rPr>
          <w:rFonts w:ascii="Arial" w:hAnsi="Arial" w:cs="Arial"/>
          <w:sz w:val="22"/>
          <w:szCs w:val="22"/>
        </w:rPr>
        <w:t xml:space="preserve"> zawory regulacyjne grzybkowe lub kulowe, </w:t>
      </w:r>
      <w:r w:rsidR="00453FA7">
        <w:rPr>
          <w:rFonts w:ascii="Arial" w:hAnsi="Arial" w:cs="Arial"/>
          <w:sz w:val="22"/>
          <w:szCs w:val="22"/>
        </w:rPr>
        <w:t xml:space="preserve">zastosowane </w:t>
      </w:r>
      <w:r>
        <w:rPr>
          <w:rFonts w:ascii="Arial" w:hAnsi="Arial" w:cs="Arial"/>
          <w:sz w:val="22"/>
          <w:szCs w:val="22"/>
        </w:rPr>
        <w:t xml:space="preserve">w nich </w:t>
      </w:r>
      <w:r w:rsidR="00471F7A" w:rsidRPr="00A533AE">
        <w:rPr>
          <w:rFonts w:ascii="Arial" w:hAnsi="Arial" w:cs="Arial"/>
          <w:sz w:val="22"/>
          <w:szCs w:val="22"/>
        </w:rPr>
        <w:t>uszczelnienia nie mogą zawierać azbestu</w:t>
      </w:r>
      <w:r>
        <w:rPr>
          <w:rFonts w:ascii="Arial" w:hAnsi="Arial" w:cs="Arial"/>
          <w:sz w:val="22"/>
          <w:szCs w:val="22"/>
        </w:rPr>
        <w:t>.</w:t>
      </w:r>
    </w:p>
    <w:p w14:paraId="1136A96D" w14:textId="77777777" w:rsidR="00703C3B" w:rsidRDefault="00703C3B" w:rsidP="00461418">
      <w:pPr>
        <w:numPr>
          <w:ilvl w:val="0"/>
          <w:numId w:val="47"/>
        </w:numPr>
        <w:jc w:val="both"/>
        <w:rPr>
          <w:rFonts w:ascii="Arial" w:hAnsi="Arial" w:cs="Arial"/>
          <w:sz w:val="22"/>
          <w:szCs w:val="22"/>
        </w:rPr>
      </w:pPr>
      <w:r>
        <w:rPr>
          <w:rFonts w:ascii="Arial" w:hAnsi="Arial" w:cs="Arial"/>
          <w:sz w:val="22"/>
          <w:szCs w:val="22"/>
        </w:rPr>
        <w:t>Z</w:t>
      </w:r>
      <w:r w:rsidR="000525B5" w:rsidRPr="00703C3B">
        <w:rPr>
          <w:rFonts w:ascii="Arial" w:hAnsi="Arial" w:cs="Arial"/>
          <w:sz w:val="22"/>
          <w:szCs w:val="22"/>
        </w:rPr>
        <w:t xml:space="preserve">aworów kulowych nie można stosować dla silnie korozyjnych mediów oraz </w:t>
      </w:r>
      <w:r w:rsidR="00763845">
        <w:rPr>
          <w:rFonts w:ascii="Arial" w:hAnsi="Arial" w:cs="Arial"/>
          <w:sz w:val="22"/>
          <w:szCs w:val="22"/>
        </w:rPr>
        <w:t xml:space="preserve">              </w:t>
      </w:r>
      <w:r w:rsidR="000525B5" w:rsidRPr="00703C3B">
        <w:rPr>
          <w:rFonts w:ascii="Arial" w:hAnsi="Arial" w:cs="Arial"/>
          <w:sz w:val="22"/>
          <w:szCs w:val="22"/>
        </w:rPr>
        <w:t>w p</w:t>
      </w:r>
      <w:r>
        <w:rPr>
          <w:rFonts w:ascii="Arial" w:hAnsi="Arial" w:cs="Arial"/>
          <w:sz w:val="22"/>
          <w:szCs w:val="22"/>
        </w:rPr>
        <w:t>rzypadku występowania kawitacji.</w:t>
      </w:r>
    </w:p>
    <w:p w14:paraId="790E653B"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Wymaga</w:t>
      </w:r>
      <w:r w:rsidR="000525B5" w:rsidRPr="00703C3B">
        <w:rPr>
          <w:rFonts w:ascii="Arial" w:hAnsi="Arial" w:cs="Arial"/>
          <w:sz w:val="22"/>
          <w:szCs w:val="22"/>
        </w:rPr>
        <w:t xml:space="preserve"> się stosowani</w:t>
      </w:r>
      <w:r>
        <w:rPr>
          <w:rFonts w:ascii="Arial" w:hAnsi="Arial" w:cs="Arial"/>
          <w:sz w:val="22"/>
          <w:szCs w:val="22"/>
        </w:rPr>
        <w:t>a zaworów kołnierzowych.</w:t>
      </w:r>
    </w:p>
    <w:p w14:paraId="384E6FD6"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M</w:t>
      </w:r>
      <w:r w:rsidR="00471F7A" w:rsidRPr="0082450B">
        <w:rPr>
          <w:rFonts w:ascii="Arial" w:hAnsi="Arial" w:cs="Arial"/>
          <w:sz w:val="22"/>
          <w:szCs w:val="22"/>
        </w:rPr>
        <w:t xml:space="preserve">ateriał części ciśnieniowej korpusu zaworu </w:t>
      </w:r>
      <w:r>
        <w:rPr>
          <w:rFonts w:ascii="Arial" w:hAnsi="Arial" w:cs="Arial"/>
          <w:sz w:val="22"/>
          <w:szCs w:val="22"/>
        </w:rPr>
        <w:t>musi</w:t>
      </w:r>
      <w:r w:rsidR="00471F7A" w:rsidRPr="0082450B">
        <w:rPr>
          <w:rFonts w:ascii="Arial" w:hAnsi="Arial" w:cs="Arial"/>
          <w:sz w:val="22"/>
          <w:szCs w:val="22"/>
        </w:rPr>
        <w:t xml:space="preserve"> być dobrany zgodnie z klasyfikacją rurociągu, na którym zawór </w:t>
      </w:r>
      <w:r>
        <w:rPr>
          <w:rFonts w:ascii="Arial" w:hAnsi="Arial" w:cs="Arial"/>
          <w:sz w:val="22"/>
          <w:szCs w:val="22"/>
        </w:rPr>
        <w:t>ma być</w:t>
      </w:r>
      <w:r w:rsidR="00471F7A" w:rsidRPr="0082450B">
        <w:rPr>
          <w:rFonts w:ascii="Arial" w:hAnsi="Arial" w:cs="Arial"/>
          <w:sz w:val="22"/>
          <w:szCs w:val="22"/>
        </w:rPr>
        <w:t xml:space="preserve"> zabudowany. Producent </w:t>
      </w:r>
      <w:r>
        <w:rPr>
          <w:rFonts w:ascii="Arial" w:hAnsi="Arial" w:cs="Arial"/>
          <w:sz w:val="22"/>
          <w:szCs w:val="22"/>
        </w:rPr>
        <w:t>musi</w:t>
      </w:r>
      <w:r w:rsidR="00471F7A" w:rsidRPr="0082450B">
        <w:rPr>
          <w:rFonts w:ascii="Arial" w:hAnsi="Arial" w:cs="Arial"/>
          <w:sz w:val="22"/>
          <w:szCs w:val="22"/>
        </w:rPr>
        <w:t xml:space="preserve"> potwierdzić, iż użyte przez niego materiały są odpowiednie dla danego zastosowania i zgodne </w:t>
      </w:r>
      <w:r w:rsidR="00821132">
        <w:rPr>
          <w:rFonts w:ascii="Arial" w:hAnsi="Arial" w:cs="Arial"/>
          <w:sz w:val="22"/>
          <w:szCs w:val="22"/>
        </w:rPr>
        <w:t xml:space="preserve">         </w:t>
      </w:r>
      <w:r w:rsidR="00471F7A" w:rsidRPr="0082450B">
        <w:rPr>
          <w:rFonts w:ascii="Arial" w:hAnsi="Arial" w:cs="Arial"/>
          <w:sz w:val="22"/>
          <w:szCs w:val="22"/>
        </w:rPr>
        <w:t>z parametrami projektowymi umieszczonymi w arkuszu danych</w:t>
      </w:r>
      <w:r w:rsidR="008C0071" w:rsidRPr="0082450B">
        <w:rPr>
          <w:rFonts w:ascii="Arial" w:hAnsi="Arial" w:cs="Arial"/>
          <w:sz w:val="22"/>
          <w:szCs w:val="22"/>
        </w:rPr>
        <w:t xml:space="preserve">. Do każdego materiału </w:t>
      </w:r>
      <w:r>
        <w:rPr>
          <w:rFonts w:ascii="Arial" w:hAnsi="Arial" w:cs="Arial"/>
          <w:sz w:val="22"/>
          <w:szCs w:val="22"/>
        </w:rPr>
        <w:t xml:space="preserve">użytego do konstrukcji </w:t>
      </w:r>
      <w:r w:rsidR="008C0071" w:rsidRPr="0082450B">
        <w:rPr>
          <w:rFonts w:ascii="Arial" w:hAnsi="Arial" w:cs="Arial"/>
          <w:sz w:val="22"/>
          <w:szCs w:val="22"/>
        </w:rPr>
        <w:t>korpus</w:t>
      </w:r>
      <w:r>
        <w:rPr>
          <w:rFonts w:ascii="Arial" w:hAnsi="Arial" w:cs="Arial"/>
          <w:sz w:val="22"/>
          <w:szCs w:val="22"/>
        </w:rPr>
        <w:t>u</w:t>
      </w:r>
      <w:r w:rsidR="008C0071" w:rsidRPr="0082450B">
        <w:rPr>
          <w:rFonts w:ascii="Arial" w:hAnsi="Arial" w:cs="Arial"/>
          <w:sz w:val="22"/>
          <w:szCs w:val="22"/>
        </w:rPr>
        <w:t xml:space="preserve"> zaworu należy prz</w:t>
      </w:r>
      <w:r w:rsidR="00A40A57">
        <w:rPr>
          <w:rFonts w:ascii="Arial" w:hAnsi="Arial" w:cs="Arial"/>
          <w:sz w:val="22"/>
          <w:szCs w:val="22"/>
        </w:rPr>
        <w:t>edstawić certyfikat materiałowy</w:t>
      </w:r>
      <w:r w:rsidR="0024693B">
        <w:rPr>
          <w:rFonts w:ascii="Arial" w:hAnsi="Arial" w:cs="Arial"/>
          <w:sz w:val="22"/>
          <w:szCs w:val="22"/>
        </w:rPr>
        <w:t xml:space="preserve"> i</w:t>
      </w:r>
      <w:r w:rsidR="008C0071" w:rsidRPr="0082450B">
        <w:rPr>
          <w:rFonts w:ascii="Arial" w:hAnsi="Arial" w:cs="Arial"/>
          <w:sz w:val="22"/>
          <w:szCs w:val="22"/>
        </w:rPr>
        <w:t xml:space="preserve"> świadectwo przeprowadzenia testów ciś</w:t>
      </w:r>
      <w:r w:rsidR="0024693B">
        <w:rPr>
          <w:rFonts w:ascii="Arial" w:hAnsi="Arial" w:cs="Arial"/>
          <w:sz w:val="22"/>
          <w:szCs w:val="22"/>
        </w:rPr>
        <w:t>nieniowych na odcinanie dopływu.</w:t>
      </w:r>
    </w:p>
    <w:p w14:paraId="342531B2"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lastRenderedPageBreak/>
        <w:t>M</w:t>
      </w:r>
      <w:r w:rsidR="00471F7A" w:rsidRPr="0082450B">
        <w:rPr>
          <w:rFonts w:ascii="Arial" w:hAnsi="Arial" w:cs="Arial"/>
          <w:sz w:val="22"/>
          <w:szCs w:val="22"/>
        </w:rPr>
        <w:t xml:space="preserve">ateriał, z którego wykonane są elementy wewnętrzne zaworu </w:t>
      </w:r>
      <w:r w:rsidR="00821132">
        <w:rPr>
          <w:rFonts w:ascii="Arial" w:hAnsi="Arial" w:cs="Arial"/>
          <w:sz w:val="22"/>
          <w:szCs w:val="22"/>
        </w:rPr>
        <w:t>musi</w:t>
      </w:r>
      <w:r w:rsidR="00471F7A" w:rsidRPr="0082450B">
        <w:rPr>
          <w:rFonts w:ascii="Arial" w:hAnsi="Arial" w:cs="Arial"/>
          <w:sz w:val="22"/>
          <w:szCs w:val="22"/>
        </w:rPr>
        <w:t xml:space="preserve"> być dobierany indywidualnie dla każdego zaworu w zależności od medium </w:t>
      </w:r>
      <w:r>
        <w:rPr>
          <w:rFonts w:ascii="Arial" w:hAnsi="Arial" w:cs="Arial"/>
          <w:sz w:val="22"/>
          <w:szCs w:val="22"/>
        </w:rPr>
        <w:t xml:space="preserve">procesowego </w:t>
      </w:r>
      <w:r w:rsidR="00471F7A" w:rsidRPr="0082450B">
        <w:rPr>
          <w:rFonts w:ascii="Arial" w:hAnsi="Arial" w:cs="Arial"/>
          <w:sz w:val="22"/>
          <w:szCs w:val="22"/>
        </w:rPr>
        <w:t>oraz wymaganych parametrów</w:t>
      </w:r>
      <w:r>
        <w:rPr>
          <w:rFonts w:ascii="Arial" w:hAnsi="Arial" w:cs="Arial"/>
          <w:sz w:val="22"/>
          <w:szCs w:val="22"/>
        </w:rPr>
        <w:t>.</w:t>
      </w:r>
      <w:r w:rsidR="00453FA7" w:rsidRPr="0082450B">
        <w:rPr>
          <w:rFonts w:ascii="Arial" w:hAnsi="Arial" w:cs="Arial"/>
          <w:sz w:val="22"/>
          <w:szCs w:val="22"/>
        </w:rPr>
        <w:t xml:space="preserve"> </w:t>
      </w:r>
      <w:r>
        <w:rPr>
          <w:rFonts w:ascii="Arial" w:hAnsi="Arial" w:cs="Arial"/>
          <w:sz w:val="22"/>
          <w:szCs w:val="22"/>
        </w:rPr>
        <w:t>S</w:t>
      </w:r>
      <w:r w:rsidR="0095023E" w:rsidRPr="0082450B">
        <w:rPr>
          <w:rFonts w:ascii="Arial" w:hAnsi="Arial" w:cs="Arial"/>
          <w:sz w:val="22"/>
          <w:szCs w:val="22"/>
        </w:rPr>
        <w:t>tandardowo</w:t>
      </w:r>
      <w:r w:rsidR="00471F7A" w:rsidRPr="0082450B">
        <w:rPr>
          <w:rFonts w:ascii="Arial" w:hAnsi="Arial" w:cs="Arial"/>
          <w:sz w:val="22"/>
          <w:szCs w:val="22"/>
        </w:rPr>
        <w:t xml:space="preserve"> nie </w:t>
      </w:r>
      <w:r w:rsidR="00792387" w:rsidRPr="0082450B">
        <w:rPr>
          <w:rFonts w:ascii="Arial" w:hAnsi="Arial" w:cs="Arial"/>
          <w:sz w:val="22"/>
          <w:szCs w:val="22"/>
        </w:rPr>
        <w:t xml:space="preserve">powinien być </w:t>
      </w:r>
      <w:r w:rsidR="00471F7A" w:rsidRPr="0082450B">
        <w:rPr>
          <w:rFonts w:ascii="Arial" w:hAnsi="Arial" w:cs="Arial"/>
          <w:sz w:val="22"/>
          <w:szCs w:val="22"/>
        </w:rPr>
        <w:t xml:space="preserve">gorszy niż 316SS. </w:t>
      </w:r>
      <w:r w:rsidR="00821132">
        <w:rPr>
          <w:rFonts w:ascii="Arial" w:hAnsi="Arial" w:cs="Arial"/>
          <w:sz w:val="22"/>
          <w:szCs w:val="22"/>
        </w:rPr>
        <w:t xml:space="preserve">            </w:t>
      </w:r>
      <w:r w:rsidR="00A450D1">
        <w:rPr>
          <w:rFonts w:ascii="Arial" w:hAnsi="Arial" w:cs="Arial"/>
          <w:sz w:val="22"/>
          <w:szCs w:val="22"/>
        </w:rPr>
        <w:t>W trudnych</w:t>
      </w:r>
      <w:r w:rsidR="008361F6" w:rsidRPr="0082450B">
        <w:rPr>
          <w:rFonts w:ascii="Arial" w:hAnsi="Arial" w:cs="Arial"/>
          <w:sz w:val="22"/>
          <w:szCs w:val="22"/>
        </w:rPr>
        <w:t xml:space="preserve"> aplikacj</w:t>
      </w:r>
      <w:r w:rsidR="00A450D1">
        <w:rPr>
          <w:rFonts w:ascii="Arial" w:hAnsi="Arial" w:cs="Arial"/>
          <w:sz w:val="22"/>
          <w:szCs w:val="22"/>
        </w:rPr>
        <w:t>ach</w:t>
      </w:r>
      <w:r w:rsidR="008361F6" w:rsidRPr="0082450B">
        <w:rPr>
          <w:rFonts w:ascii="Arial" w:hAnsi="Arial" w:cs="Arial"/>
          <w:sz w:val="22"/>
          <w:szCs w:val="22"/>
        </w:rPr>
        <w:t xml:space="preserve"> </w:t>
      </w:r>
      <w:r w:rsidR="00E05B0B" w:rsidRPr="0082450B">
        <w:rPr>
          <w:rFonts w:ascii="Arial" w:hAnsi="Arial" w:cs="Arial"/>
          <w:sz w:val="22"/>
          <w:szCs w:val="22"/>
        </w:rPr>
        <w:t>(np.: spadek ciśnienia na zaworze powyżej 700kPa</w:t>
      </w:r>
      <w:r w:rsidR="003C3DAC" w:rsidRPr="0082450B">
        <w:rPr>
          <w:rFonts w:ascii="Arial" w:hAnsi="Arial" w:cs="Arial"/>
          <w:sz w:val="22"/>
          <w:szCs w:val="22"/>
        </w:rPr>
        <w:t>,</w:t>
      </w:r>
      <w:r w:rsidR="00E05B0B" w:rsidRPr="0082450B">
        <w:rPr>
          <w:rFonts w:ascii="Arial" w:hAnsi="Arial" w:cs="Arial"/>
          <w:sz w:val="22"/>
          <w:szCs w:val="22"/>
        </w:rPr>
        <w:t xml:space="preserve"> temperatura medium powyżej 315</w:t>
      </w:r>
      <w:r w:rsidR="00E05B0B" w:rsidRPr="00A533AE">
        <w:rPr>
          <w:rFonts w:ascii="Arial" w:hAnsi="Arial" w:cs="Arial"/>
          <w:sz w:val="22"/>
          <w:szCs w:val="22"/>
        </w:rPr>
        <w:sym w:font="Symbol" w:char="F0B0"/>
      </w:r>
      <w:r w:rsidR="00E05B0B" w:rsidRPr="0082450B">
        <w:rPr>
          <w:rFonts w:ascii="Arial" w:hAnsi="Arial" w:cs="Arial"/>
          <w:sz w:val="22"/>
          <w:szCs w:val="22"/>
        </w:rPr>
        <w:t>C</w:t>
      </w:r>
      <w:r w:rsidR="003C3DAC" w:rsidRPr="0082450B">
        <w:rPr>
          <w:rFonts w:ascii="Arial" w:hAnsi="Arial" w:cs="Arial"/>
          <w:sz w:val="22"/>
          <w:szCs w:val="22"/>
        </w:rPr>
        <w:t>,</w:t>
      </w:r>
      <w:r w:rsidR="00E05B0B" w:rsidRPr="0082450B">
        <w:rPr>
          <w:rFonts w:ascii="Arial" w:hAnsi="Arial" w:cs="Arial"/>
          <w:sz w:val="22"/>
          <w:szCs w:val="22"/>
        </w:rPr>
        <w:t xml:space="preserve"> występowanie kawitacji lub odparowania)  </w:t>
      </w:r>
      <w:r w:rsidR="00471F7A" w:rsidRPr="0082450B">
        <w:rPr>
          <w:rFonts w:ascii="Arial" w:hAnsi="Arial" w:cs="Arial"/>
          <w:sz w:val="22"/>
          <w:szCs w:val="22"/>
        </w:rPr>
        <w:t>powierzchni</w:t>
      </w:r>
      <w:r w:rsidR="00A450D1">
        <w:rPr>
          <w:rFonts w:ascii="Arial" w:hAnsi="Arial" w:cs="Arial"/>
          <w:sz w:val="22"/>
          <w:szCs w:val="22"/>
        </w:rPr>
        <w:t>a</w:t>
      </w:r>
      <w:r w:rsidR="00471F7A" w:rsidRPr="0082450B">
        <w:rPr>
          <w:rFonts w:ascii="Arial" w:hAnsi="Arial" w:cs="Arial"/>
          <w:sz w:val="22"/>
          <w:szCs w:val="22"/>
        </w:rPr>
        <w:t xml:space="preserve"> </w:t>
      </w:r>
      <w:r w:rsidR="00A450D1">
        <w:rPr>
          <w:rFonts w:ascii="Arial" w:hAnsi="Arial" w:cs="Arial"/>
          <w:sz w:val="22"/>
          <w:szCs w:val="22"/>
        </w:rPr>
        <w:t xml:space="preserve">musi być </w:t>
      </w:r>
      <w:r w:rsidR="00FD771B">
        <w:rPr>
          <w:rFonts w:ascii="Arial" w:hAnsi="Arial" w:cs="Arial"/>
          <w:sz w:val="22"/>
          <w:szCs w:val="22"/>
        </w:rPr>
        <w:t xml:space="preserve">dodatkowo </w:t>
      </w:r>
      <w:r w:rsidR="00471F7A" w:rsidRPr="0082450B">
        <w:rPr>
          <w:rFonts w:ascii="Arial" w:hAnsi="Arial" w:cs="Arial"/>
          <w:sz w:val="22"/>
          <w:szCs w:val="22"/>
        </w:rPr>
        <w:t>stellitowa</w:t>
      </w:r>
      <w:r w:rsidR="00A450D1">
        <w:rPr>
          <w:rFonts w:ascii="Arial" w:hAnsi="Arial" w:cs="Arial"/>
          <w:sz w:val="22"/>
          <w:szCs w:val="22"/>
        </w:rPr>
        <w:t>na</w:t>
      </w:r>
      <w:r w:rsidR="00471F7A" w:rsidRPr="0082450B">
        <w:rPr>
          <w:rFonts w:ascii="Arial" w:hAnsi="Arial" w:cs="Arial"/>
          <w:sz w:val="22"/>
          <w:szCs w:val="22"/>
        </w:rPr>
        <w:t xml:space="preserve"> lub utwardza</w:t>
      </w:r>
      <w:r w:rsidR="00A450D1">
        <w:rPr>
          <w:rFonts w:ascii="Arial" w:hAnsi="Arial" w:cs="Arial"/>
          <w:sz w:val="22"/>
          <w:szCs w:val="22"/>
        </w:rPr>
        <w:t>na</w:t>
      </w:r>
      <w:r w:rsidR="00471F7A" w:rsidRPr="0082450B">
        <w:rPr>
          <w:rFonts w:ascii="Arial" w:hAnsi="Arial" w:cs="Arial"/>
          <w:sz w:val="22"/>
          <w:szCs w:val="22"/>
        </w:rPr>
        <w:t xml:space="preserve"> inną metodą</w:t>
      </w:r>
      <w:r>
        <w:rPr>
          <w:rFonts w:ascii="Arial" w:hAnsi="Arial" w:cs="Arial"/>
          <w:sz w:val="22"/>
          <w:szCs w:val="22"/>
        </w:rPr>
        <w:t>.</w:t>
      </w:r>
    </w:p>
    <w:p w14:paraId="11F0420C"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U</w:t>
      </w:r>
      <w:r w:rsidR="00593533" w:rsidRPr="0082450B">
        <w:rPr>
          <w:rFonts w:ascii="Arial" w:hAnsi="Arial" w:cs="Arial"/>
          <w:sz w:val="22"/>
          <w:szCs w:val="22"/>
        </w:rPr>
        <w:t xml:space="preserve">szczelnienie dławicy powinno być dobrane do temperatury medium w procesie, nie może ono pogarszać </w:t>
      </w:r>
      <w:r>
        <w:rPr>
          <w:rFonts w:ascii="Arial" w:hAnsi="Arial" w:cs="Arial"/>
          <w:sz w:val="22"/>
          <w:szCs w:val="22"/>
        </w:rPr>
        <w:t>właściwości dynamicznych zaworu.</w:t>
      </w:r>
    </w:p>
    <w:p w14:paraId="49228BAB"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Z</w:t>
      </w:r>
      <w:r w:rsidR="00434F4F" w:rsidRPr="0082450B">
        <w:rPr>
          <w:rFonts w:ascii="Arial" w:hAnsi="Arial" w:cs="Arial"/>
          <w:sz w:val="22"/>
          <w:szCs w:val="22"/>
        </w:rPr>
        <w:t xml:space="preserve">awory </w:t>
      </w:r>
      <w:r w:rsidR="00065311">
        <w:rPr>
          <w:rFonts w:ascii="Arial" w:hAnsi="Arial" w:cs="Arial"/>
          <w:sz w:val="22"/>
          <w:szCs w:val="22"/>
        </w:rPr>
        <w:t>muszą</w:t>
      </w:r>
      <w:r w:rsidR="00471F7A" w:rsidRPr="0082450B">
        <w:rPr>
          <w:rFonts w:ascii="Arial" w:hAnsi="Arial" w:cs="Arial"/>
          <w:sz w:val="22"/>
          <w:szCs w:val="22"/>
        </w:rPr>
        <w:t xml:space="preserve"> być wyposażone w siłowniki pneumatyczne</w:t>
      </w:r>
      <w:r w:rsidR="005C35B3" w:rsidRPr="0082450B">
        <w:rPr>
          <w:rFonts w:ascii="Arial" w:hAnsi="Arial" w:cs="Arial"/>
          <w:sz w:val="22"/>
          <w:szCs w:val="22"/>
        </w:rPr>
        <w:t xml:space="preserve"> membranowe</w:t>
      </w:r>
      <w:r w:rsidR="00471F7A" w:rsidRPr="0082450B">
        <w:rPr>
          <w:rFonts w:ascii="Arial" w:hAnsi="Arial" w:cs="Arial"/>
          <w:sz w:val="22"/>
          <w:szCs w:val="22"/>
        </w:rPr>
        <w:t xml:space="preserve"> ze sprężyną zamykającą lub otwierającą zawór zależnie od wymogów procesu w sytuacjach awaryjnych</w:t>
      </w:r>
      <w:r>
        <w:rPr>
          <w:rFonts w:ascii="Arial" w:hAnsi="Arial" w:cs="Arial"/>
          <w:sz w:val="22"/>
          <w:szCs w:val="22"/>
        </w:rPr>
        <w:t>. S</w:t>
      </w:r>
      <w:r w:rsidR="00471F7A" w:rsidRPr="0082450B">
        <w:rPr>
          <w:rFonts w:ascii="Arial" w:hAnsi="Arial" w:cs="Arial"/>
          <w:sz w:val="22"/>
          <w:szCs w:val="22"/>
        </w:rPr>
        <w:t xml:space="preserve">iłowniki </w:t>
      </w:r>
      <w:r w:rsidR="00587797">
        <w:rPr>
          <w:rFonts w:ascii="Arial" w:hAnsi="Arial" w:cs="Arial"/>
          <w:sz w:val="22"/>
          <w:szCs w:val="22"/>
        </w:rPr>
        <w:t>muszą</w:t>
      </w:r>
      <w:r w:rsidR="00471F7A" w:rsidRPr="0082450B">
        <w:rPr>
          <w:rFonts w:ascii="Arial" w:hAnsi="Arial" w:cs="Arial"/>
          <w:sz w:val="22"/>
          <w:szCs w:val="22"/>
        </w:rPr>
        <w:t xml:space="preserve"> być wyposażone w inteligentny ustawnik elektropneumat</w:t>
      </w:r>
      <w:r>
        <w:rPr>
          <w:rFonts w:ascii="Arial" w:hAnsi="Arial" w:cs="Arial"/>
          <w:sz w:val="22"/>
          <w:szCs w:val="22"/>
        </w:rPr>
        <w:t xml:space="preserve">yczny, sterowany  sygnałem 4-20 </w:t>
      </w:r>
      <w:proofErr w:type="spellStart"/>
      <w:r>
        <w:rPr>
          <w:rFonts w:ascii="Arial" w:hAnsi="Arial" w:cs="Arial"/>
          <w:sz w:val="22"/>
          <w:szCs w:val="22"/>
        </w:rPr>
        <w:t>mA</w:t>
      </w:r>
      <w:proofErr w:type="spellEnd"/>
      <w:r>
        <w:rPr>
          <w:rFonts w:ascii="Arial" w:hAnsi="Arial" w:cs="Arial"/>
          <w:sz w:val="22"/>
          <w:szCs w:val="22"/>
        </w:rPr>
        <w:t>.</w:t>
      </w:r>
    </w:p>
    <w:p w14:paraId="4D54F9A2" w14:textId="77777777" w:rsidR="0082450B" w:rsidRPr="009D7C94" w:rsidRDefault="0082450B" w:rsidP="00461418">
      <w:pPr>
        <w:numPr>
          <w:ilvl w:val="0"/>
          <w:numId w:val="47"/>
        </w:numPr>
        <w:jc w:val="both"/>
        <w:rPr>
          <w:rFonts w:ascii="Arial" w:hAnsi="Arial" w:cs="Arial"/>
          <w:sz w:val="22"/>
          <w:szCs w:val="22"/>
        </w:rPr>
      </w:pPr>
      <w:r>
        <w:rPr>
          <w:rFonts w:ascii="Arial" w:hAnsi="Arial" w:cs="Arial"/>
          <w:sz w:val="22"/>
          <w:szCs w:val="22"/>
        </w:rPr>
        <w:t>P</w:t>
      </w:r>
      <w:r w:rsidR="00471F7A" w:rsidRPr="0082450B">
        <w:rPr>
          <w:rFonts w:ascii="Arial" w:hAnsi="Arial" w:cs="Arial"/>
          <w:sz w:val="22"/>
          <w:szCs w:val="22"/>
        </w:rPr>
        <w:t xml:space="preserve">ozycja zaworu </w:t>
      </w:r>
      <w:r w:rsidR="00471F7A" w:rsidRPr="009D7C94">
        <w:rPr>
          <w:rFonts w:ascii="Arial" w:hAnsi="Arial" w:cs="Arial"/>
          <w:sz w:val="22"/>
          <w:szCs w:val="22"/>
        </w:rPr>
        <w:t xml:space="preserve">regulacyjnego w sytuacji awaryjnej </w:t>
      </w:r>
      <w:r w:rsidRPr="009D7C94">
        <w:rPr>
          <w:rFonts w:ascii="Arial" w:hAnsi="Arial" w:cs="Arial"/>
          <w:sz w:val="22"/>
          <w:szCs w:val="22"/>
        </w:rPr>
        <w:t>musi</w:t>
      </w:r>
      <w:r w:rsidR="00471F7A" w:rsidRPr="009D7C94">
        <w:rPr>
          <w:rFonts w:ascii="Arial" w:hAnsi="Arial" w:cs="Arial"/>
          <w:sz w:val="22"/>
          <w:szCs w:val="22"/>
        </w:rPr>
        <w:t xml:space="preserve"> być bezpieczna,  określona  na  schemacie  P&amp;ID</w:t>
      </w:r>
      <w:r w:rsidRPr="009D7C94">
        <w:rPr>
          <w:rFonts w:ascii="Arial" w:hAnsi="Arial" w:cs="Arial"/>
          <w:sz w:val="22"/>
          <w:szCs w:val="22"/>
        </w:rPr>
        <w:t>. W</w:t>
      </w:r>
      <w:r w:rsidR="00471F7A" w:rsidRPr="009D7C94">
        <w:rPr>
          <w:rFonts w:ascii="Arial" w:hAnsi="Arial" w:cs="Arial"/>
          <w:sz w:val="22"/>
          <w:szCs w:val="22"/>
        </w:rPr>
        <w:t xml:space="preserve"> takiej samej pozycji zawór powinien się ustawić również w przypadku zaniku zasilania pneumatycznego lub sygnału sterującego</w:t>
      </w:r>
      <w:r w:rsidRPr="009D7C94">
        <w:rPr>
          <w:rFonts w:ascii="Arial" w:hAnsi="Arial" w:cs="Arial"/>
          <w:sz w:val="22"/>
          <w:szCs w:val="22"/>
        </w:rPr>
        <w:t>.</w:t>
      </w:r>
    </w:p>
    <w:p w14:paraId="4FF9A5E0" w14:textId="77777777" w:rsidR="0082450B" w:rsidRDefault="0082450B" w:rsidP="00461418">
      <w:pPr>
        <w:numPr>
          <w:ilvl w:val="0"/>
          <w:numId w:val="47"/>
        </w:numPr>
        <w:jc w:val="both"/>
        <w:rPr>
          <w:rFonts w:ascii="Arial" w:hAnsi="Arial" w:cs="Arial"/>
          <w:sz w:val="22"/>
          <w:szCs w:val="22"/>
        </w:rPr>
      </w:pPr>
      <w:r w:rsidRPr="009D7C94">
        <w:rPr>
          <w:rFonts w:ascii="Arial" w:hAnsi="Arial" w:cs="Arial"/>
          <w:sz w:val="22"/>
          <w:szCs w:val="22"/>
        </w:rPr>
        <w:t>S</w:t>
      </w:r>
      <w:r w:rsidR="008C0071" w:rsidRPr="009D7C94">
        <w:rPr>
          <w:rFonts w:ascii="Arial" w:hAnsi="Arial" w:cs="Arial"/>
          <w:sz w:val="22"/>
          <w:szCs w:val="22"/>
        </w:rPr>
        <w:t xml:space="preserve">iłowniki zaworów </w:t>
      </w:r>
      <w:r w:rsidR="003E4F2A" w:rsidRPr="009D7C94">
        <w:rPr>
          <w:rFonts w:ascii="Arial" w:hAnsi="Arial" w:cs="Arial"/>
          <w:sz w:val="22"/>
          <w:szCs w:val="22"/>
        </w:rPr>
        <w:t>regulacyjnych</w:t>
      </w:r>
      <w:r w:rsidR="008C0071" w:rsidRPr="009D7C94">
        <w:rPr>
          <w:rFonts w:ascii="Arial" w:hAnsi="Arial" w:cs="Arial"/>
          <w:sz w:val="22"/>
          <w:szCs w:val="22"/>
        </w:rPr>
        <w:t xml:space="preserve"> powinny pracować</w:t>
      </w:r>
      <w:r w:rsidR="008C0071" w:rsidRPr="0082450B">
        <w:rPr>
          <w:rFonts w:ascii="Arial" w:hAnsi="Arial" w:cs="Arial"/>
          <w:sz w:val="22"/>
          <w:szCs w:val="22"/>
        </w:rPr>
        <w:t xml:space="preserve"> na standardowym sygnale pneumatycznym </w:t>
      </w:r>
      <w:r w:rsidR="00E7598F" w:rsidRPr="0082450B">
        <w:rPr>
          <w:rFonts w:ascii="Arial" w:hAnsi="Arial" w:cs="Arial"/>
          <w:sz w:val="22"/>
          <w:szCs w:val="22"/>
        </w:rPr>
        <w:t xml:space="preserve">od </w:t>
      </w:r>
      <w:r w:rsidR="008C0071" w:rsidRPr="0082450B">
        <w:rPr>
          <w:rFonts w:ascii="Arial" w:hAnsi="Arial" w:cs="Arial"/>
          <w:sz w:val="22"/>
          <w:szCs w:val="22"/>
        </w:rPr>
        <w:t xml:space="preserve">0,2 </w:t>
      </w:r>
      <w:r w:rsidR="00E7598F" w:rsidRPr="0082450B">
        <w:rPr>
          <w:rFonts w:ascii="Arial" w:hAnsi="Arial" w:cs="Arial"/>
          <w:sz w:val="22"/>
          <w:szCs w:val="22"/>
        </w:rPr>
        <w:t>do</w:t>
      </w:r>
      <w:r>
        <w:rPr>
          <w:rFonts w:ascii="Arial" w:hAnsi="Arial" w:cs="Arial"/>
          <w:sz w:val="22"/>
          <w:szCs w:val="22"/>
        </w:rPr>
        <w:t xml:space="preserve"> 1bar.</w:t>
      </w:r>
    </w:p>
    <w:p w14:paraId="375D5D0A" w14:textId="77777777" w:rsidR="0082450B" w:rsidRDefault="0082450B" w:rsidP="00461418">
      <w:pPr>
        <w:numPr>
          <w:ilvl w:val="0"/>
          <w:numId w:val="47"/>
        </w:numPr>
        <w:jc w:val="both"/>
        <w:rPr>
          <w:rFonts w:ascii="Arial" w:hAnsi="Arial" w:cs="Arial"/>
          <w:sz w:val="22"/>
          <w:szCs w:val="22"/>
        </w:rPr>
      </w:pPr>
      <w:r>
        <w:rPr>
          <w:rFonts w:ascii="Arial" w:hAnsi="Arial" w:cs="Arial"/>
          <w:sz w:val="22"/>
          <w:szCs w:val="22"/>
        </w:rPr>
        <w:t>S</w:t>
      </w:r>
      <w:r w:rsidR="00471F7A" w:rsidRPr="0082450B">
        <w:rPr>
          <w:rFonts w:ascii="Arial" w:hAnsi="Arial" w:cs="Arial"/>
          <w:sz w:val="22"/>
          <w:szCs w:val="22"/>
        </w:rPr>
        <w:t xml:space="preserve">iłowniki </w:t>
      </w:r>
      <w:r w:rsidR="005C35B3" w:rsidRPr="0082450B">
        <w:rPr>
          <w:rFonts w:ascii="Arial" w:hAnsi="Arial" w:cs="Arial"/>
          <w:sz w:val="22"/>
          <w:szCs w:val="22"/>
        </w:rPr>
        <w:t xml:space="preserve">pneumatyczne </w:t>
      </w:r>
      <w:r w:rsidR="00471F7A" w:rsidRPr="0082450B">
        <w:rPr>
          <w:rFonts w:ascii="Arial" w:hAnsi="Arial" w:cs="Arial"/>
          <w:sz w:val="22"/>
          <w:szCs w:val="22"/>
        </w:rPr>
        <w:t xml:space="preserve">tłokowe należy stosować, jeśli konieczny jest długi skok zaworu, niezbędna jest duża siła lub </w:t>
      </w:r>
      <w:r w:rsidR="00DD32F3" w:rsidRPr="0082450B">
        <w:rPr>
          <w:rFonts w:ascii="Arial" w:hAnsi="Arial" w:cs="Arial"/>
          <w:sz w:val="22"/>
          <w:szCs w:val="22"/>
        </w:rPr>
        <w:t xml:space="preserve">szybkość </w:t>
      </w:r>
      <w:r w:rsidR="00471F7A" w:rsidRPr="0082450B">
        <w:rPr>
          <w:rFonts w:ascii="Arial" w:hAnsi="Arial" w:cs="Arial"/>
          <w:sz w:val="22"/>
          <w:szCs w:val="22"/>
        </w:rPr>
        <w:t>działania</w:t>
      </w:r>
      <w:r>
        <w:rPr>
          <w:rFonts w:ascii="Arial" w:hAnsi="Arial" w:cs="Arial"/>
          <w:sz w:val="22"/>
          <w:szCs w:val="22"/>
        </w:rPr>
        <w:t>.</w:t>
      </w:r>
    </w:p>
    <w:p w14:paraId="13C71A3C"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S</w:t>
      </w:r>
      <w:r w:rsidR="00471F7A" w:rsidRPr="002311C5">
        <w:rPr>
          <w:rFonts w:ascii="Arial" w:hAnsi="Arial" w:cs="Arial"/>
          <w:sz w:val="22"/>
          <w:szCs w:val="22"/>
        </w:rPr>
        <w:t>iłownik zaworu regulacyjnego należy dobrać tak, aby był w stanie pokonać nie mniej niż 125% największego przewidywanego obciążenia</w:t>
      </w:r>
      <w:r w:rsidRPr="002311C5">
        <w:rPr>
          <w:rFonts w:ascii="Arial" w:hAnsi="Arial" w:cs="Arial"/>
          <w:sz w:val="22"/>
          <w:szCs w:val="22"/>
        </w:rPr>
        <w:t>.</w:t>
      </w:r>
    </w:p>
    <w:p w14:paraId="58461BDB"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sygnalizacji w systemie DCS pozycji otwarty/zamknięty należy stosować indukcyjne czujniki zbliżeniowe w wykonaniu iskrobezpiecznym i stopniu ochrony co najmniej IP65, zgodnie z normą </w:t>
      </w:r>
      <w:r w:rsidR="00D44388" w:rsidRPr="002311C5">
        <w:rPr>
          <w:rFonts w:ascii="Arial" w:hAnsi="Arial" w:cs="Arial"/>
          <w:sz w:val="22"/>
          <w:szCs w:val="22"/>
        </w:rPr>
        <w:t>PN-EN 60947</w:t>
      </w:r>
      <w:r w:rsidRPr="002311C5">
        <w:rPr>
          <w:rFonts w:ascii="Arial" w:hAnsi="Arial" w:cs="Arial"/>
          <w:sz w:val="22"/>
          <w:szCs w:val="22"/>
        </w:rPr>
        <w:t>.</w:t>
      </w:r>
    </w:p>
    <w:p w14:paraId="14A772E8"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obór wielkości zaworu powinien być zgodny z normą </w:t>
      </w:r>
      <w:r w:rsidR="00434F4F" w:rsidRPr="002311C5">
        <w:rPr>
          <w:rFonts w:ascii="Arial" w:hAnsi="Arial" w:cs="Arial"/>
          <w:sz w:val="22"/>
          <w:szCs w:val="22"/>
        </w:rPr>
        <w:t xml:space="preserve">PN-EN </w:t>
      </w:r>
      <w:r w:rsidR="00471F7A" w:rsidRPr="002311C5">
        <w:rPr>
          <w:rFonts w:ascii="Arial" w:hAnsi="Arial" w:cs="Arial"/>
          <w:sz w:val="22"/>
          <w:szCs w:val="22"/>
        </w:rPr>
        <w:t>60534</w:t>
      </w:r>
      <w:r w:rsidRPr="002311C5">
        <w:rPr>
          <w:rFonts w:ascii="Arial" w:hAnsi="Arial" w:cs="Arial"/>
          <w:sz w:val="22"/>
          <w:szCs w:val="22"/>
        </w:rPr>
        <w:t>. A</w:t>
      </w:r>
      <w:r w:rsidR="00471F7A" w:rsidRPr="002311C5">
        <w:rPr>
          <w:rFonts w:ascii="Arial" w:hAnsi="Arial" w:cs="Arial"/>
          <w:sz w:val="22"/>
          <w:szCs w:val="22"/>
        </w:rPr>
        <w:t xml:space="preserve">rkusz </w:t>
      </w:r>
      <w:r w:rsidR="00763845">
        <w:rPr>
          <w:rFonts w:ascii="Arial" w:hAnsi="Arial" w:cs="Arial"/>
          <w:sz w:val="22"/>
          <w:szCs w:val="22"/>
        </w:rPr>
        <w:t xml:space="preserve">             </w:t>
      </w:r>
      <w:r w:rsidR="00471F7A" w:rsidRPr="002311C5">
        <w:rPr>
          <w:rFonts w:ascii="Arial" w:hAnsi="Arial" w:cs="Arial"/>
          <w:sz w:val="22"/>
          <w:szCs w:val="22"/>
        </w:rPr>
        <w:t xml:space="preserve">z obliczeniami doboru wielkości zaworu </w:t>
      </w:r>
      <w:r w:rsidRPr="002311C5">
        <w:rPr>
          <w:rFonts w:ascii="Arial" w:hAnsi="Arial" w:cs="Arial"/>
          <w:sz w:val="22"/>
          <w:szCs w:val="22"/>
        </w:rPr>
        <w:t>musi</w:t>
      </w:r>
      <w:r w:rsidR="00471F7A" w:rsidRPr="002311C5">
        <w:rPr>
          <w:rFonts w:ascii="Arial" w:hAnsi="Arial" w:cs="Arial"/>
          <w:sz w:val="22"/>
          <w:szCs w:val="22"/>
        </w:rPr>
        <w:t xml:space="preserve"> być załączony do dokumentacji. Układ grzyb-gniazdo </w:t>
      </w:r>
      <w:r w:rsidRPr="002311C5">
        <w:rPr>
          <w:rFonts w:ascii="Arial" w:hAnsi="Arial" w:cs="Arial"/>
          <w:sz w:val="22"/>
          <w:szCs w:val="22"/>
        </w:rPr>
        <w:t>musi</w:t>
      </w:r>
      <w:r w:rsidR="00471F7A" w:rsidRPr="002311C5">
        <w:rPr>
          <w:rFonts w:ascii="Arial" w:hAnsi="Arial" w:cs="Arial"/>
          <w:sz w:val="22"/>
          <w:szCs w:val="22"/>
        </w:rPr>
        <w:t xml:space="preserve"> być dobrany tak, aby przepływ (nominalny) zawierał się między 70% a 80% wydajności przy pełnym otwarciu zaworu</w:t>
      </w:r>
      <w:r w:rsidRPr="002311C5">
        <w:rPr>
          <w:rFonts w:ascii="Arial" w:hAnsi="Arial" w:cs="Arial"/>
          <w:sz w:val="22"/>
          <w:szCs w:val="22"/>
        </w:rPr>
        <w:t>.</w:t>
      </w:r>
    </w:p>
    <w:p w14:paraId="76EFF9A8"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kład grzyb</w:t>
      </w:r>
      <w:r w:rsidRPr="002311C5">
        <w:rPr>
          <w:rFonts w:ascii="Arial" w:hAnsi="Arial" w:cs="Arial"/>
          <w:sz w:val="22"/>
          <w:szCs w:val="22"/>
        </w:rPr>
        <w:t>-</w:t>
      </w:r>
      <w:r w:rsidR="00471F7A" w:rsidRPr="002311C5">
        <w:rPr>
          <w:rFonts w:ascii="Arial" w:hAnsi="Arial" w:cs="Arial"/>
          <w:sz w:val="22"/>
          <w:szCs w:val="22"/>
        </w:rPr>
        <w:t>gnia</w:t>
      </w:r>
      <w:r w:rsidRPr="002311C5">
        <w:rPr>
          <w:rFonts w:ascii="Arial" w:hAnsi="Arial" w:cs="Arial"/>
          <w:sz w:val="22"/>
          <w:szCs w:val="22"/>
        </w:rPr>
        <w:t>zdo powinien być dobrany jako „</w:t>
      </w:r>
      <w:r w:rsidR="00471F7A" w:rsidRPr="002311C5">
        <w:rPr>
          <w:rFonts w:ascii="Arial" w:hAnsi="Arial" w:cs="Arial"/>
          <w:sz w:val="22"/>
          <w:szCs w:val="22"/>
        </w:rPr>
        <w:t>liniowy</w:t>
      </w:r>
      <w:r w:rsidRPr="002311C5">
        <w:rPr>
          <w:rFonts w:ascii="Arial" w:hAnsi="Arial" w:cs="Arial"/>
          <w:sz w:val="22"/>
          <w:szCs w:val="22"/>
        </w:rPr>
        <w:t>”</w:t>
      </w:r>
      <w:r w:rsidR="00471F7A" w:rsidRPr="002311C5">
        <w:rPr>
          <w:rFonts w:ascii="Arial" w:hAnsi="Arial" w:cs="Arial"/>
          <w:sz w:val="22"/>
          <w:szCs w:val="22"/>
        </w:rPr>
        <w:t>, jeśli na zaworze następuje spadek ciśnienia większy niż 50% ciśnienia dynamicznego układu przy projektowanym  przepływie</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W innych przypadkach „stałoprocentowy”.</w:t>
      </w:r>
    </w:p>
    <w:p w14:paraId="6F4997E4"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O</w:t>
      </w:r>
      <w:r w:rsidR="00471F7A" w:rsidRPr="002311C5">
        <w:rPr>
          <w:rFonts w:ascii="Arial" w:hAnsi="Arial" w:cs="Arial"/>
          <w:sz w:val="22"/>
          <w:szCs w:val="22"/>
        </w:rPr>
        <w:t xml:space="preserve">gólnie zawory regulacyjne powinny mieć IV klasę szczelności zgodnie </w:t>
      </w:r>
      <w:r w:rsidRPr="002311C5">
        <w:rPr>
          <w:rFonts w:ascii="Arial" w:hAnsi="Arial" w:cs="Arial"/>
          <w:sz w:val="22"/>
          <w:szCs w:val="22"/>
        </w:rPr>
        <w:br/>
      </w:r>
      <w:r w:rsidR="00471F7A" w:rsidRPr="002311C5">
        <w:rPr>
          <w:rFonts w:ascii="Arial" w:hAnsi="Arial" w:cs="Arial"/>
          <w:sz w:val="22"/>
          <w:szCs w:val="22"/>
        </w:rPr>
        <w:t xml:space="preserve">z </w:t>
      </w:r>
      <w:r w:rsidR="00F62979" w:rsidRPr="002311C5">
        <w:rPr>
          <w:rFonts w:ascii="Arial" w:hAnsi="Arial" w:cs="Arial"/>
          <w:sz w:val="22"/>
          <w:szCs w:val="22"/>
        </w:rPr>
        <w:t xml:space="preserve"> ASME/FCI-70.2</w:t>
      </w:r>
      <w:r w:rsidR="00471F7A" w:rsidRPr="002311C5">
        <w:rPr>
          <w:rFonts w:ascii="Arial" w:hAnsi="Arial" w:cs="Arial"/>
          <w:sz w:val="22"/>
          <w:szCs w:val="22"/>
        </w:rPr>
        <w:t>, jeśli nie ma innych wymagań. Wszystkie zawory z miękkimi gniazdami powinny być dob</w:t>
      </w:r>
      <w:r w:rsidR="003D0B80" w:rsidRPr="002311C5">
        <w:rPr>
          <w:rFonts w:ascii="Arial" w:hAnsi="Arial" w:cs="Arial"/>
          <w:sz w:val="22"/>
          <w:szCs w:val="22"/>
        </w:rPr>
        <w:t>ie</w:t>
      </w:r>
      <w:r w:rsidR="00471F7A" w:rsidRPr="002311C5">
        <w:rPr>
          <w:rFonts w:ascii="Arial" w:hAnsi="Arial" w:cs="Arial"/>
          <w:sz w:val="22"/>
          <w:szCs w:val="22"/>
        </w:rPr>
        <w:t xml:space="preserve">rane na maksymalną temperaturę 180 </w:t>
      </w:r>
      <w:r w:rsidR="00471F7A" w:rsidRPr="002311C5">
        <w:rPr>
          <w:rFonts w:ascii="Arial" w:hAnsi="Arial" w:cs="Arial"/>
          <w:sz w:val="22"/>
          <w:szCs w:val="22"/>
        </w:rPr>
        <w:sym w:font="Symbol" w:char="F0B0"/>
      </w:r>
      <w:r w:rsidR="00471F7A" w:rsidRPr="002311C5">
        <w:rPr>
          <w:rFonts w:ascii="Arial" w:hAnsi="Arial" w:cs="Arial"/>
          <w:sz w:val="22"/>
          <w:szCs w:val="22"/>
        </w:rPr>
        <w:t>C</w:t>
      </w:r>
      <w:r w:rsidRPr="002311C5">
        <w:rPr>
          <w:rFonts w:ascii="Arial" w:hAnsi="Arial" w:cs="Arial"/>
          <w:sz w:val="22"/>
          <w:szCs w:val="22"/>
        </w:rPr>
        <w:t>.</w:t>
      </w:r>
    </w:p>
    <w:p w14:paraId="7554FB63"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ależy dostarczyć dwa dodatkowe zestawy uszczelnień dla każdego </w:t>
      </w:r>
      <w:r w:rsidR="008C3517" w:rsidRPr="002311C5">
        <w:rPr>
          <w:rFonts w:ascii="Arial" w:hAnsi="Arial" w:cs="Arial"/>
          <w:sz w:val="22"/>
          <w:szCs w:val="22"/>
        </w:rPr>
        <w:t xml:space="preserve">dostarczanego </w:t>
      </w:r>
      <w:r w:rsidR="00471F7A" w:rsidRPr="002311C5">
        <w:rPr>
          <w:rFonts w:ascii="Arial" w:hAnsi="Arial" w:cs="Arial"/>
          <w:sz w:val="22"/>
          <w:szCs w:val="22"/>
        </w:rPr>
        <w:t>zaworu z korpusem dzielonym</w:t>
      </w:r>
      <w:r w:rsidRPr="002311C5">
        <w:rPr>
          <w:rFonts w:ascii="Arial" w:hAnsi="Arial" w:cs="Arial"/>
          <w:sz w:val="22"/>
          <w:szCs w:val="22"/>
        </w:rPr>
        <w:t>.</w:t>
      </w:r>
    </w:p>
    <w:p w14:paraId="583D0504"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471F7A" w:rsidRPr="002311C5">
        <w:rPr>
          <w:rFonts w:ascii="Arial" w:hAnsi="Arial" w:cs="Arial"/>
          <w:sz w:val="22"/>
          <w:szCs w:val="22"/>
        </w:rPr>
        <w:t xml:space="preserve">awory </w:t>
      </w:r>
      <w:r w:rsidRPr="002311C5">
        <w:rPr>
          <w:rFonts w:ascii="Arial" w:hAnsi="Arial" w:cs="Arial"/>
          <w:sz w:val="22"/>
          <w:szCs w:val="22"/>
        </w:rPr>
        <w:t>muszą</w:t>
      </w:r>
      <w:r w:rsidR="00471F7A" w:rsidRPr="002311C5">
        <w:rPr>
          <w:rFonts w:ascii="Arial" w:hAnsi="Arial" w:cs="Arial"/>
          <w:sz w:val="22"/>
          <w:szCs w:val="22"/>
        </w:rPr>
        <w:t xml:space="preserve"> być wyposażone w ustawniki pozycyjne typu SMART</w:t>
      </w:r>
      <w:r w:rsidRPr="002311C5">
        <w:rPr>
          <w:rFonts w:ascii="Arial" w:hAnsi="Arial" w:cs="Arial"/>
          <w:sz w:val="22"/>
          <w:szCs w:val="22"/>
        </w:rPr>
        <w:t>.</w:t>
      </w:r>
    </w:p>
    <w:p w14:paraId="37F654A1"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Z</w:t>
      </w:r>
      <w:r w:rsidR="006017F3" w:rsidRPr="002311C5">
        <w:rPr>
          <w:rFonts w:ascii="Arial" w:hAnsi="Arial" w:cs="Arial"/>
          <w:sz w:val="22"/>
          <w:szCs w:val="22"/>
        </w:rPr>
        <w:t>a</w:t>
      </w:r>
      <w:r w:rsidR="00471F7A" w:rsidRPr="002311C5">
        <w:rPr>
          <w:rFonts w:ascii="Arial" w:hAnsi="Arial" w:cs="Arial"/>
          <w:sz w:val="22"/>
          <w:szCs w:val="22"/>
        </w:rPr>
        <w:t>w</w:t>
      </w:r>
      <w:r w:rsidR="006017F3" w:rsidRPr="002311C5">
        <w:rPr>
          <w:rFonts w:ascii="Arial" w:hAnsi="Arial" w:cs="Arial"/>
          <w:sz w:val="22"/>
          <w:szCs w:val="22"/>
        </w:rPr>
        <w:t>ory</w:t>
      </w:r>
      <w:r w:rsidR="00471F7A" w:rsidRPr="002311C5">
        <w:rPr>
          <w:rFonts w:ascii="Arial" w:hAnsi="Arial" w:cs="Arial"/>
          <w:sz w:val="22"/>
          <w:szCs w:val="22"/>
        </w:rPr>
        <w:t xml:space="preserve"> </w:t>
      </w:r>
      <w:r w:rsidR="003E4F2A" w:rsidRPr="002311C5">
        <w:rPr>
          <w:rFonts w:ascii="Arial" w:hAnsi="Arial" w:cs="Arial"/>
          <w:sz w:val="22"/>
          <w:szCs w:val="22"/>
        </w:rPr>
        <w:t>regulacyjne</w:t>
      </w:r>
      <w:r w:rsidR="00F737A2" w:rsidRPr="002311C5">
        <w:rPr>
          <w:rFonts w:ascii="Arial" w:hAnsi="Arial" w:cs="Arial"/>
          <w:sz w:val="22"/>
          <w:szCs w:val="22"/>
        </w:rPr>
        <w:t xml:space="preserve"> </w:t>
      </w:r>
      <w:r w:rsidR="003D0B80" w:rsidRPr="002311C5">
        <w:rPr>
          <w:rFonts w:ascii="Arial" w:hAnsi="Arial" w:cs="Arial"/>
          <w:sz w:val="22"/>
          <w:szCs w:val="22"/>
        </w:rPr>
        <w:t>muszą</w:t>
      </w:r>
      <w:r w:rsidR="00F737A2" w:rsidRPr="002311C5">
        <w:rPr>
          <w:rFonts w:ascii="Arial" w:hAnsi="Arial" w:cs="Arial"/>
          <w:sz w:val="22"/>
          <w:szCs w:val="22"/>
        </w:rPr>
        <w:t xml:space="preserve"> być dostarczane </w:t>
      </w:r>
      <w:r w:rsidRPr="002311C5">
        <w:rPr>
          <w:rFonts w:ascii="Arial" w:hAnsi="Arial" w:cs="Arial"/>
          <w:sz w:val="22"/>
          <w:szCs w:val="22"/>
        </w:rPr>
        <w:t>jako kompletne</w:t>
      </w:r>
      <w:r w:rsidR="00F737A2" w:rsidRPr="002311C5">
        <w:rPr>
          <w:rFonts w:ascii="Arial" w:hAnsi="Arial" w:cs="Arial"/>
          <w:sz w:val="22"/>
          <w:szCs w:val="22"/>
        </w:rPr>
        <w:t>,</w:t>
      </w:r>
      <w:r w:rsidRPr="002311C5">
        <w:rPr>
          <w:rFonts w:ascii="Arial" w:hAnsi="Arial" w:cs="Arial"/>
          <w:sz w:val="22"/>
          <w:szCs w:val="22"/>
        </w:rPr>
        <w:t xml:space="preserve"> tj.</w:t>
      </w:r>
      <w:r w:rsidR="00F737A2" w:rsidRPr="002311C5">
        <w:rPr>
          <w:rFonts w:ascii="Arial" w:hAnsi="Arial" w:cs="Arial"/>
          <w:sz w:val="22"/>
          <w:szCs w:val="22"/>
        </w:rPr>
        <w:t xml:space="preserve"> zmontowane </w:t>
      </w:r>
      <w:r w:rsidR="00763845">
        <w:rPr>
          <w:rFonts w:ascii="Arial" w:hAnsi="Arial" w:cs="Arial"/>
          <w:sz w:val="22"/>
          <w:szCs w:val="22"/>
        </w:rPr>
        <w:t xml:space="preserve">              </w:t>
      </w:r>
      <w:r w:rsidR="00F737A2" w:rsidRPr="002311C5">
        <w:rPr>
          <w:rFonts w:ascii="Arial" w:hAnsi="Arial" w:cs="Arial"/>
          <w:sz w:val="22"/>
          <w:szCs w:val="22"/>
        </w:rPr>
        <w:t>z oprzyrządowaniem podanym w specyfikacji szczegółowej (siłownik, ustawnik pozycyjny, reduktor, zawór elektromagnetyczny, sygnalizatory położenia, itp.)</w:t>
      </w:r>
      <w:r w:rsidR="00471F7A" w:rsidRPr="002311C5">
        <w:rPr>
          <w:rFonts w:ascii="Arial" w:hAnsi="Arial" w:cs="Arial"/>
          <w:sz w:val="22"/>
          <w:szCs w:val="22"/>
        </w:rPr>
        <w:t>, łącznie z rurkami pneumatycznymi</w:t>
      </w:r>
      <w:r w:rsidRPr="002311C5">
        <w:rPr>
          <w:rFonts w:ascii="Arial" w:hAnsi="Arial" w:cs="Arial"/>
          <w:sz w:val="22"/>
          <w:szCs w:val="22"/>
        </w:rPr>
        <w:t>. R</w:t>
      </w:r>
      <w:r w:rsidR="00471F7A" w:rsidRPr="002311C5">
        <w:rPr>
          <w:rFonts w:ascii="Arial" w:hAnsi="Arial" w:cs="Arial"/>
          <w:sz w:val="22"/>
          <w:szCs w:val="22"/>
        </w:rPr>
        <w:t xml:space="preserve">urki  pneumatyczne </w:t>
      </w:r>
      <w:r w:rsidRPr="002311C5">
        <w:rPr>
          <w:rFonts w:ascii="Arial" w:hAnsi="Arial" w:cs="Arial"/>
          <w:sz w:val="22"/>
          <w:szCs w:val="22"/>
        </w:rPr>
        <w:t xml:space="preserve">muszą być wykonane </w:t>
      </w:r>
      <w:r w:rsidR="003D0B80" w:rsidRPr="002311C5">
        <w:rPr>
          <w:rFonts w:ascii="Arial" w:hAnsi="Arial" w:cs="Arial"/>
          <w:sz w:val="22"/>
          <w:szCs w:val="22"/>
        </w:rPr>
        <w:t>ze stali nierdzewnej</w:t>
      </w:r>
      <w:r w:rsidR="00471F7A" w:rsidRPr="002311C5">
        <w:rPr>
          <w:rFonts w:ascii="Arial" w:hAnsi="Arial" w:cs="Arial"/>
          <w:sz w:val="22"/>
          <w:szCs w:val="22"/>
        </w:rPr>
        <w:t xml:space="preserve"> o średnicy co najmniej </w:t>
      </w:r>
      <w:smartTag w:uri="urn:schemas-microsoft-com:office:smarttags" w:element="metricconverter">
        <w:smartTagPr>
          <w:attr w:name="ProductID" w:val="6 mm"/>
        </w:smartTagPr>
        <w:r w:rsidR="00471F7A" w:rsidRPr="002311C5">
          <w:rPr>
            <w:rFonts w:ascii="Arial" w:hAnsi="Arial" w:cs="Arial"/>
            <w:sz w:val="22"/>
            <w:szCs w:val="22"/>
          </w:rPr>
          <w:t>6 mm</w:t>
        </w:r>
      </w:smartTag>
      <w:r w:rsidRPr="002311C5">
        <w:rPr>
          <w:rFonts w:ascii="Arial" w:hAnsi="Arial" w:cs="Arial"/>
          <w:sz w:val="22"/>
          <w:szCs w:val="22"/>
        </w:rPr>
        <w:t>. D</w:t>
      </w:r>
      <w:r w:rsidR="00471F7A" w:rsidRPr="002311C5">
        <w:rPr>
          <w:rFonts w:ascii="Arial" w:hAnsi="Arial" w:cs="Arial"/>
          <w:sz w:val="22"/>
          <w:szCs w:val="22"/>
        </w:rPr>
        <w:t xml:space="preserve">ławiki kablowe  </w:t>
      </w:r>
      <w:r w:rsidRPr="002311C5">
        <w:rPr>
          <w:rFonts w:ascii="Arial" w:hAnsi="Arial" w:cs="Arial"/>
          <w:sz w:val="22"/>
          <w:szCs w:val="22"/>
        </w:rPr>
        <w:t xml:space="preserve">muszą </w:t>
      </w:r>
      <w:r w:rsidR="00471F7A" w:rsidRPr="002311C5">
        <w:rPr>
          <w:rFonts w:ascii="Arial" w:hAnsi="Arial" w:cs="Arial"/>
          <w:sz w:val="22"/>
          <w:szCs w:val="22"/>
        </w:rPr>
        <w:t xml:space="preserve">mieć </w:t>
      </w:r>
      <w:r w:rsidRPr="002311C5">
        <w:rPr>
          <w:rFonts w:ascii="Arial" w:hAnsi="Arial" w:cs="Arial"/>
          <w:sz w:val="22"/>
          <w:szCs w:val="22"/>
        </w:rPr>
        <w:br/>
      </w:r>
      <w:r w:rsidR="00471F7A" w:rsidRPr="002311C5">
        <w:rPr>
          <w:rFonts w:ascii="Arial" w:hAnsi="Arial" w:cs="Arial"/>
          <w:sz w:val="22"/>
          <w:szCs w:val="22"/>
        </w:rPr>
        <w:t>gwint M20 x1.5</w:t>
      </w:r>
      <w:r w:rsidRPr="002311C5">
        <w:rPr>
          <w:rFonts w:ascii="Arial" w:hAnsi="Arial" w:cs="Arial"/>
          <w:sz w:val="22"/>
          <w:szCs w:val="22"/>
        </w:rPr>
        <w:t>.</w:t>
      </w:r>
    </w:p>
    <w:p w14:paraId="001966BB" w14:textId="77777777" w:rsidR="0082450B" w:rsidRPr="002311C5" w:rsidRDefault="0082450B"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zawór </w:t>
      </w:r>
      <w:r w:rsidRPr="002311C5">
        <w:rPr>
          <w:rFonts w:ascii="Arial" w:hAnsi="Arial" w:cs="Arial"/>
          <w:sz w:val="22"/>
          <w:szCs w:val="22"/>
        </w:rPr>
        <w:t>musi</w:t>
      </w:r>
      <w:r w:rsidR="00471F7A" w:rsidRPr="002311C5">
        <w:rPr>
          <w:rFonts w:ascii="Arial" w:hAnsi="Arial" w:cs="Arial"/>
          <w:sz w:val="22"/>
          <w:szCs w:val="22"/>
        </w:rPr>
        <w:t xml:space="preserve"> być wyposażony w tabliczkę znamionową wykonaną ze stali nierdzewnej, zamocowaną na stałe</w:t>
      </w:r>
      <w:r w:rsidRPr="002311C5">
        <w:rPr>
          <w:rFonts w:ascii="Arial" w:hAnsi="Arial" w:cs="Arial"/>
          <w:sz w:val="22"/>
          <w:szCs w:val="22"/>
        </w:rPr>
        <w:t>. T</w:t>
      </w:r>
      <w:r w:rsidR="00471F7A" w:rsidRPr="002311C5">
        <w:rPr>
          <w:rFonts w:ascii="Arial" w:hAnsi="Arial" w:cs="Arial"/>
          <w:sz w:val="22"/>
          <w:szCs w:val="22"/>
        </w:rPr>
        <w:t xml:space="preserve">abliczka znamionowa </w:t>
      </w:r>
      <w:r w:rsidRPr="002311C5">
        <w:rPr>
          <w:rFonts w:ascii="Arial" w:hAnsi="Arial" w:cs="Arial"/>
          <w:sz w:val="22"/>
          <w:szCs w:val="22"/>
        </w:rPr>
        <w:t>musi</w:t>
      </w:r>
      <w:r w:rsidR="00471F7A" w:rsidRPr="002311C5">
        <w:rPr>
          <w:rFonts w:ascii="Arial" w:hAnsi="Arial" w:cs="Arial"/>
          <w:sz w:val="22"/>
          <w:szCs w:val="22"/>
        </w:rPr>
        <w:t xml:space="preserve"> zawierać pełny wykaz parametrów oraz charakterystykę zaworu</w:t>
      </w:r>
      <w:r w:rsidRPr="002311C5">
        <w:rPr>
          <w:rFonts w:ascii="Arial" w:hAnsi="Arial" w:cs="Arial"/>
          <w:sz w:val="22"/>
          <w:szCs w:val="22"/>
        </w:rPr>
        <w:t>.</w:t>
      </w:r>
    </w:p>
    <w:p w14:paraId="6986B6EC" w14:textId="77777777" w:rsidR="00320A35" w:rsidRPr="002311C5" w:rsidRDefault="00FA06F0" w:rsidP="00461418">
      <w:pPr>
        <w:numPr>
          <w:ilvl w:val="0"/>
          <w:numId w:val="47"/>
        </w:numPr>
        <w:jc w:val="both"/>
        <w:rPr>
          <w:rFonts w:ascii="Arial" w:hAnsi="Arial" w:cs="Arial"/>
          <w:sz w:val="22"/>
          <w:szCs w:val="22"/>
        </w:rPr>
      </w:pPr>
      <w:r w:rsidRPr="002311C5">
        <w:rPr>
          <w:rFonts w:ascii="Arial" w:hAnsi="Arial" w:cs="Arial"/>
          <w:sz w:val="22"/>
          <w:szCs w:val="22"/>
        </w:rPr>
        <w:t xml:space="preserve">Zawory </w:t>
      </w:r>
      <w:r w:rsidR="00324BF8" w:rsidRPr="002311C5">
        <w:rPr>
          <w:rFonts w:ascii="Arial" w:hAnsi="Arial" w:cs="Arial"/>
          <w:sz w:val="22"/>
          <w:szCs w:val="22"/>
        </w:rPr>
        <w:t>regulacyjne</w:t>
      </w:r>
      <w:r w:rsidRPr="002311C5">
        <w:rPr>
          <w:rFonts w:ascii="Arial" w:hAnsi="Arial" w:cs="Arial"/>
          <w:sz w:val="22"/>
          <w:szCs w:val="22"/>
        </w:rPr>
        <w:t xml:space="preserve"> </w:t>
      </w:r>
      <w:r w:rsidR="00324BF8" w:rsidRPr="002311C5">
        <w:rPr>
          <w:rFonts w:ascii="Arial" w:hAnsi="Arial" w:cs="Arial"/>
          <w:sz w:val="22"/>
          <w:szCs w:val="22"/>
        </w:rPr>
        <w:t xml:space="preserve">muszą być </w:t>
      </w:r>
      <w:r w:rsidR="00D030D1" w:rsidRPr="002311C5">
        <w:rPr>
          <w:rFonts w:ascii="Arial" w:hAnsi="Arial" w:cs="Arial"/>
          <w:sz w:val="22"/>
          <w:szCs w:val="22"/>
        </w:rPr>
        <w:t>zamontowane w sposób umożliwiający ich swobodny demontaż</w:t>
      </w:r>
      <w:r w:rsidR="0082450B" w:rsidRPr="002311C5">
        <w:rPr>
          <w:rFonts w:ascii="Arial" w:hAnsi="Arial" w:cs="Arial"/>
          <w:sz w:val="22"/>
          <w:szCs w:val="22"/>
        </w:rPr>
        <w:t>.</w:t>
      </w:r>
      <w:r w:rsidR="00324BF8" w:rsidRPr="002311C5">
        <w:rPr>
          <w:rFonts w:ascii="Arial" w:hAnsi="Arial" w:cs="Arial"/>
          <w:sz w:val="22"/>
          <w:szCs w:val="22"/>
        </w:rPr>
        <w:t xml:space="preserve"> </w:t>
      </w:r>
      <w:r w:rsidR="0082450B" w:rsidRPr="002311C5">
        <w:rPr>
          <w:rFonts w:ascii="Arial" w:hAnsi="Arial" w:cs="Arial"/>
          <w:sz w:val="22"/>
          <w:szCs w:val="22"/>
        </w:rPr>
        <w:t>T</w:t>
      </w:r>
      <w:r w:rsidR="00324BF8" w:rsidRPr="002311C5">
        <w:rPr>
          <w:rFonts w:ascii="Arial" w:hAnsi="Arial" w:cs="Arial"/>
          <w:sz w:val="22"/>
          <w:szCs w:val="22"/>
        </w:rPr>
        <w:t xml:space="preserve">am, gdzie niezbędne będzie użycie specjalnych maszyn i </w:t>
      </w:r>
      <w:r w:rsidR="00144AA9" w:rsidRPr="002311C5">
        <w:rPr>
          <w:rFonts w:ascii="Arial" w:hAnsi="Arial" w:cs="Arial"/>
          <w:sz w:val="22"/>
          <w:szCs w:val="22"/>
        </w:rPr>
        <w:t>sprzętu</w:t>
      </w:r>
      <w:r w:rsidR="00324BF8" w:rsidRPr="002311C5">
        <w:rPr>
          <w:rFonts w:ascii="Arial" w:hAnsi="Arial" w:cs="Arial"/>
          <w:sz w:val="22"/>
          <w:szCs w:val="22"/>
        </w:rPr>
        <w:t xml:space="preserve"> do ich </w:t>
      </w:r>
      <w:r w:rsidR="00324BF8" w:rsidRPr="002311C5">
        <w:rPr>
          <w:rFonts w:ascii="Arial" w:hAnsi="Arial" w:cs="Arial"/>
          <w:sz w:val="22"/>
          <w:szCs w:val="22"/>
        </w:rPr>
        <w:lastRenderedPageBreak/>
        <w:t>demontażu, musi być przewidziana droga dojazdu oraz odpowiednia przestrzeń robocza</w:t>
      </w:r>
      <w:r w:rsidR="00320A35" w:rsidRPr="002311C5">
        <w:rPr>
          <w:rFonts w:ascii="Arial" w:hAnsi="Arial" w:cs="Arial"/>
          <w:sz w:val="22"/>
          <w:szCs w:val="22"/>
        </w:rPr>
        <w:t>.</w:t>
      </w:r>
    </w:p>
    <w:p w14:paraId="70247544"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N</w:t>
      </w:r>
      <w:r w:rsidR="00471F7A" w:rsidRPr="002311C5">
        <w:rPr>
          <w:rFonts w:ascii="Arial" w:hAnsi="Arial" w:cs="Arial"/>
          <w:sz w:val="22"/>
          <w:szCs w:val="22"/>
        </w:rPr>
        <w:t xml:space="preserve">atężenie </w:t>
      </w:r>
      <w:r w:rsidR="00434F4F" w:rsidRPr="002311C5">
        <w:rPr>
          <w:rFonts w:ascii="Arial" w:hAnsi="Arial" w:cs="Arial"/>
          <w:sz w:val="22"/>
          <w:szCs w:val="22"/>
        </w:rPr>
        <w:t>dźwięku</w:t>
      </w:r>
      <w:r w:rsidR="00471F7A" w:rsidRPr="002311C5">
        <w:rPr>
          <w:rFonts w:ascii="Arial" w:hAnsi="Arial" w:cs="Arial"/>
          <w:sz w:val="22"/>
          <w:szCs w:val="22"/>
        </w:rPr>
        <w:t xml:space="preserve"> generowanego w trakcie pracy zaworu </w:t>
      </w:r>
      <w:r w:rsidR="006017F3" w:rsidRPr="002311C5">
        <w:rPr>
          <w:rFonts w:ascii="Arial" w:hAnsi="Arial" w:cs="Arial"/>
          <w:sz w:val="22"/>
          <w:szCs w:val="22"/>
        </w:rPr>
        <w:t>nie może przekraczać</w:t>
      </w:r>
      <w:r w:rsidR="00471F7A" w:rsidRPr="002311C5">
        <w:rPr>
          <w:rFonts w:ascii="Arial" w:hAnsi="Arial" w:cs="Arial"/>
          <w:sz w:val="22"/>
          <w:szCs w:val="22"/>
        </w:rPr>
        <w:t xml:space="preserve"> </w:t>
      </w:r>
      <w:r w:rsidRPr="002311C5">
        <w:rPr>
          <w:rFonts w:ascii="Arial" w:hAnsi="Arial" w:cs="Arial"/>
          <w:sz w:val="22"/>
          <w:szCs w:val="22"/>
        </w:rPr>
        <w:br/>
      </w:r>
      <w:r w:rsidR="00471F7A" w:rsidRPr="002311C5">
        <w:rPr>
          <w:rFonts w:ascii="Arial" w:hAnsi="Arial" w:cs="Arial"/>
          <w:sz w:val="22"/>
          <w:szCs w:val="22"/>
        </w:rPr>
        <w:t xml:space="preserve">85 </w:t>
      </w:r>
      <w:proofErr w:type="spellStart"/>
      <w:r w:rsidR="00471F7A" w:rsidRPr="002311C5">
        <w:rPr>
          <w:rFonts w:ascii="Arial" w:hAnsi="Arial" w:cs="Arial"/>
          <w:sz w:val="22"/>
          <w:szCs w:val="22"/>
        </w:rPr>
        <w:t>dBA</w:t>
      </w:r>
      <w:proofErr w:type="spellEnd"/>
      <w:r w:rsidR="00471F7A" w:rsidRPr="002311C5">
        <w:rPr>
          <w:rFonts w:ascii="Arial" w:hAnsi="Arial" w:cs="Arial"/>
          <w:sz w:val="22"/>
          <w:szCs w:val="22"/>
        </w:rPr>
        <w:t xml:space="preserve"> w odległości 1m od zaworu w kierunku odpływu oraz </w:t>
      </w:r>
      <w:smartTag w:uri="urn:schemas-microsoft-com:office:smarttags" w:element="metricconverter">
        <w:smartTagPr>
          <w:attr w:name="ProductID" w:val="1 m"/>
        </w:smartTagPr>
        <w:r w:rsidR="00471F7A" w:rsidRPr="002311C5">
          <w:rPr>
            <w:rFonts w:ascii="Arial" w:hAnsi="Arial" w:cs="Arial"/>
            <w:sz w:val="22"/>
            <w:szCs w:val="22"/>
          </w:rPr>
          <w:t>1 m</w:t>
        </w:r>
      </w:smartTag>
      <w:r w:rsidR="00471F7A" w:rsidRPr="002311C5">
        <w:rPr>
          <w:rFonts w:ascii="Arial" w:hAnsi="Arial" w:cs="Arial"/>
          <w:sz w:val="22"/>
          <w:szCs w:val="22"/>
        </w:rPr>
        <w:t xml:space="preserve"> od ścianki rurociągu</w:t>
      </w:r>
      <w:r w:rsidRPr="002311C5">
        <w:rPr>
          <w:rFonts w:ascii="Arial" w:hAnsi="Arial" w:cs="Arial"/>
          <w:sz w:val="22"/>
          <w:szCs w:val="22"/>
        </w:rPr>
        <w:t>.</w:t>
      </w:r>
    </w:p>
    <w:p w14:paraId="41B3B102"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K</w:t>
      </w:r>
      <w:r w:rsidR="00471F7A" w:rsidRPr="002311C5">
        <w:rPr>
          <w:rFonts w:ascii="Arial" w:hAnsi="Arial" w:cs="Arial"/>
          <w:sz w:val="22"/>
          <w:szCs w:val="22"/>
        </w:rPr>
        <w:t xml:space="preserve">ażdy indywidualny odbiornik powietrza </w:t>
      </w:r>
      <w:r w:rsidR="008C3517" w:rsidRPr="002311C5">
        <w:rPr>
          <w:rFonts w:ascii="Arial" w:hAnsi="Arial" w:cs="Arial"/>
          <w:sz w:val="22"/>
          <w:szCs w:val="22"/>
        </w:rPr>
        <w:t>(</w:t>
      </w:r>
      <w:r w:rsidR="00471F7A" w:rsidRPr="002311C5">
        <w:rPr>
          <w:rFonts w:ascii="Arial" w:hAnsi="Arial" w:cs="Arial"/>
          <w:sz w:val="22"/>
          <w:szCs w:val="22"/>
        </w:rPr>
        <w:t>przetwornik elektropneumatyczny, ustawnik</w:t>
      </w:r>
      <w:r w:rsidR="008C3517" w:rsidRPr="002311C5">
        <w:rPr>
          <w:rFonts w:ascii="Arial" w:hAnsi="Arial" w:cs="Arial"/>
          <w:sz w:val="22"/>
          <w:szCs w:val="22"/>
        </w:rPr>
        <w:t xml:space="preserve">) </w:t>
      </w:r>
      <w:r w:rsidRPr="002311C5">
        <w:rPr>
          <w:rFonts w:ascii="Arial" w:hAnsi="Arial" w:cs="Arial"/>
          <w:sz w:val="22"/>
          <w:szCs w:val="22"/>
        </w:rPr>
        <w:t>musi</w:t>
      </w:r>
      <w:r w:rsidR="00471F7A" w:rsidRPr="002311C5">
        <w:rPr>
          <w:rFonts w:ascii="Arial" w:hAnsi="Arial" w:cs="Arial"/>
          <w:sz w:val="22"/>
          <w:szCs w:val="22"/>
        </w:rPr>
        <w:t xml:space="preserve"> być wyposażony w </w:t>
      </w:r>
      <w:proofErr w:type="spellStart"/>
      <w:r w:rsidR="00471F7A" w:rsidRPr="002311C5">
        <w:rPr>
          <w:rFonts w:ascii="Arial" w:hAnsi="Arial" w:cs="Arial"/>
          <w:sz w:val="22"/>
          <w:szCs w:val="22"/>
        </w:rPr>
        <w:t>reduktofiltr</w:t>
      </w:r>
      <w:proofErr w:type="spellEnd"/>
      <w:r w:rsidR="00471F7A" w:rsidRPr="002311C5">
        <w:rPr>
          <w:rFonts w:ascii="Arial" w:hAnsi="Arial" w:cs="Arial"/>
          <w:sz w:val="22"/>
          <w:szCs w:val="22"/>
        </w:rPr>
        <w:t xml:space="preserve"> z manometrem o średnicy 30 lub </w:t>
      </w:r>
      <w:smartTag w:uri="urn:schemas-microsoft-com:office:smarttags" w:element="metricconverter">
        <w:smartTagPr>
          <w:attr w:name="ProductID" w:val="50 mm"/>
        </w:smartTagPr>
        <w:r w:rsidR="00471F7A" w:rsidRPr="002311C5">
          <w:rPr>
            <w:rFonts w:ascii="Arial" w:hAnsi="Arial" w:cs="Arial"/>
            <w:sz w:val="22"/>
            <w:szCs w:val="22"/>
          </w:rPr>
          <w:t>50 mm</w:t>
        </w:r>
      </w:smartTag>
      <w:r w:rsidRPr="002311C5">
        <w:rPr>
          <w:rFonts w:ascii="Arial" w:hAnsi="Arial" w:cs="Arial"/>
          <w:sz w:val="22"/>
          <w:szCs w:val="22"/>
        </w:rPr>
        <w:t>.</w:t>
      </w:r>
    </w:p>
    <w:p w14:paraId="259A6495"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U</w:t>
      </w:r>
      <w:r w:rsidR="00471F7A" w:rsidRPr="002311C5">
        <w:rPr>
          <w:rFonts w:ascii="Arial" w:hAnsi="Arial" w:cs="Arial"/>
          <w:sz w:val="22"/>
          <w:szCs w:val="22"/>
        </w:rPr>
        <w:t xml:space="preserve">stawniki elektropneumatyczne </w:t>
      </w:r>
      <w:r w:rsidR="00E57806" w:rsidRPr="002311C5">
        <w:rPr>
          <w:rFonts w:ascii="Arial" w:hAnsi="Arial" w:cs="Arial"/>
          <w:sz w:val="22"/>
          <w:szCs w:val="22"/>
        </w:rPr>
        <w:t>muszą</w:t>
      </w:r>
      <w:r w:rsidR="00471F7A" w:rsidRPr="002311C5">
        <w:rPr>
          <w:rFonts w:ascii="Arial" w:hAnsi="Arial" w:cs="Arial"/>
          <w:sz w:val="22"/>
          <w:szCs w:val="22"/>
        </w:rPr>
        <w:t xml:space="preserve"> być inteligentne, z możliwością łatwej zmiany rodzaju pracy prosty-odwrotny</w:t>
      </w:r>
      <w:r w:rsidRPr="002311C5">
        <w:rPr>
          <w:rFonts w:ascii="Arial" w:hAnsi="Arial" w:cs="Arial"/>
          <w:sz w:val="22"/>
          <w:szCs w:val="22"/>
        </w:rPr>
        <w:t>.</w:t>
      </w:r>
      <w:r w:rsidR="00471F7A" w:rsidRPr="002311C5">
        <w:rPr>
          <w:rFonts w:ascii="Arial" w:hAnsi="Arial" w:cs="Arial"/>
          <w:sz w:val="22"/>
          <w:szCs w:val="22"/>
        </w:rPr>
        <w:t xml:space="preserve"> </w:t>
      </w:r>
      <w:r w:rsidRPr="002311C5">
        <w:rPr>
          <w:rFonts w:ascii="Arial" w:hAnsi="Arial" w:cs="Arial"/>
          <w:sz w:val="22"/>
          <w:szCs w:val="22"/>
        </w:rPr>
        <w:t>U</w:t>
      </w:r>
      <w:r w:rsidR="00471F7A" w:rsidRPr="002311C5">
        <w:rPr>
          <w:rFonts w:ascii="Arial" w:hAnsi="Arial" w:cs="Arial"/>
          <w:sz w:val="22"/>
          <w:szCs w:val="22"/>
        </w:rPr>
        <w:t xml:space="preserve">stawniki </w:t>
      </w:r>
      <w:r w:rsidRPr="002311C5">
        <w:rPr>
          <w:rFonts w:ascii="Arial" w:hAnsi="Arial" w:cs="Arial"/>
          <w:sz w:val="22"/>
          <w:szCs w:val="22"/>
        </w:rPr>
        <w:t>muszą</w:t>
      </w:r>
      <w:r w:rsidR="00471F7A" w:rsidRPr="002311C5">
        <w:rPr>
          <w:rFonts w:ascii="Arial" w:hAnsi="Arial" w:cs="Arial"/>
          <w:sz w:val="22"/>
          <w:szCs w:val="22"/>
        </w:rPr>
        <w:t xml:space="preserve"> być wyposażone w manometry </w:t>
      </w:r>
      <w:r w:rsidR="00E57806" w:rsidRPr="002311C5">
        <w:rPr>
          <w:rFonts w:ascii="Arial" w:hAnsi="Arial" w:cs="Arial"/>
          <w:sz w:val="22"/>
          <w:szCs w:val="22"/>
        </w:rPr>
        <w:t>m</w:t>
      </w:r>
      <w:r w:rsidR="00471F7A" w:rsidRPr="002311C5">
        <w:rPr>
          <w:rFonts w:ascii="Arial" w:hAnsi="Arial" w:cs="Arial"/>
          <w:sz w:val="22"/>
          <w:szCs w:val="22"/>
        </w:rPr>
        <w:t>ierzące ciśnienie powietrza zasilające</w:t>
      </w:r>
      <w:r w:rsidR="00367DDB" w:rsidRPr="002311C5">
        <w:rPr>
          <w:rFonts w:ascii="Arial" w:hAnsi="Arial" w:cs="Arial"/>
          <w:sz w:val="22"/>
          <w:szCs w:val="22"/>
        </w:rPr>
        <w:t>go</w:t>
      </w:r>
      <w:r w:rsidR="00471F7A" w:rsidRPr="002311C5">
        <w:rPr>
          <w:rFonts w:ascii="Arial" w:hAnsi="Arial" w:cs="Arial"/>
          <w:sz w:val="22"/>
          <w:szCs w:val="22"/>
        </w:rPr>
        <w:t xml:space="preserve"> i sygnału wyjściowego</w:t>
      </w:r>
      <w:r w:rsidRPr="002311C5">
        <w:rPr>
          <w:rFonts w:ascii="Arial" w:hAnsi="Arial" w:cs="Arial"/>
          <w:sz w:val="22"/>
          <w:szCs w:val="22"/>
        </w:rPr>
        <w:t>.</w:t>
      </w:r>
    </w:p>
    <w:p w14:paraId="2F116D37"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471F7A" w:rsidRPr="002311C5">
        <w:rPr>
          <w:rFonts w:ascii="Arial" w:hAnsi="Arial" w:cs="Arial"/>
          <w:sz w:val="22"/>
          <w:szCs w:val="22"/>
        </w:rPr>
        <w:t xml:space="preserve">o wszystkich zaworów wyposażonych w ustawniki inteligentne należy dostarczyć najnowszą wersję </w:t>
      </w:r>
      <w:r w:rsidR="00E57806" w:rsidRPr="002311C5">
        <w:rPr>
          <w:rFonts w:ascii="Arial" w:hAnsi="Arial" w:cs="Arial"/>
          <w:sz w:val="22"/>
          <w:szCs w:val="22"/>
        </w:rPr>
        <w:t>oprogramowania</w:t>
      </w:r>
      <w:r w:rsidR="00471F7A" w:rsidRPr="002311C5">
        <w:rPr>
          <w:rFonts w:ascii="Arial" w:hAnsi="Arial" w:cs="Arial"/>
          <w:sz w:val="22"/>
          <w:szCs w:val="22"/>
        </w:rPr>
        <w:t xml:space="preserve"> diagnostycznego</w:t>
      </w:r>
      <w:r w:rsidRPr="002311C5">
        <w:rPr>
          <w:rFonts w:ascii="Arial" w:hAnsi="Arial" w:cs="Arial"/>
          <w:sz w:val="22"/>
          <w:szCs w:val="22"/>
        </w:rPr>
        <w:t xml:space="preserve"> z licencją.</w:t>
      </w:r>
      <w:r w:rsidR="00E57806" w:rsidRPr="002311C5">
        <w:rPr>
          <w:rFonts w:ascii="Arial" w:hAnsi="Arial" w:cs="Arial"/>
          <w:sz w:val="22"/>
          <w:szCs w:val="22"/>
        </w:rPr>
        <w:t xml:space="preserve"> </w:t>
      </w:r>
      <w:r w:rsidRPr="002311C5">
        <w:rPr>
          <w:rFonts w:ascii="Arial" w:hAnsi="Arial" w:cs="Arial"/>
          <w:sz w:val="22"/>
          <w:szCs w:val="22"/>
        </w:rPr>
        <w:t>D</w:t>
      </w:r>
      <w:r w:rsidR="00E57806" w:rsidRPr="002311C5">
        <w:rPr>
          <w:rFonts w:ascii="Arial" w:hAnsi="Arial" w:cs="Arial"/>
          <w:sz w:val="22"/>
          <w:szCs w:val="22"/>
        </w:rPr>
        <w:t>ostarczone oprogramowanie musi umożliwiać przeprowadzenie pełnych procedur konfiguracyjnych oraz zaawansowanych testów diagnostycznych</w:t>
      </w:r>
      <w:r w:rsidRPr="002311C5">
        <w:rPr>
          <w:rFonts w:ascii="Arial" w:hAnsi="Arial" w:cs="Arial"/>
          <w:sz w:val="22"/>
          <w:szCs w:val="22"/>
        </w:rPr>
        <w:t>.</w:t>
      </w:r>
    </w:p>
    <w:p w14:paraId="4A979C97" w14:textId="77777777" w:rsidR="00320A35" w:rsidRPr="002311C5" w:rsidRDefault="00320A35" w:rsidP="00461418">
      <w:pPr>
        <w:numPr>
          <w:ilvl w:val="0"/>
          <w:numId w:val="47"/>
        </w:numPr>
        <w:jc w:val="both"/>
        <w:rPr>
          <w:rFonts w:ascii="Arial" w:hAnsi="Arial" w:cs="Arial"/>
          <w:sz w:val="22"/>
          <w:szCs w:val="22"/>
        </w:rPr>
      </w:pPr>
      <w:r w:rsidRPr="002311C5">
        <w:rPr>
          <w:rFonts w:ascii="Arial" w:hAnsi="Arial" w:cs="Arial"/>
          <w:sz w:val="22"/>
          <w:szCs w:val="22"/>
        </w:rPr>
        <w:t>D</w:t>
      </w:r>
      <w:r w:rsidR="00E57806" w:rsidRPr="002311C5">
        <w:rPr>
          <w:rFonts w:ascii="Arial" w:hAnsi="Arial" w:cs="Arial"/>
          <w:sz w:val="22"/>
          <w:szCs w:val="22"/>
        </w:rPr>
        <w:t xml:space="preserve">ostarczane zawory regulacyjne muszą być podzielone na 3 podstawowe grupy, </w:t>
      </w:r>
      <w:r w:rsidR="00C35301" w:rsidRPr="002311C5">
        <w:rPr>
          <w:rFonts w:ascii="Arial" w:hAnsi="Arial" w:cs="Arial"/>
          <w:sz w:val="22"/>
          <w:szCs w:val="22"/>
        </w:rPr>
        <w:t xml:space="preserve">ze względu na funkcje diagnostyczne ustawników pozycyjnych, </w:t>
      </w:r>
      <w:r w:rsidR="00E57806" w:rsidRPr="002311C5">
        <w:rPr>
          <w:rFonts w:ascii="Arial" w:hAnsi="Arial" w:cs="Arial"/>
          <w:sz w:val="22"/>
          <w:szCs w:val="22"/>
        </w:rPr>
        <w:t>tj.:</w:t>
      </w:r>
    </w:p>
    <w:p w14:paraId="355F1CE1" w14:textId="77777777" w:rsidR="00320A35" w:rsidRPr="002311C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diagnostyką typu „performance” umożliwiającą poza diagnostyką podstawową i zaawansowaną przeprowadzenie testów on-line; będą to zawory sklasyfikowane jako krytyczne dla procesu – minimum 20% dostawy,</w:t>
      </w:r>
    </w:p>
    <w:p w14:paraId="1CE3BD48" w14:textId="77777777" w:rsidR="00320A35" w:rsidRDefault="00C35301" w:rsidP="00461418">
      <w:pPr>
        <w:numPr>
          <w:ilvl w:val="1"/>
          <w:numId w:val="47"/>
        </w:numPr>
        <w:jc w:val="both"/>
        <w:rPr>
          <w:rFonts w:ascii="Arial" w:hAnsi="Arial" w:cs="Arial"/>
          <w:sz w:val="22"/>
          <w:szCs w:val="22"/>
        </w:rPr>
      </w:pPr>
      <w:r w:rsidRPr="002311C5">
        <w:rPr>
          <w:rFonts w:ascii="Arial" w:hAnsi="Arial" w:cs="Arial"/>
          <w:sz w:val="22"/>
          <w:szCs w:val="22"/>
        </w:rPr>
        <w:t>z diagnostyk</w:t>
      </w:r>
      <w:r w:rsidR="00E54764" w:rsidRPr="002311C5">
        <w:rPr>
          <w:rFonts w:ascii="Arial" w:hAnsi="Arial" w:cs="Arial"/>
          <w:sz w:val="22"/>
          <w:szCs w:val="22"/>
        </w:rPr>
        <w:t>ą</w:t>
      </w:r>
      <w:r w:rsidRPr="002311C5">
        <w:rPr>
          <w:rFonts w:ascii="Arial" w:hAnsi="Arial" w:cs="Arial"/>
          <w:sz w:val="22"/>
          <w:szCs w:val="22"/>
        </w:rPr>
        <w:t xml:space="preserve"> typu „</w:t>
      </w:r>
      <w:proofErr w:type="spellStart"/>
      <w:r w:rsidRPr="002311C5">
        <w:rPr>
          <w:rFonts w:ascii="Arial" w:hAnsi="Arial" w:cs="Arial"/>
          <w:sz w:val="22"/>
          <w:szCs w:val="22"/>
        </w:rPr>
        <w:t>advanced</w:t>
      </w:r>
      <w:proofErr w:type="spellEnd"/>
      <w:r w:rsidRPr="002311C5">
        <w:rPr>
          <w:rFonts w:ascii="Arial" w:hAnsi="Arial" w:cs="Arial"/>
          <w:sz w:val="22"/>
          <w:szCs w:val="22"/>
        </w:rPr>
        <w:t xml:space="preserve">” umożliwiającą poza diagnostyką podstawową przeprowadzenie testów odpowiedzi skokowej oraz </w:t>
      </w:r>
      <w:r w:rsidR="0083075D" w:rsidRPr="002311C5">
        <w:rPr>
          <w:rFonts w:ascii="Arial" w:hAnsi="Arial" w:cs="Arial"/>
          <w:sz w:val="22"/>
          <w:szCs w:val="22"/>
        </w:rPr>
        <w:t>test sprawdzający</w:t>
      </w:r>
      <w:r w:rsidR="0083075D" w:rsidRPr="00320A35">
        <w:rPr>
          <w:rFonts w:ascii="Arial" w:hAnsi="Arial" w:cs="Arial"/>
          <w:sz w:val="22"/>
          <w:szCs w:val="22"/>
        </w:rPr>
        <w:t xml:space="preserve"> </w:t>
      </w:r>
      <w:r w:rsidRPr="00320A35">
        <w:rPr>
          <w:rFonts w:ascii="Arial" w:hAnsi="Arial" w:cs="Arial"/>
          <w:sz w:val="22"/>
          <w:szCs w:val="22"/>
        </w:rPr>
        <w:t>histerezę</w:t>
      </w:r>
      <w:r w:rsidR="0083075D" w:rsidRPr="00320A35">
        <w:rPr>
          <w:rFonts w:ascii="Arial" w:hAnsi="Arial" w:cs="Arial"/>
          <w:sz w:val="22"/>
          <w:szCs w:val="22"/>
        </w:rPr>
        <w:t xml:space="preserve"> zaworu; będą to zawory sklasyfikowane jako ważne dla procesu – minimum 30% dostawy,</w:t>
      </w:r>
    </w:p>
    <w:p w14:paraId="67E128F4" w14:textId="77777777" w:rsidR="0083075D" w:rsidRPr="00320A35" w:rsidRDefault="0083075D" w:rsidP="00461418">
      <w:pPr>
        <w:numPr>
          <w:ilvl w:val="1"/>
          <w:numId w:val="47"/>
        </w:numPr>
        <w:jc w:val="both"/>
        <w:rPr>
          <w:rFonts w:ascii="Arial" w:hAnsi="Arial" w:cs="Arial"/>
          <w:sz w:val="22"/>
          <w:szCs w:val="22"/>
        </w:rPr>
      </w:pPr>
      <w:r w:rsidRPr="00320A35">
        <w:rPr>
          <w:rFonts w:ascii="Arial" w:hAnsi="Arial" w:cs="Arial"/>
          <w:sz w:val="22"/>
          <w:szCs w:val="22"/>
        </w:rPr>
        <w:t xml:space="preserve">z diagnostyka typu „standard” umożliwiającą </w:t>
      </w:r>
      <w:r w:rsidRPr="00320A35">
        <w:rPr>
          <w:rFonts w:ascii="Arial" w:eastAsia="Calibri" w:hAnsi="Arial" w:cs="Arial"/>
          <w:sz w:val="22"/>
          <w:szCs w:val="22"/>
        </w:rPr>
        <w:t xml:space="preserve">konfigurację ustawnika, kalibrację zaworu regulacyjnego, dobór nastaw ustawnika w zależności od typu zaworu, zmianę charakterystyki ustawnika, sumator przemieszczenia, rekord alarmów; będą to pozostałe zawory niesklasyfikowane jako </w:t>
      </w:r>
      <w:r w:rsidR="00320A35">
        <w:rPr>
          <w:rFonts w:ascii="Arial" w:eastAsia="Calibri" w:hAnsi="Arial" w:cs="Arial"/>
          <w:sz w:val="22"/>
          <w:szCs w:val="22"/>
        </w:rPr>
        <w:t>krytyczne lub ważne dla procesu.</w:t>
      </w:r>
    </w:p>
    <w:p w14:paraId="43ED0284" w14:textId="77777777" w:rsidR="00320A35" w:rsidRPr="00320A35" w:rsidRDefault="00320A35" w:rsidP="00320A35">
      <w:pPr>
        <w:ind w:left="1440"/>
        <w:jc w:val="both"/>
        <w:rPr>
          <w:rFonts w:ascii="Arial" w:hAnsi="Arial" w:cs="Arial"/>
          <w:sz w:val="22"/>
          <w:szCs w:val="22"/>
        </w:rPr>
      </w:pPr>
    </w:p>
    <w:p w14:paraId="76864EAD" w14:textId="77777777" w:rsidR="0083075D" w:rsidRDefault="0083075D" w:rsidP="00320A35">
      <w:pPr>
        <w:autoSpaceDE w:val="0"/>
        <w:autoSpaceDN w:val="0"/>
        <w:adjustRightInd w:val="0"/>
        <w:jc w:val="both"/>
        <w:rPr>
          <w:rFonts w:ascii="Arial" w:eastAsia="Calibri" w:hAnsi="Arial" w:cs="Arial"/>
          <w:sz w:val="22"/>
          <w:szCs w:val="22"/>
        </w:rPr>
      </w:pPr>
      <w:r>
        <w:rPr>
          <w:rFonts w:ascii="Arial" w:eastAsia="Calibri" w:hAnsi="Arial" w:cs="Arial"/>
          <w:sz w:val="22"/>
          <w:szCs w:val="22"/>
        </w:rPr>
        <w:t>Lista zaworów krytycznych i ważnych dla procesu musi zostać uzgodniona z Kupującym.</w:t>
      </w:r>
    </w:p>
    <w:p w14:paraId="1985430D" w14:textId="77777777" w:rsidR="00320A35" w:rsidRPr="0083075D" w:rsidRDefault="00320A35" w:rsidP="00320A35">
      <w:pPr>
        <w:autoSpaceDE w:val="0"/>
        <w:autoSpaceDN w:val="0"/>
        <w:adjustRightInd w:val="0"/>
        <w:jc w:val="both"/>
        <w:rPr>
          <w:rFonts w:ascii="Arial" w:eastAsia="Calibri" w:hAnsi="Arial" w:cs="Arial"/>
          <w:sz w:val="22"/>
          <w:szCs w:val="22"/>
        </w:rPr>
      </w:pPr>
    </w:p>
    <w:p w14:paraId="286A1B79" w14:textId="77777777" w:rsidR="00320A35" w:rsidRDefault="00320A35" w:rsidP="00461418">
      <w:pPr>
        <w:numPr>
          <w:ilvl w:val="0"/>
          <w:numId w:val="48"/>
        </w:numPr>
        <w:jc w:val="both"/>
        <w:rPr>
          <w:rFonts w:ascii="Arial" w:hAnsi="Arial" w:cs="Arial"/>
          <w:sz w:val="22"/>
          <w:szCs w:val="22"/>
        </w:rPr>
      </w:pPr>
      <w:r>
        <w:rPr>
          <w:rFonts w:ascii="Arial" w:hAnsi="Arial" w:cs="Arial"/>
          <w:sz w:val="22"/>
          <w:szCs w:val="22"/>
        </w:rPr>
        <w:t>S</w:t>
      </w:r>
      <w:r w:rsidR="00471F7A" w:rsidRPr="00A533AE">
        <w:rPr>
          <w:rFonts w:ascii="Arial" w:hAnsi="Arial" w:cs="Arial"/>
          <w:sz w:val="22"/>
          <w:szCs w:val="22"/>
        </w:rPr>
        <w:t xml:space="preserve">iłownik </w:t>
      </w:r>
      <w:r w:rsidR="0083075D">
        <w:rPr>
          <w:rFonts w:ascii="Arial" w:hAnsi="Arial" w:cs="Arial"/>
          <w:sz w:val="22"/>
          <w:szCs w:val="22"/>
        </w:rPr>
        <w:t>musi</w:t>
      </w:r>
      <w:r w:rsidR="00471F7A" w:rsidRPr="00A533AE">
        <w:rPr>
          <w:rFonts w:ascii="Arial" w:hAnsi="Arial" w:cs="Arial"/>
          <w:sz w:val="22"/>
          <w:szCs w:val="22"/>
        </w:rPr>
        <w:t xml:space="preserve"> być dobrany do zaworu regulacyjnego tak, aby pracował w zakresie od pełnego otwarcia do pełnego zamknięcia zaworu z zachowaniem rezerwy skoku siłownika</w:t>
      </w:r>
      <w:r>
        <w:rPr>
          <w:rFonts w:ascii="Arial" w:hAnsi="Arial" w:cs="Arial"/>
          <w:sz w:val="22"/>
          <w:szCs w:val="22"/>
        </w:rPr>
        <w:t>.</w:t>
      </w:r>
    </w:p>
    <w:p w14:paraId="09ACAAF5" w14:textId="77777777" w:rsidR="00471F7A" w:rsidRPr="00320A35" w:rsidRDefault="00367DDB" w:rsidP="00461418">
      <w:pPr>
        <w:numPr>
          <w:ilvl w:val="0"/>
          <w:numId w:val="48"/>
        </w:numPr>
        <w:jc w:val="both"/>
        <w:rPr>
          <w:rFonts w:ascii="Arial" w:hAnsi="Arial" w:cs="Arial"/>
          <w:sz w:val="22"/>
          <w:szCs w:val="22"/>
        </w:rPr>
      </w:pPr>
      <w:r w:rsidRPr="00320A35">
        <w:rPr>
          <w:rFonts w:ascii="Arial" w:hAnsi="Arial" w:cs="Arial"/>
          <w:sz w:val="22"/>
          <w:szCs w:val="22"/>
        </w:rPr>
        <w:t xml:space="preserve">Zastosowanie </w:t>
      </w:r>
      <w:r w:rsidR="00471F7A" w:rsidRPr="00320A35">
        <w:rPr>
          <w:rFonts w:ascii="Arial" w:hAnsi="Arial" w:cs="Arial"/>
          <w:sz w:val="22"/>
          <w:szCs w:val="22"/>
        </w:rPr>
        <w:t xml:space="preserve">zaworów regulacyjnych jako odcinających </w:t>
      </w:r>
      <w:r w:rsidR="00E54764" w:rsidRPr="00320A35">
        <w:rPr>
          <w:rFonts w:ascii="Arial" w:hAnsi="Arial" w:cs="Arial"/>
          <w:sz w:val="22"/>
          <w:szCs w:val="22"/>
        </w:rPr>
        <w:t xml:space="preserve">nie może być traktowane jako jedyne zabezpieczenie w </w:t>
      </w:r>
      <w:r w:rsidR="00320A35">
        <w:rPr>
          <w:rFonts w:ascii="Arial" w:hAnsi="Arial" w:cs="Arial"/>
          <w:sz w:val="22"/>
          <w:szCs w:val="22"/>
        </w:rPr>
        <w:t xml:space="preserve">celu </w:t>
      </w:r>
      <w:r w:rsidR="00E54764" w:rsidRPr="00320A35">
        <w:rPr>
          <w:rFonts w:ascii="Arial" w:hAnsi="Arial" w:cs="Arial"/>
          <w:sz w:val="22"/>
          <w:szCs w:val="22"/>
        </w:rPr>
        <w:t>realizacji układu blokadowego</w:t>
      </w:r>
      <w:r w:rsidR="00471F7A" w:rsidRPr="00320A35">
        <w:rPr>
          <w:rFonts w:ascii="Arial" w:hAnsi="Arial" w:cs="Arial"/>
          <w:sz w:val="22"/>
          <w:szCs w:val="22"/>
        </w:rPr>
        <w:t>.</w:t>
      </w:r>
    </w:p>
    <w:p w14:paraId="40271CBF" w14:textId="77777777" w:rsidR="00DA3B78" w:rsidRPr="00B90D26" w:rsidRDefault="00DA3B78" w:rsidP="00DA3B78"/>
    <w:p w14:paraId="37869784" w14:textId="77777777" w:rsidR="00DA3B78" w:rsidRPr="00633218" w:rsidRDefault="00DA3B78" w:rsidP="00633218">
      <w:pPr>
        <w:pStyle w:val="Nagwek1"/>
        <w:numPr>
          <w:ilvl w:val="2"/>
          <w:numId w:val="1"/>
        </w:numPr>
        <w:tabs>
          <w:tab w:val="clear" w:pos="1440"/>
          <w:tab w:val="num" w:pos="709"/>
        </w:tabs>
        <w:ind w:left="709" w:hanging="709"/>
        <w:jc w:val="both"/>
        <w:rPr>
          <w:rFonts w:cs="Arial"/>
          <w:szCs w:val="22"/>
        </w:rPr>
      </w:pPr>
      <w:bookmarkStart w:id="54" w:name="_Toc475077793"/>
      <w:r w:rsidRPr="00633218">
        <w:rPr>
          <w:rFonts w:cs="Arial"/>
          <w:szCs w:val="22"/>
        </w:rPr>
        <w:t>Zawory odcinające ON-OFF</w:t>
      </w:r>
      <w:bookmarkEnd w:id="54"/>
    </w:p>
    <w:p w14:paraId="416F6B69" w14:textId="77777777" w:rsidR="00255617" w:rsidRPr="00255617" w:rsidRDefault="00255617" w:rsidP="00255617"/>
    <w:p w14:paraId="6A78676B" w14:textId="77777777" w:rsidR="005352A5" w:rsidRDefault="005352A5" w:rsidP="00255617">
      <w:pPr>
        <w:jc w:val="both"/>
        <w:rPr>
          <w:rFonts w:ascii="Arial" w:hAnsi="Arial" w:cs="Arial"/>
          <w:sz w:val="22"/>
          <w:szCs w:val="22"/>
        </w:rPr>
      </w:pPr>
      <w:r w:rsidRPr="00A533AE">
        <w:rPr>
          <w:rFonts w:ascii="Arial" w:hAnsi="Arial" w:cs="Arial"/>
          <w:sz w:val="22"/>
          <w:szCs w:val="22"/>
        </w:rPr>
        <w:t xml:space="preserve">Zawory odcinające z siłownikiem </w:t>
      </w:r>
      <w:r w:rsidR="00F865C4">
        <w:rPr>
          <w:rFonts w:ascii="Arial" w:hAnsi="Arial" w:cs="Arial"/>
          <w:sz w:val="22"/>
          <w:szCs w:val="22"/>
        </w:rPr>
        <w:t>muszą</w:t>
      </w:r>
      <w:r w:rsidR="00F865C4" w:rsidRPr="00A533AE">
        <w:rPr>
          <w:rFonts w:ascii="Arial" w:hAnsi="Arial" w:cs="Arial"/>
          <w:sz w:val="22"/>
          <w:szCs w:val="22"/>
        </w:rPr>
        <w:t xml:space="preserve"> </w:t>
      </w:r>
      <w:r w:rsidRPr="00A533AE">
        <w:rPr>
          <w:rFonts w:ascii="Arial" w:hAnsi="Arial" w:cs="Arial"/>
          <w:sz w:val="22"/>
          <w:szCs w:val="22"/>
        </w:rPr>
        <w:t>być zgodne z obowiązującymi normami oraz</w:t>
      </w:r>
      <w:r w:rsidR="00F865C4">
        <w:rPr>
          <w:rFonts w:ascii="Arial" w:hAnsi="Arial" w:cs="Arial"/>
          <w:sz w:val="22"/>
          <w:szCs w:val="22"/>
        </w:rPr>
        <w:t xml:space="preserve"> </w:t>
      </w:r>
      <w:r w:rsidRPr="00A533AE">
        <w:rPr>
          <w:rFonts w:ascii="Arial" w:hAnsi="Arial" w:cs="Arial"/>
          <w:sz w:val="22"/>
          <w:szCs w:val="22"/>
        </w:rPr>
        <w:t>poniższymi wymaganiami</w:t>
      </w:r>
      <w:r w:rsidR="00255617">
        <w:rPr>
          <w:rFonts w:ascii="Arial" w:hAnsi="Arial" w:cs="Arial"/>
          <w:sz w:val="22"/>
          <w:szCs w:val="22"/>
        </w:rPr>
        <w:t>.</w:t>
      </w:r>
    </w:p>
    <w:p w14:paraId="282470A1" w14:textId="77777777" w:rsidR="00255617" w:rsidRPr="00A533AE" w:rsidRDefault="00255617" w:rsidP="00E54764">
      <w:pPr>
        <w:ind w:left="709"/>
        <w:jc w:val="both"/>
        <w:rPr>
          <w:rFonts w:ascii="Arial" w:hAnsi="Arial" w:cs="Arial"/>
          <w:sz w:val="22"/>
          <w:szCs w:val="22"/>
        </w:rPr>
      </w:pPr>
    </w:p>
    <w:p w14:paraId="19019487" w14:textId="77777777" w:rsidR="00320A35" w:rsidRDefault="005352A5" w:rsidP="00461418">
      <w:pPr>
        <w:numPr>
          <w:ilvl w:val="0"/>
          <w:numId w:val="49"/>
        </w:numPr>
        <w:tabs>
          <w:tab w:val="left" w:pos="709"/>
        </w:tabs>
        <w:jc w:val="both"/>
        <w:rPr>
          <w:rFonts w:ascii="Arial" w:hAnsi="Arial" w:cs="Arial"/>
          <w:sz w:val="22"/>
          <w:szCs w:val="22"/>
        </w:rPr>
      </w:pPr>
      <w:r w:rsidRPr="00A533AE">
        <w:rPr>
          <w:rFonts w:ascii="Arial" w:hAnsi="Arial" w:cs="Arial"/>
          <w:sz w:val="22"/>
          <w:szCs w:val="22"/>
        </w:rPr>
        <w:t>Do typowych zastosowań preferowane są  zawory odcinające typu kulowego (inne  rodzaje są dopuszczalne</w:t>
      </w:r>
      <w:r w:rsidR="00591088">
        <w:rPr>
          <w:rFonts w:ascii="Arial" w:hAnsi="Arial" w:cs="Arial"/>
          <w:sz w:val="22"/>
          <w:szCs w:val="22"/>
        </w:rPr>
        <w:t xml:space="preserve"> tylko</w:t>
      </w:r>
      <w:r w:rsidRPr="00A533AE">
        <w:rPr>
          <w:rFonts w:ascii="Arial" w:hAnsi="Arial" w:cs="Arial"/>
          <w:sz w:val="22"/>
          <w:szCs w:val="22"/>
        </w:rPr>
        <w:t xml:space="preserve">, jeśli jest to niezbędne) z uszczelkami </w:t>
      </w:r>
      <w:r w:rsidR="006558D5">
        <w:rPr>
          <w:rFonts w:ascii="Arial" w:hAnsi="Arial" w:cs="Arial"/>
          <w:sz w:val="22"/>
          <w:szCs w:val="22"/>
        </w:rPr>
        <w:t xml:space="preserve">                          </w:t>
      </w:r>
      <w:r w:rsidRPr="00A533AE">
        <w:rPr>
          <w:rFonts w:ascii="Arial" w:hAnsi="Arial" w:cs="Arial"/>
          <w:sz w:val="22"/>
          <w:szCs w:val="22"/>
        </w:rPr>
        <w:t>i uszczelnieniami nie zawierającymi azbestu. Ogólnie wszystkie zawory odcinające powinny być w VI klasie szczelności</w:t>
      </w:r>
      <w:r w:rsidR="008E5EBE">
        <w:rPr>
          <w:rFonts w:ascii="Arial" w:hAnsi="Arial" w:cs="Arial"/>
          <w:sz w:val="22"/>
          <w:szCs w:val="22"/>
        </w:rPr>
        <w:t xml:space="preserve"> </w:t>
      </w:r>
      <w:r w:rsidR="005D6C7C">
        <w:rPr>
          <w:rFonts w:ascii="Arial" w:hAnsi="Arial" w:cs="Arial"/>
          <w:sz w:val="22"/>
          <w:szCs w:val="22"/>
        </w:rPr>
        <w:t xml:space="preserve">(szczelne </w:t>
      </w:r>
      <w:r w:rsidR="00320A35">
        <w:rPr>
          <w:rFonts w:ascii="Arial" w:hAnsi="Arial" w:cs="Arial"/>
          <w:sz w:val="22"/>
          <w:szCs w:val="22"/>
        </w:rPr>
        <w:t>odcięcie</w:t>
      </w:r>
      <w:r w:rsidR="005D6C7C">
        <w:rPr>
          <w:rFonts w:ascii="Arial" w:hAnsi="Arial" w:cs="Arial"/>
          <w:sz w:val="22"/>
          <w:szCs w:val="22"/>
        </w:rPr>
        <w:t>)</w:t>
      </w:r>
      <w:r w:rsidR="00255617">
        <w:rPr>
          <w:rFonts w:ascii="Arial" w:hAnsi="Arial" w:cs="Arial"/>
          <w:sz w:val="22"/>
          <w:szCs w:val="22"/>
        </w:rPr>
        <w:t>.</w:t>
      </w:r>
    </w:p>
    <w:p w14:paraId="6CABAFD2"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Materiał części ciśnieniowej korpusu zaworu powinien być dobrany zgodnie </w:t>
      </w:r>
      <w:r w:rsidR="006558D5">
        <w:rPr>
          <w:rFonts w:ascii="Arial" w:hAnsi="Arial" w:cs="Arial"/>
          <w:sz w:val="22"/>
          <w:szCs w:val="22"/>
        </w:rPr>
        <w:t xml:space="preserve">               </w:t>
      </w:r>
      <w:r w:rsidRPr="00320A35">
        <w:rPr>
          <w:rFonts w:ascii="Arial" w:hAnsi="Arial" w:cs="Arial"/>
          <w:sz w:val="22"/>
          <w:szCs w:val="22"/>
        </w:rPr>
        <w:t>z  klasyfikacją rurociągu, na którym zawór jest zabudowany. Producent powinien potwierdzić, iż użyte przez niego materiały są odpowiednie dla danego zastosowania i zgodne z parametrami projektowymi umieszczonymi w arkuszu danych</w:t>
      </w:r>
      <w:r w:rsidR="00320A35" w:rsidRPr="00320A35">
        <w:rPr>
          <w:rFonts w:ascii="Arial" w:hAnsi="Arial" w:cs="Arial"/>
          <w:sz w:val="22"/>
          <w:szCs w:val="22"/>
        </w:rPr>
        <w:t>.</w:t>
      </w:r>
    </w:p>
    <w:p w14:paraId="1184EEA6"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lastRenderedPageBreak/>
        <w:t xml:space="preserve">Materiał, z którego wykonane są elementy wewnętrzne zaworu </w:t>
      </w:r>
      <w:r w:rsidR="006558D5">
        <w:rPr>
          <w:rFonts w:ascii="Arial" w:hAnsi="Arial" w:cs="Arial"/>
          <w:sz w:val="22"/>
          <w:szCs w:val="22"/>
        </w:rPr>
        <w:t>musi</w:t>
      </w:r>
      <w:r w:rsidRPr="00320A35">
        <w:rPr>
          <w:rFonts w:ascii="Arial" w:hAnsi="Arial" w:cs="Arial"/>
          <w:sz w:val="22"/>
          <w:szCs w:val="22"/>
        </w:rPr>
        <w:t xml:space="preserve"> być dobierany indywidualnie dla każdego zaworu w zależności od medium oraz wymaganych parametrów – </w:t>
      </w:r>
      <w:r w:rsidR="004E686B" w:rsidRPr="00320A35">
        <w:rPr>
          <w:rFonts w:ascii="Arial" w:hAnsi="Arial" w:cs="Arial"/>
          <w:sz w:val="22"/>
          <w:szCs w:val="22"/>
        </w:rPr>
        <w:t xml:space="preserve">standardowo </w:t>
      </w:r>
      <w:r w:rsidRPr="00320A35">
        <w:rPr>
          <w:rFonts w:ascii="Arial" w:hAnsi="Arial" w:cs="Arial"/>
          <w:sz w:val="22"/>
          <w:szCs w:val="22"/>
        </w:rPr>
        <w:t>nie</w:t>
      </w:r>
      <w:r w:rsidR="004E686B" w:rsidRPr="00320A35">
        <w:rPr>
          <w:rFonts w:ascii="Arial" w:hAnsi="Arial" w:cs="Arial"/>
          <w:sz w:val="22"/>
          <w:szCs w:val="22"/>
        </w:rPr>
        <w:t xml:space="preserve"> powinien być</w:t>
      </w:r>
      <w:r w:rsidRPr="00320A35">
        <w:rPr>
          <w:rFonts w:ascii="Arial" w:hAnsi="Arial" w:cs="Arial"/>
          <w:sz w:val="22"/>
          <w:szCs w:val="22"/>
        </w:rPr>
        <w:t xml:space="preserve"> gorszy niż 316SS</w:t>
      </w:r>
      <w:r w:rsidR="00320A35">
        <w:rPr>
          <w:rFonts w:ascii="Arial" w:hAnsi="Arial" w:cs="Arial"/>
          <w:sz w:val="22"/>
          <w:szCs w:val="22"/>
        </w:rPr>
        <w:t>.</w:t>
      </w:r>
    </w:p>
    <w:p w14:paraId="33C40463" w14:textId="77777777" w:rsidR="00320A35"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Zawory kulowe ćwierć obrotowe </w:t>
      </w:r>
      <w:r w:rsidR="00011EE0">
        <w:rPr>
          <w:rFonts w:ascii="Arial" w:hAnsi="Arial" w:cs="Arial"/>
          <w:sz w:val="22"/>
          <w:szCs w:val="22"/>
        </w:rPr>
        <w:t>muszą</w:t>
      </w:r>
      <w:r w:rsidRPr="00320A35">
        <w:rPr>
          <w:rFonts w:ascii="Arial" w:hAnsi="Arial" w:cs="Arial"/>
          <w:sz w:val="22"/>
          <w:szCs w:val="22"/>
        </w:rPr>
        <w:t xml:space="preserve"> posiadać siłowniki pneumatyczne ze sprężyną powrotną lub dwustronne siłowniki tłokowe. Dwustronne siłowniki tłokowe </w:t>
      </w:r>
      <w:r w:rsidR="008C754E">
        <w:rPr>
          <w:rFonts w:ascii="Arial" w:hAnsi="Arial" w:cs="Arial"/>
          <w:sz w:val="22"/>
          <w:szCs w:val="22"/>
        </w:rPr>
        <w:t>muszą</w:t>
      </w:r>
      <w:r w:rsidRPr="00320A35">
        <w:rPr>
          <w:rFonts w:ascii="Arial" w:hAnsi="Arial" w:cs="Arial"/>
          <w:sz w:val="22"/>
          <w:szCs w:val="22"/>
        </w:rPr>
        <w:t xml:space="preserve"> być zastosowane w miejscach, gdzie nie można zastosować siłownika pneumatycznego ze sprężyną powrotną ze względu na wymaganą dużą siłę lub prędkość zamykania</w:t>
      </w:r>
      <w:r w:rsidR="00320A35">
        <w:rPr>
          <w:rFonts w:ascii="Arial" w:hAnsi="Arial" w:cs="Arial"/>
          <w:sz w:val="22"/>
          <w:szCs w:val="22"/>
        </w:rPr>
        <w:t>.</w:t>
      </w:r>
    </w:p>
    <w:p w14:paraId="01E918A5" w14:textId="77777777" w:rsidR="00320A35" w:rsidRPr="00E84583"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Czas zamykania siłownika pneumatycznego powinien być z</w:t>
      </w:r>
      <w:r w:rsidR="007C1A10">
        <w:rPr>
          <w:rFonts w:ascii="Arial" w:hAnsi="Arial" w:cs="Arial"/>
          <w:sz w:val="22"/>
          <w:szCs w:val="22"/>
        </w:rPr>
        <w:t xml:space="preserve">godny ze standardami </w:t>
      </w:r>
      <w:r w:rsidR="007C1A10" w:rsidRPr="00E84583">
        <w:rPr>
          <w:rFonts w:ascii="Arial" w:hAnsi="Arial" w:cs="Arial"/>
          <w:sz w:val="22"/>
          <w:szCs w:val="22"/>
        </w:rPr>
        <w:t>producenta</w:t>
      </w:r>
      <w:r w:rsidRPr="00E84583">
        <w:rPr>
          <w:rFonts w:ascii="Arial" w:hAnsi="Arial" w:cs="Arial"/>
          <w:sz w:val="22"/>
          <w:szCs w:val="22"/>
        </w:rPr>
        <w:t xml:space="preserve"> lub wymaganiami określonymi przez normy bezpieczeństwa</w:t>
      </w:r>
      <w:r w:rsidR="00320A35" w:rsidRPr="00E84583">
        <w:rPr>
          <w:rFonts w:ascii="Arial" w:hAnsi="Arial" w:cs="Arial"/>
          <w:sz w:val="22"/>
          <w:szCs w:val="22"/>
        </w:rPr>
        <w:t>.</w:t>
      </w:r>
    </w:p>
    <w:p w14:paraId="66631AC6" w14:textId="77777777" w:rsidR="00E632DB" w:rsidRDefault="004625DA" w:rsidP="00461418">
      <w:pPr>
        <w:numPr>
          <w:ilvl w:val="0"/>
          <w:numId w:val="49"/>
        </w:numPr>
        <w:tabs>
          <w:tab w:val="left" w:pos="709"/>
        </w:tabs>
        <w:jc w:val="both"/>
        <w:rPr>
          <w:rFonts w:ascii="Arial" w:hAnsi="Arial" w:cs="Arial"/>
          <w:sz w:val="22"/>
          <w:szCs w:val="22"/>
        </w:rPr>
      </w:pPr>
      <w:r w:rsidRPr="00E84583">
        <w:rPr>
          <w:rFonts w:ascii="Arial" w:hAnsi="Arial" w:cs="Arial"/>
          <w:sz w:val="22"/>
          <w:szCs w:val="22"/>
        </w:rPr>
        <w:t>Tam</w:t>
      </w:r>
      <w:r w:rsidR="00694E6C" w:rsidRPr="00E84583">
        <w:rPr>
          <w:rFonts w:ascii="Arial" w:hAnsi="Arial" w:cs="Arial"/>
          <w:sz w:val="22"/>
          <w:szCs w:val="22"/>
        </w:rPr>
        <w:t xml:space="preserve">, gdzie jest to uzasadnione, </w:t>
      </w:r>
      <w:r w:rsidRPr="00E84583">
        <w:rPr>
          <w:rFonts w:ascii="Arial" w:hAnsi="Arial" w:cs="Arial"/>
          <w:sz w:val="22"/>
          <w:szCs w:val="22"/>
        </w:rPr>
        <w:t xml:space="preserve">należy stosować siłowniki </w:t>
      </w:r>
      <w:r w:rsidR="005352A5" w:rsidRPr="00E84583">
        <w:rPr>
          <w:rFonts w:ascii="Arial" w:hAnsi="Arial" w:cs="Arial"/>
          <w:sz w:val="22"/>
          <w:szCs w:val="22"/>
        </w:rPr>
        <w:t>typu dwustronnego</w:t>
      </w:r>
      <w:r w:rsidR="00E84583" w:rsidRPr="00E84583">
        <w:rPr>
          <w:rFonts w:ascii="Arial" w:hAnsi="Arial" w:cs="Arial"/>
          <w:sz w:val="22"/>
          <w:szCs w:val="22"/>
        </w:rPr>
        <w:t xml:space="preserve"> działania</w:t>
      </w:r>
      <w:r w:rsidR="005352A5" w:rsidRPr="00E84583">
        <w:rPr>
          <w:rFonts w:ascii="Arial" w:hAnsi="Arial" w:cs="Arial"/>
          <w:sz w:val="22"/>
          <w:szCs w:val="22"/>
        </w:rPr>
        <w:t xml:space="preserve"> </w:t>
      </w:r>
      <w:r w:rsidRPr="00E84583">
        <w:rPr>
          <w:rFonts w:ascii="Arial" w:hAnsi="Arial" w:cs="Arial"/>
          <w:sz w:val="22"/>
          <w:szCs w:val="22"/>
        </w:rPr>
        <w:t xml:space="preserve">posiadające </w:t>
      </w:r>
      <w:r w:rsidR="005352A5" w:rsidRPr="00E84583">
        <w:rPr>
          <w:rFonts w:ascii="Arial" w:hAnsi="Arial" w:cs="Arial"/>
          <w:sz w:val="22"/>
          <w:szCs w:val="22"/>
        </w:rPr>
        <w:t>wydzielony</w:t>
      </w:r>
      <w:r w:rsidR="005352A5" w:rsidRPr="00320A35">
        <w:rPr>
          <w:rFonts w:ascii="Arial" w:hAnsi="Arial" w:cs="Arial"/>
          <w:sz w:val="22"/>
          <w:szCs w:val="22"/>
        </w:rPr>
        <w:t xml:space="preserve"> zbiornik powietrza dostarczony z zaworem. Zbiornik powietrza powinien mieć wystarczającą pojemność dla  trzech pełnych cykli działania z 50% współczynnikiem bezpieczeństwa</w:t>
      </w:r>
      <w:r w:rsidR="00320A35">
        <w:rPr>
          <w:rFonts w:ascii="Arial" w:hAnsi="Arial" w:cs="Arial"/>
          <w:sz w:val="22"/>
          <w:szCs w:val="22"/>
        </w:rPr>
        <w:t>.</w:t>
      </w:r>
    </w:p>
    <w:p w14:paraId="03071DEA" w14:textId="77777777" w:rsidR="00E632DB" w:rsidRP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 xml:space="preserve">Siłowniki </w:t>
      </w:r>
      <w:r w:rsidR="00320A35" w:rsidRPr="00E632DB">
        <w:rPr>
          <w:rFonts w:ascii="Arial" w:hAnsi="Arial" w:cs="Arial"/>
          <w:sz w:val="22"/>
          <w:szCs w:val="22"/>
        </w:rPr>
        <w:t>muszą</w:t>
      </w:r>
      <w:r w:rsidRPr="00E632DB">
        <w:rPr>
          <w:rFonts w:ascii="Arial" w:hAnsi="Arial" w:cs="Arial"/>
          <w:sz w:val="22"/>
          <w:szCs w:val="22"/>
        </w:rPr>
        <w:t xml:space="preserve"> być wyposaż</w:t>
      </w:r>
      <w:r w:rsidR="00320A35" w:rsidRPr="00E632DB">
        <w:rPr>
          <w:rFonts w:ascii="Arial" w:hAnsi="Arial" w:cs="Arial"/>
          <w:sz w:val="22"/>
          <w:szCs w:val="22"/>
        </w:rPr>
        <w:t>one w zawory elektromagnetyczne.</w:t>
      </w:r>
      <w:r w:rsidR="00E632DB" w:rsidRPr="00E632DB">
        <w:rPr>
          <w:rFonts w:ascii="Arial" w:hAnsi="Arial" w:cs="Arial"/>
          <w:sz w:val="22"/>
          <w:szCs w:val="22"/>
        </w:rPr>
        <w:t xml:space="preserve"> </w:t>
      </w:r>
      <w:r w:rsidR="00E632DB" w:rsidRPr="00E632DB">
        <w:rPr>
          <w:rFonts w:ascii="Arial" w:eastAsia="Calibri" w:hAnsi="Arial" w:cs="Arial"/>
          <w:sz w:val="22"/>
          <w:szCs w:val="22"/>
        </w:rPr>
        <w:t>Użycie wyłącznie pozycjonera ESD do realizacji funkcji on-off jest możliwe po</w:t>
      </w:r>
      <w:r w:rsidR="00E632DB">
        <w:rPr>
          <w:rFonts w:ascii="Arial" w:eastAsia="Calibri" w:hAnsi="Arial" w:cs="Arial"/>
          <w:sz w:val="22"/>
          <w:szCs w:val="22"/>
        </w:rPr>
        <w:t xml:space="preserve"> uzyskaniu akceptacji Kupującego.</w:t>
      </w:r>
    </w:p>
    <w:p w14:paraId="4313476A" w14:textId="77777777" w:rsidR="00E632DB" w:rsidRDefault="005352A5" w:rsidP="00461418">
      <w:pPr>
        <w:numPr>
          <w:ilvl w:val="0"/>
          <w:numId w:val="49"/>
        </w:numPr>
        <w:tabs>
          <w:tab w:val="left" w:pos="709"/>
        </w:tabs>
        <w:jc w:val="both"/>
        <w:rPr>
          <w:rFonts w:ascii="Arial" w:hAnsi="Arial" w:cs="Arial"/>
          <w:sz w:val="22"/>
          <w:szCs w:val="22"/>
        </w:rPr>
      </w:pPr>
      <w:r w:rsidRPr="00320A35">
        <w:rPr>
          <w:rFonts w:ascii="Arial" w:hAnsi="Arial" w:cs="Arial"/>
          <w:sz w:val="22"/>
          <w:szCs w:val="22"/>
        </w:rPr>
        <w:t xml:space="preserve">Orurowanie </w:t>
      </w:r>
      <w:r w:rsidRPr="009D7C94">
        <w:rPr>
          <w:rFonts w:ascii="Arial" w:hAnsi="Arial" w:cs="Arial"/>
          <w:sz w:val="22"/>
          <w:szCs w:val="22"/>
        </w:rPr>
        <w:t xml:space="preserve">zaworu </w:t>
      </w:r>
      <w:r w:rsidR="00320A35" w:rsidRPr="009D7C94">
        <w:rPr>
          <w:rFonts w:ascii="Arial" w:hAnsi="Arial" w:cs="Arial"/>
          <w:sz w:val="22"/>
          <w:szCs w:val="22"/>
        </w:rPr>
        <w:t xml:space="preserve">musi </w:t>
      </w:r>
      <w:r w:rsidRPr="009D7C94">
        <w:rPr>
          <w:rFonts w:ascii="Arial" w:hAnsi="Arial" w:cs="Arial"/>
          <w:sz w:val="22"/>
          <w:szCs w:val="22"/>
        </w:rPr>
        <w:t xml:space="preserve">być wykonane rurkami </w:t>
      </w:r>
      <w:r w:rsidR="00320A35" w:rsidRPr="009D7C94">
        <w:rPr>
          <w:rFonts w:ascii="Arial" w:hAnsi="Arial" w:cs="Arial"/>
          <w:sz w:val="22"/>
          <w:szCs w:val="22"/>
        </w:rPr>
        <w:t xml:space="preserve">ze stali nierdzewnej o średnicy co najmniej </w:t>
      </w:r>
      <w:smartTag w:uri="urn:schemas-microsoft-com:office:smarttags" w:element="metricconverter">
        <w:smartTagPr>
          <w:attr w:name="ProductID" w:val="8 mm"/>
        </w:smartTagPr>
        <w:r w:rsidRPr="009D7C94">
          <w:rPr>
            <w:rFonts w:ascii="Arial" w:hAnsi="Arial" w:cs="Arial"/>
            <w:sz w:val="22"/>
            <w:szCs w:val="22"/>
          </w:rPr>
          <w:t>8 mm</w:t>
        </w:r>
      </w:smartTag>
      <w:r w:rsidR="00320A35" w:rsidRPr="009D7C94">
        <w:rPr>
          <w:rFonts w:ascii="Arial" w:hAnsi="Arial" w:cs="Arial"/>
          <w:sz w:val="22"/>
          <w:szCs w:val="22"/>
        </w:rPr>
        <w:t>.</w:t>
      </w:r>
      <w:r w:rsidR="001A179A" w:rsidRPr="009D7C94">
        <w:rPr>
          <w:rFonts w:ascii="Arial" w:hAnsi="Arial" w:cs="Arial"/>
          <w:sz w:val="22"/>
          <w:szCs w:val="22"/>
        </w:rPr>
        <w:t xml:space="preserve"> W przypadku wymagań dotyczących </w:t>
      </w:r>
      <w:r w:rsidR="00E632DB" w:rsidRPr="009D7C94">
        <w:rPr>
          <w:rFonts w:ascii="Arial" w:hAnsi="Arial" w:cs="Arial"/>
          <w:sz w:val="22"/>
          <w:szCs w:val="22"/>
        </w:rPr>
        <w:t xml:space="preserve">określonego </w:t>
      </w:r>
      <w:r w:rsidR="001A179A" w:rsidRPr="009D7C94">
        <w:rPr>
          <w:rFonts w:ascii="Arial" w:hAnsi="Arial" w:cs="Arial"/>
          <w:sz w:val="22"/>
          <w:szCs w:val="22"/>
        </w:rPr>
        <w:t>czasu przesterowania zaworu</w:t>
      </w:r>
      <w:r w:rsidR="00E632DB" w:rsidRPr="009D7C94">
        <w:rPr>
          <w:rFonts w:ascii="Arial" w:hAnsi="Arial" w:cs="Arial"/>
          <w:sz w:val="22"/>
          <w:szCs w:val="22"/>
        </w:rPr>
        <w:t xml:space="preserve"> należy dobrać</w:t>
      </w:r>
      <w:r w:rsidR="00E632DB">
        <w:rPr>
          <w:rFonts w:ascii="Arial" w:hAnsi="Arial" w:cs="Arial"/>
          <w:sz w:val="22"/>
          <w:szCs w:val="22"/>
        </w:rPr>
        <w:t xml:space="preserve"> odpowiednią średnicę rurek.</w:t>
      </w:r>
    </w:p>
    <w:p w14:paraId="55A78A32" w14:textId="77777777" w:rsidR="00E632DB" w:rsidRDefault="005352A5" w:rsidP="00461418">
      <w:pPr>
        <w:numPr>
          <w:ilvl w:val="0"/>
          <w:numId w:val="49"/>
        </w:numPr>
        <w:tabs>
          <w:tab w:val="left" w:pos="709"/>
        </w:tabs>
        <w:jc w:val="both"/>
        <w:rPr>
          <w:rFonts w:ascii="Arial" w:hAnsi="Arial" w:cs="Arial"/>
          <w:sz w:val="22"/>
          <w:szCs w:val="22"/>
        </w:rPr>
      </w:pPr>
      <w:r w:rsidRPr="00E632DB">
        <w:rPr>
          <w:rFonts w:ascii="Arial" w:hAnsi="Arial" w:cs="Arial"/>
          <w:sz w:val="22"/>
          <w:szCs w:val="22"/>
        </w:rPr>
        <w:t>Do sygnaliz</w:t>
      </w:r>
      <w:r w:rsidR="00E632DB">
        <w:rPr>
          <w:rFonts w:ascii="Arial" w:hAnsi="Arial" w:cs="Arial"/>
          <w:sz w:val="22"/>
          <w:szCs w:val="22"/>
        </w:rPr>
        <w:t>acji</w:t>
      </w:r>
      <w:r w:rsidRPr="00E632DB">
        <w:rPr>
          <w:rFonts w:ascii="Arial" w:hAnsi="Arial" w:cs="Arial"/>
          <w:sz w:val="22"/>
          <w:szCs w:val="22"/>
        </w:rPr>
        <w:t xml:space="preserve"> pozycji otwarty/zamknięty należy stosować indukcyjne czujniki zbliżeniowe w wykonaniu iskrobezpiecznym i stopniu ochrony co najmniej IP65 zgodnymi z NAMUR DIN 19234</w:t>
      </w:r>
      <w:r w:rsidR="00E632DB">
        <w:rPr>
          <w:rFonts w:ascii="Arial" w:hAnsi="Arial" w:cs="Arial"/>
          <w:sz w:val="22"/>
          <w:szCs w:val="22"/>
        </w:rPr>
        <w:t>.</w:t>
      </w:r>
    </w:p>
    <w:p w14:paraId="176D8518" w14:textId="77777777" w:rsidR="00134520" w:rsidRPr="00E632DB" w:rsidRDefault="00E632DB" w:rsidP="00461418">
      <w:pPr>
        <w:numPr>
          <w:ilvl w:val="0"/>
          <w:numId w:val="49"/>
        </w:numPr>
        <w:tabs>
          <w:tab w:val="left" w:pos="709"/>
        </w:tabs>
        <w:jc w:val="both"/>
      </w:pPr>
      <w:r w:rsidRPr="00E632DB">
        <w:rPr>
          <w:rFonts w:ascii="Arial" w:eastAsia="Calibri" w:hAnsi="Arial" w:cs="Arial"/>
          <w:sz w:val="22"/>
          <w:szCs w:val="22"/>
        </w:rPr>
        <w:t>Zawory ON-OFF systemu zabezpieczeń w uzasadnionych przypadkach (np. zalecenia</w:t>
      </w:r>
      <w:r w:rsidRPr="00E632DB">
        <w:rPr>
          <w:rFonts w:ascii="Arial" w:hAnsi="Arial" w:cs="Arial"/>
          <w:sz w:val="22"/>
          <w:szCs w:val="22"/>
        </w:rPr>
        <w:t xml:space="preserve"> </w:t>
      </w:r>
      <w:r w:rsidRPr="00E632DB">
        <w:rPr>
          <w:rFonts w:ascii="Arial" w:eastAsia="Calibri" w:hAnsi="Arial" w:cs="Arial"/>
          <w:sz w:val="22"/>
          <w:szCs w:val="22"/>
        </w:rPr>
        <w:t>analizy SIL) muszą być wyposażone w ustawnik pozycyjny z funkcją testu skoku</w:t>
      </w:r>
      <w:r w:rsidRPr="00E632DB">
        <w:rPr>
          <w:rFonts w:ascii="Arial" w:hAnsi="Arial" w:cs="Arial"/>
          <w:sz w:val="22"/>
          <w:szCs w:val="22"/>
        </w:rPr>
        <w:t xml:space="preserve"> </w:t>
      </w:r>
      <w:r w:rsidRPr="00E632DB">
        <w:rPr>
          <w:rFonts w:ascii="Arial" w:eastAsia="Calibri" w:hAnsi="Arial" w:cs="Arial"/>
          <w:sz w:val="22"/>
          <w:szCs w:val="22"/>
        </w:rPr>
        <w:t xml:space="preserve">częściowego (PST – </w:t>
      </w:r>
      <w:proofErr w:type="spellStart"/>
      <w:r w:rsidRPr="00E632DB">
        <w:rPr>
          <w:rFonts w:ascii="Arial" w:eastAsia="Calibri" w:hAnsi="Arial" w:cs="Arial"/>
          <w:sz w:val="22"/>
          <w:szCs w:val="22"/>
        </w:rPr>
        <w:t>Partial</w:t>
      </w:r>
      <w:proofErr w:type="spellEnd"/>
      <w:r w:rsidRPr="00E632DB">
        <w:rPr>
          <w:rFonts w:ascii="Arial" w:eastAsia="Calibri" w:hAnsi="Arial" w:cs="Arial"/>
          <w:sz w:val="22"/>
          <w:szCs w:val="22"/>
        </w:rPr>
        <w:t xml:space="preserve"> </w:t>
      </w:r>
      <w:proofErr w:type="spellStart"/>
      <w:r w:rsidRPr="00E632DB">
        <w:rPr>
          <w:rFonts w:ascii="Arial" w:eastAsia="Calibri" w:hAnsi="Arial" w:cs="Arial"/>
          <w:sz w:val="22"/>
          <w:szCs w:val="22"/>
        </w:rPr>
        <w:t>Stroke</w:t>
      </w:r>
      <w:proofErr w:type="spellEnd"/>
      <w:r w:rsidRPr="00E632DB">
        <w:rPr>
          <w:rFonts w:ascii="Arial" w:eastAsia="Calibri" w:hAnsi="Arial" w:cs="Arial"/>
          <w:sz w:val="22"/>
          <w:szCs w:val="22"/>
        </w:rPr>
        <w:t xml:space="preserve"> Test). </w:t>
      </w:r>
    </w:p>
    <w:p w14:paraId="5F97B6E5" w14:textId="77777777" w:rsidR="00E632DB" w:rsidRPr="00B90D26" w:rsidRDefault="00E632DB" w:rsidP="00E632DB">
      <w:pPr>
        <w:tabs>
          <w:tab w:val="left" w:pos="709"/>
        </w:tabs>
        <w:ind w:left="720"/>
        <w:jc w:val="both"/>
      </w:pPr>
    </w:p>
    <w:p w14:paraId="5A504C7A" w14:textId="77777777" w:rsidR="00134520" w:rsidRPr="00633218" w:rsidRDefault="00134520" w:rsidP="00633218">
      <w:pPr>
        <w:pStyle w:val="Nagwek1"/>
        <w:numPr>
          <w:ilvl w:val="2"/>
          <w:numId w:val="1"/>
        </w:numPr>
        <w:tabs>
          <w:tab w:val="clear" w:pos="1440"/>
          <w:tab w:val="num" w:pos="709"/>
        </w:tabs>
        <w:ind w:left="709" w:hanging="709"/>
        <w:jc w:val="both"/>
        <w:rPr>
          <w:rFonts w:cs="Arial"/>
          <w:szCs w:val="22"/>
        </w:rPr>
      </w:pPr>
      <w:bookmarkStart w:id="55" w:name="_Toc475077794"/>
      <w:r w:rsidRPr="00633218">
        <w:rPr>
          <w:rFonts w:cs="Arial"/>
          <w:szCs w:val="22"/>
        </w:rPr>
        <w:t>Zawory elektromagnetyczne</w:t>
      </w:r>
      <w:bookmarkEnd w:id="55"/>
    </w:p>
    <w:p w14:paraId="5592C3A1" w14:textId="77777777" w:rsidR="00134520" w:rsidRPr="00134520" w:rsidRDefault="00134520" w:rsidP="00134520"/>
    <w:p w14:paraId="7A67D31F" w14:textId="77777777" w:rsidR="00134520" w:rsidRDefault="000B4D20" w:rsidP="00E77051">
      <w:pPr>
        <w:autoSpaceDE w:val="0"/>
        <w:autoSpaceDN w:val="0"/>
        <w:adjustRightInd w:val="0"/>
        <w:jc w:val="both"/>
        <w:rPr>
          <w:rFonts w:ascii="Arial" w:eastAsia="Calibri" w:hAnsi="Arial" w:cs="Arial"/>
          <w:sz w:val="22"/>
          <w:szCs w:val="22"/>
        </w:rPr>
      </w:pPr>
      <w:r w:rsidRPr="00E84583">
        <w:rPr>
          <w:rFonts w:ascii="Arial" w:hAnsi="Arial" w:cs="Arial"/>
          <w:sz w:val="22"/>
          <w:szCs w:val="22"/>
        </w:rPr>
        <w:t xml:space="preserve">Preferowane zawory elektromagnetyczne </w:t>
      </w:r>
      <w:r w:rsidR="00694E6C" w:rsidRPr="00E84583">
        <w:rPr>
          <w:rFonts w:ascii="Arial" w:hAnsi="Arial" w:cs="Arial"/>
          <w:sz w:val="22"/>
          <w:szCs w:val="22"/>
        </w:rPr>
        <w:t>muszą</w:t>
      </w:r>
      <w:r w:rsidR="00204454" w:rsidRPr="00E84583">
        <w:rPr>
          <w:rFonts w:ascii="Arial" w:hAnsi="Arial" w:cs="Arial"/>
          <w:sz w:val="22"/>
          <w:szCs w:val="22"/>
        </w:rPr>
        <w:t xml:space="preserve"> mieć korpus ze stali kwasoodpornej</w:t>
      </w:r>
      <w:r w:rsidR="00134520" w:rsidRPr="00E84583">
        <w:rPr>
          <w:rFonts w:ascii="Arial" w:hAnsi="Arial" w:cs="Arial"/>
          <w:sz w:val="22"/>
          <w:szCs w:val="22"/>
        </w:rPr>
        <w:t>, miękkie gniazdo</w:t>
      </w:r>
      <w:r w:rsidR="00763845" w:rsidRPr="00E84583">
        <w:rPr>
          <w:rFonts w:ascii="Arial" w:hAnsi="Arial" w:cs="Arial"/>
          <w:sz w:val="22"/>
          <w:szCs w:val="22"/>
        </w:rPr>
        <w:t xml:space="preserve"> </w:t>
      </w:r>
      <w:r w:rsidR="00134520" w:rsidRPr="00E84583">
        <w:rPr>
          <w:rFonts w:ascii="Arial" w:hAnsi="Arial" w:cs="Arial"/>
          <w:sz w:val="22"/>
          <w:szCs w:val="22"/>
        </w:rPr>
        <w:t>z cewką zasilaną napięciem</w:t>
      </w:r>
      <w:r w:rsidR="005A0F03" w:rsidRPr="00E84583">
        <w:rPr>
          <w:rFonts w:ascii="Arial" w:hAnsi="Arial" w:cs="Arial"/>
          <w:sz w:val="22"/>
          <w:szCs w:val="22"/>
        </w:rPr>
        <w:t xml:space="preserve"> </w:t>
      </w:r>
      <w:r w:rsidR="00134520" w:rsidRPr="00E84583">
        <w:rPr>
          <w:rFonts w:ascii="Arial" w:hAnsi="Arial" w:cs="Arial"/>
          <w:sz w:val="22"/>
          <w:szCs w:val="22"/>
        </w:rPr>
        <w:t>24V DC</w:t>
      </w:r>
      <w:r w:rsidR="001E28A2" w:rsidRPr="00E84583">
        <w:rPr>
          <w:rFonts w:ascii="Arial" w:hAnsi="Arial" w:cs="Arial"/>
          <w:sz w:val="22"/>
          <w:szCs w:val="22"/>
        </w:rPr>
        <w:t>,</w:t>
      </w:r>
      <w:r w:rsidR="00134520" w:rsidRPr="00E84583">
        <w:rPr>
          <w:rFonts w:ascii="Arial" w:hAnsi="Arial" w:cs="Arial"/>
          <w:sz w:val="22"/>
          <w:szCs w:val="22"/>
        </w:rPr>
        <w:t xml:space="preserve">  a w przypadku  bardzo  dużych  odległości  230V AC.</w:t>
      </w:r>
      <w:r w:rsidR="00E77051" w:rsidRPr="00E84583">
        <w:rPr>
          <w:rFonts w:ascii="Arial" w:hAnsi="Arial" w:cs="Arial"/>
          <w:sz w:val="22"/>
          <w:szCs w:val="22"/>
        </w:rPr>
        <w:t xml:space="preserve"> </w:t>
      </w:r>
      <w:r w:rsidR="00E77051" w:rsidRPr="00E84583">
        <w:rPr>
          <w:rFonts w:ascii="Arial" w:eastAsia="Calibri" w:hAnsi="Arial" w:cs="Arial"/>
          <w:sz w:val="22"/>
          <w:szCs w:val="22"/>
        </w:rPr>
        <w:t>Należy</w:t>
      </w:r>
      <w:r w:rsidR="00E77051">
        <w:rPr>
          <w:rFonts w:ascii="Arial" w:eastAsia="Calibri" w:hAnsi="Arial" w:cs="Arial"/>
          <w:sz w:val="22"/>
          <w:szCs w:val="22"/>
        </w:rPr>
        <w:t xml:space="preserve"> stosować cewki o mocy gwarantującej poprawne działanie elektrozaworu. Zasilanie cewki musi być zrealizowane poprzez wyjście przekaźnikowe/przekaźnik, a linia musi być zabezpieczona bezpiecznikiem.</w:t>
      </w:r>
    </w:p>
    <w:p w14:paraId="7C1B5215" w14:textId="77777777" w:rsidR="00A97C54" w:rsidRDefault="00A97C54" w:rsidP="00E77051">
      <w:pPr>
        <w:autoSpaceDE w:val="0"/>
        <w:autoSpaceDN w:val="0"/>
        <w:adjustRightInd w:val="0"/>
        <w:jc w:val="both"/>
        <w:rPr>
          <w:rFonts w:ascii="Arial" w:eastAsia="Calibri" w:hAnsi="Arial" w:cs="Arial"/>
          <w:sz w:val="22"/>
          <w:szCs w:val="22"/>
        </w:rPr>
      </w:pPr>
    </w:p>
    <w:p w14:paraId="3F28D95A" w14:textId="77777777" w:rsidR="00A97C54" w:rsidRDefault="00A97C54" w:rsidP="007E1E7C">
      <w:pPr>
        <w:autoSpaceDE w:val="0"/>
        <w:autoSpaceDN w:val="0"/>
        <w:adjustRightInd w:val="0"/>
        <w:jc w:val="both"/>
        <w:rPr>
          <w:rFonts w:ascii="Arial" w:eastAsia="Calibri" w:hAnsi="Arial" w:cs="Arial"/>
          <w:sz w:val="22"/>
          <w:szCs w:val="22"/>
        </w:rPr>
      </w:pPr>
      <w:r>
        <w:rPr>
          <w:rFonts w:ascii="Arial" w:eastAsia="Calibri" w:hAnsi="Arial" w:cs="Arial"/>
          <w:sz w:val="22"/>
          <w:szCs w:val="22"/>
        </w:rPr>
        <w:t>Dodatkowo zawory elektromagnetyczne muszą posiadać:</w:t>
      </w:r>
    </w:p>
    <w:p w14:paraId="1D2736ED" w14:textId="77777777" w:rsidR="00A97C54" w:rsidRP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d</w:t>
      </w:r>
      <w:r w:rsidR="00134520" w:rsidRPr="00A533AE">
        <w:rPr>
          <w:rFonts w:ascii="Arial" w:hAnsi="Arial" w:cs="Arial"/>
          <w:sz w:val="22"/>
          <w:szCs w:val="22"/>
        </w:rPr>
        <w:t xml:space="preserve">ławiki kablowe </w:t>
      </w:r>
      <w:r>
        <w:rPr>
          <w:rFonts w:ascii="Arial" w:hAnsi="Arial" w:cs="Arial"/>
          <w:sz w:val="22"/>
          <w:szCs w:val="22"/>
        </w:rPr>
        <w:t xml:space="preserve">z </w:t>
      </w:r>
      <w:r w:rsidR="00134520" w:rsidRPr="00A533AE">
        <w:rPr>
          <w:rFonts w:ascii="Arial" w:hAnsi="Arial" w:cs="Arial"/>
          <w:sz w:val="22"/>
          <w:szCs w:val="22"/>
        </w:rPr>
        <w:t>gwint</w:t>
      </w:r>
      <w:r>
        <w:rPr>
          <w:rFonts w:ascii="Arial" w:hAnsi="Arial" w:cs="Arial"/>
          <w:sz w:val="22"/>
          <w:szCs w:val="22"/>
        </w:rPr>
        <w:t>em</w:t>
      </w:r>
      <w:r w:rsidR="00134520" w:rsidRPr="00A533AE">
        <w:rPr>
          <w:rFonts w:ascii="Arial" w:hAnsi="Arial" w:cs="Arial"/>
          <w:sz w:val="22"/>
          <w:szCs w:val="22"/>
        </w:rPr>
        <w:t xml:space="preserve"> M20x1,5</w:t>
      </w:r>
      <w:r>
        <w:rPr>
          <w:rFonts w:ascii="Arial" w:hAnsi="Arial" w:cs="Arial"/>
          <w:sz w:val="22"/>
          <w:szCs w:val="22"/>
        </w:rPr>
        <w:t>,</w:t>
      </w:r>
    </w:p>
    <w:p w14:paraId="0472E4CA" w14:textId="77777777" w:rsidR="00A97C54" w:rsidRDefault="00A97C54" w:rsidP="00461418">
      <w:pPr>
        <w:numPr>
          <w:ilvl w:val="0"/>
          <w:numId w:val="50"/>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 xml:space="preserve">obudowy </w:t>
      </w:r>
      <w:r w:rsidR="004C5530" w:rsidRPr="00A97C54">
        <w:rPr>
          <w:rFonts w:ascii="Arial" w:hAnsi="Arial" w:cs="Arial"/>
          <w:sz w:val="22"/>
          <w:szCs w:val="22"/>
        </w:rPr>
        <w:t>co najmniej IP65,</w:t>
      </w:r>
    </w:p>
    <w:p w14:paraId="46BFBFD2" w14:textId="77777777" w:rsidR="00A97C54" w:rsidRDefault="00134520" w:rsidP="00461418">
      <w:pPr>
        <w:numPr>
          <w:ilvl w:val="0"/>
          <w:numId w:val="50"/>
        </w:numPr>
        <w:autoSpaceDE w:val="0"/>
        <w:autoSpaceDN w:val="0"/>
        <w:adjustRightInd w:val="0"/>
        <w:jc w:val="both"/>
        <w:rPr>
          <w:rFonts w:ascii="Arial" w:eastAsia="Calibri" w:hAnsi="Arial" w:cs="Arial"/>
          <w:sz w:val="22"/>
          <w:szCs w:val="22"/>
        </w:rPr>
      </w:pPr>
      <w:r w:rsidRPr="00A97C54">
        <w:rPr>
          <w:rFonts w:ascii="Arial" w:hAnsi="Arial" w:cs="Arial"/>
          <w:sz w:val="22"/>
          <w:szCs w:val="22"/>
        </w:rPr>
        <w:t>zacisk uziemiający</w:t>
      </w:r>
      <w:r w:rsidR="00A97C54">
        <w:rPr>
          <w:rFonts w:ascii="Arial" w:hAnsi="Arial" w:cs="Arial"/>
          <w:sz w:val="22"/>
          <w:szCs w:val="22"/>
        </w:rPr>
        <w:t xml:space="preserve"> na k</w:t>
      </w:r>
      <w:r w:rsidR="00A97C54" w:rsidRPr="00A97C54">
        <w:rPr>
          <w:rFonts w:ascii="Arial" w:hAnsi="Arial" w:cs="Arial"/>
          <w:sz w:val="22"/>
          <w:szCs w:val="22"/>
        </w:rPr>
        <w:t>orpus</w:t>
      </w:r>
      <w:r w:rsidR="00A97C54">
        <w:rPr>
          <w:rFonts w:ascii="Arial" w:hAnsi="Arial" w:cs="Arial"/>
          <w:sz w:val="22"/>
          <w:szCs w:val="22"/>
        </w:rPr>
        <w:t>ie</w:t>
      </w:r>
      <w:r w:rsidR="00854B09" w:rsidRPr="00A97C54">
        <w:rPr>
          <w:rFonts w:ascii="Arial" w:hAnsi="Arial" w:cs="Arial"/>
          <w:sz w:val="22"/>
          <w:szCs w:val="22"/>
        </w:rPr>
        <w:t>,</w:t>
      </w:r>
    </w:p>
    <w:p w14:paraId="452EBC19" w14:textId="77777777" w:rsidR="00A97C54" w:rsidRDefault="00A97C54" w:rsidP="00461418">
      <w:pPr>
        <w:numPr>
          <w:ilvl w:val="0"/>
          <w:numId w:val="50"/>
        </w:numPr>
        <w:autoSpaceDE w:val="0"/>
        <w:autoSpaceDN w:val="0"/>
        <w:adjustRightInd w:val="0"/>
        <w:jc w:val="both"/>
        <w:rPr>
          <w:rFonts w:ascii="Arial" w:hAnsi="Arial" w:cs="Arial"/>
          <w:sz w:val="22"/>
          <w:szCs w:val="22"/>
        </w:rPr>
      </w:pPr>
      <w:r>
        <w:rPr>
          <w:rFonts w:ascii="Arial" w:hAnsi="Arial" w:cs="Arial"/>
          <w:sz w:val="22"/>
          <w:szCs w:val="22"/>
        </w:rPr>
        <w:t>materiał korpusu wykonany</w:t>
      </w:r>
      <w:r w:rsidR="00134520" w:rsidRPr="00A97C54">
        <w:rPr>
          <w:rFonts w:ascii="Arial" w:hAnsi="Arial" w:cs="Arial"/>
          <w:sz w:val="22"/>
          <w:szCs w:val="22"/>
        </w:rPr>
        <w:t xml:space="preserve"> ze stali zgodnej z klasyfikacją rurociągu</w:t>
      </w:r>
      <w:r w:rsidRPr="00A97C54">
        <w:rPr>
          <w:rFonts w:ascii="Arial" w:hAnsi="Arial" w:cs="Arial"/>
          <w:sz w:val="22"/>
          <w:szCs w:val="22"/>
        </w:rPr>
        <w:t xml:space="preserve"> </w:t>
      </w:r>
      <w:r>
        <w:rPr>
          <w:rFonts w:ascii="Arial" w:hAnsi="Arial" w:cs="Arial"/>
          <w:sz w:val="22"/>
          <w:szCs w:val="22"/>
        </w:rPr>
        <w:t>(w przypadku z</w:t>
      </w:r>
      <w:r w:rsidRPr="00A97C54">
        <w:rPr>
          <w:rFonts w:ascii="Arial" w:hAnsi="Arial" w:cs="Arial"/>
          <w:sz w:val="22"/>
          <w:szCs w:val="22"/>
        </w:rPr>
        <w:t>awor</w:t>
      </w:r>
      <w:r>
        <w:rPr>
          <w:rFonts w:ascii="Arial" w:hAnsi="Arial" w:cs="Arial"/>
          <w:sz w:val="22"/>
          <w:szCs w:val="22"/>
        </w:rPr>
        <w:t>ów</w:t>
      </w:r>
      <w:r w:rsidRPr="00A97C54">
        <w:rPr>
          <w:rFonts w:ascii="Arial" w:hAnsi="Arial" w:cs="Arial"/>
          <w:sz w:val="22"/>
          <w:szCs w:val="22"/>
        </w:rPr>
        <w:t xml:space="preserve"> montowan</w:t>
      </w:r>
      <w:r>
        <w:rPr>
          <w:rFonts w:ascii="Arial" w:hAnsi="Arial" w:cs="Arial"/>
          <w:sz w:val="22"/>
          <w:szCs w:val="22"/>
        </w:rPr>
        <w:t xml:space="preserve">ych </w:t>
      </w:r>
      <w:r w:rsidRPr="00A97C54">
        <w:rPr>
          <w:rFonts w:ascii="Arial" w:hAnsi="Arial" w:cs="Arial"/>
          <w:sz w:val="22"/>
          <w:szCs w:val="22"/>
        </w:rPr>
        <w:t>w rurociągach procesowych</w:t>
      </w:r>
      <w:r>
        <w:rPr>
          <w:rFonts w:ascii="Arial" w:hAnsi="Arial" w:cs="Arial"/>
          <w:sz w:val="22"/>
          <w:szCs w:val="22"/>
        </w:rPr>
        <w:t>)</w:t>
      </w:r>
      <w:r w:rsidR="00854B09" w:rsidRPr="00A97C54">
        <w:rPr>
          <w:rFonts w:ascii="Arial" w:hAnsi="Arial" w:cs="Arial"/>
          <w:sz w:val="22"/>
          <w:szCs w:val="22"/>
        </w:rPr>
        <w:t>,</w:t>
      </w:r>
    </w:p>
    <w:p w14:paraId="2CF2D8A2" w14:textId="77777777" w:rsidR="00134520" w:rsidRPr="00A533AE" w:rsidRDefault="00134520" w:rsidP="00461418">
      <w:pPr>
        <w:numPr>
          <w:ilvl w:val="0"/>
          <w:numId w:val="50"/>
        </w:numPr>
        <w:autoSpaceDE w:val="0"/>
        <w:autoSpaceDN w:val="0"/>
        <w:adjustRightInd w:val="0"/>
        <w:jc w:val="both"/>
        <w:rPr>
          <w:rFonts w:ascii="Arial" w:hAnsi="Arial" w:cs="Arial"/>
          <w:sz w:val="22"/>
          <w:szCs w:val="22"/>
        </w:rPr>
      </w:pPr>
      <w:r w:rsidRPr="00A533AE">
        <w:rPr>
          <w:rFonts w:ascii="Arial" w:hAnsi="Arial" w:cs="Arial"/>
          <w:sz w:val="22"/>
          <w:szCs w:val="22"/>
        </w:rPr>
        <w:t>wykonani</w:t>
      </w:r>
      <w:r w:rsidR="00A97C54">
        <w:rPr>
          <w:rFonts w:ascii="Arial" w:hAnsi="Arial" w:cs="Arial"/>
          <w:sz w:val="22"/>
          <w:szCs w:val="22"/>
        </w:rPr>
        <w:t>e</w:t>
      </w:r>
      <w:r w:rsidRPr="00A533AE">
        <w:rPr>
          <w:rFonts w:ascii="Arial" w:hAnsi="Arial" w:cs="Arial"/>
          <w:sz w:val="22"/>
          <w:szCs w:val="22"/>
        </w:rPr>
        <w:t xml:space="preserve"> przeciwwybuchow</w:t>
      </w:r>
      <w:r w:rsidR="00A97C54">
        <w:rPr>
          <w:rFonts w:ascii="Arial" w:hAnsi="Arial" w:cs="Arial"/>
          <w:sz w:val="22"/>
          <w:szCs w:val="22"/>
        </w:rPr>
        <w:t>e -</w:t>
      </w:r>
      <w:r w:rsidRPr="00A533AE">
        <w:rPr>
          <w:rFonts w:ascii="Arial" w:hAnsi="Arial" w:cs="Arial"/>
          <w:sz w:val="22"/>
          <w:szCs w:val="22"/>
        </w:rPr>
        <w:t xml:space="preserve"> zalecane Ex d</w:t>
      </w:r>
      <w:r w:rsidR="00A97C54">
        <w:rPr>
          <w:rFonts w:ascii="Arial" w:hAnsi="Arial" w:cs="Arial"/>
          <w:sz w:val="22"/>
          <w:szCs w:val="22"/>
        </w:rPr>
        <w:t>.</w:t>
      </w:r>
    </w:p>
    <w:p w14:paraId="7B6D989D" w14:textId="77777777" w:rsidR="00134520" w:rsidRPr="00B90D26" w:rsidRDefault="00134520" w:rsidP="00134520"/>
    <w:p w14:paraId="3684B01A" w14:textId="77777777" w:rsidR="00134520" w:rsidRDefault="00134520" w:rsidP="00633218">
      <w:pPr>
        <w:pStyle w:val="Nagwek1"/>
        <w:numPr>
          <w:ilvl w:val="2"/>
          <w:numId w:val="1"/>
        </w:numPr>
        <w:tabs>
          <w:tab w:val="clear" w:pos="1440"/>
          <w:tab w:val="num" w:pos="709"/>
        </w:tabs>
        <w:ind w:left="709" w:hanging="709"/>
        <w:jc w:val="both"/>
        <w:rPr>
          <w:rFonts w:cs="Arial"/>
          <w:szCs w:val="22"/>
        </w:rPr>
      </w:pPr>
      <w:bookmarkStart w:id="56" w:name="_Toc475077795"/>
      <w:r w:rsidRPr="00134520">
        <w:rPr>
          <w:rFonts w:cs="Arial"/>
          <w:szCs w:val="22"/>
        </w:rPr>
        <w:t>Pr</w:t>
      </w:r>
      <w:r w:rsidR="00A97C54">
        <w:rPr>
          <w:rFonts w:cs="Arial"/>
          <w:szCs w:val="22"/>
        </w:rPr>
        <w:t>zetworniki elektropneumatyczne I/P</w:t>
      </w:r>
      <w:r w:rsidRPr="00134520">
        <w:rPr>
          <w:rFonts w:cs="Arial"/>
          <w:szCs w:val="22"/>
        </w:rPr>
        <w:t xml:space="preserve">  (w  przypadku  zastosowania)</w:t>
      </w:r>
      <w:bookmarkEnd w:id="56"/>
    </w:p>
    <w:p w14:paraId="1B64B309" w14:textId="77777777" w:rsidR="00134520" w:rsidRPr="00A533AE" w:rsidRDefault="00134520" w:rsidP="00134520">
      <w:pPr>
        <w:jc w:val="both"/>
        <w:rPr>
          <w:rFonts w:ascii="Arial" w:hAnsi="Arial" w:cs="Arial"/>
          <w:b/>
          <w:sz w:val="22"/>
          <w:szCs w:val="22"/>
        </w:rPr>
      </w:pPr>
    </w:p>
    <w:p w14:paraId="01350EBB" w14:textId="77777777" w:rsidR="00134520" w:rsidRPr="00A533AE" w:rsidRDefault="00134520" w:rsidP="007E1E7C">
      <w:pPr>
        <w:jc w:val="both"/>
        <w:rPr>
          <w:rFonts w:ascii="Arial" w:hAnsi="Arial" w:cs="Arial"/>
          <w:sz w:val="22"/>
          <w:szCs w:val="22"/>
        </w:rPr>
      </w:pPr>
      <w:r w:rsidRPr="00A533AE">
        <w:rPr>
          <w:rFonts w:ascii="Arial" w:hAnsi="Arial" w:cs="Arial"/>
          <w:sz w:val="22"/>
          <w:szCs w:val="22"/>
        </w:rPr>
        <w:t xml:space="preserve">Przetworniki elektropneumatyczne </w:t>
      </w:r>
      <w:r w:rsidR="00611479">
        <w:rPr>
          <w:rFonts w:ascii="Arial" w:hAnsi="Arial" w:cs="Arial"/>
          <w:sz w:val="22"/>
          <w:szCs w:val="22"/>
        </w:rPr>
        <w:t>muszą</w:t>
      </w:r>
      <w:r w:rsidR="00611479" w:rsidRPr="00A533AE">
        <w:rPr>
          <w:rFonts w:ascii="Arial" w:hAnsi="Arial" w:cs="Arial"/>
          <w:sz w:val="22"/>
          <w:szCs w:val="22"/>
        </w:rPr>
        <w:t xml:space="preserve"> </w:t>
      </w:r>
      <w:r w:rsidRPr="00A533AE">
        <w:rPr>
          <w:rFonts w:ascii="Arial" w:hAnsi="Arial" w:cs="Arial"/>
          <w:sz w:val="22"/>
          <w:szCs w:val="22"/>
        </w:rPr>
        <w:t xml:space="preserve">być </w:t>
      </w:r>
      <w:r w:rsidR="00A97C54">
        <w:rPr>
          <w:rFonts w:ascii="Arial" w:hAnsi="Arial" w:cs="Arial"/>
          <w:sz w:val="22"/>
          <w:szCs w:val="22"/>
        </w:rPr>
        <w:t>zgodne z poniższymi wymaganiami.</w:t>
      </w:r>
    </w:p>
    <w:p w14:paraId="6B82C0B9" w14:textId="77777777" w:rsidR="00A97C54" w:rsidRDefault="00134520" w:rsidP="00461418">
      <w:pPr>
        <w:numPr>
          <w:ilvl w:val="0"/>
          <w:numId w:val="51"/>
        </w:numPr>
        <w:jc w:val="both"/>
        <w:rPr>
          <w:rFonts w:ascii="Arial" w:hAnsi="Arial" w:cs="Arial"/>
          <w:sz w:val="22"/>
          <w:szCs w:val="22"/>
        </w:rPr>
      </w:pPr>
      <w:r w:rsidRPr="00A533AE">
        <w:rPr>
          <w:rFonts w:ascii="Arial" w:hAnsi="Arial" w:cs="Arial"/>
          <w:sz w:val="22"/>
          <w:szCs w:val="22"/>
        </w:rPr>
        <w:t xml:space="preserve">Przetworniki elektropneumatyczne </w:t>
      </w:r>
      <w:r w:rsidR="00A97C54">
        <w:rPr>
          <w:rFonts w:ascii="Arial" w:hAnsi="Arial" w:cs="Arial"/>
          <w:sz w:val="22"/>
          <w:szCs w:val="22"/>
        </w:rPr>
        <w:t>muszą</w:t>
      </w:r>
      <w:r w:rsidRPr="00A533AE">
        <w:rPr>
          <w:rFonts w:ascii="Arial" w:hAnsi="Arial" w:cs="Arial"/>
          <w:sz w:val="22"/>
          <w:szCs w:val="22"/>
        </w:rPr>
        <w:t xml:space="preserve"> być dynamicznie zrównoważone, maksymalna dopuszczalna nieliniowość</w:t>
      </w:r>
      <w:r w:rsidR="00A97C54">
        <w:rPr>
          <w:rFonts w:ascii="Arial" w:hAnsi="Arial" w:cs="Arial"/>
          <w:sz w:val="22"/>
          <w:szCs w:val="22"/>
        </w:rPr>
        <w:t xml:space="preserve"> 1</w:t>
      </w:r>
      <w:r w:rsidRPr="00A533AE">
        <w:rPr>
          <w:rFonts w:ascii="Arial" w:hAnsi="Arial" w:cs="Arial"/>
          <w:sz w:val="22"/>
          <w:szCs w:val="22"/>
        </w:rPr>
        <w:t xml:space="preserve">% pełnego zakresu. </w:t>
      </w:r>
      <w:r w:rsidR="00A97C54">
        <w:rPr>
          <w:rFonts w:ascii="Arial" w:hAnsi="Arial" w:cs="Arial"/>
          <w:sz w:val="22"/>
          <w:szCs w:val="22"/>
        </w:rPr>
        <w:br/>
      </w:r>
      <w:r w:rsidR="00016377">
        <w:rPr>
          <w:rFonts w:ascii="Arial" w:hAnsi="Arial" w:cs="Arial"/>
          <w:sz w:val="22"/>
          <w:szCs w:val="22"/>
        </w:rPr>
        <w:t>W przypadk</w:t>
      </w:r>
      <w:r w:rsidR="00A97C54">
        <w:rPr>
          <w:rFonts w:ascii="Arial" w:hAnsi="Arial" w:cs="Arial"/>
          <w:sz w:val="22"/>
          <w:szCs w:val="22"/>
        </w:rPr>
        <w:t>u</w:t>
      </w:r>
      <w:r w:rsidR="00016377">
        <w:rPr>
          <w:rFonts w:ascii="Arial" w:hAnsi="Arial" w:cs="Arial"/>
          <w:sz w:val="22"/>
          <w:szCs w:val="22"/>
        </w:rPr>
        <w:t>, gdy</w:t>
      </w:r>
      <w:r w:rsidR="00016377" w:rsidRPr="00A533AE">
        <w:rPr>
          <w:rFonts w:ascii="Arial" w:hAnsi="Arial" w:cs="Arial"/>
          <w:sz w:val="22"/>
          <w:szCs w:val="22"/>
        </w:rPr>
        <w:t xml:space="preserve"> </w:t>
      </w:r>
      <w:r w:rsidRPr="00A533AE">
        <w:rPr>
          <w:rFonts w:ascii="Arial" w:hAnsi="Arial" w:cs="Arial"/>
          <w:sz w:val="22"/>
          <w:szCs w:val="22"/>
        </w:rPr>
        <w:t xml:space="preserve">jest to niezbędne do utrzymania liniowości to powinny być </w:t>
      </w:r>
      <w:r w:rsidR="00854B09">
        <w:rPr>
          <w:rFonts w:ascii="Arial" w:hAnsi="Arial" w:cs="Arial"/>
          <w:sz w:val="22"/>
          <w:szCs w:val="22"/>
        </w:rPr>
        <w:t xml:space="preserve">one </w:t>
      </w:r>
      <w:r w:rsidRPr="00A533AE">
        <w:rPr>
          <w:rFonts w:ascii="Arial" w:hAnsi="Arial" w:cs="Arial"/>
          <w:sz w:val="22"/>
          <w:szCs w:val="22"/>
        </w:rPr>
        <w:t>wyposażone w kompensację temperaturową  cewki</w:t>
      </w:r>
      <w:r w:rsidR="00A97C54">
        <w:rPr>
          <w:rFonts w:ascii="Arial" w:hAnsi="Arial" w:cs="Arial"/>
          <w:sz w:val="22"/>
          <w:szCs w:val="22"/>
        </w:rPr>
        <w:t>.</w:t>
      </w:r>
    </w:p>
    <w:p w14:paraId="12285A2B" w14:textId="77777777" w:rsid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lastRenderedPageBreak/>
        <w:t xml:space="preserve">Impedancja wejściowa </w:t>
      </w:r>
      <w:r w:rsidR="00A97C54">
        <w:rPr>
          <w:rFonts w:ascii="Arial" w:hAnsi="Arial" w:cs="Arial"/>
          <w:sz w:val="22"/>
          <w:szCs w:val="22"/>
        </w:rPr>
        <w:t>musi</w:t>
      </w:r>
      <w:r w:rsidRPr="00A97C54">
        <w:rPr>
          <w:rFonts w:ascii="Arial" w:hAnsi="Arial" w:cs="Arial"/>
          <w:sz w:val="22"/>
          <w:szCs w:val="22"/>
        </w:rPr>
        <w:t xml:space="preserve"> zapewnić prawidłową współpracę z pozostałymi  elementami obwodu</w:t>
      </w:r>
      <w:r w:rsidR="00A97C54">
        <w:rPr>
          <w:rFonts w:ascii="Arial" w:hAnsi="Arial" w:cs="Arial"/>
          <w:sz w:val="22"/>
          <w:szCs w:val="22"/>
        </w:rPr>
        <w:t>.</w:t>
      </w:r>
    </w:p>
    <w:p w14:paraId="3117E449" w14:textId="77777777" w:rsidR="00E95238" w:rsidRPr="00A97C54" w:rsidRDefault="00134520" w:rsidP="00461418">
      <w:pPr>
        <w:numPr>
          <w:ilvl w:val="0"/>
          <w:numId w:val="51"/>
        </w:numPr>
        <w:jc w:val="both"/>
        <w:rPr>
          <w:rFonts w:ascii="Arial" w:hAnsi="Arial" w:cs="Arial"/>
          <w:sz w:val="22"/>
          <w:szCs w:val="22"/>
        </w:rPr>
      </w:pPr>
      <w:r w:rsidRPr="00A97C54">
        <w:rPr>
          <w:rFonts w:ascii="Arial" w:hAnsi="Arial" w:cs="Arial"/>
          <w:sz w:val="22"/>
          <w:szCs w:val="22"/>
        </w:rPr>
        <w:t>Każdy przetwornik elektropneumatyczny</w:t>
      </w:r>
      <w:r w:rsidR="00A97C54">
        <w:rPr>
          <w:rFonts w:ascii="Arial" w:hAnsi="Arial" w:cs="Arial"/>
          <w:sz w:val="22"/>
          <w:szCs w:val="22"/>
        </w:rPr>
        <w:t xml:space="preserve"> musi</w:t>
      </w:r>
      <w:r w:rsidRPr="00A97C54">
        <w:rPr>
          <w:rFonts w:ascii="Arial" w:hAnsi="Arial" w:cs="Arial"/>
          <w:sz w:val="22"/>
          <w:szCs w:val="22"/>
        </w:rPr>
        <w:t xml:space="preserve"> być wyposażony w </w:t>
      </w:r>
      <w:proofErr w:type="spellStart"/>
      <w:r w:rsidR="00A97C54">
        <w:rPr>
          <w:rFonts w:ascii="Arial" w:hAnsi="Arial" w:cs="Arial"/>
          <w:sz w:val="22"/>
          <w:szCs w:val="22"/>
        </w:rPr>
        <w:t>filtro</w:t>
      </w:r>
      <w:r w:rsidRPr="00A97C54">
        <w:rPr>
          <w:rFonts w:ascii="Arial" w:hAnsi="Arial" w:cs="Arial"/>
          <w:sz w:val="22"/>
          <w:szCs w:val="22"/>
        </w:rPr>
        <w:t>redukto</w:t>
      </w:r>
      <w:r w:rsidR="00A97C54">
        <w:rPr>
          <w:rFonts w:ascii="Arial" w:hAnsi="Arial" w:cs="Arial"/>
          <w:sz w:val="22"/>
          <w:szCs w:val="22"/>
        </w:rPr>
        <w:t>r</w:t>
      </w:r>
      <w:proofErr w:type="spellEnd"/>
      <w:r w:rsidRPr="00A97C54">
        <w:rPr>
          <w:rFonts w:ascii="Arial" w:hAnsi="Arial" w:cs="Arial"/>
          <w:sz w:val="22"/>
          <w:szCs w:val="22"/>
        </w:rPr>
        <w:t xml:space="preserve"> </w:t>
      </w:r>
      <w:r w:rsidR="00F859E0">
        <w:rPr>
          <w:rFonts w:ascii="Arial" w:hAnsi="Arial" w:cs="Arial"/>
          <w:sz w:val="22"/>
          <w:szCs w:val="22"/>
        </w:rPr>
        <w:t xml:space="preserve">         </w:t>
      </w:r>
      <w:r w:rsidRPr="00A97C54">
        <w:rPr>
          <w:rFonts w:ascii="Arial" w:hAnsi="Arial" w:cs="Arial"/>
          <w:sz w:val="22"/>
          <w:szCs w:val="22"/>
        </w:rPr>
        <w:t xml:space="preserve">z  manometrem o średnicy </w:t>
      </w:r>
      <w:smartTag w:uri="urn:schemas-microsoft-com:office:smarttags" w:element="metricconverter">
        <w:smartTagPr>
          <w:attr w:name="ProductID" w:val="50 mm"/>
        </w:smartTagPr>
        <w:r w:rsidRPr="00A97C54">
          <w:rPr>
            <w:rFonts w:ascii="Arial" w:hAnsi="Arial" w:cs="Arial"/>
            <w:sz w:val="22"/>
            <w:szCs w:val="22"/>
          </w:rPr>
          <w:t>50 mm</w:t>
        </w:r>
      </w:smartTag>
      <w:r w:rsidR="00A97C54">
        <w:rPr>
          <w:rFonts w:ascii="Arial" w:hAnsi="Arial" w:cs="Arial"/>
          <w:sz w:val="22"/>
          <w:szCs w:val="22"/>
        </w:rPr>
        <w:t>.</w:t>
      </w:r>
    </w:p>
    <w:p w14:paraId="7C9D94FD" w14:textId="77777777" w:rsidR="00A97C54" w:rsidRP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D</w:t>
      </w:r>
      <w:r w:rsidRPr="00A533AE">
        <w:rPr>
          <w:rFonts w:ascii="Arial" w:hAnsi="Arial" w:cs="Arial"/>
          <w:sz w:val="22"/>
          <w:szCs w:val="22"/>
        </w:rPr>
        <w:t xml:space="preserve">ławiki kablowe </w:t>
      </w:r>
      <w:r>
        <w:rPr>
          <w:rFonts w:ascii="Arial" w:hAnsi="Arial" w:cs="Arial"/>
          <w:sz w:val="22"/>
          <w:szCs w:val="22"/>
        </w:rPr>
        <w:t xml:space="preserve">z </w:t>
      </w:r>
      <w:r w:rsidRPr="00A533AE">
        <w:rPr>
          <w:rFonts w:ascii="Arial" w:hAnsi="Arial" w:cs="Arial"/>
          <w:sz w:val="22"/>
          <w:szCs w:val="22"/>
        </w:rPr>
        <w:t>gwint</w:t>
      </w:r>
      <w:r>
        <w:rPr>
          <w:rFonts w:ascii="Arial" w:hAnsi="Arial" w:cs="Arial"/>
          <w:sz w:val="22"/>
          <w:szCs w:val="22"/>
        </w:rPr>
        <w:t>em</w:t>
      </w:r>
      <w:r w:rsidRPr="00A533AE">
        <w:rPr>
          <w:rFonts w:ascii="Arial" w:hAnsi="Arial" w:cs="Arial"/>
          <w:sz w:val="22"/>
          <w:szCs w:val="22"/>
        </w:rPr>
        <w:t xml:space="preserve"> M20x1,5</w:t>
      </w:r>
      <w:r>
        <w:rPr>
          <w:rFonts w:ascii="Arial" w:hAnsi="Arial" w:cs="Arial"/>
          <w:sz w:val="22"/>
          <w:szCs w:val="22"/>
        </w:rPr>
        <w:t>,</w:t>
      </w:r>
    </w:p>
    <w:p w14:paraId="4469B142" w14:textId="77777777" w:rsidR="00A97C54" w:rsidRDefault="00A97C54" w:rsidP="00461418">
      <w:pPr>
        <w:numPr>
          <w:ilvl w:val="0"/>
          <w:numId w:val="51"/>
        </w:numPr>
        <w:autoSpaceDE w:val="0"/>
        <w:autoSpaceDN w:val="0"/>
        <w:adjustRightInd w:val="0"/>
        <w:jc w:val="both"/>
        <w:rPr>
          <w:rFonts w:ascii="Arial" w:eastAsia="Calibri" w:hAnsi="Arial" w:cs="Arial"/>
          <w:sz w:val="22"/>
          <w:szCs w:val="22"/>
        </w:rPr>
      </w:pPr>
      <w:r>
        <w:rPr>
          <w:rFonts w:ascii="Arial" w:hAnsi="Arial" w:cs="Arial"/>
          <w:sz w:val="22"/>
          <w:szCs w:val="22"/>
        </w:rPr>
        <w:t xml:space="preserve">Stopień ochrony </w:t>
      </w:r>
      <w:r w:rsidRPr="00A97C54">
        <w:rPr>
          <w:rFonts w:ascii="Arial" w:hAnsi="Arial" w:cs="Arial"/>
          <w:sz w:val="22"/>
          <w:szCs w:val="22"/>
        </w:rPr>
        <w:t>obudowy co najmniej IP65,</w:t>
      </w:r>
    </w:p>
    <w:p w14:paraId="25C21ADA" w14:textId="77777777" w:rsidR="00134520" w:rsidRPr="00A97C54" w:rsidRDefault="005068A1" w:rsidP="00461418">
      <w:pPr>
        <w:numPr>
          <w:ilvl w:val="0"/>
          <w:numId w:val="51"/>
        </w:numPr>
        <w:autoSpaceDE w:val="0"/>
        <w:autoSpaceDN w:val="0"/>
        <w:adjustRightInd w:val="0"/>
        <w:jc w:val="both"/>
        <w:rPr>
          <w:rFonts w:ascii="Arial" w:eastAsia="Calibri" w:hAnsi="Arial" w:cs="Arial"/>
          <w:sz w:val="22"/>
          <w:szCs w:val="22"/>
        </w:rPr>
      </w:pPr>
      <w:r w:rsidRPr="00A97C54">
        <w:rPr>
          <w:rFonts w:ascii="Arial" w:hAnsi="Arial" w:cs="Arial"/>
          <w:sz w:val="22"/>
          <w:szCs w:val="22"/>
        </w:rPr>
        <w:t>Jeśli p</w:t>
      </w:r>
      <w:r w:rsidR="00016377" w:rsidRPr="00A97C54">
        <w:rPr>
          <w:rFonts w:ascii="Arial" w:hAnsi="Arial" w:cs="Arial"/>
          <w:sz w:val="22"/>
          <w:szCs w:val="22"/>
        </w:rPr>
        <w:t>rzetworniki</w:t>
      </w:r>
      <w:r w:rsidRPr="00A97C54">
        <w:rPr>
          <w:rFonts w:ascii="Arial" w:hAnsi="Arial" w:cs="Arial"/>
          <w:sz w:val="22"/>
          <w:szCs w:val="22"/>
        </w:rPr>
        <w:t xml:space="preserve"> będą zabudowane w strefie zagrożenia wybuchem,</w:t>
      </w:r>
      <w:r w:rsidR="00016377" w:rsidRPr="00A97C54">
        <w:rPr>
          <w:rFonts w:ascii="Arial" w:hAnsi="Arial" w:cs="Arial"/>
          <w:sz w:val="22"/>
          <w:szCs w:val="22"/>
        </w:rPr>
        <w:t xml:space="preserve"> </w:t>
      </w:r>
      <w:r w:rsidR="00C84AC4" w:rsidRPr="00A97C54">
        <w:rPr>
          <w:rFonts w:ascii="Arial" w:hAnsi="Arial" w:cs="Arial"/>
          <w:sz w:val="22"/>
          <w:szCs w:val="22"/>
        </w:rPr>
        <w:t xml:space="preserve">to </w:t>
      </w:r>
      <w:r w:rsidR="00A97C54">
        <w:rPr>
          <w:rFonts w:ascii="Arial" w:hAnsi="Arial" w:cs="Arial"/>
          <w:sz w:val="22"/>
          <w:szCs w:val="22"/>
        </w:rPr>
        <w:t>muszą</w:t>
      </w:r>
      <w:r w:rsidR="00134520" w:rsidRPr="00A97C54">
        <w:rPr>
          <w:rFonts w:ascii="Arial" w:hAnsi="Arial" w:cs="Arial"/>
          <w:sz w:val="22"/>
          <w:szCs w:val="22"/>
        </w:rPr>
        <w:t xml:space="preserve"> być </w:t>
      </w:r>
      <w:r w:rsidR="00F859E0">
        <w:rPr>
          <w:rFonts w:ascii="Arial" w:hAnsi="Arial" w:cs="Arial"/>
          <w:sz w:val="22"/>
          <w:szCs w:val="22"/>
        </w:rPr>
        <w:t xml:space="preserve">  </w:t>
      </w:r>
      <w:r w:rsidR="00134520" w:rsidRPr="00A97C54">
        <w:rPr>
          <w:rFonts w:ascii="Arial" w:hAnsi="Arial" w:cs="Arial"/>
          <w:sz w:val="22"/>
          <w:szCs w:val="22"/>
        </w:rPr>
        <w:t>w wykonaniu iskrobezpiecznym lub ognioszczelnym. Preferowane jest wykonanie iskrobezpieczne.</w:t>
      </w:r>
    </w:p>
    <w:p w14:paraId="228CE9ED" w14:textId="77777777" w:rsidR="007A7796" w:rsidRPr="00B90D26" w:rsidRDefault="007A7796" w:rsidP="007A7796"/>
    <w:p w14:paraId="12F6DC94" w14:textId="77777777" w:rsidR="007A7796" w:rsidRDefault="007A7796" w:rsidP="00633218">
      <w:pPr>
        <w:pStyle w:val="Nagwek1"/>
        <w:numPr>
          <w:ilvl w:val="2"/>
          <w:numId w:val="1"/>
        </w:numPr>
        <w:tabs>
          <w:tab w:val="clear" w:pos="1440"/>
          <w:tab w:val="num" w:pos="709"/>
        </w:tabs>
        <w:ind w:left="709" w:hanging="709"/>
        <w:jc w:val="both"/>
        <w:rPr>
          <w:rFonts w:cs="Arial"/>
          <w:szCs w:val="22"/>
        </w:rPr>
      </w:pPr>
      <w:bookmarkStart w:id="57" w:name="_Toc475077796"/>
      <w:r w:rsidRPr="007A7796">
        <w:rPr>
          <w:rFonts w:cs="Arial"/>
          <w:szCs w:val="22"/>
        </w:rPr>
        <w:t>Panel wskaźników lokalnych</w:t>
      </w:r>
      <w:bookmarkEnd w:id="57"/>
    </w:p>
    <w:p w14:paraId="2378C514" w14:textId="77777777" w:rsidR="007A7796" w:rsidRPr="007A7796" w:rsidRDefault="007A7796" w:rsidP="007A7796"/>
    <w:p w14:paraId="6B2D434A" w14:textId="77777777" w:rsidR="007A7796" w:rsidRDefault="0096343B" w:rsidP="007E1E7C">
      <w:pPr>
        <w:jc w:val="both"/>
        <w:rPr>
          <w:rFonts w:ascii="Arial" w:hAnsi="Arial" w:cs="Arial"/>
          <w:sz w:val="22"/>
          <w:szCs w:val="22"/>
        </w:rPr>
      </w:pPr>
      <w:r>
        <w:rPr>
          <w:rFonts w:ascii="Arial" w:hAnsi="Arial" w:cs="Arial"/>
          <w:sz w:val="22"/>
          <w:szCs w:val="22"/>
        </w:rPr>
        <w:t>Najczęściej p</w:t>
      </w:r>
      <w:r w:rsidRPr="00A533AE">
        <w:rPr>
          <w:rFonts w:ascii="Arial" w:hAnsi="Arial" w:cs="Arial"/>
          <w:sz w:val="22"/>
          <w:szCs w:val="22"/>
        </w:rPr>
        <w:t xml:space="preserve">anele </w:t>
      </w:r>
      <w:r w:rsidR="007A7796" w:rsidRPr="00A533AE">
        <w:rPr>
          <w:rFonts w:ascii="Arial" w:hAnsi="Arial" w:cs="Arial"/>
          <w:sz w:val="22"/>
          <w:szCs w:val="22"/>
        </w:rPr>
        <w:t xml:space="preserve">wskaźników lokalnych </w:t>
      </w:r>
      <w:r>
        <w:rPr>
          <w:rFonts w:ascii="Arial" w:hAnsi="Arial" w:cs="Arial"/>
          <w:sz w:val="22"/>
          <w:szCs w:val="22"/>
        </w:rPr>
        <w:t>stanowią dodatek przy dostawie głó</w:t>
      </w:r>
      <w:r w:rsidR="008F4A1A">
        <w:rPr>
          <w:rFonts w:ascii="Arial" w:hAnsi="Arial" w:cs="Arial"/>
          <w:sz w:val="22"/>
          <w:szCs w:val="22"/>
        </w:rPr>
        <w:t>wnych maszyn technologicznych. Z</w:t>
      </w:r>
      <w:r>
        <w:rPr>
          <w:rFonts w:ascii="Arial" w:hAnsi="Arial" w:cs="Arial"/>
          <w:sz w:val="22"/>
          <w:szCs w:val="22"/>
        </w:rPr>
        <w:t xml:space="preserve">abudowane są na nich </w:t>
      </w:r>
      <w:r w:rsidR="007A7796" w:rsidRPr="00A533AE">
        <w:rPr>
          <w:rFonts w:ascii="Arial" w:hAnsi="Arial" w:cs="Arial"/>
          <w:sz w:val="22"/>
          <w:szCs w:val="22"/>
        </w:rPr>
        <w:t>manometr</w:t>
      </w:r>
      <w:r>
        <w:rPr>
          <w:rFonts w:ascii="Arial" w:hAnsi="Arial" w:cs="Arial"/>
          <w:sz w:val="22"/>
          <w:szCs w:val="22"/>
        </w:rPr>
        <w:t>y</w:t>
      </w:r>
      <w:r w:rsidR="007A7796" w:rsidRPr="00A533AE">
        <w:rPr>
          <w:rFonts w:ascii="Arial" w:hAnsi="Arial" w:cs="Arial"/>
          <w:sz w:val="22"/>
          <w:szCs w:val="22"/>
        </w:rPr>
        <w:t xml:space="preserve"> oraz</w:t>
      </w:r>
      <w:r w:rsidR="007A7796">
        <w:rPr>
          <w:rFonts w:ascii="Arial" w:hAnsi="Arial" w:cs="Arial"/>
          <w:sz w:val="22"/>
          <w:szCs w:val="22"/>
        </w:rPr>
        <w:t xml:space="preserve"> </w:t>
      </w:r>
      <w:r w:rsidRPr="00A533AE">
        <w:rPr>
          <w:rFonts w:ascii="Arial" w:hAnsi="Arial" w:cs="Arial"/>
          <w:sz w:val="22"/>
          <w:szCs w:val="22"/>
        </w:rPr>
        <w:t>sygnalizator</w:t>
      </w:r>
      <w:r>
        <w:rPr>
          <w:rFonts w:ascii="Arial" w:hAnsi="Arial" w:cs="Arial"/>
          <w:sz w:val="22"/>
          <w:szCs w:val="22"/>
        </w:rPr>
        <w:t>y</w:t>
      </w:r>
      <w:r w:rsidRPr="00A533AE">
        <w:rPr>
          <w:rFonts w:ascii="Arial" w:hAnsi="Arial" w:cs="Arial"/>
          <w:sz w:val="22"/>
          <w:szCs w:val="22"/>
        </w:rPr>
        <w:t xml:space="preserve"> </w:t>
      </w:r>
      <w:r w:rsidR="007A7796" w:rsidRPr="00A533AE">
        <w:rPr>
          <w:rFonts w:ascii="Arial" w:hAnsi="Arial" w:cs="Arial"/>
          <w:sz w:val="22"/>
          <w:szCs w:val="22"/>
        </w:rPr>
        <w:t>ciśnienia</w:t>
      </w:r>
      <w:r>
        <w:rPr>
          <w:rFonts w:ascii="Arial" w:hAnsi="Arial" w:cs="Arial"/>
          <w:sz w:val="22"/>
          <w:szCs w:val="22"/>
        </w:rPr>
        <w:t xml:space="preserve">, </w:t>
      </w:r>
      <w:r w:rsidR="008F4A1A">
        <w:rPr>
          <w:rFonts w:ascii="Arial" w:hAnsi="Arial" w:cs="Arial"/>
          <w:sz w:val="22"/>
          <w:szCs w:val="22"/>
        </w:rPr>
        <w:t>które stanowią</w:t>
      </w:r>
      <w:r>
        <w:rPr>
          <w:rFonts w:ascii="Arial" w:hAnsi="Arial" w:cs="Arial"/>
          <w:sz w:val="22"/>
          <w:szCs w:val="22"/>
        </w:rPr>
        <w:t xml:space="preserve"> oprzyrządowanie</w:t>
      </w:r>
      <w:r w:rsidR="007A7796" w:rsidRPr="00A533AE">
        <w:rPr>
          <w:rFonts w:ascii="Arial" w:hAnsi="Arial" w:cs="Arial"/>
          <w:sz w:val="22"/>
          <w:szCs w:val="22"/>
        </w:rPr>
        <w:t xml:space="preserve"> sprężarek, turbin </w:t>
      </w:r>
      <w:r w:rsidRPr="00A533AE">
        <w:rPr>
          <w:rFonts w:ascii="Arial" w:hAnsi="Arial" w:cs="Arial"/>
          <w:sz w:val="22"/>
          <w:szCs w:val="22"/>
        </w:rPr>
        <w:t>it</w:t>
      </w:r>
      <w:r>
        <w:rPr>
          <w:rFonts w:ascii="Arial" w:hAnsi="Arial" w:cs="Arial"/>
          <w:sz w:val="22"/>
          <w:szCs w:val="22"/>
        </w:rPr>
        <w:t>p</w:t>
      </w:r>
      <w:r w:rsidR="007A7796" w:rsidRPr="00A533AE">
        <w:rPr>
          <w:rFonts w:ascii="Arial" w:hAnsi="Arial" w:cs="Arial"/>
          <w:sz w:val="22"/>
          <w:szCs w:val="22"/>
        </w:rPr>
        <w:t>.</w:t>
      </w:r>
    </w:p>
    <w:p w14:paraId="427B6279" w14:textId="77777777" w:rsidR="00F429D6" w:rsidRPr="00A533AE" w:rsidRDefault="00F429D6" w:rsidP="00F429D6">
      <w:pPr>
        <w:jc w:val="both"/>
        <w:rPr>
          <w:rFonts w:ascii="Arial" w:hAnsi="Arial" w:cs="Arial"/>
          <w:sz w:val="22"/>
          <w:szCs w:val="22"/>
        </w:rPr>
      </w:pPr>
    </w:p>
    <w:p w14:paraId="127D87B6" w14:textId="77777777" w:rsidR="00F429D6" w:rsidRDefault="007A7796" w:rsidP="00314919">
      <w:pPr>
        <w:jc w:val="both"/>
        <w:rPr>
          <w:rFonts w:ascii="Arial" w:hAnsi="Arial" w:cs="Arial"/>
          <w:sz w:val="22"/>
          <w:szCs w:val="22"/>
        </w:rPr>
      </w:pPr>
      <w:r w:rsidRPr="00A533AE">
        <w:rPr>
          <w:rFonts w:ascii="Arial" w:hAnsi="Arial" w:cs="Arial"/>
          <w:sz w:val="22"/>
          <w:szCs w:val="22"/>
        </w:rPr>
        <w:t xml:space="preserve">Panele wskaźników lokalnych </w:t>
      </w:r>
      <w:r w:rsidR="00F429D6">
        <w:rPr>
          <w:rFonts w:ascii="Arial" w:hAnsi="Arial" w:cs="Arial"/>
          <w:sz w:val="22"/>
          <w:szCs w:val="22"/>
        </w:rPr>
        <w:t>muszą</w:t>
      </w:r>
      <w:r w:rsidRPr="00A533AE">
        <w:rPr>
          <w:rFonts w:ascii="Arial" w:hAnsi="Arial" w:cs="Arial"/>
          <w:sz w:val="22"/>
          <w:szCs w:val="22"/>
        </w:rPr>
        <w:t xml:space="preserve"> być </w:t>
      </w:r>
      <w:r w:rsidR="0096343B">
        <w:rPr>
          <w:rFonts w:ascii="Arial" w:hAnsi="Arial" w:cs="Arial"/>
          <w:sz w:val="22"/>
          <w:szCs w:val="22"/>
        </w:rPr>
        <w:t xml:space="preserve">tak zaprojektowane i </w:t>
      </w:r>
      <w:r w:rsidR="007C1427">
        <w:rPr>
          <w:rFonts w:ascii="Arial" w:hAnsi="Arial" w:cs="Arial"/>
          <w:sz w:val="22"/>
          <w:szCs w:val="22"/>
        </w:rPr>
        <w:t>umiejscowione</w:t>
      </w:r>
      <w:r w:rsidR="0096343B">
        <w:rPr>
          <w:rFonts w:ascii="Arial" w:hAnsi="Arial" w:cs="Arial"/>
          <w:sz w:val="22"/>
          <w:szCs w:val="22"/>
        </w:rPr>
        <w:t>,</w:t>
      </w:r>
      <w:r w:rsidRPr="00A533AE">
        <w:rPr>
          <w:rFonts w:ascii="Arial" w:hAnsi="Arial" w:cs="Arial"/>
          <w:sz w:val="22"/>
          <w:szCs w:val="22"/>
        </w:rPr>
        <w:t xml:space="preserve"> aby zapewnić łatwy dostęp</w:t>
      </w:r>
      <w:r w:rsidR="00F6379E">
        <w:rPr>
          <w:rFonts w:ascii="Arial" w:hAnsi="Arial" w:cs="Arial"/>
          <w:sz w:val="22"/>
          <w:szCs w:val="22"/>
        </w:rPr>
        <w:t xml:space="preserve"> </w:t>
      </w:r>
      <w:r w:rsidRPr="00A533AE">
        <w:rPr>
          <w:rFonts w:ascii="Arial" w:hAnsi="Arial" w:cs="Arial"/>
          <w:sz w:val="22"/>
          <w:szCs w:val="22"/>
        </w:rPr>
        <w:t xml:space="preserve">podczas </w:t>
      </w:r>
      <w:r w:rsidR="00734862">
        <w:rPr>
          <w:rFonts w:ascii="Arial" w:hAnsi="Arial" w:cs="Arial"/>
          <w:sz w:val="22"/>
          <w:szCs w:val="22"/>
        </w:rPr>
        <w:t>bieżącej obsługi (</w:t>
      </w:r>
      <w:r w:rsidRPr="00A533AE">
        <w:rPr>
          <w:rFonts w:ascii="Arial" w:hAnsi="Arial" w:cs="Arial"/>
          <w:sz w:val="22"/>
          <w:szCs w:val="22"/>
        </w:rPr>
        <w:t>odczytów</w:t>
      </w:r>
      <w:r w:rsidR="00734862">
        <w:rPr>
          <w:rFonts w:ascii="Arial" w:hAnsi="Arial" w:cs="Arial"/>
          <w:sz w:val="22"/>
          <w:szCs w:val="22"/>
        </w:rPr>
        <w:t>)</w:t>
      </w:r>
      <w:r w:rsidRPr="00A533AE">
        <w:rPr>
          <w:rFonts w:ascii="Arial" w:hAnsi="Arial" w:cs="Arial"/>
          <w:sz w:val="22"/>
          <w:szCs w:val="22"/>
        </w:rPr>
        <w:t xml:space="preserve"> oraz </w:t>
      </w:r>
      <w:r w:rsidR="00734862">
        <w:rPr>
          <w:rFonts w:ascii="Arial" w:hAnsi="Arial" w:cs="Arial"/>
          <w:sz w:val="22"/>
          <w:szCs w:val="22"/>
        </w:rPr>
        <w:t xml:space="preserve">czynności </w:t>
      </w:r>
      <w:r w:rsidR="00F429D6">
        <w:rPr>
          <w:rFonts w:ascii="Arial" w:hAnsi="Arial" w:cs="Arial"/>
          <w:sz w:val="22"/>
          <w:szCs w:val="22"/>
        </w:rPr>
        <w:br/>
      </w:r>
      <w:r w:rsidR="00734862">
        <w:rPr>
          <w:rFonts w:ascii="Arial" w:hAnsi="Arial" w:cs="Arial"/>
          <w:sz w:val="22"/>
          <w:szCs w:val="22"/>
        </w:rPr>
        <w:t>serwisowo-konserwacyjnych</w:t>
      </w:r>
      <w:r w:rsidRPr="00A533AE">
        <w:rPr>
          <w:rFonts w:ascii="Arial" w:hAnsi="Arial" w:cs="Arial"/>
          <w:sz w:val="22"/>
          <w:szCs w:val="22"/>
        </w:rPr>
        <w:t>.</w:t>
      </w:r>
      <w:r w:rsidR="00734862">
        <w:rPr>
          <w:rFonts w:ascii="Arial" w:hAnsi="Arial" w:cs="Arial"/>
          <w:sz w:val="22"/>
          <w:szCs w:val="22"/>
        </w:rPr>
        <w:t xml:space="preserve"> </w:t>
      </w:r>
    </w:p>
    <w:p w14:paraId="74CC1D17" w14:textId="77777777" w:rsidR="00F429D6" w:rsidRDefault="00F429D6" w:rsidP="00F429D6">
      <w:pPr>
        <w:jc w:val="both"/>
        <w:rPr>
          <w:rFonts w:ascii="Arial" w:hAnsi="Arial" w:cs="Arial"/>
          <w:sz w:val="22"/>
          <w:szCs w:val="22"/>
        </w:rPr>
      </w:pPr>
    </w:p>
    <w:p w14:paraId="5585029A" w14:textId="77777777" w:rsidR="00F7181C" w:rsidRDefault="00734862" w:rsidP="0076570B">
      <w:pPr>
        <w:jc w:val="both"/>
        <w:rPr>
          <w:rFonts w:ascii="Arial" w:hAnsi="Arial" w:cs="Arial"/>
          <w:sz w:val="22"/>
          <w:szCs w:val="22"/>
        </w:rPr>
      </w:pPr>
      <w:r>
        <w:rPr>
          <w:rFonts w:ascii="Arial" w:hAnsi="Arial" w:cs="Arial"/>
          <w:sz w:val="22"/>
          <w:szCs w:val="22"/>
        </w:rPr>
        <w:t xml:space="preserve">Materiał wykonania danego panelu </w:t>
      </w:r>
      <w:r w:rsidR="00F429D6">
        <w:rPr>
          <w:rFonts w:ascii="Arial" w:hAnsi="Arial" w:cs="Arial"/>
          <w:sz w:val="22"/>
          <w:szCs w:val="22"/>
        </w:rPr>
        <w:t>musi</w:t>
      </w:r>
      <w:r>
        <w:rPr>
          <w:rFonts w:ascii="Arial" w:hAnsi="Arial" w:cs="Arial"/>
          <w:sz w:val="22"/>
          <w:szCs w:val="22"/>
        </w:rPr>
        <w:t xml:space="preserve"> być optymalnie dobrany do warunków obiektowych. Zaleca się stopień ochrony</w:t>
      </w:r>
      <w:r w:rsidR="00F429D6">
        <w:rPr>
          <w:rFonts w:ascii="Arial" w:hAnsi="Arial" w:cs="Arial"/>
          <w:sz w:val="22"/>
          <w:szCs w:val="22"/>
        </w:rPr>
        <w:t xml:space="preserve"> obudowy</w:t>
      </w:r>
      <w:r>
        <w:rPr>
          <w:rFonts w:ascii="Arial" w:hAnsi="Arial" w:cs="Arial"/>
          <w:sz w:val="22"/>
          <w:szCs w:val="22"/>
        </w:rPr>
        <w:t xml:space="preserve"> minimum IP65.</w:t>
      </w:r>
    </w:p>
    <w:p w14:paraId="6AC1A289" w14:textId="77777777" w:rsidR="00BE6247" w:rsidRPr="0076570B" w:rsidRDefault="00BE6247" w:rsidP="0076570B">
      <w:pPr>
        <w:jc w:val="both"/>
        <w:rPr>
          <w:rFonts w:ascii="Arial" w:hAnsi="Arial" w:cs="Arial"/>
          <w:sz w:val="22"/>
          <w:szCs w:val="22"/>
        </w:rPr>
      </w:pPr>
    </w:p>
    <w:p w14:paraId="218564BF" w14:textId="77777777" w:rsidR="007A7796" w:rsidRPr="00DB695D" w:rsidRDefault="00F429D6" w:rsidP="00633218">
      <w:pPr>
        <w:pStyle w:val="Nagwek1"/>
        <w:numPr>
          <w:ilvl w:val="2"/>
          <w:numId w:val="1"/>
        </w:numPr>
        <w:tabs>
          <w:tab w:val="clear" w:pos="1440"/>
          <w:tab w:val="num" w:pos="709"/>
        </w:tabs>
        <w:ind w:left="709" w:hanging="709"/>
        <w:jc w:val="both"/>
        <w:rPr>
          <w:rFonts w:cs="Arial"/>
          <w:szCs w:val="22"/>
        </w:rPr>
      </w:pPr>
      <w:bookmarkStart w:id="58" w:name="_Toc475077797"/>
      <w:r w:rsidRPr="00DB695D">
        <w:rPr>
          <w:rFonts w:cs="Arial"/>
          <w:szCs w:val="22"/>
        </w:rPr>
        <w:t>Lokalne p</w:t>
      </w:r>
      <w:r w:rsidR="007A7796" w:rsidRPr="00DB695D">
        <w:rPr>
          <w:rFonts w:cs="Arial"/>
          <w:szCs w:val="22"/>
        </w:rPr>
        <w:t xml:space="preserve">anele </w:t>
      </w:r>
      <w:r w:rsidR="00224DBA" w:rsidRPr="00DB695D">
        <w:rPr>
          <w:rFonts w:cs="Arial"/>
          <w:szCs w:val="22"/>
        </w:rPr>
        <w:t>sterownicze</w:t>
      </w:r>
      <w:r w:rsidR="007A7796" w:rsidRPr="00DB695D">
        <w:rPr>
          <w:rFonts w:cs="Arial"/>
          <w:szCs w:val="22"/>
        </w:rPr>
        <w:t xml:space="preserve"> i akcesoria</w:t>
      </w:r>
      <w:bookmarkEnd w:id="58"/>
    </w:p>
    <w:p w14:paraId="1576BA59" w14:textId="77777777" w:rsidR="007A7796" w:rsidRPr="00A533AE" w:rsidRDefault="007A7796" w:rsidP="007A7796">
      <w:pPr>
        <w:jc w:val="both"/>
        <w:rPr>
          <w:rFonts w:ascii="Arial" w:hAnsi="Arial" w:cs="Arial"/>
          <w:b/>
          <w:sz w:val="22"/>
          <w:szCs w:val="22"/>
        </w:rPr>
      </w:pPr>
    </w:p>
    <w:p w14:paraId="06D79C56" w14:textId="77777777" w:rsidR="007A7796" w:rsidRPr="00A533AE" w:rsidRDefault="007C1427" w:rsidP="007E1E7C">
      <w:pPr>
        <w:jc w:val="both"/>
        <w:rPr>
          <w:rFonts w:ascii="Arial" w:hAnsi="Arial" w:cs="Arial"/>
          <w:sz w:val="22"/>
          <w:szCs w:val="22"/>
        </w:rPr>
      </w:pPr>
      <w:r>
        <w:rPr>
          <w:rFonts w:ascii="Arial" w:hAnsi="Arial" w:cs="Arial"/>
          <w:sz w:val="22"/>
          <w:szCs w:val="22"/>
        </w:rPr>
        <w:t xml:space="preserve">Lokalne panele sterownicze oraz szafy zlokalizowane w terenie muszą być zgodne </w:t>
      </w:r>
      <w:r w:rsidR="00F859E0">
        <w:rPr>
          <w:rFonts w:ascii="Arial" w:hAnsi="Arial" w:cs="Arial"/>
          <w:sz w:val="22"/>
          <w:szCs w:val="22"/>
        </w:rPr>
        <w:t xml:space="preserve">              </w:t>
      </w:r>
      <w:r>
        <w:rPr>
          <w:rFonts w:ascii="Arial" w:hAnsi="Arial" w:cs="Arial"/>
          <w:sz w:val="22"/>
          <w:szCs w:val="22"/>
        </w:rPr>
        <w:t>z poniższymi wymaganiami</w:t>
      </w:r>
      <w:r w:rsidR="00F429D6">
        <w:rPr>
          <w:rFonts w:ascii="Arial" w:hAnsi="Arial" w:cs="Arial"/>
          <w:sz w:val="22"/>
          <w:szCs w:val="22"/>
        </w:rPr>
        <w:t>.</w:t>
      </w:r>
    </w:p>
    <w:p w14:paraId="189544F8" w14:textId="77777777" w:rsidR="00DD54CD" w:rsidRPr="00DD54CD" w:rsidRDefault="00F429D6" w:rsidP="00461418">
      <w:pPr>
        <w:numPr>
          <w:ilvl w:val="0"/>
          <w:numId w:val="52"/>
        </w:numPr>
        <w:jc w:val="both"/>
        <w:rPr>
          <w:rFonts w:ascii="Arial" w:hAnsi="Arial" w:cs="Arial"/>
          <w:sz w:val="22"/>
          <w:szCs w:val="22"/>
        </w:rPr>
      </w:pPr>
      <w:r w:rsidRPr="00A62E43">
        <w:rPr>
          <w:rFonts w:ascii="Arial" w:hAnsi="Arial" w:cs="Arial"/>
          <w:sz w:val="22"/>
          <w:szCs w:val="22"/>
        </w:rPr>
        <w:t>Wszystkie panele, szafy i konsole sterownicze muszą mieć stalową konstrukcję, pomalowane na kolor RAL 7035</w:t>
      </w:r>
      <w:r w:rsidR="00A62E43">
        <w:rPr>
          <w:rFonts w:ascii="Arial" w:hAnsi="Arial" w:cs="Arial"/>
          <w:sz w:val="22"/>
          <w:szCs w:val="22"/>
        </w:rPr>
        <w:t xml:space="preserve"> oraz powinny </w:t>
      </w:r>
      <w:r w:rsidR="00A62E43" w:rsidRPr="00A533AE">
        <w:rPr>
          <w:rFonts w:ascii="Arial" w:hAnsi="Arial" w:cs="Arial"/>
          <w:sz w:val="22"/>
          <w:szCs w:val="22"/>
        </w:rPr>
        <w:t>posiadać daszek osłaniający przed wpływem warunków  atmosferycznych oraz uchwyty transportowe</w:t>
      </w:r>
      <w:r w:rsidR="00A62E43">
        <w:rPr>
          <w:rFonts w:ascii="Arial" w:hAnsi="Arial" w:cs="Arial"/>
          <w:sz w:val="22"/>
          <w:szCs w:val="22"/>
        </w:rPr>
        <w:t xml:space="preserve">. </w:t>
      </w:r>
    </w:p>
    <w:p w14:paraId="31839AA3" w14:textId="77777777" w:rsidR="00A62E43" w:rsidRPr="00DD54CD" w:rsidRDefault="00B878F5" w:rsidP="00461418">
      <w:pPr>
        <w:numPr>
          <w:ilvl w:val="0"/>
          <w:numId w:val="52"/>
        </w:numPr>
        <w:jc w:val="both"/>
        <w:rPr>
          <w:rFonts w:ascii="Arial" w:hAnsi="Arial" w:cs="Arial"/>
          <w:sz w:val="22"/>
          <w:szCs w:val="22"/>
        </w:rPr>
      </w:pPr>
      <w:r w:rsidRPr="00DD54CD">
        <w:rPr>
          <w:rFonts w:ascii="Arial" w:hAnsi="Arial" w:cs="Arial"/>
          <w:sz w:val="22"/>
          <w:szCs w:val="22"/>
        </w:rPr>
        <w:t xml:space="preserve">Elementy składowe panelu sterowniczego powinny być wykonane w taki sposób oraz z takich materiałów, aby </w:t>
      </w:r>
      <w:r w:rsidR="001F0F76" w:rsidRPr="00DD54CD">
        <w:rPr>
          <w:rFonts w:ascii="Arial" w:hAnsi="Arial" w:cs="Arial"/>
          <w:sz w:val="22"/>
          <w:szCs w:val="22"/>
        </w:rPr>
        <w:t>nie dopuścić do ich</w:t>
      </w:r>
      <w:r w:rsidR="00A62E43" w:rsidRPr="00DD54CD">
        <w:rPr>
          <w:rFonts w:ascii="Arial" w:hAnsi="Arial" w:cs="Arial"/>
          <w:sz w:val="22"/>
          <w:szCs w:val="22"/>
        </w:rPr>
        <w:t xml:space="preserve"> korozji.</w:t>
      </w:r>
      <w:r w:rsidR="00DD54CD" w:rsidRPr="00DD54CD">
        <w:rPr>
          <w:rFonts w:ascii="Arial" w:hAnsi="Arial" w:cs="Arial"/>
          <w:sz w:val="22"/>
          <w:szCs w:val="22"/>
        </w:rPr>
        <w:t xml:space="preserve"> </w:t>
      </w:r>
      <w:r w:rsidR="00DD54CD" w:rsidRPr="00A62E43">
        <w:rPr>
          <w:rFonts w:ascii="Arial" w:hAnsi="Arial" w:cs="Arial"/>
          <w:sz w:val="22"/>
          <w:szCs w:val="22"/>
        </w:rPr>
        <w:t>Stopień ochrony obudowy minimum IP54</w:t>
      </w:r>
      <w:r w:rsidR="00F859E0">
        <w:rPr>
          <w:rFonts w:ascii="Arial" w:hAnsi="Arial" w:cs="Arial"/>
          <w:sz w:val="22"/>
          <w:szCs w:val="22"/>
        </w:rPr>
        <w:t>.</w:t>
      </w:r>
    </w:p>
    <w:p w14:paraId="20D03011" w14:textId="77777777" w:rsidR="00DD54CD" w:rsidRDefault="007A7796" w:rsidP="00461418">
      <w:pPr>
        <w:numPr>
          <w:ilvl w:val="0"/>
          <w:numId w:val="52"/>
        </w:numPr>
        <w:jc w:val="both"/>
        <w:rPr>
          <w:rFonts w:ascii="Arial" w:hAnsi="Arial" w:cs="Arial"/>
          <w:sz w:val="22"/>
          <w:szCs w:val="22"/>
        </w:rPr>
      </w:pPr>
      <w:r w:rsidRPr="00A62E43">
        <w:rPr>
          <w:rFonts w:ascii="Arial" w:hAnsi="Arial" w:cs="Arial"/>
          <w:sz w:val="22"/>
          <w:szCs w:val="22"/>
        </w:rPr>
        <w:t xml:space="preserve">Drzwiczki frontowe </w:t>
      </w:r>
      <w:r w:rsidR="00683741" w:rsidRPr="00A62E43">
        <w:rPr>
          <w:rFonts w:ascii="Arial" w:hAnsi="Arial" w:cs="Arial"/>
          <w:sz w:val="22"/>
          <w:szCs w:val="22"/>
        </w:rPr>
        <w:t>(</w:t>
      </w:r>
      <w:r w:rsidRPr="00A62E43">
        <w:rPr>
          <w:rFonts w:ascii="Arial" w:hAnsi="Arial" w:cs="Arial"/>
          <w:sz w:val="22"/>
          <w:szCs w:val="22"/>
        </w:rPr>
        <w:t>na zawiasach</w:t>
      </w:r>
      <w:r w:rsidR="00683741" w:rsidRPr="00A62E43">
        <w:rPr>
          <w:rFonts w:ascii="Arial" w:hAnsi="Arial" w:cs="Arial"/>
          <w:sz w:val="22"/>
          <w:szCs w:val="22"/>
        </w:rPr>
        <w:t>),</w:t>
      </w:r>
      <w:r w:rsidR="00DD54CD">
        <w:rPr>
          <w:rFonts w:ascii="Arial" w:hAnsi="Arial" w:cs="Arial"/>
          <w:sz w:val="22"/>
          <w:szCs w:val="22"/>
        </w:rPr>
        <w:t xml:space="preserve"> muszą</w:t>
      </w:r>
      <w:r w:rsidR="00B878F5" w:rsidRPr="00A62E43">
        <w:rPr>
          <w:rFonts w:ascii="Arial" w:hAnsi="Arial" w:cs="Arial"/>
          <w:sz w:val="22"/>
          <w:szCs w:val="22"/>
        </w:rPr>
        <w:t xml:space="preserve"> </w:t>
      </w:r>
      <w:r w:rsidR="00DD54CD">
        <w:rPr>
          <w:rFonts w:ascii="Arial" w:hAnsi="Arial" w:cs="Arial"/>
          <w:sz w:val="22"/>
          <w:szCs w:val="22"/>
        </w:rPr>
        <w:t xml:space="preserve">się </w:t>
      </w:r>
      <w:r w:rsidRPr="00A62E43">
        <w:rPr>
          <w:rFonts w:ascii="Arial" w:hAnsi="Arial" w:cs="Arial"/>
          <w:sz w:val="22"/>
          <w:szCs w:val="22"/>
        </w:rPr>
        <w:t>łatwo otwierać</w:t>
      </w:r>
      <w:r w:rsidR="00B878F5" w:rsidRPr="00A62E43">
        <w:rPr>
          <w:rFonts w:ascii="Arial" w:hAnsi="Arial" w:cs="Arial"/>
          <w:sz w:val="22"/>
          <w:szCs w:val="22"/>
        </w:rPr>
        <w:t>,</w:t>
      </w:r>
      <w:r w:rsidRPr="00A62E43">
        <w:rPr>
          <w:rFonts w:ascii="Arial" w:hAnsi="Arial" w:cs="Arial"/>
          <w:sz w:val="22"/>
          <w:szCs w:val="22"/>
        </w:rPr>
        <w:t xml:space="preserve"> nie powodując uszkodzeń okablowania wewnętrznego oraz zamontowanego wyposażenia.</w:t>
      </w:r>
      <w:r w:rsidR="00FD3403" w:rsidRPr="00A62E43">
        <w:rPr>
          <w:rFonts w:ascii="Arial" w:hAnsi="Arial" w:cs="Arial"/>
          <w:sz w:val="22"/>
          <w:szCs w:val="22"/>
        </w:rPr>
        <w:t xml:space="preserve"> </w:t>
      </w:r>
    </w:p>
    <w:p w14:paraId="6DD0AF46" w14:textId="77777777" w:rsidR="003B3D66" w:rsidRPr="00EE691A" w:rsidRDefault="00653734" w:rsidP="00461418">
      <w:pPr>
        <w:numPr>
          <w:ilvl w:val="0"/>
          <w:numId w:val="52"/>
        </w:numPr>
        <w:jc w:val="both"/>
        <w:rPr>
          <w:rFonts w:ascii="Arial" w:hAnsi="Arial" w:cs="Arial"/>
          <w:sz w:val="22"/>
          <w:szCs w:val="22"/>
        </w:rPr>
      </w:pPr>
      <w:r w:rsidRPr="003B3D66">
        <w:rPr>
          <w:rFonts w:ascii="Arial" w:hAnsi="Arial" w:cs="Arial"/>
          <w:sz w:val="22"/>
          <w:szCs w:val="22"/>
        </w:rPr>
        <w:t xml:space="preserve">W strefach zagrożonych wybuchem zaleca się stosowanie obudów paneli </w:t>
      </w:r>
      <w:r w:rsidR="00F859E0" w:rsidRPr="003B3D66">
        <w:rPr>
          <w:rFonts w:ascii="Arial" w:hAnsi="Arial" w:cs="Arial"/>
          <w:sz w:val="22"/>
          <w:szCs w:val="22"/>
        </w:rPr>
        <w:t xml:space="preserve">                 </w:t>
      </w:r>
      <w:r w:rsidRPr="003B3D66">
        <w:rPr>
          <w:rFonts w:ascii="Arial" w:hAnsi="Arial" w:cs="Arial"/>
          <w:sz w:val="22"/>
          <w:szCs w:val="22"/>
        </w:rPr>
        <w:t xml:space="preserve">w wykonaniu Ex d i Ex e. </w:t>
      </w:r>
      <w:r w:rsidR="005611AA" w:rsidRPr="003B3D66">
        <w:rPr>
          <w:rFonts w:ascii="Arial" w:hAnsi="Arial" w:cs="Arial"/>
          <w:sz w:val="22"/>
          <w:szCs w:val="22"/>
        </w:rPr>
        <w:t xml:space="preserve">Obudowa panelu musi posiadać </w:t>
      </w:r>
      <w:r w:rsidR="003B3D66" w:rsidRPr="003B3D66">
        <w:rPr>
          <w:rFonts w:ascii="Arial" w:eastAsia="Calibri" w:hAnsi="Arial" w:cs="Arial"/>
          <w:sz w:val="22"/>
          <w:szCs w:val="22"/>
        </w:rPr>
        <w:t>odpowiedni certyfikat</w:t>
      </w:r>
      <w:r w:rsidR="00EE691A">
        <w:rPr>
          <w:rFonts w:ascii="Arial" w:hAnsi="Arial" w:cs="Arial"/>
          <w:sz w:val="22"/>
          <w:szCs w:val="22"/>
        </w:rPr>
        <w:t xml:space="preserve"> </w:t>
      </w:r>
      <w:r w:rsidR="003B3D66" w:rsidRPr="00EE691A">
        <w:rPr>
          <w:rFonts w:ascii="Arial" w:eastAsia="Calibri" w:hAnsi="Arial" w:cs="Arial"/>
          <w:sz w:val="22"/>
          <w:szCs w:val="22"/>
        </w:rPr>
        <w:t>wykonania i być oznaczon</w:t>
      </w:r>
      <w:r w:rsidR="00EE691A">
        <w:rPr>
          <w:rFonts w:ascii="Arial" w:eastAsia="Calibri" w:hAnsi="Arial" w:cs="Arial"/>
          <w:sz w:val="22"/>
          <w:szCs w:val="22"/>
        </w:rPr>
        <w:t>a</w:t>
      </w:r>
      <w:r w:rsidR="003B3D66" w:rsidRPr="00EE691A">
        <w:rPr>
          <w:rFonts w:ascii="Arial" w:eastAsia="Calibri" w:hAnsi="Arial" w:cs="Arial"/>
          <w:sz w:val="22"/>
          <w:szCs w:val="22"/>
        </w:rPr>
        <w:t xml:space="preserve"> zgodnie z normami zharmonizowanymi z dyrektywą</w:t>
      </w:r>
      <w:r w:rsidR="00EE691A">
        <w:rPr>
          <w:rFonts w:ascii="Arial" w:eastAsia="Calibri" w:hAnsi="Arial" w:cs="Arial"/>
          <w:sz w:val="22"/>
          <w:szCs w:val="22"/>
        </w:rPr>
        <w:t xml:space="preserve"> ATEX; osobn</w:t>
      </w:r>
      <w:r w:rsidR="00051A4E">
        <w:rPr>
          <w:rFonts w:ascii="Arial" w:eastAsia="Calibri" w:hAnsi="Arial" w:cs="Arial"/>
          <w:sz w:val="22"/>
          <w:szCs w:val="22"/>
        </w:rPr>
        <w:t>e certyfikaty Ex muszą posiadać</w:t>
      </w:r>
      <w:r w:rsidR="00EE691A">
        <w:rPr>
          <w:rFonts w:ascii="Arial" w:eastAsia="Calibri" w:hAnsi="Arial" w:cs="Arial"/>
          <w:sz w:val="22"/>
          <w:szCs w:val="22"/>
        </w:rPr>
        <w:t xml:space="preserve"> zabudowane na panelu aparaty, wskaźniki i dławiki, itp.</w:t>
      </w:r>
    </w:p>
    <w:p w14:paraId="79E10BFC" w14:textId="77777777"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Obudowa panelu oraz metalowe obudowy aparatów umieszczone na panelu lub </w:t>
      </w:r>
      <w:r w:rsidR="00F859E0">
        <w:rPr>
          <w:rFonts w:ascii="Arial" w:hAnsi="Arial" w:cs="Arial"/>
          <w:sz w:val="22"/>
          <w:szCs w:val="22"/>
        </w:rPr>
        <w:t xml:space="preserve">      </w:t>
      </w:r>
      <w:r w:rsidRPr="00887905">
        <w:rPr>
          <w:rFonts w:ascii="Arial" w:hAnsi="Arial" w:cs="Arial"/>
          <w:sz w:val="22"/>
          <w:szCs w:val="22"/>
        </w:rPr>
        <w:t>w jego wnętrzu muszą być połączone z siecią uziem</w:t>
      </w:r>
      <w:r w:rsidR="00887905">
        <w:rPr>
          <w:rFonts w:ascii="Arial" w:hAnsi="Arial" w:cs="Arial"/>
          <w:sz w:val="22"/>
          <w:szCs w:val="22"/>
        </w:rPr>
        <w:t>ień.</w:t>
      </w:r>
    </w:p>
    <w:p w14:paraId="4995B09E" w14:textId="77777777" w:rsidR="00887905" w:rsidRDefault="00263CF5" w:rsidP="00461418">
      <w:pPr>
        <w:numPr>
          <w:ilvl w:val="0"/>
          <w:numId w:val="52"/>
        </w:numPr>
        <w:jc w:val="both"/>
        <w:rPr>
          <w:rFonts w:ascii="Arial" w:hAnsi="Arial" w:cs="Arial"/>
          <w:sz w:val="22"/>
          <w:szCs w:val="22"/>
        </w:rPr>
      </w:pPr>
      <w:r w:rsidRPr="00887905">
        <w:rPr>
          <w:rFonts w:ascii="Arial" w:hAnsi="Arial" w:cs="Arial"/>
          <w:sz w:val="22"/>
          <w:szCs w:val="22"/>
        </w:rPr>
        <w:t xml:space="preserve">Panele </w:t>
      </w:r>
      <w:r w:rsidR="007A7796" w:rsidRPr="00887905">
        <w:rPr>
          <w:rFonts w:ascii="Arial" w:hAnsi="Arial" w:cs="Arial"/>
          <w:sz w:val="22"/>
          <w:szCs w:val="22"/>
        </w:rPr>
        <w:t>i inny osprzęt powinny być zamontowane do stalowej konstrukcji wsporczej tak, żeby śruby i nakrętki nie wystawały poza front panelu</w:t>
      </w:r>
      <w:r w:rsidR="00887905">
        <w:rPr>
          <w:rFonts w:ascii="Arial" w:hAnsi="Arial" w:cs="Arial"/>
          <w:sz w:val="22"/>
          <w:szCs w:val="22"/>
        </w:rPr>
        <w:t>.</w:t>
      </w:r>
    </w:p>
    <w:p w14:paraId="0EA570CC" w14:textId="77777777" w:rsidR="00887905" w:rsidRDefault="00585026" w:rsidP="00461418">
      <w:pPr>
        <w:numPr>
          <w:ilvl w:val="0"/>
          <w:numId w:val="52"/>
        </w:numPr>
        <w:jc w:val="both"/>
        <w:rPr>
          <w:rFonts w:ascii="Arial" w:hAnsi="Arial" w:cs="Arial"/>
          <w:sz w:val="22"/>
          <w:szCs w:val="22"/>
        </w:rPr>
      </w:pPr>
      <w:r w:rsidRPr="00887905">
        <w:rPr>
          <w:rFonts w:ascii="Arial" w:hAnsi="Arial" w:cs="Arial"/>
          <w:sz w:val="22"/>
          <w:szCs w:val="22"/>
        </w:rPr>
        <w:t xml:space="preserve">Zarówno panel sterowniczy, jak i poszczególne jego elementy powinny być </w:t>
      </w:r>
      <w:r w:rsidR="00887905" w:rsidRPr="00887905">
        <w:rPr>
          <w:rFonts w:ascii="Arial" w:hAnsi="Arial" w:cs="Arial"/>
          <w:sz w:val="22"/>
          <w:szCs w:val="22"/>
        </w:rPr>
        <w:t>odpowiednio oznaczone.</w:t>
      </w:r>
    </w:p>
    <w:p w14:paraId="7BE4FBF3" w14:textId="77777777" w:rsidR="00780D53" w:rsidRDefault="00887905" w:rsidP="00461418">
      <w:pPr>
        <w:numPr>
          <w:ilvl w:val="0"/>
          <w:numId w:val="52"/>
        </w:numPr>
        <w:jc w:val="both"/>
        <w:rPr>
          <w:rFonts w:ascii="Arial" w:hAnsi="Arial" w:cs="Arial"/>
          <w:sz w:val="22"/>
          <w:szCs w:val="22"/>
        </w:rPr>
      </w:pPr>
      <w:r w:rsidRPr="00887905">
        <w:rPr>
          <w:rFonts w:ascii="Arial" w:hAnsi="Arial" w:cs="Arial"/>
          <w:sz w:val="22"/>
          <w:szCs w:val="22"/>
        </w:rPr>
        <w:lastRenderedPageBreak/>
        <w:t>Jako wskaźniki należy</w:t>
      </w:r>
      <w:r w:rsidR="00281EA3" w:rsidRPr="00887905">
        <w:rPr>
          <w:rFonts w:ascii="Arial" w:hAnsi="Arial" w:cs="Arial"/>
          <w:sz w:val="22"/>
          <w:szCs w:val="22"/>
        </w:rPr>
        <w:t xml:space="preserve"> </w:t>
      </w:r>
      <w:r w:rsidRPr="00887905">
        <w:rPr>
          <w:rFonts w:ascii="Arial" w:hAnsi="Arial" w:cs="Arial"/>
          <w:sz w:val="22"/>
          <w:szCs w:val="22"/>
        </w:rPr>
        <w:t>stosować</w:t>
      </w:r>
      <w:r w:rsidR="00281EA3" w:rsidRPr="00887905">
        <w:rPr>
          <w:rFonts w:ascii="Arial" w:hAnsi="Arial" w:cs="Arial"/>
          <w:sz w:val="22"/>
          <w:szCs w:val="22"/>
        </w:rPr>
        <w:t xml:space="preserve"> diody LED. Zaleca się stosowanie następujących barw: czerwona (niebezpieczeństwo lub alarm), żółta (ostrzeżenie), zielona (stan po</w:t>
      </w:r>
      <w:r w:rsidR="00780D53">
        <w:rPr>
          <w:rFonts w:ascii="Arial" w:hAnsi="Arial" w:cs="Arial"/>
          <w:sz w:val="22"/>
          <w:szCs w:val="22"/>
        </w:rPr>
        <w:t>prawnej pracy).</w:t>
      </w:r>
    </w:p>
    <w:p w14:paraId="1AA2A22D" w14:textId="77777777" w:rsidR="00C23451" w:rsidRDefault="00281EA3" w:rsidP="00461418">
      <w:pPr>
        <w:numPr>
          <w:ilvl w:val="0"/>
          <w:numId w:val="52"/>
        </w:numPr>
        <w:jc w:val="both"/>
        <w:rPr>
          <w:rFonts w:ascii="Arial" w:hAnsi="Arial" w:cs="Arial"/>
          <w:sz w:val="22"/>
          <w:szCs w:val="22"/>
        </w:rPr>
      </w:pPr>
      <w:r w:rsidRPr="00780D53">
        <w:rPr>
          <w:rFonts w:ascii="Arial" w:hAnsi="Arial" w:cs="Arial"/>
          <w:sz w:val="22"/>
          <w:szCs w:val="22"/>
        </w:rPr>
        <w:t>Panel powinien posiadać przycisk kontroli działania zamontowanych wskaźników</w:t>
      </w:r>
      <w:r w:rsidR="00780D53">
        <w:rPr>
          <w:rFonts w:ascii="Arial" w:hAnsi="Arial" w:cs="Arial"/>
          <w:sz w:val="22"/>
          <w:szCs w:val="22"/>
        </w:rPr>
        <w:t xml:space="preserve"> (lamp test).</w:t>
      </w:r>
    </w:p>
    <w:p w14:paraId="6C34466D" w14:textId="77777777" w:rsidR="00C23451" w:rsidRDefault="00C23451" w:rsidP="00461418">
      <w:pPr>
        <w:numPr>
          <w:ilvl w:val="0"/>
          <w:numId w:val="52"/>
        </w:numPr>
        <w:jc w:val="both"/>
        <w:rPr>
          <w:rFonts w:ascii="Arial" w:hAnsi="Arial" w:cs="Arial"/>
          <w:sz w:val="22"/>
          <w:szCs w:val="22"/>
        </w:rPr>
      </w:pPr>
      <w:r>
        <w:rPr>
          <w:rFonts w:ascii="Arial" w:hAnsi="Arial" w:cs="Arial"/>
          <w:sz w:val="22"/>
          <w:szCs w:val="22"/>
        </w:rPr>
        <w:t>P</w:t>
      </w:r>
      <w:r w:rsidR="00281EA3" w:rsidRPr="00C23451">
        <w:rPr>
          <w:rFonts w:ascii="Arial" w:hAnsi="Arial" w:cs="Arial"/>
          <w:sz w:val="22"/>
          <w:szCs w:val="22"/>
        </w:rPr>
        <w:t xml:space="preserve">rzyciski alarmowe i blokadowe </w:t>
      </w:r>
      <w:r w:rsidR="00F458B7">
        <w:rPr>
          <w:rFonts w:ascii="Arial" w:hAnsi="Arial" w:cs="Arial"/>
          <w:sz w:val="22"/>
          <w:szCs w:val="22"/>
        </w:rPr>
        <w:t xml:space="preserve">w celu łatwego i szybkiego przyciśnięcia </w:t>
      </w:r>
      <w:r w:rsidR="00281EA3" w:rsidRPr="00C23451">
        <w:rPr>
          <w:rFonts w:ascii="Arial" w:hAnsi="Arial" w:cs="Arial"/>
          <w:sz w:val="22"/>
          <w:szCs w:val="22"/>
        </w:rPr>
        <w:t xml:space="preserve">muszą być </w:t>
      </w:r>
      <w:r>
        <w:rPr>
          <w:rFonts w:ascii="Arial" w:hAnsi="Arial" w:cs="Arial"/>
          <w:sz w:val="22"/>
          <w:szCs w:val="22"/>
        </w:rPr>
        <w:t>przyciskami „grzybkowymi”</w:t>
      </w:r>
      <w:r w:rsidR="00F458B7">
        <w:rPr>
          <w:rFonts w:ascii="Arial" w:hAnsi="Arial" w:cs="Arial"/>
          <w:sz w:val="22"/>
          <w:szCs w:val="22"/>
        </w:rPr>
        <w:t>.</w:t>
      </w:r>
      <w:r w:rsidR="00281EA3" w:rsidRPr="00C23451">
        <w:rPr>
          <w:rFonts w:ascii="Arial" w:hAnsi="Arial" w:cs="Arial"/>
          <w:sz w:val="22"/>
          <w:szCs w:val="22"/>
        </w:rPr>
        <w:t xml:space="preserve"> </w:t>
      </w:r>
      <w:r w:rsidR="00F458B7">
        <w:rPr>
          <w:rFonts w:ascii="Arial" w:hAnsi="Arial" w:cs="Arial"/>
          <w:sz w:val="22"/>
          <w:szCs w:val="22"/>
        </w:rPr>
        <w:t>P</w:t>
      </w:r>
      <w:r>
        <w:rPr>
          <w:rFonts w:ascii="Arial" w:hAnsi="Arial" w:cs="Arial"/>
          <w:sz w:val="22"/>
          <w:szCs w:val="22"/>
        </w:rPr>
        <w:t>owinny</w:t>
      </w:r>
      <w:r w:rsidR="00281EA3" w:rsidRPr="00C23451">
        <w:rPr>
          <w:rFonts w:ascii="Arial" w:hAnsi="Arial" w:cs="Arial"/>
          <w:sz w:val="22"/>
          <w:szCs w:val="22"/>
        </w:rPr>
        <w:t xml:space="preserve"> być </w:t>
      </w:r>
      <w:r>
        <w:rPr>
          <w:rFonts w:ascii="Arial" w:hAnsi="Arial" w:cs="Arial"/>
          <w:sz w:val="22"/>
          <w:szCs w:val="22"/>
        </w:rPr>
        <w:t>zabezpieczone</w:t>
      </w:r>
      <w:r w:rsidR="00281EA3" w:rsidRPr="00C23451">
        <w:rPr>
          <w:rFonts w:ascii="Arial" w:hAnsi="Arial" w:cs="Arial"/>
          <w:sz w:val="22"/>
          <w:szCs w:val="22"/>
        </w:rPr>
        <w:t xml:space="preserve"> </w:t>
      </w:r>
      <w:r>
        <w:rPr>
          <w:rFonts w:ascii="Arial" w:hAnsi="Arial" w:cs="Arial"/>
          <w:sz w:val="22"/>
          <w:szCs w:val="22"/>
        </w:rPr>
        <w:t xml:space="preserve">specjalną </w:t>
      </w:r>
      <w:r w:rsidR="00281EA3" w:rsidRPr="00C23451">
        <w:rPr>
          <w:rFonts w:ascii="Arial" w:hAnsi="Arial" w:cs="Arial"/>
          <w:sz w:val="22"/>
          <w:szCs w:val="22"/>
        </w:rPr>
        <w:t>pokrywą</w:t>
      </w:r>
      <w:r>
        <w:rPr>
          <w:rFonts w:ascii="Arial" w:hAnsi="Arial" w:cs="Arial"/>
          <w:sz w:val="22"/>
          <w:szCs w:val="22"/>
        </w:rPr>
        <w:t>/osłoną</w:t>
      </w:r>
      <w:r w:rsidR="00F458B7">
        <w:rPr>
          <w:rFonts w:ascii="Arial" w:hAnsi="Arial" w:cs="Arial"/>
          <w:sz w:val="22"/>
          <w:szCs w:val="22"/>
        </w:rPr>
        <w:t xml:space="preserve"> w celu zabezpieczenia przed przypadkową inicjalizacją</w:t>
      </w:r>
      <w:r w:rsidR="00281EA3" w:rsidRPr="00C23451">
        <w:rPr>
          <w:rFonts w:ascii="Arial" w:hAnsi="Arial" w:cs="Arial"/>
          <w:sz w:val="22"/>
          <w:szCs w:val="22"/>
        </w:rPr>
        <w:t>. Przyciski powinny mieć dwa stabilne położenia w celu podtrzymania sygnału alarmowego/bl</w:t>
      </w:r>
      <w:r>
        <w:rPr>
          <w:rFonts w:ascii="Arial" w:hAnsi="Arial" w:cs="Arial"/>
          <w:sz w:val="22"/>
          <w:szCs w:val="22"/>
        </w:rPr>
        <w:t>okadowego (wersja NC).</w:t>
      </w:r>
    </w:p>
    <w:p w14:paraId="2C7EB8A3"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Separatory </w:t>
      </w:r>
      <w:r w:rsidR="007A7796" w:rsidRPr="00C23451">
        <w:rPr>
          <w:rFonts w:ascii="Arial" w:hAnsi="Arial" w:cs="Arial"/>
          <w:sz w:val="22"/>
          <w:szCs w:val="22"/>
        </w:rPr>
        <w:t>iskrobezpieczne lub przekaźniki powinny być zamontowane na szynach montażowych w oddzielne kolumny. Montaż powinien być zgodny z Normami CENELEC</w:t>
      </w:r>
      <w:r w:rsidR="00C23451" w:rsidRPr="00C23451">
        <w:rPr>
          <w:rFonts w:ascii="Arial" w:hAnsi="Arial" w:cs="Arial"/>
          <w:sz w:val="22"/>
          <w:szCs w:val="22"/>
        </w:rPr>
        <w:t>.</w:t>
      </w:r>
    </w:p>
    <w:p w14:paraId="147E1491"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Przewody </w:t>
      </w:r>
      <w:r w:rsidR="007A7796" w:rsidRPr="00C23451">
        <w:rPr>
          <w:rFonts w:ascii="Arial" w:hAnsi="Arial" w:cs="Arial"/>
          <w:sz w:val="22"/>
          <w:szCs w:val="22"/>
        </w:rPr>
        <w:t xml:space="preserve">sygnałowe iskrobezpieczne ułożone w </w:t>
      </w:r>
      <w:r w:rsidR="00C23451">
        <w:rPr>
          <w:rFonts w:ascii="Arial" w:hAnsi="Arial" w:cs="Arial"/>
          <w:sz w:val="22"/>
          <w:szCs w:val="22"/>
        </w:rPr>
        <w:t xml:space="preserve">oddzielnych </w:t>
      </w:r>
      <w:r w:rsidR="007A7796" w:rsidRPr="00C23451">
        <w:rPr>
          <w:rFonts w:ascii="Arial" w:hAnsi="Arial" w:cs="Arial"/>
          <w:sz w:val="22"/>
          <w:szCs w:val="22"/>
        </w:rPr>
        <w:t xml:space="preserve">korytkach powinny być oddalone co najmniej </w:t>
      </w:r>
      <w:smartTag w:uri="urn:schemas-microsoft-com:office:smarttags" w:element="metricconverter">
        <w:smartTagPr>
          <w:attr w:name="ProductID" w:val="300 mm"/>
        </w:smartTagPr>
        <w:r w:rsidR="007A7796" w:rsidRPr="00C23451">
          <w:rPr>
            <w:rFonts w:ascii="Arial" w:hAnsi="Arial" w:cs="Arial"/>
            <w:sz w:val="22"/>
            <w:szCs w:val="22"/>
          </w:rPr>
          <w:t>300 mm</w:t>
        </w:r>
      </w:smartTag>
      <w:r w:rsidR="007A7796" w:rsidRPr="00C23451">
        <w:rPr>
          <w:rFonts w:ascii="Arial" w:hAnsi="Arial" w:cs="Arial"/>
          <w:sz w:val="22"/>
          <w:szCs w:val="22"/>
        </w:rPr>
        <w:t xml:space="preserve"> od kabli zasilających 24V DC i 220V AC</w:t>
      </w:r>
      <w:r w:rsidR="00C23451">
        <w:rPr>
          <w:rFonts w:ascii="Arial" w:hAnsi="Arial" w:cs="Arial"/>
          <w:sz w:val="22"/>
          <w:szCs w:val="22"/>
        </w:rPr>
        <w:t>.</w:t>
      </w:r>
    </w:p>
    <w:p w14:paraId="43E7BFDD"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żyły kabli powinny być podłączone do zacisków śrubowych listew złącznych</w:t>
      </w:r>
      <w:r w:rsidR="00C23451">
        <w:rPr>
          <w:rFonts w:ascii="Arial" w:hAnsi="Arial" w:cs="Arial"/>
          <w:sz w:val="22"/>
          <w:szCs w:val="22"/>
        </w:rPr>
        <w:t>.</w:t>
      </w:r>
    </w:p>
    <w:p w14:paraId="2CB85C2D"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Uziemienia </w:t>
      </w:r>
      <w:r w:rsidR="007A7796" w:rsidRPr="00C23451">
        <w:rPr>
          <w:rFonts w:ascii="Arial" w:hAnsi="Arial" w:cs="Arial"/>
          <w:sz w:val="22"/>
          <w:szCs w:val="22"/>
        </w:rPr>
        <w:t xml:space="preserve">obwodów iskrobezpiecznych powinny być wykonane zgodnie </w:t>
      </w:r>
      <w:r w:rsidR="00763845">
        <w:rPr>
          <w:rFonts w:ascii="Arial" w:hAnsi="Arial" w:cs="Arial"/>
          <w:sz w:val="22"/>
          <w:szCs w:val="22"/>
        </w:rPr>
        <w:t xml:space="preserve">                   </w:t>
      </w:r>
      <w:r w:rsidR="007A7796" w:rsidRPr="00C23451">
        <w:rPr>
          <w:rFonts w:ascii="Arial" w:hAnsi="Arial" w:cs="Arial"/>
          <w:sz w:val="22"/>
          <w:szCs w:val="22"/>
        </w:rPr>
        <w:t>z zaleceniami norm dotyczących obwodów iskrobezpiecznych</w:t>
      </w:r>
      <w:r w:rsidR="00C23451">
        <w:rPr>
          <w:rFonts w:ascii="Arial" w:hAnsi="Arial" w:cs="Arial"/>
          <w:sz w:val="22"/>
          <w:szCs w:val="22"/>
        </w:rPr>
        <w:t>.</w:t>
      </w:r>
    </w:p>
    <w:p w14:paraId="37B4EA7D" w14:textId="77777777" w:rsidR="00C23451" w:rsidRDefault="00263CF5" w:rsidP="00461418">
      <w:pPr>
        <w:numPr>
          <w:ilvl w:val="0"/>
          <w:numId w:val="52"/>
        </w:numPr>
        <w:jc w:val="both"/>
        <w:rPr>
          <w:rFonts w:ascii="Arial" w:hAnsi="Arial" w:cs="Arial"/>
          <w:sz w:val="22"/>
          <w:szCs w:val="22"/>
        </w:rPr>
      </w:pPr>
      <w:r w:rsidRPr="00C23451">
        <w:rPr>
          <w:rFonts w:ascii="Arial" w:hAnsi="Arial" w:cs="Arial"/>
          <w:sz w:val="22"/>
          <w:szCs w:val="22"/>
        </w:rPr>
        <w:t xml:space="preserve">Wszystkie </w:t>
      </w:r>
      <w:r w:rsidR="007A7796" w:rsidRPr="00C23451">
        <w:rPr>
          <w:rFonts w:ascii="Arial" w:hAnsi="Arial" w:cs="Arial"/>
          <w:sz w:val="22"/>
          <w:szCs w:val="22"/>
        </w:rPr>
        <w:t>kable podłączone do zacisków oraz osprzęt na panelu powinny być identyfikowane nazwą urządzenia (</w:t>
      </w:r>
      <w:proofErr w:type="spellStart"/>
      <w:r w:rsidR="007A7796" w:rsidRPr="00C23451">
        <w:rPr>
          <w:rFonts w:ascii="Arial" w:hAnsi="Arial" w:cs="Arial"/>
          <w:sz w:val="22"/>
          <w:szCs w:val="22"/>
        </w:rPr>
        <w:t>tag</w:t>
      </w:r>
      <w:proofErr w:type="spellEnd"/>
      <w:r w:rsidR="007A7796" w:rsidRPr="00C23451">
        <w:rPr>
          <w:rFonts w:ascii="Arial" w:hAnsi="Arial" w:cs="Arial"/>
          <w:sz w:val="22"/>
          <w:szCs w:val="22"/>
        </w:rPr>
        <w:t xml:space="preserve"> </w:t>
      </w:r>
      <w:proofErr w:type="spellStart"/>
      <w:r w:rsidR="007A7796" w:rsidRPr="00C23451">
        <w:rPr>
          <w:rFonts w:ascii="Arial" w:hAnsi="Arial" w:cs="Arial"/>
          <w:sz w:val="22"/>
          <w:szCs w:val="22"/>
        </w:rPr>
        <w:t>name</w:t>
      </w:r>
      <w:proofErr w:type="spellEnd"/>
      <w:r w:rsidR="007A7796" w:rsidRPr="00C23451">
        <w:rPr>
          <w:rFonts w:ascii="Arial" w:hAnsi="Arial" w:cs="Arial"/>
          <w:sz w:val="22"/>
          <w:szCs w:val="22"/>
        </w:rPr>
        <w:t>) i opisaniem zacisków na obu końcach kabla</w:t>
      </w:r>
      <w:r w:rsidR="00C23451">
        <w:rPr>
          <w:rFonts w:ascii="Arial" w:hAnsi="Arial" w:cs="Arial"/>
          <w:sz w:val="22"/>
          <w:szCs w:val="22"/>
        </w:rPr>
        <w:t>.</w:t>
      </w:r>
    </w:p>
    <w:p w14:paraId="32948378" w14:textId="77777777" w:rsidR="00C23451" w:rsidRDefault="007A7796" w:rsidP="00461418">
      <w:pPr>
        <w:numPr>
          <w:ilvl w:val="0"/>
          <w:numId w:val="52"/>
        </w:numPr>
        <w:jc w:val="both"/>
        <w:rPr>
          <w:rFonts w:ascii="Arial" w:hAnsi="Arial" w:cs="Arial"/>
          <w:sz w:val="22"/>
          <w:szCs w:val="22"/>
        </w:rPr>
      </w:pPr>
      <w:r w:rsidRPr="00C23451">
        <w:rPr>
          <w:rFonts w:ascii="Arial" w:hAnsi="Arial" w:cs="Arial"/>
          <w:sz w:val="22"/>
          <w:szCs w:val="22"/>
        </w:rPr>
        <w:t>Okablowanie wewnętrzne powinno być wykonane przewodami o następujących kolorach</w:t>
      </w:r>
      <w:r w:rsidR="00C92730">
        <w:rPr>
          <w:rFonts w:ascii="Arial" w:hAnsi="Arial" w:cs="Arial"/>
          <w:sz w:val="22"/>
          <w:szCs w:val="22"/>
        </w:rPr>
        <w:t xml:space="preserve"> izolacji</w:t>
      </w:r>
      <w:r w:rsidRPr="00C23451">
        <w:rPr>
          <w:rFonts w:ascii="Arial" w:hAnsi="Arial" w:cs="Arial"/>
          <w:sz w:val="22"/>
          <w:szCs w:val="22"/>
        </w:rPr>
        <w:t>:</w:t>
      </w:r>
    </w:p>
    <w:p w14:paraId="06846611" w14:textId="77777777" w:rsidR="00C23451" w:rsidRDefault="00C23451" w:rsidP="00461418">
      <w:pPr>
        <w:numPr>
          <w:ilvl w:val="1"/>
          <w:numId w:val="52"/>
        </w:numPr>
        <w:jc w:val="both"/>
        <w:rPr>
          <w:rFonts w:ascii="Arial" w:hAnsi="Arial" w:cs="Arial"/>
          <w:sz w:val="22"/>
          <w:szCs w:val="22"/>
        </w:rPr>
      </w:pPr>
      <w:r w:rsidRPr="00C23451">
        <w:rPr>
          <w:rFonts w:ascii="Arial" w:hAnsi="Arial" w:cs="Arial"/>
          <w:sz w:val="22"/>
          <w:szCs w:val="22"/>
        </w:rPr>
        <w:t xml:space="preserve">sygnały </w:t>
      </w:r>
      <w:r w:rsidR="007A7796" w:rsidRPr="00C23451">
        <w:rPr>
          <w:rFonts w:ascii="Arial" w:hAnsi="Arial" w:cs="Arial"/>
          <w:sz w:val="22"/>
          <w:szCs w:val="22"/>
        </w:rPr>
        <w:t>nisk</w:t>
      </w:r>
      <w:r w:rsidRPr="00C23451">
        <w:rPr>
          <w:rFonts w:ascii="Arial" w:hAnsi="Arial" w:cs="Arial"/>
          <w:sz w:val="22"/>
          <w:szCs w:val="22"/>
        </w:rPr>
        <w:t>onapięciowe</w:t>
      </w:r>
      <w:r w:rsidR="007A7796" w:rsidRPr="00C23451">
        <w:rPr>
          <w:rFonts w:ascii="Arial" w:hAnsi="Arial" w:cs="Arial"/>
          <w:sz w:val="22"/>
          <w:szCs w:val="22"/>
        </w:rPr>
        <w:t xml:space="preserve"> (24V DC) –  jasno szary lub biały</w:t>
      </w:r>
      <w:r w:rsidRPr="00C23451">
        <w:rPr>
          <w:rFonts w:ascii="Arial" w:hAnsi="Arial" w:cs="Arial"/>
          <w:sz w:val="22"/>
          <w:szCs w:val="22"/>
        </w:rPr>
        <w:t>,</w:t>
      </w:r>
    </w:p>
    <w:p w14:paraId="204C5AFE" w14:textId="77777777" w:rsidR="00C92730" w:rsidRPr="00BB6799" w:rsidRDefault="00BB6799" w:rsidP="00461418">
      <w:pPr>
        <w:numPr>
          <w:ilvl w:val="1"/>
          <w:numId w:val="52"/>
        </w:numPr>
        <w:jc w:val="both"/>
        <w:rPr>
          <w:rFonts w:ascii="Arial" w:hAnsi="Arial" w:cs="Arial"/>
          <w:sz w:val="22"/>
          <w:szCs w:val="22"/>
        </w:rPr>
      </w:pPr>
      <w:r>
        <w:rPr>
          <w:rFonts w:ascii="Arial" w:hAnsi="Arial" w:cs="Arial"/>
          <w:sz w:val="22"/>
          <w:szCs w:val="22"/>
        </w:rPr>
        <w:t>sygnały iskrobezpieczne – jasno niebieski,</w:t>
      </w:r>
    </w:p>
    <w:p w14:paraId="2C4B7A52"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zasilanie AC (faza</w:t>
      </w:r>
      <w:r w:rsidR="00557DBF" w:rsidRPr="00C92730">
        <w:rPr>
          <w:rFonts w:ascii="Arial" w:hAnsi="Arial" w:cs="Arial"/>
          <w:sz w:val="22"/>
          <w:szCs w:val="22"/>
        </w:rPr>
        <w:t xml:space="preserve"> </w:t>
      </w:r>
      <w:r w:rsidRPr="00C92730">
        <w:rPr>
          <w:rFonts w:ascii="Arial" w:hAnsi="Arial" w:cs="Arial"/>
          <w:sz w:val="22"/>
          <w:szCs w:val="22"/>
        </w:rPr>
        <w:t>-</w:t>
      </w:r>
      <w:r w:rsidR="00557DBF" w:rsidRPr="00C92730">
        <w:rPr>
          <w:rFonts w:ascii="Arial" w:hAnsi="Arial" w:cs="Arial"/>
          <w:sz w:val="22"/>
          <w:szCs w:val="22"/>
        </w:rPr>
        <w:t xml:space="preserve"> </w:t>
      </w:r>
      <w:r w:rsidRPr="00C92730">
        <w:rPr>
          <w:rFonts w:ascii="Arial" w:hAnsi="Arial" w:cs="Arial"/>
          <w:sz w:val="22"/>
          <w:szCs w:val="22"/>
        </w:rPr>
        <w:t>brązowy, zero</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ciemno niebieski, uziemienie</w:t>
      </w:r>
      <w:r w:rsidR="00263CF5" w:rsidRPr="00C92730">
        <w:rPr>
          <w:rFonts w:ascii="Arial" w:hAnsi="Arial" w:cs="Arial"/>
          <w:sz w:val="22"/>
          <w:szCs w:val="22"/>
        </w:rPr>
        <w:t xml:space="preserve"> </w:t>
      </w:r>
      <w:r w:rsidRPr="00C92730">
        <w:rPr>
          <w:rFonts w:ascii="Arial" w:hAnsi="Arial" w:cs="Arial"/>
          <w:sz w:val="22"/>
          <w:szCs w:val="22"/>
        </w:rPr>
        <w:t>-</w:t>
      </w:r>
      <w:r w:rsidR="00263CF5" w:rsidRPr="00C92730">
        <w:rPr>
          <w:rFonts w:ascii="Arial" w:hAnsi="Arial" w:cs="Arial"/>
          <w:sz w:val="22"/>
          <w:szCs w:val="22"/>
        </w:rPr>
        <w:t xml:space="preserve"> </w:t>
      </w:r>
      <w:r w:rsidRPr="00C92730">
        <w:rPr>
          <w:rFonts w:ascii="Arial" w:hAnsi="Arial" w:cs="Arial"/>
          <w:sz w:val="22"/>
          <w:szCs w:val="22"/>
        </w:rPr>
        <w:t>żółto-zielony)</w:t>
      </w:r>
      <w:r w:rsidR="00263CF5" w:rsidRPr="00C92730">
        <w:rPr>
          <w:rFonts w:ascii="Arial" w:hAnsi="Arial" w:cs="Arial"/>
          <w:sz w:val="22"/>
          <w:szCs w:val="22"/>
        </w:rPr>
        <w:t>,</w:t>
      </w:r>
    </w:p>
    <w:p w14:paraId="66A07088"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zasilanie 24V DC (‘’+’’ – czerwony,  ”-‘’ – </w:t>
      </w:r>
      <w:r w:rsidR="000C12C9" w:rsidRPr="00C92730">
        <w:rPr>
          <w:rFonts w:ascii="Arial" w:hAnsi="Arial" w:cs="Arial"/>
          <w:sz w:val="22"/>
          <w:szCs w:val="22"/>
        </w:rPr>
        <w:t>niebieski</w:t>
      </w:r>
      <w:r w:rsidRPr="00C92730">
        <w:rPr>
          <w:rFonts w:ascii="Arial" w:hAnsi="Arial" w:cs="Arial"/>
          <w:sz w:val="22"/>
          <w:szCs w:val="22"/>
        </w:rPr>
        <w:t>)</w:t>
      </w:r>
      <w:r w:rsidR="00263CF5" w:rsidRPr="00C92730">
        <w:rPr>
          <w:rFonts w:ascii="Arial" w:hAnsi="Arial" w:cs="Arial"/>
          <w:sz w:val="22"/>
          <w:szCs w:val="22"/>
        </w:rPr>
        <w:t>,</w:t>
      </w:r>
    </w:p>
    <w:p w14:paraId="3409FBF5" w14:textId="77777777" w:rsidR="00C92730" w:rsidRDefault="00C92730" w:rsidP="00461418">
      <w:pPr>
        <w:numPr>
          <w:ilvl w:val="1"/>
          <w:numId w:val="52"/>
        </w:numPr>
        <w:jc w:val="both"/>
        <w:rPr>
          <w:rFonts w:ascii="Arial" w:hAnsi="Arial" w:cs="Arial"/>
          <w:sz w:val="22"/>
          <w:szCs w:val="22"/>
        </w:rPr>
      </w:pPr>
      <w:r>
        <w:rPr>
          <w:rFonts w:ascii="Arial" w:hAnsi="Arial" w:cs="Arial"/>
          <w:sz w:val="22"/>
          <w:szCs w:val="22"/>
        </w:rPr>
        <w:t xml:space="preserve">sygnały </w:t>
      </w:r>
      <w:r w:rsidR="007A7796" w:rsidRPr="00C92730">
        <w:rPr>
          <w:rFonts w:ascii="Arial" w:hAnsi="Arial" w:cs="Arial"/>
          <w:sz w:val="22"/>
          <w:szCs w:val="22"/>
        </w:rPr>
        <w:t>termoparowe – zgodnie z typem termopary</w:t>
      </w:r>
      <w:r w:rsidR="00263CF5" w:rsidRPr="00C92730">
        <w:rPr>
          <w:rFonts w:ascii="Arial" w:hAnsi="Arial" w:cs="Arial"/>
          <w:sz w:val="22"/>
          <w:szCs w:val="22"/>
        </w:rPr>
        <w:t>,</w:t>
      </w:r>
    </w:p>
    <w:p w14:paraId="7E13A4B7"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uziemienie </w:t>
      </w:r>
      <w:r w:rsidR="00C92730">
        <w:rPr>
          <w:rFonts w:ascii="Arial" w:hAnsi="Arial" w:cs="Arial"/>
          <w:sz w:val="22"/>
          <w:szCs w:val="22"/>
        </w:rPr>
        <w:t xml:space="preserve">typu PE </w:t>
      </w:r>
      <w:r w:rsidRPr="00C92730">
        <w:rPr>
          <w:rFonts w:ascii="Arial" w:hAnsi="Arial" w:cs="Arial"/>
          <w:sz w:val="22"/>
          <w:szCs w:val="22"/>
        </w:rPr>
        <w:t>– żółto-zielony</w:t>
      </w:r>
      <w:r w:rsidR="00263CF5" w:rsidRPr="00C92730">
        <w:rPr>
          <w:rFonts w:ascii="Arial" w:hAnsi="Arial" w:cs="Arial"/>
          <w:sz w:val="22"/>
          <w:szCs w:val="22"/>
        </w:rPr>
        <w:t>,</w:t>
      </w:r>
      <w:r w:rsidR="00C92730">
        <w:rPr>
          <w:rFonts w:ascii="Arial" w:hAnsi="Arial" w:cs="Arial"/>
          <w:sz w:val="22"/>
          <w:szCs w:val="22"/>
        </w:rPr>
        <w:t xml:space="preserve"> uziemienie typu FES/ISE – zielony,</w:t>
      </w:r>
    </w:p>
    <w:p w14:paraId="52A301F5" w14:textId="77777777" w:rsidR="00C92730" w:rsidRDefault="007A7796" w:rsidP="00461418">
      <w:pPr>
        <w:numPr>
          <w:ilvl w:val="1"/>
          <w:numId w:val="52"/>
        </w:numPr>
        <w:jc w:val="both"/>
        <w:rPr>
          <w:rFonts w:ascii="Arial" w:hAnsi="Arial" w:cs="Arial"/>
          <w:sz w:val="22"/>
          <w:szCs w:val="22"/>
        </w:rPr>
      </w:pPr>
      <w:r w:rsidRPr="00C92730">
        <w:rPr>
          <w:rFonts w:ascii="Arial" w:hAnsi="Arial" w:cs="Arial"/>
          <w:sz w:val="22"/>
          <w:szCs w:val="22"/>
        </w:rPr>
        <w:t xml:space="preserve">kolory kabli opisane powyżej </w:t>
      </w:r>
      <w:r w:rsidR="00C92730">
        <w:rPr>
          <w:rFonts w:ascii="Arial" w:hAnsi="Arial" w:cs="Arial"/>
          <w:sz w:val="22"/>
          <w:szCs w:val="22"/>
        </w:rPr>
        <w:t>muszą</w:t>
      </w:r>
      <w:r w:rsidRPr="00C92730">
        <w:rPr>
          <w:rFonts w:ascii="Arial" w:hAnsi="Arial" w:cs="Arial"/>
          <w:sz w:val="22"/>
          <w:szCs w:val="22"/>
        </w:rPr>
        <w:t xml:space="preserve"> być stosowane również w okablowaniu szaf PLC, DCS, szaf pośredniczących i </w:t>
      </w:r>
      <w:proofErr w:type="spellStart"/>
      <w:r w:rsidRPr="00C92730">
        <w:rPr>
          <w:rFonts w:ascii="Arial" w:hAnsi="Arial" w:cs="Arial"/>
          <w:sz w:val="22"/>
          <w:szCs w:val="22"/>
        </w:rPr>
        <w:t>krosujących</w:t>
      </w:r>
      <w:proofErr w:type="spellEnd"/>
      <w:r w:rsidRPr="00C92730">
        <w:rPr>
          <w:rFonts w:ascii="Arial" w:hAnsi="Arial" w:cs="Arial"/>
          <w:sz w:val="22"/>
          <w:szCs w:val="22"/>
        </w:rPr>
        <w:t>, oraz dla pozostałych urządzeń zabudowanych w sterowni.</w:t>
      </w:r>
    </w:p>
    <w:p w14:paraId="528EE90C" w14:textId="77777777" w:rsidR="00FD5AAF" w:rsidRPr="00C92730" w:rsidRDefault="00C92730" w:rsidP="00461418">
      <w:pPr>
        <w:numPr>
          <w:ilvl w:val="0"/>
          <w:numId w:val="53"/>
        </w:numPr>
        <w:jc w:val="both"/>
      </w:pPr>
      <w:r>
        <w:rPr>
          <w:rFonts w:ascii="Arial" w:hAnsi="Arial" w:cs="Arial"/>
          <w:sz w:val="22"/>
          <w:szCs w:val="22"/>
        </w:rPr>
        <w:t>Na etapie projektowania n</w:t>
      </w:r>
      <w:r w:rsidR="007A7796" w:rsidRPr="00C92730">
        <w:rPr>
          <w:rFonts w:ascii="Arial" w:hAnsi="Arial" w:cs="Arial"/>
          <w:sz w:val="22"/>
          <w:szCs w:val="22"/>
        </w:rPr>
        <w:t xml:space="preserve">ależy </w:t>
      </w:r>
      <w:r>
        <w:rPr>
          <w:rFonts w:ascii="Arial" w:hAnsi="Arial" w:cs="Arial"/>
          <w:sz w:val="22"/>
          <w:szCs w:val="22"/>
        </w:rPr>
        <w:t>przewidzieć</w:t>
      </w:r>
      <w:r w:rsidR="007A7796" w:rsidRPr="00C92730">
        <w:rPr>
          <w:rFonts w:ascii="Arial" w:hAnsi="Arial" w:cs="Arial"/>
          <w:sz w:val="22"/>
          <w:szCs w:val="22"/>
        </w:rPr>
        <w:t xml:space="preserve"> </w:t>
      </w:r>
      <w:r>
        <w:rPr>
          <w:rFonts w:ascii="Arial" w:hAnsi="Arial" w:cs="Arial"/>
          <w:sz w:val="22"/>
          <w:szCs w:val="22"/>
        </w:rPr>
        <w:t xml:space="preserve">minimum </w:t>
      </w:r>
      <w:r w:rsidR="007A7796" w:rsidRPr="00C92730">
        <w:rPr>
          <w:rFonts w:ascii="Arial" w:hAnsi="Arial" w:cs="Arial"/>
          <w:sz w:val="22"/>
          <w:szCs w:val="22"/>
        </w:rPr>
        <w:t xml:space="preserve">20% </w:t>
      </w:r>
      <w:r>
        <w:rPr>
          <w:rFonts w:ascii="Arial" w:hAnsi="Arial" w:cs="Arial"/>
          <w:sz w:val="22"/>
          <w:szCs w:val="22"/>
        </w:rPr>
        <w:t>okablowanych n</w:t>
      </w:r>
      <w:r w:rsidR="007A7796" w:rsidRPr="00C92730">
        <w:rPr>
          <w:rFonts w:ascii="Arial" w:hAnsi="Arial" w:cs="Arial"/>
          <w:sz w:val="22"/>
          <w:szCs w:val="22"/>
        </w:rPr>
        <w:t>a listwach zaciskowych</w:t>
      </w:r>
      <w:r>
        <w:rPr>
          <w:rFonts w:ascii="Arial" w:hAnsi="Arial" w:cs="Arial"/>
          <w:sz w:val="22"/>
          <w:szCs w:val="22"/>
        </w:rPr>
        <w:t xml:space="preserve"> rezerw.</w:t>
      </w:r>
      <w:r w:rsidR="007A7796" w:rsidRPr="00C92730">
        <w:rPr>
          <w:rFonts w:ascii="Arial" w:hAnsi="Arial" w:cs="Arial"/>
          <w:sz w:val="22"/>
          <w:szCs w:val="22"/>
        </w:rPr>
        <w:t xml:space="preserve"> </w:t>
      </w:r>
    </w:p>
    <w:p w14:paraId="4F8F516B" w14:textId="77777777" w:rsidR="00C92730" w:rsidRPr="00B90D26" w:rsidRDefault="00C92730" w:rsidP="00C92730">
      <w:pPr>
        <w:ind w:left="720"/>
        <w:jc w:val="both"/>
      </w:pPr>
    </w:p>
    <w:p w14:paraId="48334A77" w14:textId="77777777" w:rsidR="007A7796" w:rsidRDefault="00FD5AAF" w:rsidP="00633218">
      <w:pPr>
        <w:pStyle w:val="Nagwek1"/>
        <w:numPr>
          <w:ilvl w:val="2"/>
          <w:numId w:val="1"/>
        </w:numPr>
        <w:tabs>
          <w:tab w:val="clear" w:pos="1440"/>
          <w:tab w:val="num" w:pos="709"/>
        </w:tabs>
        <w:ind w:left="709" w:hanging="709"/>
        <w:jc w:val="both"/>
        <w:rPr>
          <w:rFonts w:cs="Arial"/>
          <w:szCs w:val="22"/>
        </w:rPr>
      </w:pPr>
      <w:bookmarkStart w:id="59" w:name="_Toc475077798"/>
      <w:r w:rsidRPr="00FD5AAF">
        <w:rPr>
          <w:rFonts w:cs="Arial"/>
          <w:szCs w:val="22"/>
        </w:rPr>
        <w:t xml:space="preserve">Kable do aparatury </w:t>
      </w:r>
      <w:proofErr w:type="spellStart"/>
      <w:r w:rsidRPr="00FD5AAF">
        <w:rPr>
          <w:rFonts w:cs="Arial"/>
          <w:szCs w:val="22"/>
        </w:rPr>
        <w:t>PiA</w:t>
      </w:r>
      <w:bookmarkEnd w:id="59"/>
      <w:proofErr w:type="spellEnd"/>
    </w:p>
    <w:p w14:paraId="72BC93D7" w14:textId="77777777" w:rsidR="00AB2D35" w:rsidRPr="00AB2D35" w:rsidRDefault="00AB2D35" w:rsidP="00AB2D35"/>
    <w:p w14:paraId="47808C6D" w14:textId="77777777" w:rsidR="005A0C5C" w:rsidRDefault="00FD5AAF" w:rsidP="005A0C5C">
      <w:pPr>
        <w:jc w:val="both"/>
        <w:rPr>
          <w:rFonts w:ascii="Arial" w:hAnsi="Arial" w:cs="Arial"/>
          <w:sz w:val="22"/>
          <w:szCs w:val="22"/>
        </w:rPr>
      </w:pPr>
      <w:r w:rsidRPr="00A533AE">
        <w:rPr>
          <w:rFonts w:ascii="Arial" w:hAnsi="Arial" w:cs="Arial"/>
          <w:sz w:val="22"/>
          <w:szCs w:val="22"/>
        </w:rPr>
        <w:t xml:space="preserve">Kable do aparatury </w:t>
      </w:r>
      <w:proofErr w:type="spellStart"/>
      <w:r w:rsidRPr="00A533AE">
        <w:rPr>
          <w:rFonts w:ascii="Arial" w:hAnsi="Arial" w:cs="Arial"/>
          <w:sz w:val="22"/>
          <w:szCs w:val="22"/>
        </w:rPr>
        <w:t>PiA</w:t>
      </w:r>
      <w:proofErr w:type="spellEnd"/>
      <w:r w:rsidRPr="00A533AE">
        <w:rPr>
          <w:rFonts w:ascii="Arial" w:hAnsi="Arial" w:cs="Arial"/>
          <w:sz w:val="22"/>
          <w:szCs w:val="22"/>
        </w:rPr>
        <w:t xml:space="preserve"> </w:t>
      </w:r>
      <w:r w:rsidR="009E23F3">
        <w:rPr>
          <w:rFonts w:ascii="Arial" w:hAnsi="Arial" w:cs="Arial"/>
          <w:sz w:val="22"/>
          <w:szCs w:val="22"/>
        </w:rPr>
        <w:t>muszą</w:t>
      </w:r>
      <w:r w:rsidR="009E23F3" w:rsidRPr="00A533AE">
        <w:rPr>
          <w:rFonts w:ascii="Arial" w:hAnsi="Arial" w:cs="Arial"/>
          <w:sz w:val="22"/>
          <w:szCs w:val="22"/>
        </w:rPr>
        <w:t xml:space="preserve"> </w:t>
      </w:r>
      <w:r w:rsidRPr="00A533AE">
        <w:rPr>
          <w:rFonts w:ascii="Arial" w:hAnsi="Arial" w:cs="Arial"/>
          <w:sz w:val="22"/>
          <w:szCs w:val="22"/>
        </w:rPr>
        <w:t>być zgodne z przep</w:t>
      </w:r>
      <w:r w:rsidR="00180F0C">
        <w:rPr>
          <w:rFonts w:ascii="Arial" w:hAnsi="Arial" w:cs="Arial"/>
          <w:sz w:val="22"/>
          <w:szCs w:val="22"/>
        </w:rPr>
        <w:t xml:space="preserve">isami  PN-EN ,  EN,   IEC  oraz </w:t>
      </w:r>
      <w:r w:rsidR="003731AC">
        <w:rPr>
          <w:rFonts w:ascii="Arial" w:hAnsi="Arial" w:cs="Arial"/>
          <w:sz w:val="22"/>
          <w:szCs w:val="22"/>
        </w:rPr>
        <w:t>poniższymi wymogami</w:t>
      </w:r>
      <w:r w:rsidR="00C92730">
        <w:rPr>
          <w:rFonts w:ascii="Arial" w:hAnsi="Arial" w:cs="Arial"/>
          <w:sz w:val="22"/>
          <w:szCs w:val="22"/>
        </w:rPr>
        <w:t>.</w:t>
      </w:r>
    </w:p>
    <w:p w14:paraId="29980C0A" w14:textId="77777777" w:rsidR="00180F0C" w:rsidRDefault="005A0C5C" w:rsidP="00461418">
      <w:pPr>
        <w:numPr>
          <w:ilvl w:val="0"/>
          <w:numId w:val="53"/>
        </w:numPr>
        <w:jc w:val="both"/>
        <w:rPr>
          <w:rFonts w:ascii="Arial" w:hAnsi="Arial" w:cs="Arial"/>
          <w:sz w:val="22"/>
          <w:szCs w:val="22"/>
        </w:rPr>
      </w:pPr>
      <w:r>
        <w:rPr>
          <w:rFonts w:ascii="Arial" w:hAnsi="Arial" w:cs="Arial"/>
          <w:sz w:val="22"/>
          <w:szCs w:val="22"/>
        </w:rPr>
        <w:t xml:space="preserve">Należy stosować kable sterownicze </w:t>
      </w:r>
      <w:r w:rsidR="00DA3889">
        <w:rPr>
          <w:rFonts w:ascii="Arial" w:hAnsi="Arial" w:cs="Arial"/>
          <w:sz w:val="22"/>
          <w:szCs w:val="22"/>
        </w:rPr>
        <w:t>charakteryzujące się</w:t>
      </w:r>
      <w:r w:rsidR="00180F0C">
        <w:rPr>
          <w:rFonts w:ascii="Arial" w:hAnsi="Arial" w:cs="Arial"/>
          <w:sz w:val="22"/>
          <w:szCs w:val="22"/>
        </w:rPr>
        <w:t>:</w:t>
      </w:r>
    </w:p>
    <w:p w14:paraId="49129853" w14:textId="77777777" w:rsidR="00180F0C" w:rsidRDefault="00180F0C" w:rsidP="00461418">
      <w:pPr>
        <w:numPr>
          <w:ilvl w:val="1"/>
          <w:numId w:val="53"/>
        </w:numPr>
        <w:jc w:val="both"/>
        <w:rPr>
          <w:rFonts w:ascii="Arial" w:hAnsi="Arial" w:cs="Arial"/>
          <w:sz w:val="22"/>
          <w:szCs w:val="22"/>
        </w:rPr>
      </w:pPr>
      <w:r>
        <w:rPr>
          <w:rFonts w:ascii="Arial" w:hAnsi="Arial" w:cs="Arial"/>
          <w:sz w:val="22"/>
          <w:szCs w:val="22"/>
        </w:rPr>
        <w:t>dużą giętkością i wytrzymałością mechaniczną,</w:t>
      </w:r>
    </w:p>
    <w:p w14:paraId="696A86EF" w14:textId="77777777" w:rsidR="00180F0C" w:rsidRDefault="003E161B" w:rsidP="00461418">
      <w:pPr>
        <w:numPr>
          <w:ilvl w:val="1"/>
          <w:numId w:val="53"/>
        </w:numPr>
        <w:jc w:val="both"/>
        <w:rPr>
          <w:rFonts w:ascii="Arial" w:hAnsi="Arial" w:cs="Arial"/>
          <w:sz w:val="22"/>
          <w:szCs w:val="22"/>
        </w:rPr>
      </w:pPr>
      <w:r>
        <w:rPr>
          <w:rFonts w:ascii="Arial" w:hAnsi="Arial" w:cs="Arial"/>
          <w:sz w:val="22"/>
          <w:szCs w:val="22"/>
        </w:rPr>
        <w:t>możliwością u</w:t>
      </w:r>
      <w:r w:rsidR="00180F0C">
        <w:rPr>
          <w:rFonts w:ascii="Arial" w:hAnsi="Arial" w:cs="Arial"/>
          <w:sz w:val="22"/>
          <w:szCs w:val="22"/>
        </w:rPr>
        <w:t>kładania na zewnątrz</w:t>
      </w:r>
      <w:r>
        <w:rPr>
          <w:rFonts w:ascii="Arial" w:hAnsi="Arial" w:cs="Arial"/>
          <w:sz w:val="22"/>
          <w:szCs w:val="22"/>
        </w:rPr>
        <w:t xml:space="preserve"> (koryta napowietrzne)</w:t>
      </w:r>
      <w:r w:rsidR="00180F0C">
        <w:rPr>
          <w:rFonts w:ascii="Arial" w:hAnsi="Arial" w:cs="Arial"/>
          <w:sz w:val="22"/>
          <w:szCs w:val="22"/>
        </w:rPr>
        <w:t xml:space="preserve"> i bezpośrednio </w:t>
      </w:r>
      <w:r w:rsidR="00763845">
        <w:rPr>
          <w:rFonts w:ascii="Arial" w:hAnsi="Arial" w:cs="Arial"/>
          <w:sz w:val="22"/>
          <w:szCs w:val="22"/>
        </w:rPr>
        <w:t xml:space="preserve">        </w:t>
      </w:r>
      <w:r w:rsidR="00180F0C">
        <w:rPr>
          <w:rFonts w:ascii="Arial" w:hAnsi="Arial" w:cs="Arial"/>
          <w:sz w:val="22"/>
          <w:szCs w:val="22"/>
        </w:rPr>
        <w:t>w ziemi,</w:t>
      </w:r>
    </w:p>
    <w:p w14:paraId="36C77669" w14:textId="77777777" w:rsidR="00180F0C" w:rsidRDefault="00DA3889" w:rsidP="00461418">
      <w:pPr>
        <w:numPr>
          <w:ilvl w:val="1"/>
          <w:numId w:val="53"/>
        </w:numPr>
        <w:jc w:val="both"/>
        <w:rPr>
          <w:rFonts w:ascii="Arial" w:hAnsi="Arial" w:cs="Arial"/>
          <w:sz w:val="22"/>
          <w:szCs w:val="22"/>
        </w:rPr>
      </w:pPr>
      <w:r>
        <w:rPr>
          <w:rFonts w:ascii="Arial" w:hAnsi="Arial" w:cs="Arial"/>
          <w:sz w:val="22"/>
          <w:szCs w:val="22"/>
        </w:rPr>
        <w:t>dużą odp</w:t>
      </w:r>
      <w:r w:rsidR="005A0C5C">
        <w:rPr>
          <w:rFonts w:ascii="Arial" w:hAnsi="Arial" w:cs="Arial"/>
          <w:sz w:val="22"/>
          <w:szCs w:val="22"/>
        </w:rPr>
        <w:t>o</w:t>
      </w:r>
      <w:r>
        <w:rPr>
          <w:rFonts w:ascii="Arial" w:hAnsi="Arial" w:cs="Arial"/>
          <w:sz w:val="22"/>
          <w:szCs w:val="22"/>
        </w:rPr>
        <w:t>rnością na warunki atmosferyczne</w:t>
      </w:r>
      <w:r w:rsidR="00763845">
        <w:rPr>
          <w:rFonts w:ascii="Arial" w:hAnsi="Arial" w:cs="Arial"/>
          <w:sz w:val="22"/>
          <w:szCs w:val="22"/>
        </w:rPr>
        <w:t xml:space="preserve"> (temperatura, wilgoć</w:t>
      </w:r>
      <w:r w:rsidR="00180F0C">
        <w:rPr>
          <w:rFonts w:ascii="Arial" w:hAnsi="Arial" w:cs="Arial"/>
          <w:sz w:val="22"/>
          <w:szCs w:val="22"/>
        </w:rPr>
        <w:t>, promieniowanie UV)</w:t>
      </w:r>
      <w:r>
        <w:rPr>
          <w:rFonts w:ascii="Arial" w:hAnsi="Arial" w:cs="Arial"/>
          <w:sz w:val="22"/>
          <w:szCs w:val="22"/>
        </w:rPr>
        <w:t>, substancje ropopochodne, chemikalia</w:t>
      </w:r>
      <w:r w:rsidR="00180F0C">
        <w:rPr>
          <w:rFonts w:ascii="Arial" w:hAnsi="Arial" w:cs="Arial"/>
          <w:sz w:val="22"/>
          <w:szCs w:val="22"/>
        </w:rPr>
        <w:t>,</w:t>
      </w:r>
    </w:p>
    <w:p w14:paraId="1D167017" w14:textId="77777777" w:rsidR="007B4342" w:rsidRDefault="00180F0C" w:rsidP="00461418">
      <w:pPr>
        <w:numPr>
          <w:ilvl w:val="1"/>
          <w:numId w:val="53"/>
        </w:numPr>
        <w:jc w:val="both"/>
        <w:rPr>
          <w:rFonts w:ascii="Arial" w:hAnsi="Arial" w:cs="Arial"/>
          <w:sz w:val="22"/>
          <w:szCs w:val="22"/>
        </w:rPr>
      </w:pPr>
      <w:r>
        <w:rPr>
          <w:rFonts w:ascii="Arial" w:hAnsi="Arial" w:cs="Arial"/>
          <w:sz w:val="22"/>
          <w:szCs w:val="22"/>
        </w:rPr>
        <w:t xml:space="preserve">powłoką wykonaną ze specjalnego polwinitu oponowego (PVC) samogasnącego o </w:t>
      </w:r>
      <w:r w:rsidR="005A0C5C">
        <w:rPr>
          <w:rFonts w:ascii="Arial" w:hAnsi="Arial" w:cs="Arial"/>
          <w:sz w:val="22"/>
          <w:szCs w:val="22"/>
        </w:rPr>
        <w:t>podwyższonej niepalności</w:t>
      </w:r>
      <w:r w:rsidR="007B4342">
        <w:rPr>
          <w:rFonts w:ascii="Arial" w:hAnsi="Arial" w:cs="Arial"/>
          <w:sz w:val="22"/>
          <w:szCs w:val="22"/>
        </w:rPr>
        <w:t>,</w:t>
      </w:r>
    </w:p>
    <w:p w14:paraId="00D6E2F3" w14:textId="77777777" w:rsidR="00180F0C" w:rsidRPr="00180F0C" w:rsidRDefault="007B4342" w:rsidP="00461418">
      <w:pPr>
        <w:numPr>
          <w:ilvl w:val="1"/>
          <w:numId w:val="53"/>
        </w:numPr>
        <w:jc w:val="both"/>
        <w:rPr>
          <w:rFonts w:ascii="Arial" w:hAnsi="Arial" w:cs="Arial"/>
          <w:sz w:val="22"/>
          <w:szCs w:val="22"/>
        </w:rPr>
      </w:pPr>
      <w:r>
        <w:rPr>
          <w:rFonts w:ascii="Arial" w:hAnsi="Arial" w:cs="Arial"/>
          <w:sz w:val="22"/>
          <w:szCs w:val="22"/>
        </w:rPr>
        <w:t xml:space="preserve">napięciem pracy 0,6/1 </w:t>
      </w:r>
      <w:proofErr w:type="spellStart"/>
      <w:r>
        <w:rPr>
          <w:rFonts w:ascii="Arial" w:hAnsi="Arial" w:cs="Arial"/>
          <w:sz w:val="22"/>
          <w:szCs w:val="22"/>
        </w:rPr>
        <w:t>kV</w:t>
      </w:r>
      <w:proofErr w:type="spellEnd"/>
      <w:r w:rsidR="00180F0C">
        <w:rPr>
          <w:rFonts w:ascii="Arial" w:hAnsi="Arial" w:cs="Arial"/>
          <w:sz w:val="22"/>
          <w:szCs w:val="22"/>
        </w:rPr>
        <w:t>.</w:t>
      </w:r>
    </w:p>
    <w:p w14:paraId="4ECD276B" w14:textId="77777777" w:rsidR="003E161B" w:rsidRDefault="00F70ECF" w:rsidP="00461418">
      <w:pPr>
        <w:numPr>
          <w:ilvl w:val="0"/>
          <w:numId w:val="53"/>
        </w:numPr>
        <w:jc w:val="both"/>
        <w:rPr>
          <w:rFonts w:ascii="Arial" w:hAnsi="Arial" w:cs="Arial"/>
          <w:sz w:val="22"/>
          <w:szCs w:val="22"/>
        </w:rPr>
      </w:pPr>
      <w:r w:rsidRPr="005A0C5C">
        <w:rPr>
          <w:rFonts w:ascii="Arial" w:hAnsi="Arial" w:cs="Arial"/>
          <w:sz w:val="22"/>
          <w:szCs w:val="22"/>
        </w:rPr>
        <w:lastRenderedPageBreak/>
        <w:t xml:space="preserve">Stosowany kabel musi być w jednym odcinku, nie dopuszcza się łączenia </w:t>
      </w:r>
      <w:r w:rsidR="0049204D">
        <w:rPr>
          <w:rFonts w:ascii="Arial" w:hAnsi="Arial" w:cs="Arial"/>
          <w:sz w:val="22"/>
          <w:szCs w:val="22"/>
        </w:rPr>
        <w:t>kabli poza skrzynkami złącznymi.</w:t>
      </w:r>
    </w:p>
    <w:p w14:paraId="2F6E14FB" w14:textId="77777777" w:rsidR="003E161B" w:rsidRPr="00E84583" w:rsidRDefault="000C0BC9" w:rsidP="00461418">
      <w:pPr>
        <w:numPr>
          <w:ilvl w:val="0"/>
          <w:numId w:val="53"/>
        </w:numPr>
        <w:jc w:val="both"/>
        <w:rPr>
          <w:rFonts w:ascii="Arial" w:hAnsi="Arial" w:cs="Arial"/>
          <w:sz w:val="22"/>
          <w:szCs w:val="22"/>
        </w:rPr>
      </w:pPr>
      <w:r w:rsidRPr="003E161B">
        <w:rPr>
          <w:rFonts w:ascii="Arial" w:hAnsi="Arial" w:cs="Arial"/>
          <w:sz w:val="22"/>
          <w:szCs w:val="22"/>
        </w:rPr>
        <w:t xml:space="preserve">Nie </w:t>
      </w:r>
      <w:r w:rsidRPr="00E84583">
        <w:rPr>
          <w:rFonts w:ascii="Arial" w:hAnsi="Arial" w:cs="Arial"/>
          <w:sz w:val="22"/>
          <w:szCs w:val="22"/>
        </w:rPr>
        <w:t xml:space="preserve">dopuszcza się prowadzenia w jednym kablu kilku sygnałów o </w:t>
      </w:r>
      <w:r w:rsidR="003E161B" w:rsidRPr="00E84583">
        <w:rPr>
          <w:rFonts w:ascii="Arial" w:hAnsi="Arial" w:cs="Arial"/>
          <w:sz w:val="22"/>
          <w:szCs w:val="22"/>
        </w:rPr>
        <w:t>różnych napięciach znamionowych.</w:t>
      </w:r>
    </w:p>
    <w:p w14:paraId="2D27AFB6" w14:textId="77777777" w:rsidR="003E161B" w:rsidRPr="00E84583" w:rsidRDefault="000C0BC9" w:rsidP="00461418">
      <w:pPr>
        <w:numPr>
          <w:ilvl w:val="0"/>
          <w:numId w:val="53"/>
        </w:numPr>
        <w:jc w:val="both"/>
        <w:rPr>
          <w:rFonts w:ascii="Arial" w:hAnsi="Arial" w:cs="Arial"/>
          <w:sz w:val="22"/>
          <w:szCs w:val="22"/>
        </w:rPr>
      </w:pPr>
      <w:r w:rsidRPr="00E84583">
        <w:rPr>
          <w:rFonts w:ascii="Arial" w:hAnsi="Arial" w:cs="Arial"/>
          <w:sz w:val="22"/>
          <w:szCs w:val="22"/>
        </w:rPr>
        <w:t xml:space="preserve">Wszystkie kable </w:t>
      </w:r>
      <w:r w:rsidR="003E161B" w:rsidRPr="00E84583">
        <w:rPr>
          <w:rFonts w:ascii="Arial" w:hAnsi="Arial" w:cs="Arial"/>
          <w:sz w:val="22"/>
          <w:szCs w:val="22"/>
        </w:rPr>
        <w:t>muszą</w:t>
      </w:r>
      <w:r w:rsidRPr="00E84583">
        <w:rPr>
          <w:rFonts w:ascii="Arial" w:hAnsi="Arial" w:cs="Arial"/>
          <w:sz w:val="22"/>
          <w:szCs w:val="22"/>
        </w:rPr>
        <w:t xml:space="preserve"> mieć oznaczniki z opisem kabla </w:t>
      </w:r>
      <w:r w:rsidR="004625DA" w:rsidRPr="00E84583">
        <w:rPr>
          <w:rFonts w:ascii="Arial" w:hAnsi="Arial" w:cs="Arial"/>
          <w:sz w:val="22"/>
          <w:szCs w:val="22"/>
        </w:rPr>
        <w:t>na obu końcach kabla oraz co 10m (kable ułożone w ziemi) lub co 20m (kable w kanałach lub tunelach kablowych) wzdłuż trasy kablowej oraz przy każdej zmianie kierunku, przed i za przepustami oraz elementami złącznymi.</w:t>
      </w:r>
    </w:p>
    <w:p w14:paraId="668C9A61" w14:textId="77777777" w:rsidR="003E161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zasilające AC </w:t>
      </w:r>
      <w:r w:rsidR="003E161B">
        <w:rPr>
          <w:rFonts w:ascii="Arial" w:hAnsi="Arial" w:cs="Arial"/>
          <w:sz w:val="22"/>
          <w:szCs w:val="22"/>
        </w:rPr>
        <w:t>muszą</w:t>
      </w:r>
      <w:r w:rsidRPr="003E161B">
        <w:rPr>
          <w:rFonts w:ascii="Arial" w:hAnsi="Arial" w:cs="Arial"/>
          <w:sz w:val="22"/>
          <w:szCs w:val="22"/>
        </w:rPr>
        <w:t xml:space="preserve"> być 3 żyłowe (fazowy, neutralny oraz uziemiający), przekrój minimum 1,5 mm</w:t>
      </w:r>
      <w:r w:rsidRPr="003E161B">
        <w:rPr>
          <w:rFonts w:ascii="Arial" w:hAnsi="Arial" w:cs="Arial"/>
          <w:sz w:val="22"/>
          <w:szCs w:val="22"/>
          <w:vertAlign w:val="superscript"/>
        </w:rPr>
        <w:t>2</w:t>
      </w:r>
      <w:r w:rsidRPr="003E161B">
        <w:rPr>
          <w:rFonts w:ascii="Arial" w:hAnsi="Arial" w:cs="Arial"/>
          <w:sz w:val="22"/>
          <w:szCs w:val="22"/>
        </w:rPr>
        <w:t xml:space="preserve">, </w:t>
      </w:r>
      <w:r w:rsidR="003E161B">
        <w:rPr>
          <w:rFonts w:ascii="Arial" w:hAnsi="Arial" w:cs="Arial"/>
          <w:sz w:val="22"/>
          <w:szCs w:val="22"/>
        </w:rPr>
        <w:t>żyły</w:t>
      </w:r>
      <w:r w:rsidRPr="003E161B">
        <w:rPr>
          <w:rFonts w:ascii="Arial" w:hAnsi="Arial" w:cs="Arial"/>
          <w:sz w:val="22"/>
          <w:szCs w:val="22"/>
        </w:rPr>
        <w:t xml:space="preserve"> – drut miedziany. Izolacja oraz  osłona zewnętrzna wykonane z </w:t>
      </w:r>
      <w:r w:rsidR="00851FD7" w:rsidRPr="003E161B">
        <w:rPr>
          <w:rFonts w:ascii="Arial" w:hAnsi="Arial" w:cs="Arial"/>
          <w:sz w:val="22"/>
          <w:szCs w:val="22"/>
        </w:rPr>
        <w:t>PVC</w:t>
      </w:r>
      <w:r w:rsidRPr="003E161B">
        <w:rPr>
          <w:rFonts w:ascii="Arial" w:hAnsi="Arial" w:cs="Arial"/>
          <w:sz w:val="22"/>
          <w:szCs w:val="22"/>
        </w:rPr>
        <w:t xml:space="preserve">, </w:t>
      </w:r>
      <w:r w:rsidR="00557DBF" w:rsidRPr="003E161B">
        <w:rPr>
          <w:rFonts w:ascii="Arial" w:hAnsi="Arial" w:cs="Arial"/>
          <w:sz w:val="22"/>
          <w:szCs w:val="22"/>
        </w:rPr>
        <w:t xml:space="preserve">powłoka zewnętrza koloru czarnego, </w:t>
      </w:r>
      <w:r w:rsidRPr="003E161B">
        <w:rPr>
          <w:rFonts w:ascii="Arial" w:hAnsi="Arial" w:cs="Arial"/>
          <w:sz w:val="22"/>
          <w:szCs w:val="22"/>
        </w:rPr>
        <w:t>kolory izolacji przewodów: czarny</w:t>
      </w:r>
      <w:r w:rsidR="003E161B">
        <w:rPr>
          <w:rFonts w:ascii="Arial" w:hAnsi="Arial" w:cs="Arial"/>
          <w:sz w:val="22"/>
          <w:szCs w:val="22"/>
        </w:rPr>
        <w:t xml:space="preserve"> lub</w:t>
      </w:r>
      <w:r w:rsidRPr="003E161B">
        <w:rPr>
          <w:rFonts w:ascii="Arial" w:hAnsi="Arial" w:cs="Arial"/>
          <w:sz w:val="22"/>
          <w:szCs w:val="22"/>
        </w:rPr>
        <w:t xml:space="preserve"> </w:t>
      </w:r>
      <w:r w:rsidR="00557DBF" w:rsidRPr="003E161B">
        <w:rPr>
          <w:rFonts w:ascii="Arial" w:hAnsi="Arial" w:cs="Arial"/>
          <w:sz w:val="22"/>
          <w:szCs w:val="22"/>
        </w:rPr>
        <w:t xml:space="preserve">brązowy </w:t>
      </w:r>
      <w:r w:rsidRPr="003E161B">
        <w:rPr>
          <w:rFonts w:ascii="Arial" w:hAnsi="Arial" w:cs="Arial"/>
          <w:sz w:val="22"/>
          <w:szCs w:val="22"/>
        </w:rPr>
        <w:t xml:space="preserve">– faza,  </w:t>
      </w:r>
      <w:r w:rsidR="00557DBF" w:rsidRPr="003E161B">
        <w:rPr>
          <w:rFonts w:ascii="Arial" w:hAnsi="Arial" w:cs="Arial"/>
          <w:sz w:val="22"/>
          <w:szCs w:val="22"/>
        </w:rPr>
        <w:t>ciemno</w:t>
      </w:r>
      <w:r w:rsidRPr="003E161B">
        <w:rPr>
          <w:rFonts w:ascii="Arial" w:hAnsi="Arial" w:cs="Arial"/>
          <w:sz w:val="22"/>
          <w:szCs w:val="22"/>
        </w:rPr>
        <w:t xml:space="preserve"> niebieski – neutralny, żółto</w:t>
      </w:r>
      <w:r w:rsidR="00557DBF" w:rsidRPr="003E161B">
        <w:rPr>
          <w:rFonts w:ascii="Arial" w:hAnsi="Arial" w:cs="Arial"/>
          <w:sz w:val="22"/>
          <w:szCs w:val="22"/>
        </w:rPr>
        <w:t>-</w:t>
      </w:r>
      <w:r w:rsidRPr="003E161B">
        <w:rPr>
          <w:rFonts w:ascii="Arial" w:hAnsi="Arial" w:cs="Arial"/>
          <w:sz w:val="22"/>
          <w:szCs w:val="22"/>
        </w:rPr>
        <w:t>zielony – ochronny</w:t>
      </w:r>
      <w:r w:rsidR="003E161B">
        <w:rPr>
          <w:rFonts w:ascii="Arial" w:hAnsi="Arial" w:cs="Arial"/>
          <w:sz w:val="22"/>
          <w:szCs w:val="22"/>
        </w:rPr>
        <w:t>.</w:t>
      </w:r>
    </w:p>
    <w:p w14:paraId="3B0B5D18" w14:textId="77777777" w:rsidR="005A093B" w:rsidRDefault="00FD5AAF" w:rsidP="00461418">
      <w:pPr>
        <w:numPr>
          <w:ilvl w:val="0"/>
          <w:numId w:val="53"/>
        </w:numPr>
        <w:jc w:val="both"/>
        <w:rPr>
          <w:rFonts w:ascii="Arial" w:hAnsi="Arial" w:cs="Arial"/>
          <w:sz w:val="22"/>
          <w:szCs w:val="22"/>
        </w:rPr>
      </w:pPr>
      <w:r w:rsidRPr="003E161B">
        <w:rPr>
          <w:rFonts w:ascii="Arial" w:hAnsi="Arial" w:cs="Arial"/>
          <w:sz w:val="22"/>
          <w:szCs w:val="22"/>
        </w:rPr>
        <w:t xml:space="preserve">Kable do zaworów elektromagnetycznych </w:t>
      </w:r>
      <w:r w:rsidR="003E161B">
        <w:rPr>
          <w:rFonts w:ascii="Arial" w:hAnsi="Arial" w:cs="Arial"/>
          <w:sz w:val="22"/>
          <w:szCs w:val="22"/>
        </w:rPr>
        <w:t>muszą</w:t>
      </w:r>
      <w:r w:rsidRPr="003E161B">
        <w:rPr>
          <w:rFonts w:ascii="Arial" w:hAnsi="Arial" w:cs="Arial"/>
          <w:sz w:val="22"/>
          <w:szCs w:val="22"/>
        </w:rPr>
        <w:t xml:space="preserve"> być dwużyłowe o przekroju 2,5 mm</w:t>
      </w:r>
      <w:r w:rsidRPr="005A093B">
        <w:rPr>
          <w:rFonts w:ascii="Arial" w:hAnsi="Arial" w:cs="Arial"/>
          <w:sz w:val="22"/>
          <w:szCs w:val="22"/>
          <w:vertAlign w:val="superscript"/>
        </w:rPr>
        <w:t>2</w:t>
      </w:r>
      <w:r w:rsidRPr="003E161B">
        <w:rPr>
          <w:rFonts w:ascii="Arial" w:hAnsi="Arial" w:cs="Arial"/>
          <w:sz w:val="22"/>
          <w:szCs w:val="22"/>
        </w:rPr>
        <w:t xml:space="preserve"> (minimum), żyły – </w:t>
      </w:r>
      <w:r w:rsidR="00225EED" w:rsidRPr="003E161B">
        <w:rPr>
          <w:rFonts w:ascii="Arial" w:hAnsi="Arial" w:cs="Arial"/>
          <w:sz w:val="22"/>
          <w:szCs w:val="22"/>
        </w:rPr>
        <w:t>linka miedziana</w:t>
      </w:r>
      <w:r w:rsidRPr="003E161B">
        <w:rPr>
          <w:rFonts w:ascii="Arial" w:hAnsi="Arial" w:cs="Arial"/>
          <w:sz w:val="22"/>
          <w:szCs w:val="22"/>
        </w:rPr>
        <w:t>. Izolacja oraz osłona zewnętrzna wykonane</w:t>
      </w:r>
      <w:r w:rsidR="00F859E0">
        <w:rPr>
          <w:rFonts w:ascii="Arial" w:hAnsi="Arial" w:cs="Arial"/>
          <w:sz w:val="22"/>
          <w:szCs w:val="22"/>
        </w:rPr>
        <w:t xml:space="preserve">           </w:t>
      </w:r>
      <w:r w:rsidRPr="003E161B">
        <w:rPr>
          <w:rFonts w:ascii="Arial" w:hAnsi="Arial" w:cs="Arial"/>
          <w:sz w:val="22"/>
          <w:szCs w:val="22"/>
        </w:rPr>
        <w:t xml:space="preserve"> z </w:t>
      </w:r>
      <w:r w:rsidR="00851FD7" w:rsidRPr="003E161B">
        <w:rPr>
          <w:rFonts w:ascii="Arial" w:hAnsi="Arial" w:cs="Arial"/>
          <w:sz w:val="22"/>
          <w:szCs w:val="22"/>
        </w:rPr>
        <w:t>PVC</w:t>
      </w:r>
      <w:r w:rsidR="00BB234F" w:rsidRPr="003E161B">
        <w:rPr>
          <w:rFonts w:ascii="Arial" w:hAnsi="Arial" w:cs="Arial"/>
          <w:sz w:val="22"/>
          <w:szCs w:val="22"/>
        </w:rPr>
        <w:t>, powłoka zewnętrzna koloru czarnego, kolo</w:t>
      </w:r>
      <w:r w:rsidR="005A093B">
        <w:rPr>
          <w:rFonts w:ascii="Arial" w:hAnsi="Arial" w:cs="Arial"/>
          <w:sz w:val="22"/>
          <w:szCs w:val="22"/>
        </w:rPr>
        <w:t xml:space="preserve">ry izolacji przewodów: </w:t>
      </w:r>
      <w:r w:rsidR="00BB234F" w:rsidRPr="003E161B">
        <w:rPr>
          <w:rFonts w:ascii="Arial" w:hAnsi="Arial" w:cs="Arial"/>
          <w:sz w:val="22"/>
          <w:szCs w:val="22"/>
        </w:rPr>
        <w:t>„+”</w:t>
      </w:r>
      <w:r w:rsidR="005A093B">
        <w:rPr>
          <w:rFonts w:ascii="Arial" w:hAnsi="Arial" w:cs="Arial"/>
          <w:sz w:val="22"/>
          <w:szCs w:val="22"/>
        </w:rPr>
        <w:t xml:space="preserve"> czerwony, </w:t>
      </w:r>
      <w:r w:rsidR="00BB234F" w:rsidRPr="003E161B">
        <w:rPr>
          <w:rFonts w:ascii="Arial" w:hAnsi="Arial" w:cs="Arial"/>
          <w:sz w:val="22"/>
          <w:szCs w:val="22"/>
        </w:rPr>
        <w:t>„-”</w:t>
      </w:r>
      <w:r w:rsidR="005A093B">
        <w:rPr>
          <w:rFonts w:ascii="Arial" w:hAnsi="Arial" w:cs="Arial"/>
          <w:sz w:val="22"/>
          <w:szCs w:val="22"/>
        </w:rPr>
        <w:t xml:space="preserve"> czarny</w:t>
      </w:r>
      <w:r w:rsidRPr="003E161B">
        <w:rPr>
          <w:rFonts w:ascii="Arial" w:hAnsi="Arial" w:cs="Arial"/>
          <w:sz w:val="22"/>
          <w:szCs w:val="22"/>
        </w:rPr>
        <w:t xml:space="preserve">. Zasilanie zaworów elektromagnetycznych </w:t>
      </w:r>
      <w:r w:rsidR="005A093B">
        <w:rPr>
          <w:rFonts w:ascii="Arial" w:hAnsi="Arial" w:cs="Arial"/>
          <w:sz w:val="22"/>
          <w:szCs w:val="22"/>
        </w:rPr>
        <w:t xml:space="preserve">- </w:t>
      </w:r>
      <w:r w:rsidRPr="003E161B">
        <w:rPr>
          <w:rFonts w:ascii="Arial" w:hAnsi="Arial" w:cs="Arial"/>
          <w:sz w:val="22"/>
          <w:szCs w:val="22"/>
        </w:rPr>
        <w:t>24V DC</w:t>
      </w:r>
      <w:r w:rsidRPr="005A093B">
        <w:rPr>
          <w:rFonts w:ascii="Arial" w:hAnsi="Arial" w:cs="Arial"/>
          <w:sz w:val="22"/>
          <w:szCs w:val="22"/>
        </w:rPr>
        <w:t>. Przy dużych długościach kabli przekrój żył powinien wynosić 4 mm</w:t>
      </w:r>
      <w:r w:rsidRPr="005A093B">
        <w:rPr>
          <w:rFonts w:ascii="Arial" w:hAnsi="Arial" w:cs="Arial"/>
          <w:sz w:val="22"/>
          <w:szCs w:val="22"/>
          <w:vertAlign w:val="superscript"/>
        </w:rPr>
        <w:t>2</w:t>
      </w:r>
      <w:r w:rsidRPr="005A093B">
        <w:rPr>
          <w:rFonts w:ascii="Arial" w:hAnsi="Arial" w:cs="Arial"/>
          <w:sz w:val="22"/>
          <w:szCs w:val="22"/>
        </w:rPr>
        <w:t xml:space="preserve"> aby uniknąć spadku napięcia.</w:t>
      </w:r>
    </w:p>
    <w:p w14:paraId="3DFF441A" w14:textId="77777777" w:rsidR="005A093B"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jednoparowe </w:t>
      </w:r>
      <w:r w:rsidR="007B4342" w:rsidRPr="005A093B">
        <w:rPr>
          <w:rFonts w:ascii="Arial" w:hAnsi="Arial" w:cs="Arial"/>
          <w:sz w:val="22"/>
          <w:szCs w:val="22"/>
        </w:rPr>
        <w:t>(sygnał</w:t>
      </w:r>
      <w:r w:rsidR="00800616">
        <w:rPr>
          <w:rFonts w:ascii="Arial" w:hAnsi="Arial" w:cs="Arial"/>
          <w:sz w:val="22"/>
          <w:szCs w:val="22"/>
        </w:rPr>
        <w:t>y</w:t>
      </w:r>
      <w:r w:rsidR="007B4342" w:rsidRPr="005A093B">
        <w:rPr>
          <w:rFonts w:ascii="Arial" w:hAnsi="Arial" w:cs="Arial"/>
          <w:sz w:val="22"/>
          <w:szCs w:val="22"/>
        </w:rPr>
        <w:t xml:space="preserve"> </w:t>
      </w:r>
      <w:r w:rsidR="007B4342">
        <w:rPr>
          <w:rFonts w:ascii="Arial" w:hAnsi="Arial" w:cs="Arial"/>
          <w:sz w:val="22"/>
          <w:szCs w:val="22"/>
        </w:rPr>
        <w:t>analogow</w:t>
      </w:r>
      <w:r w:rsidR="00800616">
        <w:rPr>
          <w:rFonts w:ascii="Arial" w:hAnsi="Arial" w:cs="Arial"/>
          <w:sz w:val="22"/>
          <w:szCs w:val="22"/>
        </w:rPr>
        <w:t>e</w:t>
      </w:r>
      <w:r w:rsidR="007B4342">
        <w:rPr>
          <w:rFonts w:ascii="Arial" w:hAnsi="Arial" w:cs="Arial"/>
          <w:sz w:val="22"/>
          <w:szCs w:val="22"/>
        </w:rPr>
        <w:t xml:space="preserve"> lub dwustanow</w:t>
      </w:r>
      <w:r w:rsidR="00800616">
        <w:rPr>
          <w:rFonts w:ascii="Arial" w:hAnsi="Arial" w:cs="Arial"/>
          <w:sz w:val="22"/>
          <w:szCs w:val="22"/>
        </w:rPr>
        <w:t>e</w:t>
      </w:r>
      <w:r w:rsidR="007B4342" w:rsidRPr="005A093B">
        <w:rPr>
          <w:rFonts w:ascii="Arial" w:hAnsi="Arial" w:cs="Arial"/>
          <w:sz w:val="22"/>
          <w:szCs w:val="22"/>
        </w:rPr>
        <w:t>)</w:t>
      </w:r>
      <w:r w:rsidR="007B4342">
        <w:rPr>
          <w:rFonts w:ascii="Arial" w:hAnsi="Arial" w:cs="Arial"/>
          <w:sz w:val="22"/>
          <w:szCs w:val="22"/>
        </w:rPr>
        <w:t xml:space="preserve"> </w:t>
      </w:r>
      <w:r w:rsidRPr="005A093B">
        <w:rPr>
          <w:rFonts w:ascii="Arial" w:hAnsi="Arial" w:cs="Arial"/>
          <w:sz w:val="22"/>
          <w:szCs w:val="22"/>
        </w:rPr>
        <w:t>– żył</w:t>
      </w:r>
      <w:r w:rsidR="00486286">
        <w:rPr>
          <w:rFonts w:ascii="Arial" w:hAnsi="Arial" w:cs="Arial"/>
          <w:sz w:val="22"/>
          <w:szCs w:val="22"/>
        </w:rPr>
        <w:t>y giętkie, wielodrutowe, skręcone z miękkich drutów miedzianych</w:t>
      </w:r>
      <w:r w:rsidRPr="005A093B">
        <w:rPr>
          <w:rFonts w:ascii="Arial" w:hAnsi="Arial" w:cs="Arial"/>
          <w:sz w:val="22"/>
          <w:szCs w:val="22"/>
        </w:rPr>
        <w:t xml:space="preserve">, przekrój </w:t>
      </w:r>
      <w:r w:rsidR="00486286">
        <w:rPr>
          <w:rFonts w:ascii="Arial" w:hAnsi="Arial" w:cs="Arial"/>
          <w:sz w:val="22"/>
          <w:szCs w:val="22"/>
        </w:rPr>
        <w:t xml:space="preserve">żyły </w:t>
      </w:r>
      <w:r w:rsidR="00486286">
        <w:rPr>
          <w:rFonts w:ascii="Arial" w:hAnsi="Arial" w:cs="Arial"/>
          <w:sz w:val="22"/>
          <w:szCs w:val="22"/>
        </w:rPr>
        <w:br/>
      </w:r>
      <w:r w:rsidRPr="005A093B">
        <w:rPr>
          <w:rFonts w:ascii="Arial" w:hAnsi="Arial" w:cs="Arial"/>
          <w:sz w:val="22"/>
          <w:szCs w:val="22"/>
        </w:rPr>
        <w:t>1,0 mm</w:t>
      </w:r>
      <w:r w:rsidRPr="005A093B">
        <w:rPr>
          <w:rFonts w:ascii="Arial" w:hAnsi="Arial" w:cs="Arial"/>
          <w:sz w:val="22"/>
          <w:szCs w:val="22"/>
          <w:vertAlign w:val="superscript"/>
        </w:rPr>
        <w:t>2</w:t>
      </w:r>
      <w:r w:rsidRPr="005A093B">
        <w:rPr>
          <w:rFonts w:ascii="Arial" w:hAnsi="Arial" w:cs="Arial"/>
          <w:sz w:val="22"/>
          <w:szCs w:val="22"/>
        </w:rPr>
        <w:t xml:space="preserve">, </w:t>
      </w:r>
      <w:r w:rsidR="00800616">
        <w:rPr>
          <w:rFonts w:ascii="Arial" w:hAnsi="Arial" w:cs="Arial"/>
          <w:sz w:val="22"/>
          <w:szCs w:val="22"/>
        </w:rPr>
        <w:t>ośrodek kabla owinięty taśma poliestrową, ekran w postaci oplotu z drutów miedzianych ocynowanych,</w:t>
      </w:r>
      <w:r w:rsidR="00C35E63" w:rsidRPr="005A093B">
        <w:rPr>
          <w:rFonts w:ascii="Arial" w:hAnsi="Arial" w:cs="Arial"/>
          <w:sz w:val="22"/>
          <w:szCs w:val="22"/>
        </w:rPr>
        <w:t xml:space="preserve"> </w:t>
      </w:r>
      <w:r w:rsidR="00800616">
        <w:rPr>
          <w:rFonts w:ascii="Arial" w:hAnsi="Arial" w:cs="Arial"/>
          <w:sz w:val="22"/>
          <w:szCs w:val="22"/>
        </w:rPr>
        <w:t>powłoka</w:t>
      </w:r>
      <w:r w:rsidRPr="005A093B">
        <w:rPr>
          <w:rFonts w:ascii="Arial" w:hAnsi="Arial" w:cs="Arial"/>
          <w:sz w:val="22"/>
          <w:szCs w:val="22"/>
        </w:rPr>
        <w:t xml:space="preserve"> zewnętrzna </w:t>
      </w:r>
      <w:r w:rsidR="00C35E63" w:rsidRPr="005A093B">
        <w:rPr>
          <w:rFonts w:ascii="Arial" w:hAnsi="Arial" w:cs="Arial"/>
          <w:sz w:val="22"/>
          <w:szCs w:val="22"/>
        </w:rPr>
        <w:t xml:space="preserve">wykonana </w:t>
      </w:r>
      <w:r w:rsidRPr="005A093B">
        <w:rPr>
          <w:rFonts w:ascii="Arial" w:hAnsi="Arial" w:cs="Arial"/>
          <w:sz w:val="22"/>
          <w:szCs w:val="22"/>
        </w:rPr>
        <w:t xml:space="preserve">z </w:t>
      </w:r>
      <w:r w:rsidR="00851FD7" w:rsidRPr="005A093B">
        <w:rPr>
          <w:rFonts w:ascii="Arial" w:hAnsi="Arial" w:cs="Arial"/>
          <w:sz w:val="22"/>
          <w:szCs w:val="22"/>
        </w:rPr>
        <w:t>PVC</w:t>
      </w:r>
      <w:r w:rsidR="00800616">
        <w:rPr>
          <w:rFonts w:ascii="Arial" w:hAnsi="Arial" w:cs="Arial"/>
          <w:sz w:val="22"/>
          <w:szCs w:val="22"/>
        </w:rPr>
        <w:t xml:space="preserve"> koloru szarego</w:t>
      </w:r>
      <w:r w:rsidR="00980FA1" w:rsidRPr="005A093B">
        <w:rPr>
          <w:rFonts w:ascii="Arial" w:hAnsi="Arial" w:cs="Arial"/>
          <w:sz w:val="22"/>
          <w:szCs w:val="22"/>
        </w:rPr>
        <w:t xml:space="preserve">, kolory izolacji </w:t>
      </w:r>
      <w:r w:rsidR="00800616">
        <w:rPr>
          <w:rFonts w:ascii="Arial" w:hAnsi="Arial" w:cs="Arial"/>
          <w:sz w:val="22"/>
          <w:szCs w:val="22"/>
        </w:rPr>
        <w:t>żył</w:t>
      </w:r>
      <w:r w:rsidR="00980FA1" w:rsidRPr="005A093B">
        <w:rPr>
          <w:rFonts w:ascii="Arial" w:hAnsi="Arial" w:cs="Arial"/>
          <w:sz w:val="22"/>
          <w:szCs w:val="22"/>
        </w:rPr>
        <w:t>: „+”</w:t>
      </w:r>
      <w:r w:rsidR="00800616">
        <w:rPr>
          <w:rFonts w:ascii="Arial" w:hAnsi="Arial" w:cs="Arial"/>
          <w:sz w:val="22"/>
          <w:szCs w:val="22"/>
        </w:rPr>
        <w:t xml:space="preserve"> biały</w:t>
      </w:r>
      <w:r w:rsidR="00980FA1" w:rsidRPr="005A093B">
        <w:rPr>
          <w:rFonts w:ascii="Arial" w:hAnsi="Arial" w:cs="Arial"/>
          <w:sz w:val="22"/>
          <w:szCs w:val="22"/>
        </w:rPr>
        <w:t>, „-”</w:t>
      </w:r>
      <w:r w:rsidR="00800616">
        <w:rPr>
          <w:rFonts w:ascii="Arial" w:hAnsi="Arial" w:cs="Arial"/>
          <w:sz w:val="22"/>
          <w:szCs w:val="22"/>
        </w:rPr>
        <w:t xml:space="preserve"> czarny</w:t>
      </w:r>
      <w:r w:rsidR="005A093B">
        <w:rPr>
          <w:rFonts w:ascii="Arial" w:hAnsi="Arial" w:cs="Arial"/>
          <w:sz w:val="22"/>
          <w:szCs w:val="22"/>
        </w:rPr>
        <w:t>.</w:t>
      </w:r>
    </w:p>
    <w:p w14:paraId="04E45FE2" w14:textId="77777777" w:rsidR="00FD5AAF" w:rsidRDefault="00FD5AAF" w:rsidP="00461418">
      <w:pPr>
        <w:numPr>
          <w:ilvl w:val="0"/>
          <w:numId w:val="53"/>
        </w:numPr>
        <w:jc w:val="both"/>
        <w:rPr>
          <w:rFonts w:ascii="Arial" w:hAnsi="Arial" w:cs="Arial"/>
          <w:sz w:val="22"/>
          <w:szCs w:val="22"/>
        </w:rPr>
      </w:pPr>
      <w:r w:rsidRPr="005A093B">
        <w:rPr>
          <w:rFonts w:ascii="Arial" w:hAnsi="Arial" w:cs="Arial"/>
          <w:sz w:val="22"/>
          <w:szCs w:val="22"/>
        </w:rPr>
        <w:t xml:space="preserve">Kable sygnałowe wieloparowe (dla sygnałów </w:t>
      </w:r>
      <w:r w:rsidR="009A2C47">
        <w:rPr>
          <w:rFonts w:ascii="Arial" w:hAnsi="Arial" w:cs="Arial"/>
          <w:sz w:val="22"/>
          <w:szCs w:val="22"/>
        </w:rPr>
        <w:t>analogowych lub dwustanowych</w:t>
      </w:r>
      <w:r w:rsidRPr="005A093B">
        <w:rPr>
          <w:rFonts w:ascii="Arial" w:hAnsi="Arial" w:cs="Arial"/>
          <w:sz w:val="22"/>
          <w:szCs w:val="22"/>
        </w:rPr>
        <w:t xml:space="preserve">) – </w:t>
      </w:r>
      <w:r w:rsidR="00800616" w:rsidRPr="005A093B">
        <w:rPr>
          <w:rFonts w:ascii="Arial" w:hAnsi="Arial" w:cs="Arial"/>
          <w:sz w:val="22"/>
          <w:szCs w:val="22"/>
        </w:rPr>
        <w:t>żył</w:t>
      </w:r>
      <w:r w:rsidR="00800616">
        <w:rPr>
          <w:rFonts w:ascii="Arial" w:hAnsi="Arial" w:cs="Arial"/>
          <w:sz w:val="22"/>
          <w:szCs w:val="22"/>
        </w:rPr>
        <w:t>y giętkie, wielodrutowe, skręcone z miękkich drutów miedzianych</w:t>
      </w:r>
      <w:r w:rsidR="00800616" w:rsidRPr="005A093B">
        <w:rPr>
          <w:rFonts w:ascii="Arial" w:hAnsi="Arial" w:cs="Arial"/>
          <w:sz w:val="22"/>
          <w:szCs w:val="22"/>
        </w:rPr>
        <w:t xml:space="preserve">, przekrój </w:t>
      </w:r>
      <w:r w:rsidR="00800616">
        <w:rPr>
          <w:rFonts w:ascii="Arial" w:hAnsi="Arial" w:cs="Arial"/>
          <w:sz w:val="22"/>
          <w:szCs w:val="22"/>
        </w:rPr>
        <w:t>żyły</w:t>
      </w:r>
      <w:r w:rsidR="00E83DF3" w:rsidRPr="005A093B">
        <w:rPr>
          <w:rFonts w:ascii="Arial" w:hAnsi="Arial" w:cs="Arial"/>
          <w:sz w:val="22"/>
          <w:szCs w:val="22"/>
        </w:rPr>
        <w:t xml:space="preserve"> </w:t>
      </w:r>
      <w:r w:rsidRPr="005A093B">
        <w:rPr>
          <w:rFonts w:ascii="Arial" w:hAnsi="Arial" w:cs="Arial"/>
          <w:sz w:val="22"/>
          <w:szCs w:val="22"/>
        </w:rPr>
        <w:t>0,75mm</w:t>
      </w:r>
      <w:r w:rsidRPr="009A2C47">
        <w:rPr>
          <w:rFonts w:ascii="Arial" w:hAnsi="Arial" w:cs="Arial"/>
          <w:sz w:val="22"/>
          <w:szCs w:val="22"/>
          <w:vertAlign w:val="superscript"/>
        </w:rPr>
        <w:t>2</w:t>
      </w:r>
      <w:r w:rsidR="009A2C47">
        <w:rPr>
          <w:rFonts w:ascii="Arial" w:hAnsi="Arial" w:cs="Arial"/>
          <w:sz w:val="22"/>
          <w:szCs w:val="22"/>
        </w:rPr>
        <w:t xml:space="preserve"> lub 1,0mm</w:t>
      </w:r>
      <w:r w:rsidR="009A2C47">
        <w:rPr>
          <w:rFonts w:ascii="Arial" w:hAnsi="Arial" w:cs="Arial"/>
          <w:sz w:val="22"/>
          <w:szCs w:val="22"/>
          <w:vertAlign w:val="superscript"/>
        </w:rPr>
        <w:t>2</w:t>
      </w:r>
      <w:r w:rsidR="00800616">
        <w:rPr>
          <w:rFonts w:ascii="Arial" w:hAnsi="Arial" w:cs="Arial"/>
          <w:sz w:val="22"/>
          <w:szCs w:val="22"/>
        </w:rPr>
        <w:t>,</w:t>
      </w:r>
      <w:r w:rsidRPr="005A093B">
        <w:rPr>
          <w:rFonts w:ascii="Arial" w:hAnsi="Arial" w:cs="Arial"/>
          <w:sz w:val="22"/>
          <w:szCs w:val="22"/>
        </w:rPr>
        <w:t xml:space="preserve"> </w:t>
      </w:r>
      <w:r w:rsidR="00E83DF3" w:rsidRPr="005A093B">
        <w:rPr>
          <w:rFonts w:ascii="Arial" w:hAnsi="Arial" w:cs="Arial"/>
          <w:sz w:val="22"/>
          <w:szCs w:val="22"/>
        </w:rPr>
        <w:t>skręcane</w:t>
      </w:r>
      <w:r w:rsidR="009A2C47" w:rsidRPr="009A2C47">
        <w:rPr>
          <w:rFonts w:ascii="Arial" w:hAnsi="Arial" w:cs="Arial"/>
          <w:sz w:val="22"/>
          <w:szCs w:val="22"/>
        </w:rPr>
        <w:t xml:space="preserve"> </w:t>
      </w:r>
      <w:r w:rsidR="009A2C47" w:rsidRPr="005A093B">
        <w:rPr>
          <w:rFonts w:ascii="Arial" w:hAnsi="Arial" w:cs="Arial"/>
          <w:sz w:val="22"/>
          <w:szCs w:val="22"/>
        </w:rPr>
        <w:t>parami</w:t>
      </w:r>
      <w:r w:rsidR="00E83DF3" w:rsidRPr="005A093B">
        <w:rPr>
          <w:rFonts w:ascii="Arial" w:hAnsi="Arial" w:cs="Arial"/>
          <w:sz w:val="22"/>
          <w:szCs w:val="22"/>
        </w:rPr>
        <w:t xml:space="preserve">, </w:t>
      </w:r>
      <w:r w:rsidR="00740DDB">
        <w:rPr>
          <w:rFonts w:ascii="Arial" w:hAnsi="Arial" w:cs="Arial"/>
          <w:sz w:val="22"/>
          <w:szCs w:val="22"/>
        </w:rPr>
        <w:t xml:space="preserve">pary skręcone w ośrodek, </w:t>
      </w:r>
      <w:r w:rsidR="00E83DF3" w:rsidRPr="005A093B">
        <w:rPr>
          <w:rFonts w:ascii="Arial" w:hAnsi="Arial" w:cs="Arial"/>
          <w:sz w:val="22"/>
          <w:szCs w:val="22"/>
        </w:rPr>
        <w:t xml:space="preserve">numerowane </w:t>
      </w:r>
      <w:r w:rsidR="00F859E0">
        <w:rPr>
          <w:rFonts w:ascii="Arial" w:hAnsi="Arial" w:cs="Arial"/>
          <w:sz w:val="22"/>
          <w:szCs w:val="22"/>
        </w:rPr>
        <w:t xml:space="preserve">         </w:t>
      </w:r>
      <w:r w:rsidR="00E83DF3" w:rsidRPr="005A093B">
        <w:rPr>
          <w:rFonts w:ascii="Arial" w:hAnsi="Arial" w:cs="Arial"/>
          <w:sz w:val="22"/>
          <w:szCs w:val="22"/>
        </w:rPr>
        <w:t>i ekranowan</w:t>
      </w:r>
      <w:r w:rsidR="00740DDB">
        <w:rPr>
          <w:rFonts w:ascii="Arial" w:hAnsi="Arial" w:cs="Arial"/>
          <w:sz w:val="22"/>
          <w:szCs w:val="22"/>
        </w:rPr>
        <w:t>e</w:t>
      </w:r>
      <w:r w:rsidR="00800616">
        <w:rPr>
          <w:rFonts w:ascii="Arial" w:hAnsi="Arial" w:cs="Arial"/>
          <w:sz w:val="22"/>
          <w:szCs w:val="22"/>
        </w:rPr>
        <w:t xml:space="preserve"> </w:t>
      </w:r>
      <w:r w:rsidR="00740DDB">
        <w:rPr>
          <w:rFonts w:ascii="Arial" w:hAnsi="Arial" w:cs="Arial"/>
          <w:sz w:val="22"/>
          <w:szCs w:val="22"/>
        </w:rPr>
        <w:t>(ekranowanie par i ekran wspólny)</w:t>
      </w:r>
      <w:r w:rsidRPr="005A093B">
        <w:rPr>
          <w:rFonts w:ascii="Arial" w:hAnsi="Arial" w:cs="Arial"/>
          <w:sz w:val="22"/>
          <w:szCs w:val="22"/>
        </w:rPr>
        <w:t>.</w:t>
      </w:r>
      <w:r w:rsidR="00E83DF3" w:rsidRPr="005A093B">
        <w:rPr>
          <w:rFonts w:ascii="Arial" w:hAnsi="Arial" w:cs="Arial"/>
          <w:sz w:val="22"/>
          <w:szCs w:val="22"/>
        </w:rPr>
        <w:t xml:space="preserve"> </w:t>
      </w:r>
      <w:r w:rsidR="008375B1" w:rsidRPr="005A093B">
        <w:rPr>
          <w:rFonts w:ascii="Arial" w:hAnsi="Arial" w:cs="Arial"/>
          <w:sz w:val="22"/>
          <w:szCs w:val="22"/>
        </w:rPr>
        <w:t xml:space="preserve">Preferowane są następujące </w:t>
      </w:r>
      <w:r w:rsidR="007B4342">
        <w:rPr>
          <w:rFonts w:ascii="Arial" w:hAnsi="Arial" w:cs="Arial"/>
          <w:sz w:val="22"/>
          <w:szCs w:val="22"/>
        </w:rPr>
        <w:t>ilości par w kablach</w:t>
      </w:r>
      <w:r w:rsidR="00740DDB">
        <w:rPr>
          <w:rFonts w:ascii="Arial" w:hAnsi="Arial" w:cs="Arial"/>
          <w:sz w:val="22"/>
          <w:szCs w:val="22"/>
        </w:rPr>
        <w:t xml:space="preserve"> wieloparowych</w:t>
      </w:r>
      <w:r w:rsidR="008375B1" w:rsidRPr="005A093B">
        <w:rPr>
          <w:rFonts w:ascii="Arial" w:hAnsi="Arial" w:cs="Arial"/>
          <w:sz w:val="22"/>
          <w:szCs w:val="22"/>
        </w:rPr>
        <w:t>:</w:t>
      </w:r>
      <w:r w:rsidRPr="005A093B">
        <w:rPr>
          <w:rFonts w:ascii="Arial" w:hAnsi="Arial" w:cs="Arial"/>
          <w:sz w:val="22"/>
          <w:szCs w:val="22"/>
        </w:rPr>
        <w:t xml:space="preserve"> </w:t>
      </w:r>
      <w:r w:rsidR="007B4342">
        <w:rPr>
          <w:rFonts w:ascii="Arial" w:hAnsi="Arial" w:cs="Arial"/>
          <w:sz w:val="22"/>
          <w:szCs w:val="22"/>
        </w:rPr>
        <w:t>8, 12, 16, 24</w:t>
      </w:r>
      <w:r w:rsidR="00486286">
        <w:rPr>
          <w:rFonts w:ascii="Arial" w:hAnsi="Arial" w:cs="Arial"/>
          <w:sz w:val="22"/>
          <w:szCs w:val="22"/>
        </w:rPr>
        <w:t>.</w:t>
      </w:r>
    </w:p>
    <w:p w14:paraId="483F0AB0" w14:textId="77777777" w:rsidR="008C0630" w:rsidRDefault="00FD5AAF" w:rsidP="00461418">
      <w:pPr>
        <w:numPr>
          <w:ilvl w:val="0"/>
          <w:numId w:val="53"/>
        </w:numPr>
        <w:jc w:val="both"/>
        <w:rPr>
          <w:rFonts w:ascii="Arial" w:hAnsi="Arial" w:cs="Arial"/>
          <w:sz w:val="22"/>
          <w:szCs w:val="22"/>
        </w:rPr>
      </w:pPr>
      <w:r w:rsidRPr="00486286">
        <w:rPr>
          <w:rFonts w:ascii="Arial" w:hAnsi="Arial" w:cs="Arial"/>
          <w:sz w:val="22"/>
          <w:szCs w:val="22"/>
        </w:rPr>
        <w:t>Kable kompensacyjne do termopar – jednoparowe</w:t>
      </w:r>
      <w:r w:rsidR="0054236E" w:rsidRPr="00486286">
        <w:rPr>
          <w:rFonts w:ascii="Arial" w:hAnsi="Arial" w:cs="Arial"/>
          <w:sz w:val="22"/>
          <w:szCs w:val="22"/>
        </w:rPr>
        <w:t xml:space="preserve">, </w:t>
      </w:r>
      <w:r w:rsidR="008C0630" w:rsidRPr="008C0630">
        <w:rPr>
          <w:rFonts w:ascii="Arial" w:hAnsi="Arial" w:cs="Arial"/>
          <w:sz w:val="22"/>
          <w:szCs w:val="22"/>
        </w:rPr>
        <w:t xml:space="preserve">przekrój żyły AWG </w:t>
      </w:r>
      <w:r w:rsidR="008C0630">
        <w:rPr>
          <w:rFonts w:ascii="Arial" w:hAnsi="Arial" w:cs="Arial"/>
          <w:sz w:val="22"/>
          <w:szCs w:val="22"/>
        </w:rPr>
        <w:t>16</w:t>
      </w:r>
      <w:r w:rsidR="008C0630" w:rsidRPr="008C0630">
        <w:rPr>
          <w:rFonts w:ascii="Arial" w:hAnsi="Arial" w:cs="Arial"/>
          <w:sz w:val="22"/>
          <w:szCs w:val="22"/>
        </w:rPr>
        <w:t xml:space="preserve"> (</w:t>
      </w:r>
      <w:r w:rsidR="008C0630">
        <w:rPr>
          <w:rFonts w:ascii="Arial" w:hAnsi="Arial" w:cs="Arial"/>
          <w:sz w:val="22"/>
          <w:szCs w:val="22"/>
        </w:rPr>
        <w:t>1</w:t>
      </w:r>
      <w:r w:rsidR="008C0630" w:rsidRPr="008C0630">
        <w:rPr>
          <w:rFonts w:ascii="Arial" w:hAnsi="Arial" w:cs="Arial"/>
          <w:sz w:val="22"/>
          <w:szCs w:val="22"/>
        </w:rPr>
        <w:t>,</w:t>
      </w:r>
      <w:r w:rsidR="008C0630">
        <w:rPr>
          <w:rFonts w:ascii="Arial" w:hAnsi="Arial" w:cs="Arial"/>
          <w:sz w:val="22"/>
          <w:szCs w:val="22"/>
        </w:rPr>
        <w:t>31</w:t>
      </w:r>
      <w:r w:rsidR="008C0630" w:rsidRPr="008C0630">
        <w:rPr>
          <w:rFonts w:ascii="Arial" w:hAnsi="Arial" w:cs="Arial"/>
          <w:sz w:val="22"/>
          <w:szCs w:val="22"/>
        </w:rPr>
        <w:t>mm</w:t>
      </w:r>
      <w:r w:rsidR="008C0630" w:rsidRPr="008C0630">
        <w:rPr>
          <w:rFonts w:ascii="Arial" w:hAnsi="Arial" w:cs="Arial"/>
          <w:sz w:val="22"/>
          <w:szCs w:val="22"/>
          <w:vertAlign w:val="superscript"/>
        </w:rPr>
        <w:t>2</w:t>
      </w:r>
      <w:r w:rsidR="008C0630" w:rsidRPr="008C0630">
        <w:rPr>
          <w:rFonts w:ascii="Arial" w:hAnsi="Arial" w:cs="Arial"/>
          <w:sz w:val="22"/>
          <w:szCs w:val="22"/>
        </w:rPr>
        <w:t>)</w:t>
      </w:r>
      <w:r w:rsidR="008C0630">
        <w:rPr>
          <w:rFonts w:ascii="Arial" w:hAnsi="Arial" w:cs="Arial"/>
          <w:sz w:val="22"/>
          <w:szCs w:val="22"/>
        </w:rPr>
        <w:t>,</w:t>
      </w:r>
      <w:r w:rsidR="0054236E" w:rsidRPr="00486286">
        <w:rPr>
          <w:rFonts w:ascii="Arial" w:hAnsi="Arial" w:cs="Arial"/>
          <w:sz w:val="22"/>
          <w:szCs w:val="22"/>
        </w:rPr>
        <w:t xml:space="preserve"> materiał w zależności od typu termopary – zgodnie </w:t>
      </w:r>
      <w:r w:rsidR="007204D8" w:rsidRPr="00486286">
        <w:rPr>
          <w:rFonts w:ascii="Arial" w:hAnsi="Arial" w:cs="Arial"/>
          <w:sz w:val="22"/>
          <w:szCs w:val="22"/>
        </w:rPr>
        <w:t>z PN-</w:t>
      </w:r>
      <w:r w:rsidR="0054236E" w:rsidRPr="00486286">
        <w:rPr>
          <w:rFonts w:ascii="Arial" w:hAnsi="Arial" w:cs="Arial"/>
          <w:sz w:val="22"/>
          <w:szCs w:val="22"/>
        </w:rPr>
        <w:t xml:space="preserve">EN 60584-1. </w:t>
      </w:r>
      <w:r w:rsidRPr="00486286">
        <w:rPr>
          <w:rFonts w:ascii="Arial" w:hAnsi="Arial" w:cs="Arial"/>
          <w:sz w:val="22"/>
          <w:szCs w:val="22"/>
        </w:rPr>
        <w:t>Ekranowanie</w:t>
      </w:r>
      <w:r w:rsidR="00EA3D46" w:rsidRPr="00486286">
        <w:rPr>
          <w:rFonts w:ascii="Arial" w:hAnsi="Arial" w:cs="Arial"/>
          <w:sz w:val="22"/>
          <w:szCs w:val="22"/>
        </w:rPr>
        <w:t xml:space="preserve"> pary</w:t>
      </w:r>
      <w:r w:rsidRPr="00486286">
        <w:rPr>
          <w:rFonts w:ascii="Arial" w:hAnsi="Arial" w:cs="Arial"/>
          <w:sz w:val="22"/>
          <w:szCs w:val="22"/>
        </w:rPr>
        <w:t xml:space="preserve"> </w:t>
      </w:r>
      <w:r w:rsidR="00EA3D46" w:rsidRPr="00486286">
        <w:rPr>
          <w:rFonts w:ascii="Arial" w:hAnsi="Arial" w:cs="Arial"/>
          <w:sz w:val="22"/>
          <w:szCs w:val="22"/>
        </w:rPr>
        <w:t xml:space="preserve">- </w:t>
      </w:r>
      <w:r w:rsidRPr="00486286">
        <w:rPr>
          <w:rFonts w:ascii="Arial" w:hAnsi="Arial" w:cs="Arial"/>
          <w:sz w:val="22"/>
          <w:szCs w:val="22"/>
        </w:rPr>
        <w:t xml:space="preserve">100% </w:t>
      </w:r>
      <w:r w:rsidR="0054236E" w:rsidRPr="00486286">
        <w:rPr>
          <w:rFonts w:ascii="Arial" w:hAnsi="Arial" w:cs="Arial"/>
          <w:sz w:val="22"/>
          <w:szCs w:val="22"/>
        </w:rPr>
        <w:t xml:space="preserve">pokrycie </w:t>
      </w:r>
      <w:r w:rsidRPr="00486286">
        <w:rPr>
          <w:rFonts w:ascii="Arial" w:hAnsi="Arial" w:cs="Arial"/>
          <w:sz w:val="22"/>
          <w:szCs w:val="22"/>
        </w:rPr>
        <w:t xml:space="preserve">taśmą </w:t>
      </w:r>
      <w:r w:rsidR="0054236E" w:rsidRPr="00486286">
        <w:rPr>
          <w:rFonts w:ascii="Arial" w:hAnsi="Arial" w:cs="Arial"/>
          <w:sz w:val="22"/>
          <w:szCs w:val="22"/>
        </w:rPr>
        <w:t xml:space="preserve">poliestrową </w:t>
      </w:r>
      <w:r w:rsidRPr="00486286">
        <w:rPr>
          <w:rFonts w:ascii="Arial" w:hAnsi="Arial" w:cs="Arial"/>
          <w:sz w:val="22"/>
          <w:szCs w:val="22"/>
        </w:rPr>
        <w:t xml:space="preserve">aluminiową, żyła uziemiająca miedziana ocynowana. Izolacja żył oraz osłona zewnętrzna wykonane z </w:t>
      </w:r>
      <w:r w:rsidR="00851FD7" w:rsidRPr="00486286">
        <w:rPr>
          <w:rFonts w:ascii="Arial" w:hAnsi="Arial" w:cs="Arial"/>
          <w:sz w:val="22"/>
          <w:szCs w:val="22"/>
        </w:rPr>
        <w:t>PVC</w:t>
      </w:r>
      <w:r w:rsidRPr="00486286">
        <w:rPr>
          <w:rFonts w:ascii="Arial" w:hAnsi="Arial" w:cs="Arial"/>
          <w:sz w:val="22"/>
          <w:szCs w:val="22"/>
        </w:rPr>
        <w:t xml:space="preserve">, kody kolorów izolacji żył oraz osłon zgodne z </w:t>
      </w:r>
      <w:r w:rsidR="0054236E" w:rsidRPr="00486286">
        <w:rPr>
          <w:rFonts w:ascii="Arial" w:hAnsi="Arial" w:cs="Arial"/>
          <w:sz w:val="22"/>
          <w:szCs w:val="22"/>
        </w:rPr>
        <w:t>PN-EN 60584-3</w:t>
      </w:r>
      <w:r w:rsidR="008C0630">
        <w:rPr>
          <w:rFonts w:ascii="Arial" w:hAnsi="Arial" w:cs="Arial"/>
          <w:sz w:val="22"/>
          <w:szCs w:val="22"/>
        </w:rPr>
        <w:t>.</w:t>
      </w:r>
    </w:p>
    <w:p w14:paraId="3589D482" w14:textId="77777777" w:rsidR="008C0630" w:rsidRDefault="00FD5AAF" w:rsidP="00461418">
      <w:pPr>
        <w:numPr>
          <w:ilvl w:val="0"/>
          <w:numId w:val="53"/>
        </w:numPr>
        <w:jc w:val="both"/>
        <w:rPr>
          <w:rFonts w:ascii="Arial" w:hAnsi="Arial" w:cs="Arial"/>
          <w:sz w:val="22"/>
          <w:szCs w:val="22"/>
        </w:rPr>
      </w:pPr>
      <w:r w:rsidRPr="008C0630">
        <w:rPr>
          <w:rFonts w:ascii="Arial" w:hAnsi="Arial" w:cs="Arial"/>
          <w:sz w:val="22"/>
          <w:szCs w:val="22"/>
        </w:rPr>
        <w:t>Kable kompensacyjne do termopar wieloparowe – takie same, jak kable jednoparowe, przekrój żyły AWG 20 (0,</w:t>
      </w:r>
      <w:r w:rsidR="008C0630">
        <w:rPr>
          <w:rFonts w:ascii="Arial" w:hAnsi="Arial" w:cs="Arial"/>
          <w:sz w:val="22"/>
          <w:szCs w:val="22"/>
        </w:rPr>
        <w:t>52m</w:t>
      </w:r>
      <w:r w:rsidRPr="008C0630">
        <w:rPr>
          <w:rFonts w:ascii="Arial" w:hAnsi="Arial" w:cs="Arial"/>
          <w:sz w:val="22"/>
          <w:szCs w:val="22"/>
        </w:rPr>
        <w:t>m</w:t>
      </w:r>
      <w:r w:rsidRPr="008C0630">
        <w:rPr>
          <w:rFonts w:ascii="Arial" w:hAnsi="Arial" w:cs="Arial"/>
          <w:sz w:val="22"/>
          <w:szCs w:val="22"/>
          <w:vertAlign w:val="superscript"/>
        </w:rPr>
        <w:t>2</w:t>
      </w:r>
      <w:r w:rsidRPr="008C0630">
        <w:rPr>
          <w:rFonts w:ascii="Arial" w:hAnsi="Arial" w:cs="Arial"/>
          <w:sz w:val="22"/>
          <w:szCs w:val="22"/>
        </w:rPr>
        <w:t>), pary ponumerowane z dodatkową izolowaną żyłą miedzianą o przekroju 0,5 mm</w:t>
      </w:r>
      <w:r w:rsidRPr="008C0630">
        <w:rPr>
          <w:rFonts w:ascii="Arial" w:hAnsi="Arial" w:cs="Arial"/>
          <w:sz w:val="22"/>
          <w:szCs w:val="22"/>
          <w:vertAlign w:val="superscript"/>
        </w:rPr>
        <w:t>2</w:t>
      </w:r>
      <w:r w:rsidRPr="008C0630">
        <w:rPr>
          <w:rFonts w:ascii="Arial" w:hAnsi="Arial" w:cs="Arial"/>
          <w:sz w:val="22"/>
          <w:szCs w:val="22"/>
        </w:rPr>
        <w:t xml:space="preserve"> do komunikacji. Ekran wspólny z żyłą uziemiającą miedzianą ocynowaną</w:t>
      </w:r>
      <w:r w:rsidR="008C0630">
        <w:rPr>
          <w:rFonts w:ascii="Arial" w:hAnsi="Arial" w:cs="Arial"/>
          <w:sz w:val="22"/>
          <w:szCs w:val="22"/>
        </w:rPr>
        <w:t>.</w:t>
      </w:r>
    </w:p>
    <w:p w14:paraId="03AA5F83" w14:textId="77777777" w:rsidR="00221FEB" w:rsidRDefault="00FD5AAF" w:rsidP="00461418">
      <w:pPr>
        <w:numPr>
          <w:ilvl w:val="0"/>
          <w:numId w:val="53"/>
        </w:numPr>
        <w:jc w:val="both"/>
        <w:rPr>
          <w:rFonts w:ascii="Arial" w:hAnsi="Arial" w:cs="Arial"/>
          <w:sz w:val="22"/>
          <w:szCs w:val="22"/>
        </w:rPr>
      </w:pPr>
      <w:r w:rsidRPr="008C0630">
        <w:rPr>
          <w:rFonts w:ascii="Arial" w:hAnsi="Arial" w:cs="Arial"/>
          <w:sz w:val="22"/>
          <w:szCs w:val="22"/>
        </w:rPr>
        <w:t xml:space="preserve">Kable do rezystancyjnych czujników temperatury (RTD) – </w:t>
      </w:r>
      <w:r w:rsidR="00851FD7" w:rsidRPr="008C0630">
        <w:rPr>
          <w:rFonts w:ascii="Arial" w:hAnsi="Arial" w:cs="Arial"/>
          <w:sz w:val="22"/>
          <w:szCs w:val="22"/>
        </w:rPr>
        <w:t xml:space="preserve">minimum </w:t>
      </w:r>
      <w:r w:rsidRPr="008C0630">
        <w:rPr>
          <w:rFonts w:ascii="Arial" w:hAnsi="Arial" w:cs="Arial"/>
          <w:sz w:val="22"/>
          <w:szCs w:val="22"/>
        </w:rPr>
        <w:t>trzyżyłowe, przekrój 1,0 mm</w:t>
      </w:r>
      <w:r w:rsidRPr="008C0630">
        <w:rPr>
          <w:rFonts w:ascii="Arial" w:hAnsi="Arial" w:cs="Arial"/>
          <w:sz w:val="22"/>
          <w:szCs w:val="22"/>
          <w:vertAlign w:val="superscript"/>
        </w:rPr>
        <w:t>2</w:t>
      </w:r>
      <w:r w:rsidR="00B616CE" w:rsidRPr="008C0630">
        <w:rPr>
          <w:rFonts w:ascii="Arial" w:hAnsi="Arial" w:cs="Arial"/>
          <w:sz w:val="22"/>
          <w:szCs w:val="22"/>
        </w:rPr>
        <w:t>, kolory izolacji przewodów zgodnie z normą PN-EN 60751</w:t>
      </w:r>
      <w:r w:rsidR="008C0630">
        <w:rPr>
          <w:rFonts w:ascii="Arial" w:hAnsi="Arial" w:cs="Arial"/>
          <w:sz w:val="22"/>
          <w:szCs w:val="22"/>
        </w:rPr>
        <w:t>.</w:t>
      </w:r>
    </w:p>
    <w:p w14:paraId="3A1EE7BA" w14:textId="77777777" w:rsidR="00221FEB" w:rsidRPr="00221FEB" w:rsidRDefault="00FD5AAF" w:rsidP="00461418">
      <w:pPr>
        <w:numPr>
          <w:ilvl w:val="0"/>
          <w:numId w:val="53"/>
        </w:numPr>
        <w:jc w:val="both"/>
        <w:rPr>
          <w:rFonts w:ascii="Arial" w:hAnsi="Arial" w:cs="Arial"/>
          <w:sz w:val="22"/>
          <w:szCs w:val="22"/>
        </w:rPr>
      </w:pPr>
      <w:r w:rsidRPr="00221FEB">
        <w:rPr>
          <w:rFonts w:ascii="Arial" w:hAnsi="Arial" w:cs="Arial"/>
          <w:sz w:val="22"/>
          <w:szCs w:val="22"/>
        </w:rPr>
        <w:t xml:space="preserve">Kable w obwodach iskrobezpiecznych </w:t>
      </w:r>
      <w:r w:rsidR="00221FEB">
        <w:rPr>
          <w:rFonts w:ascii="Arial" w:hAnsi="Arial" w:cs="Arial"/>
          <w:sz w:val="22"/>
          <w:szCs w:val="22"/>
        </w:rPr>
        <w:t>muszą</w:t>
      </w:r>
      <w:r w:rsidRPr="00221FEB">
        <w:rPr>
          <w:rFonts w:ascii="Arial" w:hAnsi="Arial" w:cs="Arial"/>
          <w:sz w:val="22"/>
          <w:szCs w:val="22"/>
        </w:rPr>
        <w:t xml:space="preserve"> być tak dobrane, aby spełniały wymogi  techniczne dotyczące iskrobezpieczeństwa – dotyczy to pojemności</w:t>
      </w:r>
      <w:r w:rsidR="00221FEB">
        <w:rPr>
          <w:rFonts w:ascii="Arial" w:hAnsi="Arial" w:cs="Arial"/>
          <w:sz w:val="22"/>
          <w:szCs w:val="22"/>
        </w:rPr>
        <w:t xml:space="preserve">, indukcyjności </w:t>
      </w:r>
      <w:r w:rsidR="00763845">
        <w:rPr>
          <w:rFonts w:ascii="Arial" w:hAnsi="Arial" w:cs="Arial"/>
          <w:sz w:val="22"/>
          <w:szCs w:val="22"/>
        </w:rPr>
        <w:t xml:space="preserve">     </w:t>
      </w:r>
      <w:r w:rsidR="00221FEB">
        <w:rPr>
          <w:rFonts w:ascii="Arial" w:hAnsi="Arial" w:cs="Arial"/>
          <w:sz w:val="22"/>
          <w:szCs w:val="22"/>
        </w:rPr>
        <w:t>i rezystancji izolacji</w:t>
      </w:r>
      <w:r w:rsidRPr="00221FEB">
        <w:rPr>
          <w:rFonts w:ascii="Arial" w:hAnsi="Arial" w:cs="Arial"/>
          <w:sz w:val="22"/>
          <w:szCs w:val="22"/>
        </w:rPr>
        <w:t xml:space="preserve">. Kable </w:t>
      </w:r>
      <w:r w:rsidR="00221FEB">
        <w:rPr>
          <w:rFonts w:ascii="Arial" w:hAnsi="Arial" w:cs="Arial"/>
          <w:sz w:val="22"/>
          <w:szCs w:val="22"/>
        </w:rPr>
        <w:t xml:space="preserve">dla </w:t>
      </w:r>
      <w:r w:rsidRPr="00221FEB">
        <w:rPr>
          <w:rFonts w:ascii="Arial" w:hAnsi="Arial" w:cs="Arial"/>
          <w:sz w:val="22"/>
          <w:szCs w:val="22"/>
        </w:rPr>
        <w:t>obwod</w:t>
      </w:r>
      <w:r w:rsidR="00221FEB">
        <w:rPr>
          <w:rFonts w:ascii="Arial" w:hAnsi="Arial" w:cs="Arial"/>
          <w:sz w:val="22"/>
          <w:szCs w:val="22"/>
        </w:rPr>
        <w:t>ów</w:t>
      </w:r>
      <w:r w:rsidRPr="00221FEB">
        <w:rPr>
          <w:rFonts w:ascii="Arial" w:hAnsi="Arial" w:cs="Arial"/>
          <w:sz w:val="22"/>
          <w:szCs w:val="22"/>
        </w:rPr>
        <w:t xml:space="preserve"> iskrobezpiecznych (E</w:t>
      </w:r>
      <w:r w:rsidR="00AC2753" w:rsidRPr="00221FEB">
        <w:rPr>
          <w:rFonts w:ascii="Arial" w:hAnsi="Arial" w:cs="Arial"/>
          <w:sz w:val="22"/>
          <w:szCs w:val="22"/>
        </w:rPr>
        <w:t>x</w:t>
      </w:r>
      <w:r w:rsidR="000A728A" w:rsidRPr="00221FEB">
        <w:rPr>
          <w:rFonts w:ascii="Arial" w:hAnsi="Arial" w:cs="Arial"/>
          <w:sz w:val="22"/>
          <w:szCs w:val="22"/>
        </w:rPr>
        <w:t xml:space="preserve"> </w:t>
      </w:r>
      <w:r w:rsidRPr="00221FEB">
        <w:rPr>
          <w:rFonts w:ascii="Arial" w:hAnsi="Arial" w:cs="Arial"/>
          <w:sz w:val="22"/>
          <w:szCs w:val="22"/>
        </w:rPr>
        <w:t xml:space="preserve">i) </w:t>
      </w:r>
      <w:r w:rsidR="008C0630" w:rsidRPr="00221FEB">
        <w:rPr>
          <w:rFonts w:ascii="Arial" w:hAnsi="Arial" w:cs="Arial"/>
          <w:sz w:val="22"/>
          <w:szCs w:val="22"/>
        </w:rPr>
        <w:t>muszą</w:t>
      </w:r>
      <w:r w:rsidRPr="00221FEB">
        <w:rPr>
          <w:rFonts w:ascii="Arial" w:hAnsi="Arial" w:cs="Arial"/>
          <w:sz w:val="22"/>
          <w:szCs w:val="22"/>
        </w:rPr>
        <w:t xml:space="preserve"> mieć </w:t>
      </w:r>
      <w:r w:rsidR="008C0630" w:rsidRPr="00221FEB">
        <w:rPr>
          <w:rFonts w:ascii="Arial" w:hAnsi="Arial" w:cs="Arial"/>
          <w:sz w:val="22"/>
          <w:szCs w:val="22"/>
        </w:rPr>
        <w:t xml:space="preserve">powłokę </w:t>
      </w:r>
      <w:r w:rsidRPr="00221FEB">
        <w:rPr>
          <w:rFonts w:ascii="Arial" w:hAnsi="Arial" w:cs="Arial"/>
          <w:sz w:val="22"/>
          <w:szCs w:val="22"/>
        </w:rPr>
        <w:t>zewnętrzną w kolorze jasnoniebieskim</w:t>
      </w:r>
      <w:r w:rsidR="000C12C9" w:rsidRPr="00221FEB">
        <w:rPr>
          <w:rFonts w:ascii="Arial" w:hAnsi="Arial" w:cs="Arial"/>
          <w:sz w:val="22"/>
          <w:szCs w:val="22"/>
        </w:rPr>
        <w:t xml:space="preserve">, kolory izolacji </w:t>
      </w:r>
      <w:r w:rsidR="00221FEB">
        <w:rPr>
          <w:rFonts w:ascii="Arial" w:hAnsi="Arial" w:cs="Arial"/>
          <w:sz w:val="22"/>
          <w:szCs w:val="22"/>
        </w:rPr>
        <w:t>żył</w:t>
      </w:r>
      <w:r w:rsidR="000C12C9" w:rsidRPr="00221FEB">
        <w:rPr>
          <w:rFonts w:ascii="Arial" w:hAnsi="Arial" w:cs="Arial"/>
          <w:sz w:val="22"/>
          <w:szCs w:val="22"/>
        </w:rPr>
        <w:t>: „+”</w:t>
      </w:r>
      <w:r w:rsidR="008C0630" w:rsidRPr="00221FEB">
        <w:rPr>
          <w:rFonts w:ascii="Arial" w:hAnsi="Arial" w:cs="Arial"/>
          <w:sz w:val="22"/>
          <w:szCs w:val="22"/>
        </w:rPr>
        <w:t xml:space="preserve"> biały, „-” </w:t>
      </w:r>
      <w:r w:rsidR="000C12C9" w:rsidRPr="00221FEB">
        <w:rPr>
          <w:rFonts w:ascii="Arial" w:hAnsi="Arial" w:cs="Arial"/>
          <w:sz w:val="22"/>
          <w:szCs w:val="22"/>
        </w:rPr>
        <w:t>czarny</w:t>
      </w:r>
      <w:r w:rsidR="008C0630" w:rsidRPr="00221FEB">
        <w:rPr>
          <w:rFonts w:ascii="Arial" w:hAnsi="Arial" w:cs="Arial"/>
          <w:sz w:val="22"/>
          <w:szCs w:val="22"/>
        </w:rPr>
        <w:t xml:space="preserve">. </w:t>
      </w:r>
      <w:r w:rsidRPr="00221FEB">
        <w:rPr>
          <w:rFonts w:ascii="Arial" w:hAnsi="Arial" w:cs="Arial"/>
          <w:sz w:val="22"/>
          <w:szCs w:val="22"/>
        </w:rPr>
        <w:t xml:space="preserve">Kable dla obwodów iskrobezpiecznych </w:t>
      </w:r>
      <w:r w:rsidR="00221FEB">
        <w:rPr>
          <w:rFonts w:ascii="Arial" w:hAnsi="Arial" w:cs="Arial"/>
          <w:sz w:val="22"/>
          <w:szCs w:val="22"/>
        </w:rPr>
        <w:t>muszą</w:t>
      </w:r>
      <w:r w:rsidRPr="00221FEB">
        <w:rPr>
          <w:rFonts w:ascii="Arial" w:hAnsi="Arial" w:cs="Arial"/>
          <w:sz w:val="22"/>
          <w:szCs w:val="22"/>
        </w:rPr>
        <w:t xml:space="preserve"> być dostarczone z </w:t>
      </w:r>
      <w:r w:rsidR="00980FA1" w:rsidRPr="00221FEB">
        <w:rPr>
          <w:rFonts w:ascii="Arial" w:hAnsi="Arial" w:cs="Arial"/>
          <w:sz w:val="22"/>
          <w:szCs w:val="22"/>
        </w:rPr>
        <w:t>wykazem</w:t>
      </w:r>
      <w:r w:rsidR="00AC2753" w:rsidRPr="00221FEB">
        <w:rPr>
          <w:rFonts w:ascii="Arial" w:hAnsi="Arial" w:cs="Arial"/>
          <w:sz w:val="22"/>
          <w:szCs w:val="22"/>
        </w:rPr>
        <w:t xml:space="preserve"> parametrów </w:t>
      </w:r>
      <w:r w:rsidR="00980FA1" w:rsidRPr="00221FEB">
        <w:rPr>
          <w:rFonts w:ascii="Arial" w:hAnsi="Arial" w:cs="Arial"/>
          <w:sz w:val="22"/>
          <w:szCs w:val="22"/>
        </w:rPr>
        <w:t>niezbędnych</w:t>
      </w:r>
      <w:r w:rsidR="00AC2753" w:rsidRPr="00221FEB">
        <w:rPr>
          <w:rFonts w:ascii="Arial" w:hAnsi="Arial" w:cs="Arial"/>
          <w:sz w:val="22"/>
          <w:szCs w:val="22"/>
        </w:rPr>
        <w:t xml:space="preserve"> do sprawdzenia zgodności obw</w:t>
      </w:r>
      <w:r w:rsidR="004E3A20">
        <w:rPr>
          <w:rFonts w:ascii="Arial" w:hAnsi="Arial" w:cs="Arial"/>
          <w:sz w:val="22"/>
          <w:szCs w:val="22"/>
        </w:rPr>
        <w:t xml:space="preserve">odu z normą iskrobezpieczeństwa </w:t>
      </w:r>
      <w:r w:rsidR="00AC2753" w:rsidRPr="00221FEB">
        <w:rPr>
          <w:rFonts w:ascii="Arial" w:hAnsi="Arial" w:cs="Arial"/>
          <w:sz w:val="22"/>
          <w:szCs w:val="22"/>
        </w:rPr>
        <w:t>i atestem iskrobezpieczeństwa urzą</w:t>
      </w:r>
      <w:r w:rsidR="00980FA1" w:rsidRPr="00221FEB">
        <w:rPr>
          <w:rFonts w:ascii="Arial" w:hAnsi="Arial" w:cs="Arial"/>
          <w:sz w:val="22"/>
          <w:szCs w:val="22"/>
        </w:rPr>
        <w:t>dzeń wchodzących w skład obwodu iskrobezpiecznego (pojemność, indukcyjność, stosunek indukcyjności do oporności).</w:t>
      </w:r>
    </w:p>
    <w:p w14:paraId="4EAC9AD1" w14:textId="77777777" w:rsidR="007A7796" w:rsidRPr="007A7796" w:rsidRDefault="007A7796" w:rsidP="007A7796"/>
    <w:p w14:paraId="4EBC325F" w14:textId="77777777" w:rsidR="00FD5AAF" w:rsidRDefault="00FD5AAF" w:rsidP="00633218">
      <w:pPr>
        <w:pStyle w:val="Nagwek1"/>
        <w:numPr>
          <w:ilvl w:val="2"/>
          <w:numId w:val="1"/>
        </w:numPr>
        <w:tabs>
          <w:tab w:val="clear" w:pos="1440"/>
          <w:tab w:val="num" w:pos="709"/>
        </w:tabs>
        <w:ind w:left="709" w:hanging="709"/>
        <w:jc w:val="both"/>
        <w:rPr>
          <w:rFonts w:cs="Arial"/>
          <w:szCs w:val="22"/>
        </w:rPr>
      </w:pPr>
      <w:bookmarkStart w:id="60" w:name="_Toc178651717"/>
      <w:bookmarkStart w:id="61" w:name="_Toc475077799"/>
      <w:r w:rsidRPr="00FD5AAF">
        <w:rPr>
          <w:rFonts w:cs="Arial"/>
          <w:szCs w:val="22"/>
        </w:rPr>
        <w:lastRenderedPageBreak/>
        <w:t>Skrzynki złączne</w:t>
      </w:r>
      <w:bookmarkEnd w:id="60"/>
      <w:bookmarkEnd w:id="61"/>
    </w:p>
    <w:p w14:paraId="24E53650" w14:textId="77777777" w:rsidR="00E67458" w:rsidRDefault="00E67458" w:rsidP="00221FEB">
      <w:pPr>
        <w:ind w:left="360"/>
        <w:jc w:val="both"/>
        <w:rPr>
          <w:rFonts w:ascii="Arial" w:hAnsi="Arial" w:cs="Arial"/>
          <w:sz w:val="22"/>
          <w:szCs w:val="22"/>
        </w:rPr>
      </w:pPr>
    </w:p>
    <w:p w14:paraId="08615FB3" w14:textId="77777777" w:rsidR="00237618" w:rsidRDefault="00E67458" w:rsidP="00237618">
      <w:pPr>
        <w:jc w:val="both"/>
        <w:rPr>
          <w:rFonts w:ascii="Arial" w:hAnsi="Arial" w:cs="Arial"/>
          <w:sz w:val="22"/>
          <w:szCs w:val="22"/>
        </w:rPr>
      </w:pPr>
      <w:r>
        <w:rPr>
          <w:rFonts w:ascii="Arial" w:hAnsi="Arial" w:cs="Arial"/>
          <w:sz w:val="22"/>
          <w:szCs w:val="22"/>
        </w:rPr>
        <w:t>Stosowane skrzynki złączne</w:t>
      </w:r>
      <w:r w:rsidRPr="00A533AE">
        <w:rPr>
          <w:rFonts w:ascii="Arial" w:hAnsi="Arial" w:cs="Arial"/>
          <w:sz w:val="22"/>
          <w:szCs w:val="22"/>
        </w:rPr>
        <w:t xml:space="preserve"> </w:t>
      </w:r>
      <w:r>
        <w:rPr>
          <w:rFonts w:ascii="Arial" w:hAnsi="Arial" w:cs="Arial"/>
          <w:sz w:val="22"/>
          <w:szCs w:val="22"/>
        </w:rPr>
        <w:t>muszą</w:t>
      </w:r>
      <w:r w:rsidRPr="00A533AE">
        <w:rPr>
          <w:rFonts w:ascii="Arial" w:hAnsi="Arial" w:cs="Arial"/>
          <w:sz w:val="22"/>
          <w:szCs w:val="22"/>
        </w:rPr>
        <w:t xml:space="preserve"> być zgodne z </w:t>
      </w:r>
      <w:r>
        <w:rPr>
          <w:rFonts w:ascii="Arial" w:hAnsi="Arial" w:cs="Arial"/>
          <w:sz w:val="22"/>
          <w:szCs w:val="22"/>
        </w:rPr>
        <w:t>obowiązującymi normami</w:t>
      </w:r>
      <w:r w:rsidRPr="00A533AE">
        <w:rPr>
          <w:rFonts w:ascii="Arial" w:hAnsi="Arial" w:cs="Arial"/>
          <w:sz w:val="22"/>
          <w:szCs w:val="22"/>
        </w:rPr>
        <w:t xml:space="preserve">  oraz </w:t>
      </w:r>
      <w:r w:rsidR="00E6461A">
        <w:rPr>
          <w:rFonts w:ascii="Arial" w:hAnsi="Arial" w:cs="Arial"/>
          <w:sz w:val="22"/>
          <w:szCs w:val="22"/>
        </w:rPr>
        <w:t>poniższymi wymogami</w:t>
      </w:r>
      <w:r w:rsidR="00221FEB">
        <w:rPr>
          <w:rFonts w:ascii="Arial" w:hAnsi="Arial" w:cs="Arial"/>
          <w:sz w:val="22"/>
          <w:szCs w:val="22"/>
        </w:rPr>
        <w:t>.</w:t>
      </w:r>
    </w:p>
    <w:p w14:paraId="1AA11831" w14:textId="77777777" w:rsidR="00535EF5" w:rsidRDefault="00E67458" w:rsidP="00461418">
      <w:pPr>
        <w:numPr>
          <w:ilvl w:val="0"/>
          <w:numId w:val="54"/>
        </w:numPr>
        <w:jc w:val="both"/>
        <w:rPr>
          <w:rFonts w:ascii="Arial" w:hAnsi="Arial" w:cs="Arial"/>
          <w:sz w:val="22"/>
          <w:szCs w:val="22"/>
        </w:rPr>
      </w:pPr>
      <w:r>
        <w:rPr>
          <w:rFonts w:ascii="Arial" w:hAnsi="Arial" w:cs="Arial"/>
          <w:sz w:val="22"/>
          <w:szCs w:val="22"/>
        </w:rPr>
        <w:t>Zaleca się stosowanie skrz</w:t>
      </w:r>
      <w:r w:rsidR="00FF1D86">
        <w:rPr>
          <w:rFonts w:ascii="Arial" w:hAnsi="Arial" w:cs="Arial"/>
          <w:sz w:val="22"/>
          <w:szCs w:val="22"/>
        </w:rPr>
        <w:t>yn</w:t>
      </w:r>
      <w:r>
        <w:rPr>
          <w:rFonts w:ascii="Arial" w:hAnsi="Arial" w:cs="Arial"/>
          <w:sz w:val="22"/>
          <w:szCs w:val="22"/>
        </w:rPr>
        <w:t>ek złącznych z włókna sz</w:t>
      </w:r>
      <w:r w:rsidR="00237618">
        <w:rPr>
          <w:rFonts w:ascii="Arial" w:hAnsi="Arial" w:cs="Arial"/>
          <w:sz w:val="22"/>
          <w:szCs w:val="22"/>
        </w:rPr>
        <w:t>klanego wzmocnionego poliestrem.</w:t>
      </w:r>
    </w:p>
    <w:p w14:paraId="3129D230" w14:textId="77777777" w:rsidR="00535EF5" w:rsidRPr="00535EF5" w:rsidRDefault="00535EF5" w:rsidP="00461418">
      <w:pPr>
        <w:numPr>
          <w:ilvl w:val="0"/>
          <w:numId w:val="54"/>
        </w:numPr>
        <w:jc w:val="both"/>
        <w:rPr>
          <w:rFonts w:ascii="Arial" w:hAnsi="Arial" w:cs="Arial"/>
          <w:sz w:val="22"/>
          <w:szCs w:val="22"/>
        </w:rPr>
      </w:pPr>
      <w:r w:rsidRPr="00535EF5">
        <w:rPr>
          <w:rFonts w:ascii="Arial" w:eastAsia="Calibri" w:hAnsi="Arial" w:cs="Arial"/>
          <w:sz w:val="22"/>
          <w:szCs w:val="22"/>
        </w:rPr>
        <w:t>Skrzynki muszą być odporne na wpływy atmosferyczne i</w:t>
      </w:r>
      <w:r>
        <w:rPr>
          <w:rFonts w:ascii="Arial" w:hAnsi="Arial" w:cs="Arial"/>
          <w:sz w:val="22"/>
          <w:szCs w:val="22"/>
        </w:rPr>
        <w:t xml:space="preserve"> </w:t>
      </w:r>
      <w:r w:rsidRPr="00535EF5">
        <w:rPr>
          <w:rFonts w:ascii="Arial" w:eastAsia="Calibri" w:hAnsi="Arial" w:cs="Arial"/>
          <w:sz w:val="22"/>
          <w:szCs w:val="22"/>
        </w:rPr>
        <w:t>posiadać odpowiednie wykonanie Ex.</w:t>
      </w:r>
      <w:r>
        <w:rPr>
          <w:rFonts w:ascii="Arial" w:eastAsia="Calibri" w:hAnsi="Arial" w:cs="Arial"/>
          <w:sz w:val="22"/>
          <w:szCs w:val="22"/>
        </w:rPr>
        <w:t xml:space="preserve"> </w:t>
      </w:r>
      <w:r w:rsidRPr="00535EF5">
        <w:rPr>
          <w:rFonts w:ascii="Arial" w:hAnsi="Arial" w:cs="Arial"/>
          <w:sz w:val="22"/>
          <w:szCs w:val="22"/>
        </w:rPr>
        <w:t>Klasa ochrony obudowy co najmniej IP65</w:t>
      </w:r>
      <w:r>
        <w:rPr>
          <w:rFonts w:ascii="Arial" w:hAnsi="Arial" w:cs="Arial"/>
          <w:sz w:val="22"/>
          <w:szCs w:val="22"/>
        </w:rPr>
        <w:t>.</w:t>
      </w:r>
    </w:p>
    <w:p w14:paraId="2C7152BB" w14:textId="77777777" w:rsidR="00237618" w:rsidRPr="00535EF5" w:rsidRDefault="0061635C" w:rsidP="00461418">
      <w:pPr>
        <w:numPr>
          <w:ilvl w:val="0"/>
          <w:numId w:val="54"/>
        </w:numPr>
        <w:jc w:val="both"/>
        <w:rPr>
          <w:rFonts w:ascii="Arial" w:hAnsi="Arial" w:cs="Arial"/>
          <w:sz w:val="22"/>
          <w:szCs w:val="22"/>
        </w:rPr>
      </w:pPr>
      <w:r w:rsidRPr="00535EF5">
        <w:rPr>
          <w:rFonts w:ascii="Arial" w:hAnsi="Arial" w:cs="Arial"/>
          <w:sz w:val="22"/>
          <w:szCs w:val="22"/>
        </w:rPr>
        <w:t xml:space="preserve">Wszystkie skrzynki złączne </w:t>
      </w:r>
      <w:r w:rsidR="00237618" w:rsidRPr="00535EF5">
        <w:rPr>
          <w:rFonts w:ascii="Arial" w:hAnsi="Arial" w:cs="Arial"/>
          <w:sz w:val="22"/>
          <w:szCs w:val="22"/>
        </w:rPr>
        <w:t>muszą</w:t>
      </w:r>
      <w:r w:rsidRPr="00535EF5">
        <w:rPr>
          <w:rFonts w:ascii="Arial" w:hAnsi="Arial" w:cs="Arial"/>
          <w:sz w:val="22"/>
          <w:szCs w:val="22"/>
        </w:rPr>
        <w:t xml:space="preserve"> być wyposażone w  </w:t>
      </w:r>
      <w:r w:rsidR="00FF1D86" w:rsidRPr="00535EF5">
        <w:rPr>
          <w:rFonts w:ascii="Arial" w:hAnsi="Arial" w:cs="Arial"/>
          <w:sz w:val="22"/>
          <w:szCs w:val="22"/>
        </w:rPr>
        <w:t xml:space="preserve">śrubowe </w:t>
      </w:r>
      <w:r w:rsidRPr="00535EF5">
        <w:rPr>
          <w:rFonts w:ascii="Arial" w:hAnsi="Arial" w:cs="Arial"/>
          <w:sz w:val="22"/>
          <w:szCs w:val="22"/>
        </w:rPr>
        <w:t>listwy zaciskowe</w:t>
      </w:r>
      <w:r w:rsidR="00237618" w:rsidRPr="00535EF5">
        <w:rPr>
          <w:rFonts w:ascii="Arial" w:hAnsi="Arial" w:cs="Arial"/>
          <w:sz w:val="22"/>
          <w:szCs w:val="22"/>
        </w:rPr>
        <w:t>.</w:t>
      </w:r>
      <w:r w:rsidR="00535EF5" w:rsidRPr="00535EF5">
        <w:rPr>
          <w:rFonts w:ascii="Arial" w:hAnsi="Arial" w:cs="Arial"/>
          <w:sz w:val="22"/>
          <w:szCs w:val="22"/>
        </w:rPr>
        <w:t xml:space="preserve"> </w:t>
      </w:r>
      <w:r w:rsidR="00535EF5" w:rsidRPr="00535EF5">
        <w:rPr>
          <w:rFonts w:ascii="Arial" w:eastAsia="Calibri" w:hAnsi="Arial" w:cs="Arial"/>
          <w:sz w:val="22"/>
          <w:szCs w:val="22"/>
        </w:rPr>
        <w:t>Wymagane jest pozostawienie minimum 20% okablowanych rezerw na listwach</w:t>
      </w:r>
      <w:r w:rsidR="00535EF5">
        <w:rPr>
          <w:rFonts w:ascii="Arial" w:hAnsi="Arial" w:cs="Arial"/>
          <w:sz w:val="22"/>
          <w:szCs w:val="22"/>
        </w:rPr>
        <w:t xml:space="preserve"> </w:t>
      </w:r>
      <w:r w:rsidR="00535EF5" w:rsidRPr="00535EF5">
        <w:rPr>
          <w:rFonts w:ascii="Arial" w:eastAsia="Calibri" w:hAnsi="Arial" w:cs="Arial"/>
          <w:sz w:val="22"/>
          <w:szCs w:val="22"/>
        </w:rPr>
        <w:t>zaciskowych od strony kabla wieloparowego</w:t>
      </w:r>
      <w:r w:rsidR="00535EF5">
        <w:rPr>
          <w:rFonts w:ascii="Arial" w:eastAsia="Calibri" w:hAnsi="Arial" w:cs="Arial"/>
          <w:sz w:val="22"/>
          <w:szCs w:val="22"/>
        </w:rPr>
        <w:t>.</w:t>
      </w:r>
    </w:p>
    <w:p w14:paraId="127F9ADD" w14:textId="77777777" w:rsidR="00E87C39" w:rsidRDefault="0061635C" w:rsidP="00461418">
      <w:pPr>
        <w:numPr>
          <w:ilvl w:val="0"/>
          <w:numId w:val="54"/>
        </w:numPr>
        <w:jc w:val="both"/>
        <w:rPr>
          <w:rFonts w:ascii="Arial" w:hAnsi="Arial" w:cs="Arial"/>
          <w:sz w:val="22"/>
          <w:szCs w:val="22"/>
        </w:rPr>
      </w:pPr>
      <w:r w:rsidRPr="00237618">
        <w:rPr>
          <w:rFonts w:ascii="Arial" w:hAnsi="Arial" w:cs="Arial"/>
          <w:sz w:val="22"/>
          <w:szCs w:val="22"/>
        </w:rPr>
        <w:t xml:space="preserve">Skrzynki </w:t>
      </w:r>
      <w:r w:rsidR="00237618">
        <w:rPr>
          <w:rFonts w:ascii="Arial" w:hAnsi="Arial" w:cs="Arial"/>
          <w:sz w:val="22"/>
          <w:szCs w:val="22"/>
        </w:rPr>
        <w:t>muszą</w:t>
      </w:r>
      <w:r w:rsidRPr="00237618">
        <w:rPr>
          <w:rFonts w:ascii="Arial" w:hAnsi="Arial" w:cs="Arial"/>
          <w:sz w:val="22"/>
          <w:szCs w:val="22"/>
        </w:rPr>
        <w:t xml:space="preserve"> mieć metalową szynę odizolowaną od obudowy z zaciskami do podłączenia ekranów kabli</w:t>
      </w:r>
      <w:r w:rsidR="00237618">
        <w:rPr>
          <w:rFonts w:ascii="Arial" w:hAnsi="Arial" w:cs="Arial"/>
          <w:sz w:val="22"/>
          <w:szCs w:val="22"/>
        </w:rPr>
        <w:t>.</w:t>
      </w:r>
    </w:p>
    <w:p w14:paraId="4464DC56" w14:textId="77777777" w:rsidR="00E87C39" w:rsidRDefault="00586CBF" w:rsidP="00461418">
      <w:pPr>
        <w:numPr>
          <w:ilvl w:val="0"/>
          <w:numId w:val="54"/>
        </w:numPr>
        <w:jc w:val="both"/>
        <w:rPr>
          <w:rFonts w:ascii="Arial" w:hAnsi="Arial" w:cs="Arial"/>
          <w:sz w:val="22"/>
          <w:szCs w:val="22"/>
        </w:rPr>
      </w:pPr>
      <w:r w:rsidRPr="00E87C39">
        <w:rPr>
          <w:rFonts w:ascii="Arial" w:hAnsi="Arial" w:cs="Arial"/>
          <w:sz w:val="22"/>
          <w:szCs w:val="22"/>
        </w:rPr>
        <w:t>Skrzynki złączne muszą być wyposażone w śruby mocujące</w:t>
      </w:r>
      <w:r w:rsidR="00720811" w:rsidRPr="00E87C39">
        <w:rPr>
          <w:rFonts w:ascii="Arial" w:hAnsi="Arial" w:cs="Arial"/>
          <w:sz w:val="22"/>
          <w:szCs w:val="22"/>
        </w:rPr>
        <w:t xml:space="preserve"> oraz </w:t>
      </w:r>
      <w:r w:rsidR="00535EF5">
        <w:rPr>
          <w:rFonts w:ascii="Arial" w:hAnsi="Arial" w:cs="Arial"/>
          <w:sz w:val="22"/>
          <w:szCs w:val="22"/>
        </w:rPr>
        <w:t xml:space="preserve">być </w:t>
      </w:r>
      <w:r w:rsidR="00720811" w:rsidRPr="00E87C39">
        <w:rPr>
          <w:rFonts w:ascii="Arial" w:hAnsi="Arial" w:cs="Arial"/>
          <w:sz w:val="22"/>
          <w:szCs w:val="22"/>
        </w:rPr>
        <w:t xml:space="preserve">przystosowane do łatwego montażu </w:t>
      </w:r>
      <w:r w:rsidR="00063D1C" w:rsidRPr="00E87C39">
        <w:rPr>
          <w:rFonts w:ascii="Arial" w:hAnsi="Arial" w:cs="Arial"/>
          <w:sz w:val="22"/>
          <w:szCs w:val="22"/>
        </w:rPr>
        <w:t>zarówno n</w:t>
      </w:r>
      <w:r w:rsidR="00E87C39">
        <w:rPr>
          <w:rFonts w:ascii="Arial" w:hAnsi="Arial" w:cs="Arial"/>
          <w:sz w:val="22"/>
          <w:szCs w:val="22"/>
        </w:rPr>
        <w:t xml:space="preserve">a ramie pionowej </w:t>
      </w:r>
      <w:r w:rsidR="00535EF5">
        <w:rPr>
          <w:rFonts w:ascii="Arial" w:hAnsi="Arial" w:cs="Arial"/>
          <w:sz w:val="22"/>
          <w:szCs w:val="22"/>
        </w:rPr>
        <w:t>lub</w:t>
      </w:r>
      <w:r w:rsidR="00E87C39">
        <w:rPr>
          <w:rFonts w:ascii="Arial" w:hAnsi="Arial" w:cs="Arial"/>
          <w:sz w:val="22"/>
          <w:szCs w:val="22"/>
        </w:rPr>
        <w:t xml:space="preserve"> ścianie.</w:t>
      </w:r>
    </w:p>
    <w:p w14:paraId="6C65B717" w14:textId="77777777" w:rsidR="00E87C39" w:rsidRDefault="00E87C39" w:rsidP="00461418">
      <w:pPr>
        <w:numPr>
          <w:ilvl w:val="0"/>
          <w:numId w:val="54"/>
        </w:numPr>
        <w:jc w:val="both"/>
        <w:rPr>
          <w:rFonts w:ascii="Arial" w:hAnsi="Arial" w:cs="Arial"/>
          <w:sz w:val="22"/>
          <w:szCs w:val="22"/>
        </w:rPr>
      </w:pPr>
      <w:r>
        <w:rPr>
          <w:rFonts w:ascii="Arial" w:hAnsi="Arial" w:cs="Arial"/>
          <w:sz w:val="22"/>
          <w:szCs w:val="22"/>
        </w:rPr>
        <w:t>K</w:t>
      </w:r>
      <w:r w:rsidR="00950488" w:rsidRPr="00E87C39">
        <w:rPr>
          <w:rFonts w:ascii="Arial" w:hAnsi="Arial" w:cs="Arial"/>
          <w:sz w:val="22"/>
          <w:szCs w:val="22"/>
        </w:rPr>
        <w:t xml:space="preserve">able </w:t>
      </w:r>
      <w:r w:rsidR="0061635C" w:rsidRPr="00E87C39">
        <w:rPr>
          <w:rFonts w:ascii="Arial" w:hAnsi="Arial" w:cs="Arial"/>
          <w:sz w:val="22"/>
          <w:szCs w:val="22"/>
        </w:rPr>
        <w:t xml:space="preserve">jedno oraz wieloparowe </w:t>
      </w:r>
      <w:r>
        <w:rPr>
          <w:rFonts w:ascii="Arial" w:hAnsi="Arial" w:cs="Arial"/>
          <w:sz w:val="22"/>
          <w:szCs w:val="22"/>
        </w:rPr>
        <w:t>muszą</w:t>
      </w:r>
      <w:r w:rsidR="0061635C" w:rsidRPr="00E87C39">
        <w:rPr>
          <w:rFonts w:ascii="Arial" w:hAnsi="Arial" w:cs="Arial"/>
          <w:sz w:val="22"/>
          <w:szCs w:val="22"/>
        </w:rPr>
        <w:t xml:space="preserve"> wchodzić do skrzynki </w:t>
      </w:r>
      <w:r>
        <w:rPr>
          <w:rFonts w:ascii="Arial" w:hAnsi="Arial" w:cs="Arial"/>
          <w:sz w:val="22"/>
          <w:szCs w:val="22"/>
        </w:rPr>
        <w:t>od</w:t>
      </w:r>
      <w:r w:rsidR="0061635C" w:rsidRPr="00E87C39">
        <w:rPr>
          <w:rFonts w:ascii="Arial" w:hAnsi="Arial" w:cs="Arial"/>
          <w:sz w:val="22"/>
          <w:szCs w:val="22"/>
        </w:rPr>
        <w:t xml:space="preserve"> dołu. Wejścia kabli </w:t>
      </w:r>
      <w:r>
        <w:rPr>
          <w:rFonts w:ascii="Arial" w:hAnsi="Arial" w:cs="Arial"/>
          <w:sz w:val="22"/>
          <w:szCs w:val="22"/>
        </w:rPr>
        <w:t>od góry</w:t>
      </w:r>
      <w:r w:rsidR="0061635C" w:rsidRPr="00E87C39">
        <w:rPr>
          <w:rFonts w:ascii="Arial" w:hAnsi="Arial" w:cs="Arial"/>
          <w:sz w:val="22"/>
          <w:szCs w:val="22"/>
        </w:rPr>
        <w:t xml:space="preserve"> lub</w:t>
      </w:r>
      <w:r>
        <w:rPr>
          <w:rFonts w:ascii="Arial" w:hAnsi="Arial" w:cs="Arial"/>
          <w:sz w:val="22"/>
          <w:szCs w:val="22"/>
        </w:rPr>
        <w:t xml:space="preserve"> z</w:t>
      </w:r>
      <w:r w:rsidR="0061635C" w:rsidRPr="00E87C39">
        <w:rPr>
          <w:rFonts w:ascii="Arial" w:hAnsi="Arial" w:cs="Arial"/>
          <w:sz w:val="22"/>
          <w:szCs w:val="22"/>
        </w:rPr>
        <w:t xml:space="preserve"> boku skrzynki są niedopuszczalne</w:t>
      </w:r>
      <w:r>
        <w:rPr>
          <w:rFonts w:ascii="Arial" w:hAnsi="Arial" w:cs="Arial"/>
          <w:sz w:val="22"/>
          <w:szCs w:val="22"/>
        </w:rPr>
        <w:t>.</w:t>
      </w:r>
    </w:p>
    <w:p w14:paraId="152DE41F" w14:textId="77777777" w:rsidR="00535EF5" w:rsidRDefault="0061635C" w:rsidP="00461418">
      <w:pPr>
        <w:numPr>
          <w:ilvl w:val="0"/>
          <w:numId w:val="54"/>
        </w:numPr>
        <w:autoSpaceDE w:val="0"/>
        <w:autoSpaceDN w:val="0"/>
        <w:adjustRightInd w:val="0"/>
        <w:jc w:val="both"/>
        <w:rPr>
          <w:rFonts w:ascii="Arial" w:eastAsia="Calibri" w:hAnsi="Arial" w:cs="Arial"/>
          <w:sz w:val="22"/>
          <w:szCs w:val="22"/>
        </w:rPr>
      </w:pPr>
      <w:r w:rsidRPr="00E87C39">
        <w:rPr>
          <w:rFonts w:ascii="Arial" w:hAnsi="Arial" w:cs="Arial"/>
          <w:sz w:val="22"/>
          <w:szCs w:val="22"/>
        </w:rPr>
        <w:t xml:space="preserve">Żyły kabli </w:t>
      </w:r>
      <w:r w:rsidR="00E87C39" w:rsidRPr="00E87C39">
        <w:rPr>
          <w:rFonts w:ascii="Arial" w:hAnsi="Arial" w:cs="Arial"/>
          <w:sz w:val="22"/>
          <w:szCs w:val="22"/>
        </w:rPr>
        <w:t>muszą</w:t>
      </w:r>
      <w:r w:rsidRPr="00E87C39">
        <w:rPr>
          <w:rFonts w:ascii="Arial" w:hAnsi="Arial" w:cs="Arial"/>
          <w:sz w:val="22"/>
          <w:szCs w:val="22"/>
        </w:rPr>
        <w:t xml:space="preserve"> być podłączone bezpośrednio do złączek zaciskowych. Wprowadzenie kabli do skrzynek </w:t>
      </w:r>
      <w:r w:rsidR="00E87C39" w:rsidRPr="00E87C39">
        <w:rPr>
          <w:rFonts w:ascii="Arial" w:hAnsi="Arial" w:cs="Arial"/>
          <w:sz w:val="22"/>
          <w:szCs w:val="22"/>
        </w:rPr>
        <w:t>jest tylko dozwolone p</w:t>
      </w:r>
      <w:r w:rsidRPr="00E87C39">
        <w:rPr>
          <w:rFonts w:ascii="Arial" w:hAnsi="Arial" w:cs="Arial"/>
          <w:sz w:val="22"/>
          <w:szCs w:val="22"/>
        </w:rPr>
        <w:t xml:space="preserve">rzez dławiki kablowe. </w:t>
      </w:r>
      <w:r w:rsidR="00E87C39" w:rsidRPr="00E87C39">
        <w:rPr>
          <w:rFonts w:ascii="Arial" w:eastAsia="Calibri" w:hAnsi="Arial" w:cs="Arial"/>
          <w:sz w:val="22"/>
          <w:szCs w:val="22"/>
        </w:rPr>
        <w:t>Dławiki kablowe muszą być odporne na wpływy atmosferyczne. Dławiki stosowane</w:t>
      </w:r>
      <w:r w:rsidR="00F859E0">
        <w:rPr>
          <w:rFonts w:ascii="Arial" w:eastAsia="Calibri" w:hAnsi="Arial" w:cs="Arial"/>
          <w:sz w:val="22"/>
          <w:szCs w:val="22"/>
        </w:rPr>
        <w:t xml:space="preserve">              </w:t>
      </w:r>
      <w:r w:rsidR="00E87C39" w:rsidRPr="00E87C39">
        <w:rPr>
          <w:rFonts w:ascii="Arial" w:hAnsi="Arial" w:cs="Arial"/>
          <w:sz w:val="22"/>
          <w:szCs w:val="22"/>
        </w:rPr>
        <w:t xml:space="preserve"> </w:t>
      </w:r>
      <w:r w:rsidR="00E87C39" w:rsidRPr="00E87C39">
        <w:rPr>
          <w:rFonts w:ascii="Arial" w:eastAsia="Calibri" w:hAnsi="Arial" w:cs="Arial"/>
          <w:sz w:val="22"/>
          <w:szCs w:val="22"/>
        </w:rPr>
        <w:t>w skrzynkach typu Ex i, Ex e oraz Ex d muszą posiadać odpowiedni certyfikat wykonania i być oznaczone zgodnie z normami zharmonizowanymi z dyrektywą</w:t>
      </w:r>
      <w:r w:rsidR="00E87C39">
        <w:rPr>
          <w:rFonts w:ascii="Arial" w:eastAsia="Calibri" w:hAnsi="Arial" w:cs="Arial"/>
          <w:sz w:val="22"/>
          <w:szCs w:val="22"/>
        </w:rPr>
        <w:t xml:space="preserve"> </w:t>
      </w:r>
      <w:r w:rsidR="00E87C39" w:rsidRPr="00E87C39">
        <w:rPr>
          <w:rFonts w:ascii="Arial" w:eastAsia="Calibri" w:hAnsi="Arial" w:cs="Arial"/>
          <w:sz w:val="22"/>
          <w:szCs w:val="22"/>
        </w:rPr>
        <w:t>ATEX. Niewykorzystane wejścia kabli do skrzynek muszą być zaślepione. Zaślepki</w:t>
      </w:r>
      <w:r w:rsidR="00E87C39">
        <w:rPr>
          <w:rFonts w:ascii="Arial" w:eastAsia="Calibri" w:hAnsi="Arial" w:cs="Arial"/>
          <w:sz w:val="22"/>
          <w:szCs w:val="22"/>
        </w:rPr>
        <w:t xml:space="preserve"> </w:t>
      </w:r>
      <w:r w:rsidR="00F859E0">
        <w:rPr>
          <w:rFonts w:ascii="Arial" w:eastAsia="Calibri" w:hAnsi="Arial" w:cs="Arial"/>
          <w:sz w:val="22"/>
          <w:szCs w:val="22"/>
        </w:rPr>
        <w:t xml:space="preserve">   </w:t>
      </w:r>
      <w:r w:rsidR="00E87C39" w:rsidRPr="00E87C39">
        <w:rPr>
          <w:rFonts w:ascii="Arial" w:eastAsia="Calibri" w:hAnsi="Arial" w:cs="Arial"/>
          <w:sz w:val="22"/>
          <w:szCs w:val="22"/>
        </w:rPr>
        <w:t>w skrzynkach przeciwwybuchowych muszą odpowiadać wykonaniu skrzynki</w:t>
      </w:r>
      <w:r w:rsidR="00E87C39">
        <w:rPr>
          <w:rFonts w:ascii="Arial" w:eastAsia="Calibri" w:hAnsi="Arial" w:cs="Arial"/>
          <w:sz w:val="22"/>
          <w:szCs w:val="22"/>
        </w:rPr>
        <w:t xml:space="preserve"> </w:t>
      </w:r>
      <w:r w:rsidR="00E87C39" w:rsidRPr="00E87C39">
        <w:rPr>
          <w:rFonts w:ascii="Arial" w:eastAsia="Calibri" w:hAnsi="Arial" w:cs="Arial"/>
          <w:sz w:val="22"/>
          <w:szCs w:val="22"/>
        </w:rPr>
        <w:t>złącznej. Nie dopuszcza się do stosowania dławików, zaślepek i redukcji kablowych</w:t>
      </w:r>
      <w:r w:rsidR="00E87C39">
        <w:rPr>
          <w:rFonts w:ascii="Arial" w:eastAsia="Calibri" w:hAnsi="Arial" w:cs="Arial"/>
          <w:sz w:val="22"/>
          <w:szCs w:val="22"/>
        </w:rPr>
        <w:t xml:space="preserve"> </w:t>
      </w:r>
      <w:r w:rsidR="00E87C39" w:rsidRPr="00E87C39">
        <w:rPr>
          <w:rFonts w:ascii="Arial" w:eastAsia="Calibri" w:hAnsi="Arial" w:cs="Arial"/>
          <w:sz w:val="22"/>
          <w:szCs w:val="22"/>
        </w:rPr>
        <w:t>w strefach zagrożonych wybuchem bez ocechowania.</w:t>
      </w:r>
    </w:p>
    <w:p w14:paraId="1C9528FE" w14:textId="77777777" w:rsidR="00535EF5" w:rsidRPr="000A65A4" w:rsidRDefault="000A65A4" w:rsidP="00461418">
      <w:pPr>
        <w:numPr>
          <w:ilvl w:val="0"/>
          <w:numId w:val="54"/>
        </w:numPr>
        <w:autoSpaceDE w:val="0"/>
        <w:autoSpaceDN w:val="0"/>
        <w:adjustRightInd w:val="0"/>
        <w:jc w:val="both"/>
        <w:rPr>
          <w:rFonts w:ascii="Arial" w:eastAsia="Calibri" w:hAnsi="Arial" w:cs="Arial"/>
          <w:sz w:val="22"/>
          <w:szCs w:val="22"/>
        </w:rPr>
      </w:pPr>
      <w:r w:rsidRPr="000A65A4">
        <w:rPr>
          <w:rFonts w:ascii="Arial" w:eastAsia="Calibri" w:hAnsi="Arial" w:cs="Arial"/>
          <w:sz w:val="22"/>
          <w:szCs w:val="22"/>
        </w:rPr>
        <w:t>Wszystkie skrzynki złączne muszą mieć białe tabliczki z opisem z czarnymi literami</w:t>
      </w:r>
      <w:r>
        <w:rPr>
          <w:rFonts w:ascii="Arial" w:eastAsia="Calibri" w:hAnsi="Arial" w:cs="Arial"/>
          <w:sz w:val="22"/>
          <w:szCs w:val="22"/>
        </w:rPr>
        <w:t xml:space="preserve"> </w:t>
      </w:r>
      <w:r w:rsidRPr="000A65A4">
        <w:rPr>
          <w:rFonts w:ascii="Arial" w:eastAsia="Calibri" w:hAnsi="Arial" w:cs="Arial"/>
          <w:sz w:val="22"/>
          <w:szCs w:val="22"/>
        </w:rPr>
        <w:t>odpowiednio dla Ex d</w:t>
      </w:r>
      <w:r>
        <w:rPr>
          <w:rFonts w:ascii="Arial" w:eastAsia="Calibri" w:hAnsi="Arial" w:cs="Arial"/>
          <w:sz w:val="22"/>
          <w:szCs w:val="22"/>
        </w:rPr>
        <w:t xml:space="preserve"> i Ex e</w:t>
      </w:r>
      <w:r w:rsidRPr="000A65A4">
        <w:rPr>
          <w:rFonts w:ascii="Arial" w:eastAsia="Calibri" w:hAnsi="Arial" w:cs="Arial"/>
          <w:sz w:val="22"/>
          <w:szCs w:val="22"/>
        </w:rPr>
        <w:t>, niebieskie tabliczki z opisem z białymi literami dla Ex i oraz</w:t>
      </w:r>
      <w:r>
        <w:rPr>
          <w:rFonts w:ascii="Arial" w:eastAsia="Calibri" w:hAnsi="Arial" w:cs="Arial"/>
          <w:sz w:val="22"/>
          <w:szCs w:val="22"/>
        </w:rPr>
        <w:t xml:space="preserve"> </w:t>
      </w:r>
      <w:r w:rsidRPr="000A65A4">
        <w:rPr>
          <w:rFonts w:ascii="Arial" w:eastAsia="Calibri" w:hAnsi="Arial" w:cs="Arial"/>
          <w:sz w:val="22"/>
          <w:szCs w:val="22"/>
        </w:rPr>
        <w:t>czerwone tabliczki z opisem z białymi literami dla obwodów systemu ESD</w:t>
      </w:r>
      <w:r w:rsidR="0061635C" w:rsidRPr="000A65A4">
        <w:rPr>
          <w:rFonts w:ascii="Arial" w:hAnsi="Arial" w:cs="Arial"/>
          <w:sz w:val="22"/>
          <w:szCs w:val="22"/>
        </w:rPr>
        <w:t>. Tabliczka</w:t>
      </w:r>
      <w:r w:rsidR="0061635C" w:rsidRPr="000A65A4">
        <w:rPr>
          <w:rFonts w:ascii="Arial" w:hAnsi="Arial" w:cs="Arial"/>
          <w:color w:val="FF0000"/>
          <w:sz w:val="22"/>
          <w:szCs w:val="22"/>
        </w:rPr>
        <w:t xml:space="preserve"> </w:t>
      </w:r>
      <w:r w:rsidR="0061635C" w:rsidRPr="000A65A4">
        <w:rPr>
          <w:rFonts w:ascii="Arial" w:hAnsi="Arial" w:cs="Arial"/>
          <w:sz w:val="22"/>
          <w:szCs w:val="22"/>
        </w:rPr>
        <w:t>musi być trwale przymocowana do skrzynki i odporna na oddziaływanie warunków atmosferycznych</w:t>
      </w:r>
      <w:r w:rsidR="00850CF8" w:rsidRPr="000A65A4">
        <w:rPr>
          <w:rFonts w:ascii="Arial" w:hAnsi="Arial" w:cs="Arial"/>
          <w:sz w:val="22"/>
          <w:szCs w:val="22"/>
        </w:rPr>
        <w:t>.</w:t>
      </w:r>
    </w:p>
    <w:p w14:paraId="215266CD" w14:textId="77777777" w:rsidR="00850CF8" w:rsidRDefault="00063D1C" w:rsidP="00461418">
      <w:pPr>
        <w:numPr>
          <w:ilvl w:val="0"/>
          <w:numId w:val="54"/>
        </w:numPr>
        <w:autoSpaceDE w:val="0"/>
        <w:autoSpaceDN w:val="0"/>
        <w:adjustRightInd w:val="0"/>
        <w:jc w:val="both"/>
        <w:rPr>
          <w:rFonts w:ascii="Arial" w:eastAsia="Calibri" w:hAnsi="Arial" w:cs="Arial"/>
          <w:sz w:val="22"/>
          <w:szCs w:val="22"/>
        </w:rPr>
      </w:pPr>
      <w:r w:rsidRPr="00535EF5">
        <w:rPr>
          <w:rFonts w:ascii="Arial" w:hAnsi="Arial" w:cs="Arial"/>
          <w:sz w:val="22"/>
          <w:szCs w:val="22"/>
        </w:rPr>
        <w:t xml:space="preserve">Należy stosować oddzielne skrzynki złączne </w:t>
      </w:r>
      <w:r w:rsidR="00CC5B2E">
        <w:rPr>
          <w:rFonts w:ascii="Arial" w:hAnsi="Arial" w:cs="Arial"/>
          <w:sz w:val="22"/>
          <w:szCs w:val="22"/>
        </w:rPr>
        <w:t>ze względu na</w:t>
      </w:r>
      <w:r w:rsidRPr="00535EF5">
        <w:rPr>
          <w:rFonts w:ascii="Arial" w:hAnsi="Arial" w:cs="Arial"/>
          <w:sz w:val="22"/>
          <w:szCs w:val="22"/>
        </w:rPr>
        <w:t xml:space="preserve"> </w:t>
      </w:r>
      <w:r w:rsidR="00CC5B2E">
        <w:rPr>
          <w:rFonts w:ascii="Arial" w:hAnsi="Arial" w:cs="Arial"/>
          <w:sz w:val="22"/>
          <w:szCs w:val="22"/>
        </w:rPr>
        <w:t>typy</w:t>
      </w:r>
      <w:r w:rsidRPr="00535EF5">
        <w:rPr>
          <w:rFonts w:ascii="Arial" w:hAnsi="Arial" w:cs="Arial"/>
          <w:sz w:val="22"/>
          <w:szCs w:val="22"/>
        </w:rPr>
        <w:t xml:space="preserve"> obwodów: </w:t>
      </w:r>
    </w:p>
    <w:p w14:paraId="713E87BC" w14:textId="77777777"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analogowych,</w:t>
      </w:r>
    </w:p>
    <w:p w14:paraId="06EA1928" w14:textId="77777777" w:rsidR="00850CF8" w:rsidRDefault="00063D1C"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iskrobezpiecznych sygnałów dwustanowych,</w:t>
      </w:r>
    </w:p>
    <w:p w14:paraId="5DD3CFB2" w14:textId="77777777"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eastAsia="Calibri" w:hAnsi="Arial" w:cs="Arial"/>
          <w:sz w:val="22"/>
          <w:szCs w:val="22"/>
        </w:rPr>
        <w:t xml:space="preserve">nieiskrobezpiecznych </w:t>
      </w:r>
      <w:r w:rsidR="00850CF8" w:rsidRPr="00850CF8">
        <w:rPr>
          <w:rFonts w:ascii="Arial" w:eastAsia="Calibri" w:hAnsi="Arial" w:cs="Arial"/>
          <w:sz w:val="22"/>
          <w:szCs w:val="22"/>
        </w:rPr>
        <w:t>sygnałów analogowych</w:t>
      </w:r>
      <w:r w:rsidR="005926F8" w:rsidRPr="00850CF8">
        <w:rPr>
          <w:rFonts w:ascii="Arial" w:hAnsi="Arial" w:cs="Arial"/>
          <w:sz w:val="22"/>
          <w:szCs w:val="22"/>
        </w:rPr>
        <w:t>,</w:t>
      </w:r>
    </w:p>
    <w:p w14:paraId="21D3DA66" w14:textId="77777777" w:rsidR="00850CF8" w:rsidRDefault="00CC5B2E" w:rsidP="00461418">
      <w:pPr>
        <w:numPr>
          <w:ilvl w:val="1"/>
          <w:numId w:val="54"/>
        </w:numPr>
        <w:autoSpaceDE w:val="0"/>
        <w:autoSpaceDN w:val="0"/>
        <w:adjustRightInd w:val="0"/>
        <w:jc w:val="both"/>
        <w:rPr>
          <w:rFonts w:ascii="Arial" w:eastAsia="Calibri" w:hAnsi="Arial" w:cs="Arial"/>
          <w:sz w:val="22"/>
          <w:szCs w:val="22"/>
        </w:rPr>
      </w:pPr>
      <w:r>
        <w:rPr>
          <w:rFonts w:ascii="Arial" w:hAnsi="Arial" w:cs="Arial"/>
          <w:sz w:val="22"/>
          <w:szCs w:val="22"/>
        </w:rPr>
        <w:t>nie</w:t>
      </w:r>
      <w:r w:rsidRPr="00850CF8">
        <w:rPr>
          <w:rFonts w:ascii="Arial" w:hAnsi="Arial" w:cs="Arial"/>
          <w:sz w:val="22"/>
          <w:szCs w:val="22"/>
        </w:rPr>
        <w:t>iskrobezpiecznych sygnałów dwustanowych</w:t>
      </w:r>
      <w:r w:rsidR="00850CF8">
        <w:rPr>
          <w:rFonts w:ascii="Arial" w:eastAsia="Calibri" w:hAnsi="Arial" w:cs="Arial"/>
          <w:sz w:val="22"/>
          <w:szCs w:val="22"/>
        </w:rPr>
        <w:t>,</w:t>
      </w:r>
    </w:p>
    <w:p w14:paraId="576E42C3" w14:textId="77777777" w:rsidR="00CC5B2E" w:rsidRPr="00CC5B2E" w:rsidRDefault="00085CA0" w:rsidP="00461418">
      <w:pPr>
        <w:numPr>
          <w:ilvl w:val="1"/>
          <w:numId w:val="54"/>
        </w:numPr>
        <w:autoSpaceDE w:val="0"/>
        <w:autoSpaceDN w:val="0"/>
        <w:adjustRightInd w:val="0"/>
        <w:jc w:val="both"/>
        <w:rPr>
          <w:rFonts w:ascii="Arial" w:eastAsia="Calibri" w:hAnsi="Arial" w:cs="Arial"/>
          <w:sz w:val="22"/>
          <w:szCs w:val="22"/>
        </w:rPr>
      </w:pPr>
      <w:r w:rsidRPr="00850CF8">
        <w:rPr>
          <w:rFonts w:ascii="Arial" w:hAnsi="Arial" w:cs="Arial"/>
          <w:sz w:val="22"/>
          <w:szCs w:val="22"/>
        </w:rPr>
        <w:t>zaworów elektromagnetycznych</w:t>
      </w:r>
      <w:r w:rsidR="00CC5B2E">
        <w:rPr>
          <w:rFonts w:ascii="Arial" w:hAnsi="Arial" w:cs="Arial"/>
          <w:sz w:val="22"/>
          <w:szCs w:val="22"/>
        </w:rPr>
        <w:t>,</w:t>
      </w:r>
    </w:p>
    <w:p w14:paraId="3C040629" w14:textId="77777777" w:rsidR="00063D1C" w:rsidRPr="00CC5B2E" w:rsidRDefault="00063D1C" w:rsidP="00461418">
      <w:pPr>
        <w:numPr>
          <w:ilvl w:val="1"/>
          <w:numId w:val="54"/>
        </w:numPr>
        <w:autoSpaceDE w:val="0"/>
        <w:autoSpaceDN w:val="0"/>
        <w:adjustRightInd w:val="0"/>
        <w:jc w:val="both"/>
        <w:rPr>
          <w:rFonts w:ascii="Arial" w:eastAsia="Calibri" w:hAnsi="Arial" w:cs="Arial"/>
          <w:sz w:val="22"/>
          <w:szCs w:val="22"/>
        </w:rPr>
      </w:pPr>
      <w:r w:rsidRPr="00CC5B2E">
        <w:rPr>
          <w:rFonts w:ascii="Arial" w:hAnsi="Arial" w:cs="Arial"/>
          <w:sz w:val="22"/>
          <w:szCs w:val="22"/>
        </w:rPr>
        <w:t>zasilania 230V</w:t>
      </w:r>
      <w:r w:rsidR="00CC5B2E">
        <w:rPr>
          <w:rFonts w:ascii="Arial" w:hAnsi="Arial" w:cs="Arial"/>
          <w:sz w:val="22"/>
          <w:szCs w:val="22"/>
        </w:rPr>
        <w:t xml:space="preserve"> AC</w:t>
      </w:r>
      <w:r w:rsidRPr="00CC5B2E">
        <w:rPr>
          <w:rFonts w:ascii="Arial" w:hAnsi="Arial" w:cs="Arial"/>
          <w:sz w:val="22"/>
          <w:szCs w:val="22"/>
        </w:rPr>
        <w:t xml:space="preserve">, 50 </w:t>
      </w:r>
      <w:proofErr w:type="spellStart"/>
      <w:r w:rsidRPr="00CC5B2E">
        <w:rPr>
          <w:rFonts w:ascii="Arial" w:hAnsi="Arial" w:cs="Arial"/>
          <w:sz w:val="22"/>
          <w:szCs w:val="22"/>
        </w:rPr>
        <w:t>Hz</w:t>
      </w:r>
      <w:proofErr w:type="spellEnd"/>
      <w:r w:rsidR="00085CA0" w:rsidRPr="00CC5B2E">
        <w:rPr>
          <w:rFonts w:ascii="Arial" w:hAnsi="Arial" w:cs="Arial"/>
          <w:sz w:val="22"/>
          <w:szCs w:val="22"/>
        </w:rPr>
        <w:t>.</w:t>
      </w:r>
    </w:p>
    <w:p w14:paraId="016D2C23" w14:textId="77777777" w:rsidR="0061635C" w:rsidRPr="00A00B96" w:rsidRDefault="00CC5B2E" w:rsidP="00461418">
      <w:pPr>
        <w:numPr>
          <w:ilvl w:val="0"/>
          <w:numId w:val="55"/>
        </w:numPr>
        <w:autoSpaceDE w:val="0"/>
        <w:autoSpaceDN w:val="0"/>
        <w:adjustRightInd w:val="0"/>
        <w:jc w:val="both"/>
      </w:pPr>
      <w:r w:rsidRPr="00A00B96">
        <w:rPr>
          <w:rFonts w:ascii="Arial" w:eastAsia="Calibri" w:hAnsi="Arial" w:cs="Arial"/>
          <w:sz w:val="22"/>
          <w:szCs w:val="22"/>
        </w:rPr>
        <w:t xml:space="preserve">Należy </w:t>
      </w:r>
      <w:r w:rsidRPr="00A00B96">
        <w:rPr>
          <w:rFonts w:ascii="Arial" w:hAnsi="Arial" w:cs="Arial"/>
          <w:sz w:val="22"/>
          <w:szCs w:val="22"/>
        </w:rPr>
        <w:t>stosować dedykowane skrzynki złącz</w:t>
      </w:r>
      <w:r w:rsidR="00763845">
        <w:rPr>
          <w:rFonts w:ascii="Arial" w:hAnsi="Arial" w:cs="Arial"/>
          <w:sz w:val="22"/>
          <w:szCs w:val="22"/>
        </w:rPr>
        <w:t>ne w zależności od typu systemu</w:t>
      </w:r>
      <w:r w:rsidR="00A00B96">
        <w:rPr>
          <w:rFonts w:ascii="Arial" w:hAnsi="Arial" w:cs="Arial"/>
          <w:sz w:val="22"/>
          <w:szCs w:val="22"/>
        </w:rPr>
        <w:t>, do którego są wprowadzane sygnały obiektowe, tj.:</w:t>
      </w:r>
    </w:p>
    <w:p w14:paraId="5442FB01"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DCS,</w:t>
      </w:r>
    </w:p>
    <w:p w14:paraId="28A4295C"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 xml:space="preserve">PLC, </w:t>
      </w:r>
    </w:p>
    <w:p w14:paraId="3CD3851D"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ESD,</w:t>
      </w:r>
    </w:p>
    <w:p w14:paraId="19A68972"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GDS,</w:t>
      </w:r>
    </w:p>
    <w:p w14:paraId="24F3A113" w14:textId="77777777" w:rsidR="00A00B96" w:rsidRPr="00A00B96" w:rsidRDefault="00A00B96" w:rsidP="00461418">
      <w:pPr>
        <w:numPr>
          <w:ilvl w:val="1"/>
          <w:numId w:val="55"/>
        </w:numPr>
        <w:autoSpaceDE w:val="0"/>
        <w:autoSpaceDN w:val="0"/>
        <w:adjustRightInd w:val="0"/>
        <w:jc w:val="both"/>
      </w:pPr>
      <w:r>
        <w:rPr>
          <w:rFonts w:ascii="Arial" w:hAnsi="Arial" w:cs="Arial"/>
          <w:sz w:val="22"/>
          <w:szCs w:val="22"/>
        </w:rPr>
        <w:t>MMS.</w:t>
      </w:r>
    </w:p>
    <w:p w14:paraId="31771465" w14:textId="77777777" w:rsidR="00A00B96" w:rsidRPr="007A7796" w:rsidRDefault="00A00B96" w:rsidP="00A00B96">
      <w:pPr>
        <w:autoSpaceDE w:val="0"/>
        <w:autoSpaceDN w:val="0"/>
        <w:adjustRightInd w:val="0"/>
        <w:ind w:left="1440"/>
        <w:jc w:val="both"/>
      </w:pPr>
    </w:p>
    <w:p w14:paraId="40562CE6" w14:textId="77777777" w:rsidR="00FD5AAF" w:rsidRPr="0061635C" w:rsidRDefault="0061635C" w:rsidP="00633218">
      <w:pPr>
        <w:pStyle w:val="Nagwek1"/>
        <w:numPr>
          <w:ilvl w:val="2"/>
          <w:numId w:val="1"/>
        </w:numPr>
        <w:tabs>
          <w:tab w:val="clear" w:pos="1440"/>
          <w:tab w:val="num" w:pos="709"/>
        </w:tabs>
        <w:ind w:left="709" w:hanging="709"/>
        <w:jc w:val="both"/>
        <w:rPr>
          <w:rFonts w:cs="Arial"/>
          <w:szCs w:val="22"/>
        </w:rPr>
      </w:pPr>
      <w:bookmarkStart w:id="62" w:name="_Toc475077800"/>
      <w:r w:rsidRPr="0061635C">
        <w:rPr>
          <w:rFonts w:cs="Arial"/>
          <w:szCs w:val="22"/>
        </w:rPr>
        <w:t>Koryta kablowe oraz ich prowadzenie</w:t>
      </w:r>
      <w:bookmarkEnd w:id="62"/>
    </w:p>
    <w:p w14:paraId="450554F6" w14:textId="77777777" w:rsidR="0061635C" w:rsidRPr="00A533AE" w:rsidRDefault="0061635C" w:rsidP="0061635C">
      <w:pPr>
        <w:jc w:val="both"/>
        <w:rPr>
          <w:rFonts w:ascii="Arial" w:hAnsi="Arial" w:cs="Arial"/>
          <w:b/>
          <w:sz w:val="22"/>
          <w:szCs w:val="22"/>
        </w:rPr>
      </w:pPr>
    </w:p>
    <w:p w14:paraId="7899404C" w14:textId="77777777" w:rsidR="0061635C" w:rsidRPr="00A533AE" w:rsidRDefault="0061635C" w:rsidP="00A00B96">
      <w:pPr>
        <w:jc w:val="both"/>
        <w:rPr>
          <w:rFonts w:ascii="Arial" w:hAnsi="Arial" w:cs="Arial"/>
          <w:sz w:val="22"/>
          <w:szCs w:val="22"/>
        </w:rPr>
      </w:pPr>
      <w:r w:rsidRPr="00A533AE">
        <w:rPr>
          <w:rFonts w:ascii="Arial" w:hAnsi="Arial" w:cs="Arial"/>
          <w:sz w:val="22"/>
          <w:szCs w:val="22"/>
        </w:rPr>
        <w:lastRenderedPageBreak/>
        <w:t xml:space="preserve">Kable oraz rurki </w:t>
      </w:r>
      <w:r w:rsidR="001C5529">
        <w:rPr>
          <w:rFonts w:ascii="Arial" w:hAnsi="Arial" w:cs="Arial"/>
          <w:sz w:val="22"/>
          <w:szCs w:val="22"/>
        </w:rPr>
        <w:t>impulsowe</w:t>
      </w:r>
      <w:r w:rsidR="001C5529" w:rsidRPr="00A533AE">
        <w:rPr>
          <w:rFonts w:ascii="Arial" w:hAnsi="Arial" w:cs="Arial"/>
          <w:sz w:val="22"/>
          <w:szCs w:val="22"/>
        </w:rPr>
        <w:t xml:space="preserve"> </w:t>
      </w:r>
      <w:r w:rsidR="00A00B96">
        <w:rPr>
          <w:rFonts w:ascii="Arial" w:hAnsi="Arial" w:cs="Arial"/>
          <w:sz w:val="22"/>
          <w:szCs w:val="22"/>
        </w:rPr>
        <w:t>muszą</w:t>
      </w:r>
      <w:r w:rsidRPr="00A533AE">
        <w:rPr>
          <w:rFonts w:ascii="Arial" w:hAnsi="Arial" w:cs="Arial"/>
          <w:sz w:val="22"/>
          <w:szCs w:val="22"/>
        </w:rPr>
        <w:t xml:space="preserve"> być ułożone w korytach kablowych</w:t>
      </w:r>
      <w:r w:rsidR="009B17A2">
        <w:rPr>
          <w:rFonts w:ascii="Arial" w:hAnsi="Arial" w:cs="Arial"/>
          <w:sz w:val="22"/>
          <w:szCs w:val="22"/>
        </w:rPr>
        <w:t>.</w:t>
      </w:r>
      <w:r w:rsidR="00D22679">
        <w:rPr>
          <w:rFonts w:ascii="Arial" w:hAnsi="Arial" w:cs="Arial"/>
          <w:sz w:val="22"/>
          <w:szCs w:val="22"/>
        </w:rPr>
        <w:t xml:space="preserve"> Poniżej zestawion</w:t>
      </w:r>
      <w:r w:rsidR="00A00B96">
        <w:rPr>
          <w:rFonts w:ascii="Arial" w:hAnsi="Arial" w:cs="Arial"/>
          <w:sz w:val="22"/>
          <w:szCs w:val="22"/>
        </w:rPr>
        <w:t>o</w:t>
      </w:r>
      <w:r w:rsidR="00D22679">
        <w:rPr>
          <w:rFonts w:ascii="Arial" w:hAnsi="Arial" w:cs="Arial"/>
          <w:sz w:val="22"/>
          <w:szCs w:val="22"/>
        </w:rPr>
        <w:t xml:space="preserve"> najważniejsze wym</w:t>
      </w:r>
      <w:r w:rsidR="00A00B96">
        <w:rPr>
          <w:rFonts w:ascii="Arial" w:hAnsi="Arial" w:cs="Arial"/>
          <w:sz w:val="22"/>
          <w:szCs w:val="22"/>
        </w:rPr>
        <w:t>agania</w:t>
      </w:r>
      <w:r w:rsidR="00D22679">
        <w:rPr>
          <w:rFonts w:ascii="Arial" w:hAnsi="Arial" w:cs="Arial"/>
          <w:sz w:val="22"/>
          <w:szCs w:val="22"/>
        </w:rPr>
        <w:t xml:space="preserve"> dotyczące tras kablowych</w:t>
      </w:r>
      <w:r w:rsidR="00A00B96">
        <w:rPr>
          <w:rFonts w:ascii="Arial" w:hAnsi="Arial" w:cs="Arial"/>
          <w:sz w:val="22"/>
          <w:szCs w:val="22"/>
        </w:rPr>
        <w:t>.</w:t>
      </w:r>
    </w:p>
    <w:p w14:paraId="2A44A922" w14:textId="77777777" w:rsidR="00A00B96"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Należy stosować oddzielne koryta kablowe dla następujących rodzajów </w:t>
      </w:r>
      <w:r w:rsidR="00A00B96">
        <w:rPr>
          <w:rFonts w:ascii="Arial" w:hAnsi="Arial" w:cs="Arial"/>
          <w:sz w:val="22"/>
          <w:szCs w:val="22"/>
        </w:rPr>
        <w:t>kabli</w:t>
      </w:r>
      <w:r w:rsidRPr="00A533AE">
        <w:rPr>
          <w:rFonts w:ascii="Arial" w:hAnsi="Arial" w:cs="Arial"/>
          <w:sz w:val="22"/>
          <w:szCs w:val="22"/>
        </w:rPr>
        <w:t>:</w:t>
      </w:r>
    </w:p>
    <w:p w14:paraId="27194B34"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zasilających 230V </w:t>
      </w:r>
      <w:r w:rsidR="00E674DF" w:rsidRPr="00A00B96">
        <w:rPr>
          <w:rFonts w:ascii="Arial" w:hAnsi="Arial" w:cs="Arial"/>
          <w:sz w:val="22"/>
          <w:szCs w:val="22"/>
        </w:rPr>
        <w:t>AC</w:t>
      </w:r>
      <w:r w:rsidRPr="00A00B96">
        <w:rPr>
          <w:rFonts w:ascii="Arial" w:hAnsi="Arial" w:cs="Arial"/>
          <w:sz w:val="22"/>
          <w:szCs w:val="22"/>
        </w:rPr>
        <w:t xml:space="preserve">, 50 </w:t>
      </w:r>
      <w:proofErr w:type="spellStart"/>
      <w:r w:rsidRPr="00A00B96">
        <w:rPr>
          <w:rFonts w:ascii="Arial" w:hAnsi="Arial" w:cs="Arial"/>
          <w:sz w:val="22"/>
          <w:szCs w:val="22"/>
        </w:rPr>
        <w:t>Hz</w:t>
      </w:r>
      <w:proofErr w:type="spellEnd"/>
      <w:r w:rsidR="00A00B96">
        <w:rPr>
          <w:rFonts w:ascii="Arial" w:hAnsi="Arial" w:cs="Arial"/>
          <w:sz w:val="22"/>
          <w:szCs w:val="22"/>
        </w:rPr>
        <w:t>,</w:t>
      </w:r>
    </w:p>
    <w:p w14:paraId="1066D92B"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 xml:space="preserve">niskonapięciowych w obwodach nieiskrobezpiecznych </w:t>
      </w:r>
      <w:r w:rsidR="00A00B96">
        <w:rPr>
          <w:rFonts w:ascii="Arial" w:hAnsi="Arial" w:cs="Arial"/>
          <w:sz w:val="22"/>
          <w:szCs w:val="22"/>
        </w:rPr>
        <w:t>(</w:t>
      </w:r>
      <w:r w:rsidRPr="00A00B96">
        <w:rPr>
          <w:rFonts w:ascii="Arial" w:hAnsi="Arial" w:cs="Arial"/>
          <w:sz w:val="22"/>
          <w:szCs w:val="22"/>
        </w:rPr>
        <w:t xml:space="preserve">analogowych </w:t>
      </w:r>
      <w:r w:rsidR="005204A5">
        <w:rPr>
          <w:rFonts w:ascii="Arial" w:hAnsi="Arial" w:cs="Arial"/>
          <w:sz w:val="22"/>
          <w:szCs w:val="22"/>
        </w:rPr>
        <w:t xml:space="preserve">               </w:t>
      </w:r>
      <w:r w:rsidRPr="00A00B96">
        <w:rPr>
          <w:rFonts w:ascii="Arial" w:hAnsi="Arial" w:cs="Arial"/>
          <w:sz w:val="22"/>
          <w:szCs w:val="22"/>
        </w:rPr>
        <w:t>i dwustanowych</w:t>
      </w:r>
      <w:r w:rsidR="00A00B96">
        <w:rPr>
          <w:rFonts w:ascii="Arial" w:hAnsi="Arial" w:cs="Arial"/>
          <w:sz w:val="22"/>
          <w:szCs w:val="22"/>
        </w:rPr>
        <w:t>)</w:t>
      </w:r>
      <w:r w:rsidR="009B17A2" w:rsidRPr="00A00B96">
        <w:rPr>
          <w:rFonts w:ascii="Arial" w:hAnsi="Arial" w:cs="Arial"/>
          <w:sz w:val="22"/>
          <w:szCs w:val="22"/>
        </w:rPr>
        <w:t>,</w:t>
      </w:r>
    </w:p>
    <w:p w14:paraId="54A600D7" w14:textId="77777777" w:rsidR="00A00B96" w:rsidRDefault="0061635C" w:rsidP="00461418">
      <w:pPr>
        <w:numPr>
          <w:ilvl w:val="1"/>
          <w:numId w:val="55"/>
        </w:numPr>
        <w:jc w:val="both"/>
        <w:rPr>
          <w:rFonts w:ascii="Arial" w:hAnsi="Arial" w:cs="Arial"/>
          <w:sz w:val="22"/>
          <w:szCs w:val="22"/>
        </w:rPr>
      </w:pPr>
      <w:r w:rsidRPr="00A00B96">
        <w:rPr>
          <w:rFonts w:ascii="Arial" w:hAnsi="Arial" w:cs="Arial"/>
          <w:sz w:val="22"/>
          <w:szCs w:val="22"/>
        </w:rPr>
        <w:t>iskrobezpiecznych – analogowych i dwustanowych</w:t>
      </w:r>
      <w:r w:rsidR="00EF6D59" w:rsidRPr="00A00B96">
        <w:rPr>
          <w:rFonts w:ascii="Arial" w:hAnsi="Arial" w:cs="Arial"/>
          <w:sz w:val="22"/>
          <w:szCs w:val="22"/>
        </w:rPr>
        <w:t>,</w:t>
      </w:r>
      <w:r w:rsidR="00A00B96">
        <w:rPr>
          <w:rFonts w:ascii="Arial" w:hAnsi="Arial" w:cs="Arial"/>
          <w:sz w:val="22"/>
          <w:szCs w:val="22"/>
        </w:rPr>
        <w:t xml:space="preserve"> oznaczonych kolorem niebieskim,</w:t>
      </w:r>
    </w:p>
    <w:p w14:paraId="7F7B171C" w14:textId="77777777" w:rsidR="0061635C" w:rsidRPr="00A00B96" w:rsidRDefault="00EF6D59" w:rsidP="00461418">
      <w:pPr>
        <w:numPr>
          <w:ilvl w:val="1"/>
          <w:numId w:val="55"/>
        </w:numPr>
        <w:jc w:val="both"/>
        <w:rPr>
          <w:rFonts w:ascii="Arial" w:hAnsi="Arial" w:cs="Arial"/>
          <w:sz w:val="22"/>
          <w:szCs w:val="22"/>
        </w:rPr>
      </w:pPr>
      <w:r w:rsidRPr="00A00B96">
        <w:rPr>
          <w:rFonts w:ascii="Arial" w:hAnsi="Arial" w:cs="Arial"/>
          <w:sz w:val="22"/>
          <w:szCs w:val="22"/>
        </w:rPr>
        <w:t>komunikacji cyfrowej</w:t>
      </w:r>
      <w:r w:rsidR="0061635C" w:rsidRPr="00A00B96">
        <w:rPr>
          <w:rFonts w:ascii="Arial" w:hAnsi="Arial" w:cs="Arial"/>
          <w:sz w:val="22"/>
          <w:szCs w:val="22"/>
        </w:rPr>
        <w:t xml:space="preserve"> (</w:t>
      </w:r>
      <w:r w:rsidR="00A00B96">
        <w:rPr>
          <w:rFonts w:ascii="Arial" w:hAnsi="Arial" w:cs="Arial"/>
          <w:sz w:val="22"/>
          <w:szCs w:val="22"/>
        </w:rPr>
        <w:t>w tym</w:t>
      </w:r>
      <w:r w:rsidRPr="00A00B96">
        <w:rPr>
          <w:rFonts w:ascii="Arial" w:hAnsi="Arial" w:cs="Arial"/>
          <w:sz w:val="22"/>
          <w:szCs w:val="22"/>
        </w:rPr>
        <w:t xml:space="preserve"> światłow</w:t>
      </w:r>
      <w:r w:rsidR="00A00B96">
        <w:rPr>
          <w:rFonts w:ascii="Arial" w:hAnsi="Arial" w:cs="Arial"/>
          <w:sz w:val="22"/>
          <w:szCs w:val="22"/>
        </w:rPr>
        <w:t>ody</w:t>
      </w:r>
      <w:r w:rsidR="0061635C" w:rsidRPr="00A00B96">
        <w:rPr>
          <w:rFonts w:ascii="Arial" w:hAnsi="Arial" w:cs="Arial"/>
          <w:sz w:val="22"/>
          <w:szCs w:val="22"/>
        </w:rPr>
        <w:t>)</w:t>
      </w:r>
      <w:r w:rsidR="009B17A2" w:rsidRPr="00A00B96">
        <w:rPr>
          <w:rFonts w:ascii="Arial" w:hAnsi="Arial" w:cs="Arial"/>
          <w:sz w:val="22"/>
          <w:szCs w:val="22"/>
        </w:rPr>
        <w:t>.</w:t>
      </w:r>
    </w:p>
    <w:p w14:paraId="303299AA" w14:textId="77777777" w:rsidR="00841D8E" w:rsidRDefault="0061635C" w:rsidP="00461418">
      <w:pPr>
        <w:numPr>
          <w:ilvl w:val="0"/>
          <w:numId w:val="55"/>
        </w:numPr>
        <w:jc w:val="both"/>
        <w:rPr>
          <w:rFonts w:ascii="Arial" w:hAnsi="Arial" w:cs="Arial"/>
          <w:sz w:val="22"/>
          <w:szCs w:val="22"/>
        </w:rPr>
      </w:pPr>
      <w:r w:rsidRPr="00A533AE">
        <w:rPr>
          <w:rFonts w:ascii="Arial" w:hAnsi="Arial" w:cs="Arial"/>
          <w:sz w:val="22"/>
          <w:szCs w:val="22"/>
        </w:rPr>
        <w:t xml:space="preserve">Główne trasy kablowe </w:t>
      </w:r>
      <w:r w:rsidR="00A00B96">
        <w:rPr>
          <w:rFonts w:ascii="Arial" w:hAnsi="Arial" w:cs="Arial"/>
          <w:sz w:val="22"/>
          <w:szCs w:val="22"/>
        </w:rPr>
        <w:t>muszą</w:t>
      </w:r>
      <w:r w:rsidRPr="00A533AE">
        <w:rPr>
          <w:rFonts w:ascii="Arial" w:hAnsi="Arial" w:cs="Arial"/>
          <w:sz w:val="22"/>
          <w:szCs w:val="22"/>
        </w:rPr>
        <w:t xml:space="preserve"> być prowadzone na wydzielonych półkach lub wspornikach na estakadach</w:t>
      </w:r>
      <w:r w:rsidR="00A00B96">
        <w:rPr>
          <w:rFonts w:ascii="Arial" w:hAnsi="Arial" w:cs="Arial"/>
          <w:sz w:val="22"/>
          <w:szCs w:val="22"/>
        </w:rPr>
        <w:t>.</w:t>
      </w:r>
    </w:p>
    <w:p w14:paraId="203DD86A" w14:textId="77777777" w:rsidR="00841D8E" w:rsidRDefault="00841D8E" w:rsidP="00461418">
      <w:pPr>
        <w:numPr>
          <w:ilvl w:val="0"/>
          <w:numId w:val="55"/>
        </w:numPr>
        <w:jc w:val="both"/>
        <w:rPr>
          <w:rFonts w:ascii="Arial" w:hAnsi="Arial" w:cs="Arial"/>
          <w:sz w:val="22"/>
          <w:szCs w:val="22"/>
        </w:rPr>
      </w:pPr>
      <w:r w:rsidRPr="00841D8E">
        <w:rPr>
          <w:rFonts w:ascii="Arial" w:eastAsia="Calibri" w:hAnsi="Arial" w:cs="Arial"/>
          <w:sz w:val="22"/>
          <w:szCs w:val="22"/>
        </w:rPr>
        <w:t>Koryta kablowe nie mogą mieć otworów i perforacji z wyjątkiem otworów</w:t>
      </w:r>
      <w:r>
        <w:rPr>
          <w:rFonts w:ascii="Arial" w:hAnsi="Arial" w:cs="Arial"/>
          <w:sz w:val="22"/>
          <w:szCs w:val="22"/>
        </w:rPr>
        <w:t xml:space="preserve"> </w:t>
      </w:r>
      <w:r w:rsidRPr="00841D8E">
        <w:rPr>
          <w:rFonts w:ascii="Arial" w:eastAsia="Calibri" w:hAnsi="Arial" w:cs="Arial"/>
          <w:sz w:val="22"/>
          <w:szCs w:val="22"/>
        </w:rPr>
        <w:t>montażowych i drenażowych</w:t>
      </w:r>
      <w:r>
        <w:rPr>
          <w:rFonts w:ascii="Arial" w:eastAsia="Calibri" w:hAnsi="Arial" w:cs="Arial"/>
          <w:sz w:val="22"/>
          <w:szCs w:val="22"/>
        </w:rPr>
        <w:t>. Koryta kablowe muszą być zakryte pokrywą.</w:t>
      </w:r>
      <w:r w:rsidRPr="00841D8E">
        <w:rPr>
          <w:rFonts w:ascii="Arial" w:hAnsi="Arial" w:cs="Arial"/>
          <w:sz w:val="22"/>
          <w:szCs w:val="22"/>
        </w:rPr>
        <w:t xml:space="preserve"> </w:t>
      </w:r>
    </w:p>
    <w:p w14:paraId="7FA4232F" w14:textId="77777777" w:rsidR="00841D8E" w:rsidRPr="00E84583" w:rsidRDefault="00841D8E" w:rsidP="00461418">
      <w:pPr>
        <w:numPr>
          <w:ilvl w:val="0"/>
          <w:numId w:val="55"/>
        </w:numPr>
        <w:jc w:val="both"/>
        <w:rPr>
          <w:rFonts w:ascii="Arial" w:hAnsi="Arial" w:cs="Arial"/>
          <w:sz w:val="22"/>
          <w:szCs w:val="22"/>
        </w:rPr>
      </w:pPr>
      <w:r w:rsidRPr="00E84583">
        <w:rPr>
          <w:rFonts w:ascii="Arial" w:eastAsia="Calibri" w:hAnsi="Arial" w:cs="Arial"/>
          <w:sz w:val="22"/>
          <w:szCs w:val="22"/>
        </w:rPr>
        <w:t xml:space="preserve">Rozstaw podpór koryt nie może przekraczać </w:t>
      </w:r>
      <w:smartTag w:uri="urn:schemas-microsoft-com:office:smarttags" w:element="metricconverter">
        <w:smartTagPr>
          <w:attr w:name="ProductID" w:val="3 m"/>
        </w:smartTagPr>
        <w:r w:rsidRPr="00E84583">
          <w:rPr>
            <w:rFonts w:ascii="Arial" w:eastAsia="Calibri" w:hAnsi="Arial" w:cs="Arial"/>
            <w:sz w:val="22"/>
            <w:szCs w:val="22"/>
          </w:rPr>
          <w:t>3 m</w:t>
        </w:r>
      </w:smartTag>
      <w:r w:rsidRPr="00E84583">
        <w:rPr>
          <w:rFonts w:ascii="Arial" w:eastAsia="Calibri" w:hAnsi="Arial" w:cs="Arial"/>
          <w:sz w:val="22"/>
          <w:szCs w:val="22"/>
        </w:rPr>
        <w:t xml:space="preserve"> na odcinku prostym. W przypadku</w:t>
      </w:r>
      <w:r w:rsidRPr="00E84583">
        <w:rPr>
          <w:rFonts w:ascii="Arial" w:hAnsi="Arial" w:cs="Arial"/>
          <w:sz w:val="22"/>
          <w:szCs w:val="22"/>
        </w:rPr>
        <w:t xml:space="preserve"> </w:t>
      </w:r>
      <w:r w:rsidRPr="00E84583">
        <w:rPr>
          <w:rFonts w:ascii="Arial" w:eastAsia="Calibri" w:hAnsi="Arial" w:cs="Arial"/>
          <w:sz w:val="22"/>
          <w:szCs w:val="22"/>
        </w:rPr>
        <w:t>kształtek (kolana, trójniki, czwórniki, redukcje, itp.) podpory muszą być stosowane</w:t>
      </w:r>
      <w:r w:rsidRPr="00E84583">
        <w:rPr>
          <w:rFonts w:ascii="Arial" w:hAnsi="Arial" w:cs="Arial"/>
          <w:sz w:val="22"/>
          <w:szCs w:val="22"/>
        </w:rPr>
        <w:t xml:space="preserve"> </w:t>
      </w:r>
      <w:r w:rsidRPr="00E84583">
        <w:rPr>
          <w:rFonts w:ascii="Arial" w:eastAsia="Calibri" w:hAnsi="Arial" w:cs="Arial"/>
          <w:sz w:val="22"/>
          <w:szCs w:val="22"/>
        </w:rPr>
        <w:t>gęściej.</w:t>
      </w:r>
    </w:p>
    <w:p w14:paraId="56E6C99E" w14:textId="77777777" w:rsidR="00791D99" w:rsidRPr="00E84583" w:rsidRDefault="00791D99" w:rsidP="00791D99">
      <w:pPr>
        <w:numPr>
          <w:ilvl w:val="0"/>
          <w:numId w:val="55"/>
        </w:numPr>
        <w:jc w:val="both"/>
        <w:rPr>
          <w:rFonts w:ascii="Arial" w:hAnsi="Arial" w:cs="Arial"/>
          <w:sz w:val="22"/>
          <w:szCs w:val="22"/>
        </w:rPr>
      </w:pPr>
      <w:r w:rsidRPr="00E84583">
        <w:rPr>
          <w:rFonts w:ascii="Arial" w:hAnsi="Arial" w:cs="Arial"/>
          <w:sz w:val="22"/>
          <w:szCs w:val="22"/>
        </w:rPr>
        <w:t>W przypadku atmosfery niekorozyjnej wskazane jest stosowanie koryt</w:t>
      </w:r>
      <w:r w:rsidR="004D55A1" w:rsidRPr="00E84583">
        <w:rPr>
          <w:rFonts w:ascii="Arial" w:hAnsi="Arial" w:cs="Arial"/>
          <w:sz w:val="22"/>
          <w:szCs w:val="22"/>
        </w:rPr>
        <w:t xml:space="preserve"> ze stali ocynkowanej</w:t>
      </w:r>
      <w:r w:rsidR="00841D8E" w:rsidRPr="00E84583">
        <w:rPr>
          <w:rFonts w:ascii="Arial" w:hAnsi="Arial" w:cs="Arial"/>
          <w:sz w:val="22"/>
          <w:szCs w:val="22"/>
        </w:rPr>
        <w:t>.</w:t>
      </w:r>
      <w:r w:rsidR="000C3C03" w:rsidRPr="00E84583">
        <w:rPr>
          <w:rFonts w:ascii="Arial" w:hAnsi="Arial" w:cs="Arial"/>
          <w:sz w:val="22"/>
          <w:szCs w:val="22"/>
        </w:rPr>
        <w:t xml:space="preserve"> </w:t>
      </w:r>
      <w:r w:rsidRPr="00E84583">
        <w:rPr>
          <w:rFonts w:ascii="Arial" w:hAnsi="Arial" w:cs="Arial"/>
          <w:sz w:val="22"/>
          <w:szCs w:val="22"/>
        </w:rPr>
        <w:t>Koryta, wsporniki, oraz wszystkie elementy łączeniowe koryt kablowych muszą być cynkowane obustronnie na gorąco zgodnie z normą PN-EN ISO 1461. Grubość pokrycia od 50 do 80 mikronów w zależności od  grubości materiału.</w:t>
      </w:r>
    </w:p>
    <w:p w14:paraId="6ED1A2DD" w14:textId="77777777" w:rsidR="007E5807" w:rsidRPr="00E84583" w:rsidRDefault="007E5807" w:rsidP="00791D99">
      <w:pPr>
        <w:numPr>
          <w:ilvl w:val="0"/>
          <w:numId w:val="55"/>
        </w:numPr>
        <w:jc w:val="both"/>
        <w:rPr>
          <w:rFonts w:ascii="Arial" w:hAnsi="Arial" w:cs="Arial"/>
          <w:sz w:val="22"/>
          <w:szCs w:val="22"/>
        </w:rPr>
      </w:pPr>
      <w:r w:rsidRPr="00E84583">
        <w:rPr>
          <w:rFonts w:ascii="Arial" w:hAnsi="Arial" w:cs="Arial"/>
          <w:sz w:val="22"/>
          <w:szCs w:val="22"/>
        </w:rPr>
        <w:t>W przypadku występowania atmosfery korozyjnej zaleca się stosowanie koryt ze stali kwasoodpornej.</w:t>
      </w:r>
    </w:p>
    <w:p w14:paraId="7B61EAC6" w14:textId="77777777" w:rsidR="00750B9D" w:rsidRPr="00E84583" w:rsidRDefault="008739DD" w:rsidP="00461418">
      <w:pPr>
        <w:numPr>
          <w:ilvl w:val="0"/>
          <w:numId w:val="55"/>
        </w:numPr>
        <w:jc w:val="both"/>
        <w:rPr>
          <w:rFonts w:ascii="Arial" w:hAnsi="Arial" w:cs="Arial"/>
          <w:sz w:val="22"/>
          <w:szCs w:val="22"/>
        </w:rPr>
      </w:pPr>
      <w:r w:rsidRPr="00E84583">
        <w:rPr>
          <w:rFonts w:ascii="Arial" w:hAnsi="Arial" w:cs="Arial"/>
          <w:sz w:val="22"/>
          <w:szCs w:val="22"/>
        </w:rPr>
        <w:t>Trasy kablowe wykonane z GRP (Glass-</w:t>
      </w:r>
      <w:proofErr w:type="spellStart"/>
      <w:r w:rsidR="00841D8E" w:rsidRPr="00E84583">
        <w:rPr>
          <w:rFonts w:ascii="Arial" w:hAnsi="Arial" w:cs="Arial"/>
          <w:sz w:val="22"/>
          <w:szCs w:val="22"/>
        </w:rPr>
        <w:t>F</w:t>
      </w:r>
      <w:r w:rsidRPr="00E84583">
        <w:rPr>
          <w:rFonts w:ascii="Arial" w:hAnsi="Arial" w:cs="Arial"/>
          <w:sz w:val="22"/>
          <w:szCs w:val="22"/>
        </w:rPr>
        <w:t>ibre</w:t>
      </w:r>
      <w:proofErr w:type="spellEnd"/>
      <w:r w:rsidRPr="00E84583">
        <w:rPr>
          <w:rFonts w:ascii="Arial" w:hAnsi="Arial" w:cs="Arial"/>
          <w:sz w:val="22"/>
          <w:szCs w:val="22"/>
        </w:rPr>
        <w:t xml:space="preserve"> </w:t>
      </w:r>
      <w:proofErr w:type="spellStart"/>
      <w:r w:rsidRPr="00E84583">
        <w:rPr>
          <w:rFonts w:ascii="Arial" w:hAnsi="Arial" w:cs="Arial"/>
          <w:sz w:val="22"/>
          <w:szCs w:val="22"/>
        </w:rPr>
        <w:t>Reinforced</w:t>
      </w:r>
      <w:proofErr w:type="spellEnd"/>
      <w:r w:rsidRPr="00E84583">
        <w:rPr>
          <w:rFonts w:ascii="Arial" w:hAnsi="Arial" w:cs="Arial"/>
          <w:sz w:val="22"/>
          <w:szCs w:val="22"/>
        </w:rPr>
        <w:t xml:space="preserve"> </w:t>
      </w:r>
      <w:proofErr w:type="spellStart"/>
      <w:r w:rsidRPr="00E84583">
        <w:rPr>
          <w:rFonts w:ascii="Arial" w:hAnsi="Arial" w:cs="Arial"/>
          <w:sz w:val="22"/>
          <w:szCs w:val="22"/>
        </w:rPr>
        <w:t>Polyester</w:t>
      </w:r>
      <w:proofErr w:type="spellEnd"/>
      <w:r w:rsidRPr="00E84583">
        <w:rPr>
          <w:rFonts w:ascii="Arial" w:hAnsi="Arial" w:cs="Arial"/>
          <w:sz w:val="22"/>
          <w:szCs w:val="22"/>
        </w:rPr>
        <w:t xml:space="preserve">) </w:t>
      </w:r>
      <w:r w:rsidR="00750B9D" w:rsidRPr="00E84583">
        <w:rPr>
          <w:rFonts w:ascii="Arial" w:hAnsi="Arial" w:cs="Arial"/>
          <w:sz w:val="22"/>
          <w:szCs w:val="22"/>
        </w:rPr>
        <w:t>mogą</w:t>
      </w:r>
      <w:r w:rsidR="00841D8E" w:rsidRPr="00E84583">
        <w:rPr>
          <w:rFonts w:ascii="Arial" w:hAnsi="Arial" w:cs="Arial"/>
          <w:sz w:val="22"/>
          <w:szCs w:val="22"/>
        </w:rPr>
        <w:t xml:space="preserve"> </w:t>
      </w:r>
      <w:r w:rsidR="00750B9D" w:rsidRPr="00E84583">
        <w:rPr>
          <w:rFonts w:ascii="Arial" w:hAnsi="Arial" w:cs="Arial"/>
          <w:sz w:val="22"/>
          <w:szCs w:val="22"/>
        </w:rPr>
        <w:t xml:space="preserve">być stosowane (po wcześniejszym uzgodnieniu z Kupującym) </w:t>
      </w:r>
      <w:r w:rsidRPr="00E84583">
        <w:rPr>
          <w:rFonts w:ascii="Arial" w:hAnsi="Arial" w:cs="Arial"/>
          <w:sz w:val="22"/>
          <w:szCs w:val="22"/>
        </w:rPr>
        <w:t>tylko tam, gdzie wymagają tego warunki obiektowe</w:t>
      </w:r>
      <w:r w:rsidR="00841D8E" w:rsidRPr="00E84583">
        <w:rPr>
          <w:rFonts w:ascii="Arial" w:hAnsi="Arial" w:cs="Arial"/>
          <w:sz w:val="22"/>
          <w:szCs w:val="22"/>
        </w:rPr>
        <w:t>.</w:t>
      </w:r>
    </w:p>
    <w:p w14:paraId="76789CBF" w14:textId="77777777" w:rsidR="00750B9D" w:rsidRPr="00E84583" w:rsidRDefault="0061635C" w:rsidP="00461418">
      <w:pPr>
        <w:numPr>
          <w:ilvl w:val="0"/>
          <w:numId w:val="55"/>
        </w:numPr>
        <w:jc w:val="both"/>
        <w:rPr>
          <w:rFonts w:ascii="Arial" w:hAnsi="Arial" w:cs="Arial"/>
          <w:sz w:val="22"/>
          <w:szCs w:val="22"/>
        </w:rPr>
      </w:pPr>
      <w:r w:rsidRPr="00E84583">
        <w:rPr>
          <w:rFonts w:ascii="Arial" w:hAnsi="Arial" w:cs="Arial"/>
          <w:sz w:val="22"/>
          <w:szCs w:val="22"/>
        </w:rPr>
        <w:t xml:space="preserve">Indywidualne trasy kablowe należy prowadzić </w:t>
      </w:r>
      <w:r w:rsidR="009A4BF3" w:rsidRPr="00E84583">
        <w:rPr>
          <w:rFonts w:ascii="Arial" w:hAnsi="Arial" w:cs="Arial"/>
          <w:sz w:val="22"/>
          <w:szCs w:val="22"/>
        </w:rPr>
        <w:t>w korytach kablowych</w:t>
      </w:r>
      <w:r w:rsidR="00750B9D" w:rsidRPr="00E84583">
        <w:rPr>
          <w:rFonts w:ascii="Arial" w:hAnsi="Arial" w:cs="Arial"/>
          <w:sz w:val="22"/>
          <w:szCs w:val="22"/>
        </w:rPr>
        <w:t xml:space="preserve"> 50x50 lub teleksowych</w:t>
      </w:r>
      <w:r w:rsidR="009A4BF3" w:rsidRPr="00E84583">
        <w:rPr>
          <w:rFonts w:ascii="Arial" w:hAnsi="Arial" w:cs="Arial"/>
          <w:sz w:val="22"/>
          <w:szCs w:val="22"/>
        </w:rPr>
        <w:t xml:space="preserve">. </w:t>
      </w:r>
    </w:p>
    <w:p w14:paraId="0C223E1B" w14:textId="77777777" w:rsidR="00750B9D" w:rsidRDefault="005B3935" w:rsidP="00461418">
      <w:pPr>
        <w:numPr>
          <w:ilvl w:val="0"/>
          <w:numId w:val="55"/>
        </w:numPr>
        <w:jc w:val="both"/>
        <w:rPr>
          <w:rFonts w:ascii="Arial" w:hAnsi="Arial" w:cs="Arial"/>
          <w:sz w:val="22"/>
          <w:szCs w:val="22"/>
        </w:rPr>
      </w:pPr>
      <w:r w:rsidRPr="00750B9D">
        <w:rPr>
          <w:rFonts w:ascii="Arial" w:hAnsi="Arial" w:cs="Arial"/>
          <w:sz w:val="22"/>
          <w:szCs w:val="22"/>
        </w:rPr>
        <w:t>Koryta kablowe należy tak dobrać, aby suma przekrojów kabli była na poziomie około 3</w:t>
      </w:r>
      <w:r w:rsidR="00750B9D">
        <w:rPr>
          <w:rFonts w:ascii="Arial" w:hAnsi="Arial" w:cs="Arial"/>
          <w:sz w:val="22"/>
          <w:szCs w:val="22"/>
        </w:rPr>
        <w:t>0% powierzchni przekroju koryta.</w:t>
      </w:r>
    </w:p>
    <w:p w14:paraId="18B548E2" w14:textId="77777777" w:rsidR="00750B9D" w:rsidRDefault="0061635C" w:rsidP="00461418">
      <w:pPr>
        <w:numPr>
          <w:ilvl w:val="0"/>
          <w:numId w:val="55"/>
        </w:numPr>
        <w:jc w:val="both"/>
        <w:rPr>
          <w:rFonts w:ascii="Arial" w:hAnsi="Arial" w:cs="Arial"/>
          <w:sz w:val="22"/>
          <w:szCs w:val="22"/>
        </w:rPr>
      </w:pPr>
      <w:r w:rsidRPr="00750B9D">
        <w:rPr>
          <w:rFonts w:ascii="Arial" w:hAnsi="Arial" w:cs="Arial"/>
          <w:sz w:val="22"/>
          <w:szCs w:val="22"/>
        </w:rPr>
        <w:t xml:space="preserve">Wszystkie koryta kablowe muszą być </w:t>
      </w:r>
      <w:r w:rsidR="00750B9D">
        <w:rPr>
          <w:rFonts w:ascii="Arial" w:hAnsi="Arial" w:cs="Arial"/>
          <w:sz w:val="22"/>
          <w:szCs w:val="22"/>
        </w:rPr>
        <w:t xml:space="preserve">odpowiednio </w:t>
      </w:r>
      <w:r w:rsidRPr="00750B9D">
        <w:rPr>
          <w:rFonts w:ascii="Arial" w:hAnsi="Arial" w:cs="Arial"/>
          <w:sz w:val="22"/>
          <w:szCs w:val="22"/>
        </w:rPr>
        <w:t xml:space="preserve">uziemione </w:t>
      </w:r>
      <w:r w:rsidR="00C86687" w:rsidRPr="00750B9D">
        <w:rPr>
          <w:rFonts w:ascii="Arial" w:hAnsi="Arial" w:cs="Arial"/>
          <w:sz w:val="22"/>
          <w:szCs w:val="22"/>
        </w:rPr>
        <w:t>poprzez metaliczne połączenie do szyn</w:t>
      </w:r>
      <w:r w:rsidR="00750B9D">
        <w:rPr>
          <w:rFonts w:ascii="Arial" w:hAnsi="Arial" w:cs="Arial"/>
          <w:sz w:val="22"/>
          <w:szCs w:val="22"/>
        </w:rPr>
        <w:t>y/szyn</w:t>
      </w:r>
      <w:r w:rsidR="00C86687" w:rsidRPr="00750B9D">
        <w:rPr>
          <w:rFonts w:ascii="Arial" w:hAnsi="Arial" w:cs="Arial"/>
          <w:sz w:val="22"/>
          <w:szCs w:val="22"/>
        </w:rPr>
        <w:t xml:space="preserve"> systemu uziemienia</w:t>
      </w:r>
      <w:r w:rsidR="00750B9D">
        <w:rPr>
          <w:rFonts w:ascii="Arial" w:hAnsi="Arial" w:cs="Arial"/>
          <w:sz w:val="22"/>
          <w:szCs w:val="22"/>
        </w:rPr>
        <w:t>.</w:t>
      </w:r>
    </w:p>
    <w:p w14:paraId="7DB9CCFB" w14:textId="77777777" w:rsidR="00C01C50" w:rsidRDefault="00C86687" w:rsidP="00461418">
      <w:pPr>
        <w:numPr>
          <w:ilvl w:val="0"/>
          <w:numId w:val="55"/>
        </w:numPr>
        <w:jc w:val="both"/>
        <w:rPr>
          <w:rFonts w:ascii="Arial" w:hAnsi="Arial" w:cs="Arial"/>
          <w:sz w:val="22"/>
          <w:szCs w:val="22"/>
        </w:rPr>
      </w:pPr>
      <w:r w:rsidRPr="00750B9D">
        <w:rPr>
          <w:rFonts w:ascii="Arial" w:hAnsi="Arial" w:cs="Arial"/>
          <w:sz w:val="22"/>
          <w:szCs w:val="22"/>
        </w:rPr>
        <w:t>K</w:t>
      </w:r>
      <w:r w:rsidR="0061635C" w:rsidRPr="00750B9D">
        <w:rPr>
          <w:rFonts w:ascii="Arial" w:hAnsi="Arial" w:cs="Arial"/>
          <w:sz w:val="22"/>
          <w:szCs w:val="22"/>
        </w:rPr>
        <w:t xml:space="preserve">oryta iskrobezpieczne </w:t>
      </w:r>
      <w:r w:rsidR="00750B9D">
        <w:rPr>
          <w:rFonts w:ascii="Arial" w:hAnsi="Arial" w:cs="Arial"/>
          <w:sz w:val="22"/>
          <w:szCs w:val="22"/>
        </w:rPr>
        <w:t xml:space="preserve">należy </w:t>
      </w:r>
      <w:r w:rsidR="0061635C" w:rsidRPr="00750B9D">
        <w:rPr>
          <w:rFonts w:ascii="Arial" w:hAnsi="Arial" w:cs="Arial"/>
          <w:sz w:val="22"/>
          <w:szCs w:val="22"/>
        </w:rPr>
        <w:t xml:space="preserve">dodatkowo </w:t>
      </w:r>
      <w:r w:rsidR="00750B9D">
        <w:rPr>
          <w:rFonts w:ascii="Arial" w:hAnsi="Arial" w:cs="Arial"/>
          <w:sz w:val="22"/>
          <w:szCs w:val="22"/>
        </w:rPr>
        <w:t>pomalować na kolor niebieski i/lub oznaczyć</w:t>
      </w:r>
      <w:r w:rsidR="0061635C" w:rsidRPr="00750B9D">
        <w:rPr>
          <w:rFonts w:ascii="Arial" w:hAnsi="Arial" w:cs="Arial"/>
          <w:sz w:val="22"/>
          <w:szCs w:val="22"/>
        </w:rPr>
        <w:t xml:space="preserve"> znakiem „Ex i”</w:t>
      </w:r>
      <w:r w:rsidR="00750B9D">
        <w:rPr>
          <w:rFonts w:ascii="Arial" w:hAnsi="Arial" w:cs="Arial"/>
          <w:sz w:val="22"/>
          <w:szCs w:val="22"/>
        </w:rPr>
        <w:t>.</w:t>
      </w:r>
    </w:p>
    <w:p w14:paraId="5BF9B2F1" w14:textId="77777777" w:rsidR="00B56AD7" w:rsidRPr="00736940" w:rsidRDefault="00B56AD7" w:rsidP="00B930D5">
      <w:pPr>
        <w:jc w:val="both"/>
        <w:rPr>
          <w:rFonts w:ascii="Arial" w:hAnsi="Arial" w:cs="Arial"/>
          <w:sz w:val="22"/>
          <w:szCs w:val="22"/>
        </w:rPr>
      </w:pPr>
    </w:p>
    <w:p w14:paraId="1552A7D6" w14:textId="77777777" w:rsidR="00736940" w:rsidRDefault="00736940" w:rsidP="00633218">
      <w:pPr>
        <w:pStyle w:val="Nagwek1"/>
        <w:numPr>
          <w:ilvl w:val="2"/>
          <w:numId w:val="1"/>
        </w:numPr>
        <w:tabs>
          <w:tab w:val="clear" w:pos="1440"/>
          <w:tab w:val="num" w:pos="709"/>
        </w:tabs>
        <w:ind w:left="709" w:hanging="709"/>
        <w:jc w:val="both"/>
        <w:rPr>
          <w:rFonts w:cs="Arial"/>
          <w:szCs w:val="22"/>
        </w:rPr>
      </w:pPr>
      <w:bookmarkStart w:id="63" w:name="_Toc475077801"/>
      <w:r w:rsidRPr="00736940">
        <w:rPr>
          <w:rFonts w:cs="Arial"/>
          <w:szCs w:val="22"/>
        </w:rPr>
        <w:t xml:space="preserve">Ogrzewanie aparatury </w:t>
      </w:r>
      <w:proofErr w:type="spellStart"/>
      <w:r w:rsidRPr="00736940">
        <w:rPr>
          <w:rFonts w:cs="Arial"/>
          <w:szCs w:val="22"/>
        </w:rPr>
        <w:t>PiA</w:t>
      </w:r>
      <w:bookmarkEnd w:id="63"/>
      <w:proofErr w:type="spellEnd"/>
    </w:p>
    <w:p w14:paraId="1EFD7FE1" w14:textId="77777777" w:rsidR="00736940" w:rsidRDefault="00736940" w:rsidP="00736940"/>
    <w:p w14:paraId="7E1FAAFC" w14:textId="77777777" w:rsidR="00A70D32" w:rsidRDefault="00736940" w:rsidP="00A70D32">
      <w:pPr>
        <w:jc w:val="both"/>
        <w:rPr>
          <w:rFonts w:ascii="Arial" w:hAnsi="Arial" w:cs="Arial"/>
          <w:sz w:val="22"/>
          <w:szCs w:val="22"/>
        </w:rPr>
      </w:pPr>
      <w:r w:rsidRPr="00A533AE">
        <w:rPr>
          <w:rFonts w:ascii="Arial" w:hAnsi="Arial" w:cs="Arial"/>
          <w:sz w:val="22"/>
          <w:szCs w:val="22"/>
        </w:rPr>
        <w:t xml:space="preserve">Specyfikacja aparatury i wyposażenia </w:t>
      </w:r>
      <w:proofErr w:type="spellStart"/>
      <w:r w:rsidRPr="00A533AE">
        <w:rPr>
          <w:rFonts w:ascii="Arial" w:hAnsi="Arial" w:cs="Arial"/>
          <w:sz w:val="22"/>
          <w:szCs w:val="22"/>
        </w:rPr>
        <w:t>PiA</w:t>
      </w:r>
      <w:proofErr w:type="spellEnd"/>
      <w:r w:rsidRPr="00A533AE">
        <w:rPr>
          <w:rFonts w:ascii="Arial" w:hAnsi="Arial" w:cs="Arial"/>
          <w:sz w:val="22"/>
          <w:szCs w:val="22"/>
        </w:rPr>
        <w:t xml:space="preserve"> wymagającego ogrzewania </w:t>
      </w:r>
      <w:r w:rsidR="00260131">
        <w:rPr>
          <w:rFonts w:ascii="Arial" w:hAnsi="Arial" w:cs="Arial"/>
          <w:sz w:val="22"/>
          <w:szCs w:val="22"/>
        </w:rPr>
        <w:t>musi</w:t>
      </w:r>
      <w:r w:rsidRPr="00A533AE">
        <w:rPr>
          <w:rFonts w:ascii="Arial" w:hAnsi="Arial" w:cs="Arial"/>
          <w:sz w:val="22"/>
          <w:szCs w:val="22"/>
        </w:rPr>
        <w:t xml:space="preserve"> być zgodna </w:t>
      </w:r>
      <w:r w:rsidR="00260131">
        <w:rPr>
          <w:rFonts w:ascii="Arial" w:hAnsi="Arial" w:cs="Arial"/>
          <w:sz w:val="22"/>
          <w:szCs w:val="22"/>
        </w:rPr>
        <w:t xml:space="preserve">       </w:t>
      </w:r>
      <w:r w:rsidRPr="00A533AE">
        <w:rPr>
          <w:rFonts w:ascii="Arial" w:hAnsi="Arial" w:cs="Arial"/>
          <w:sz w:val="22"/>
          <w:szCs w:val="22"/>
        </w:rPr>
        <w:t>z P&amp;ID.</w:t>
      </w:r>
      <w:r w:rsidR="000A0A9C">
        <w:rPr>
          <w:rFonts w:ascii="Arial" w:hAnsi="Arial" w:cs="Arial"/>
          <w:sz w:val="22"/>
          <w:szCs w:val="22"/>
        </w:rPr>
        <w:t xml:space="preserve"> Ogrzewanie aparatury </w:t>
      </w:r>
      <w:r w:rsidR="002213EE">
        <w:rPr>
          <w:rFonts w:ascii="Arial" w:hAnsi="Arial" w:cs="Arial"/>
          <w:sz w:val="22"/>
          <w:szCs w:val="22"/>
        </w:rPr>
        <w:t>musi</w:t>
      </w:r>
      <w:r w:rsidR="000A0A9C">
        <w:rPr>
          <w:rFonts w:ascii="Arial" w:hAnsi="Arial" w:cs="Arial"/>
          <w:sz w:val="22"/>
          <w:szCs w:val="22"/>
        </w:rPr>
        <w:t xml:space="preserve"> być realizowane zgodnie z obowiązującymi prz</w:t>
      </w:r>
      <w:r w:rsidR="00A70D32">
        <w:rPr>
          <w:rFonts w:ascii="Arial" w:hAnsi="Arial" w:cs="Arial"/>
          <w:sz w:val="22"/>
          <w:szCs w:val="22"/>
        </w:rPr>
        <w:t xml:space="preserve">episami </w:t>
      </w:r>
      <w:r w:rsidR="00260131">
        <w:rPr>
          <w:rFonts w:ascii="Arial" w:hAnsi="Arial" w:cs="Arial"/>
          <w:sz w:val="22"/>
          <w:szCs w:val="22"/>
        </w:rPr>
        <w:t xml:space="preserve">  </w:t>
      </w:r>
      <w:r w:rsidR="00A70D32">
        <w:rPr>
          <w:rFonts w:ascii="Arial" w:hAnsi="Arial" w:cs="Arial"/>
          <w:sz w:val="22"/>
          <w:szCs w:val="22"/>
        </w:rPr>
        <w:t>i poniższymi wytycznymi.</w:t>
      </w:r>
    </w:p>
    <w:p w14:paraId="1FEF73FE" w14:textId="77777777" w:rsidR="00A70D32" w:rsidRDefault="000A0A9C" w:rsidP="00461418">
      <w:pPr>
        <w:numPr>
          <w:ilvl w:val="0"/>
          <w:numId w:val="56"/>
        </w:numPr>
        <w:jc w:val="both"/>
        <w:rPr>
          <w:rFonts w:ascii="Arial" w:hAnsi="Arial" w:cs="Arial"/>
          <w:sz w:val="22"/>
          <w:szCs w:val="22"/>
        </w:rPr>
      </w:pPr>
      <w:r>
        <w:rPr>
          <w:rFonts w:ascii="Arial" w:hAnsi="Arial" w:cs="Arial"/>
          <w:sz w:val="22"/>
          <w:szCs w:val="22"/>
        </w:rPr>
        <w:t xml:space="preserve">Jako ogrzewanie </w:t>
      </w:r>
      <w:proofErr w:type="spellStart"/>
      <w:r w:rsidR="00CA07E8" w:rsidRPr="00CA07E8">
        <w:rPr>
          <w:rFonts w:ascii="Arial" w:hAnsi="Arial" w:cs="Arial"/>
          <w:sz w:val="22"/>
          <w:szCs w:val="22"/>
        </w:rPr>
        <w:t>przeciwzamarzaniowe</w:t>
      </w:r>
      <w:proofErr w:type="spellEnd"/>
      <w:r>
        <w:rPr>
          <w:rFonts w:ascii="Arial" w:hAnsi="Arial" w:cs="Arial"/>
          <w:sz w:val="22"/>
          <w:szCs w:val="22"/>
        </w:rPr>
        <w:t xml:space="preserve"> </w:t>
      </w:r>
      <w:r w:rsidR="00A70D32">
        <w:rPr>
          <w:rFonts w:ascii="Arial" w:hAnsi="Arial" w:cs="Arial"/>
          <w:sz w:val="22"/>
          <w:szCs w:val="22"/>
        </w:rPr>
        <w:t>wymagane</w:t>
      </w:r>
      <w:r>
        <w:rPr>
          <w:rFonts w:ascii="Arial" w:hAnsi="Arial" w:cs="Arial"/>
          <w:sz w:val="22"/>
          <w:szCs w:val="22"/>
        </w:rPr>
        <w:t xml:space="preserve"> jest ogrzewanie elektry</w:t>
      </w:r>
      <w:r w:rsidR="00A70D32">
        <w:rPr>
          <w:rFonts w:ascii="Arial" w:hAnsi="Arial" w:cs="Arial"/>
          <w:sz w:val="22"/>
          <w:szCs w:val="22"/>
        </w:rPr>
        <w:t>czne.</w:t>
      </w:r>
    </w:p>
    <w:p w14:paraId="4041A739" w14:textId="77777777" w:rsidR="00A70D32" w:rsidRDefault="000A0A9C" w:rsidP="00461418">
      <w:pPr>
        <w:numPr>
          <w:ilvl w:val="0"/>
          <w:numId w:val="56"/>
        </w:numPr>
        <w:jc w:val="both"/>
        <w:rPr>
          <w:rFonts w:ascii="Arial" w:hAnsi="Arial" w:cs="Arial"/>
          <w:sz w:val="22"/>
          <w:szCs w:val="22"/>
        </w:rPr>
      </w:pPr>
      <w:r w:rsidRPr="00A70D32">
        <w:rPr>
          <w:rFonts w:ascii="Arial" w:hAnsi="Arial" w:cs="Arial"/>
          <w:sz w:val="22"/>
          <w:szCs w:val="22"/>
        </w:rPr>
        <w:t xml:space="preserve">Zaleca się stosowanie ogrzewania elektrycznego do poniższej aparatury </w:t>
      </w:r>
      <w:r w:rsidR="005204A5">
        <w:rPr>
          <w:rFonts w:ascii="Arial" w:hAnsi="Arial" w:cs="Arial"/>
          <w:sz w:val="22"/>
          <w:szCs w:val="22"/>
        </w:rPr>
        <w:t xml:space="preserve">                     </w:t>
      </w:r>
      <w:r w:rsidRPr="00A70D32">
        <w:rPr>
          <w:rFonts w:ascii="Arial" w:hAnsi="Arial" w:cs="Arial"/>
          <w:sz w:val="22"/>
          <w:szCs w:val="22"/>
        </w:rPr>
        <w:t>i wyposażenia:</w:t>
      </w:r>
    </w:p>
    <w:p w14:paraId="31B90847" w14:textId="77777777" w:rsidR="009B361E" w:rsidRDefault="00736940" w:rsidP="00461418">
      <w:pPr>
        <w:numPr>
          <w:ilvl w:val="1"/>
          <w:numId w:val="56"/>
        </w:numPr>
        <w:jc w:val="both"/>
        <w:rPr>
          <w:rFonts w:ascii="Arial" w:hAnsi="Arial" w:cs="Arial"/>
          <w:sz w:val="22"/>
          <w:szCs w:val="22"/>
        </w:rPr>
      </w:pPr>
      <w:r w:rsidRPr="00A70D32">
        <w:rPr>
          <w:rFonts w:ascii="Arial" w:hAnsi="Arial" w:cs="Arial"/>
          <w:sz w:val="22"/>
          <w:szCs w:val="22"/>
        </w:rPr>
        <w:t>przetworniki ciśnienia i różnicy ciśnień oraz prowadzące do nich rurki impulsowe</w:t>
      </w:r>
      <w:r w:rsidR="00AA5C6C" w:rsidRPr="00A70D32">
        <w:rPr>
          <w:rFonts w:ascii="Arial" w:hAnsi="Arial" w:cs="Arial"/>
          <w:sz w:val="22"/>
          <w:szCs w:val="22"/>
        </w:rPr>
        <w:t>,</w:t>
      </w:r>
    </w:p>
    <w:p w14:paraId="227F6C14" w14:textId="77777777" w:rsid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nurnikowe przetworniki poziomu, poziomowskazy szklane wraz z rurami przyłączeniowymi,</w:t>
      </w:r>
    </w:p>
    <w:p w14:paraId="0D61FE68" w14:textId="77777777" w:rsidR="00681CBE" w:rsidRPr="009B361E" w:rsidRDefault="00736940" w:rsidP="00461418">
      <w:pPr>
        <w:numPr>
          <w:ilvl w:val="1"/>
          <w:numId w:val="56"/>
        </w:numPr>
        <w:jc w:val="both"/>
        <w:rPr>
          <w:rFonts w:ascii="Arial" w:hAnsi="Arial" w:cs="Arial"/>
          <w:sz w:val="22"/>
          <w:szCs w:val="22"/>
        </w:rPr>
      </w:pPr>
      <w:r w:rsidRPr="009B361E">
        <w:rPr>
          <w:rFonts w:ascii="Arial" w:hAnsi="Arial" w:cs="Arial"/>
          <w:sz w:val="22"/>
          <w:szCs w:val="22"/>
        </w:rPr>
        <w:t>analizatory i lokalne pulpity sterownicze</w:t>
      </w:r>
      <w:r w:rsidR="00AA5C6C" w:rsidRPr="009B361E">
        <w:rPr>
          <w:rFonts w:ascii="Arial" w:hAnsi="Arial" w:cs="Arial"/>
          <w:sz w:val="22"/>
          <w:szCs w:val="22"/>
        </w:rPr>
        <w:t>.</w:t>
      </w:r>
    </w:p>
    <w:p w14:paraId="036985AC" w14:textId="77777777" w:rsidR="000A4FED" w:rsidRDefault="00736940" w:rsidP="00461418">
      <w:pPr>
        <w:numPr>
          <w:ilvl w:val="0"/>
          <w:numId w:val="57"/>
        </w:numPr>
        <w:jc w:val="both"/>
        <w:rPr>
          <w:rFonts w:ascii="Arial" w:hAnsi="Arial" w:cs="Arial"/>
          <w:sz w:val="22"/>
          <w:szCs w:val="22"/>
        </w:rPr>
      </w:pPr>
      <w:r w:rsidRPr="00A533AE">
        <w:rPr>
          <w:rFonts w:ascii="Arial" w:hAnsi="Arial" w:cs="Arial"/>
          <w:sz w:val="22"/>
          <w:szCs w:val="22"/>
        </w:rPr>
        <w:lastRenderedPageBreak/>
        <w:t xml:space="preserve">Ogrzewanie elektryczne powinno być wykonane kablami samoregulującymi wraz </w:t>
      </w:r>
      <w:r w:rsidR="005204A5">
        <w:rPr>
          <w:rFonts w:ascii="Arial" w:hAnsi="Arial" w:cs="Arial"/>
          <w:sz w:val="22"/>
          <w:szCs w:val="22"/>
        </w:rPr>
        <w:t xml:space="preserve">      </w:t>
      </w:r>
      <w:r w:rsidRPr="00A533AE">
        <w:rPr>
          <w:rFonts w:ascii="Arial" w:hAnsi="Arial" w:cs="Arial"/>
          <w:sz w:val="22"/>
          <w:szCs w:val="22"/>
        </w:rPr>
        <w:t xml:space="preserve">z całym niezbędnym </w:t>
      </w:r>
      <w:r w:rsidR="000955AC">
        <w:rPr>
          <w:rFonts w:ascii="Arial" w:hAnsi="Arial" w:cs="Arial"/>
          <w:sz w:val="22"/>
          <w:szCs w:val="22"/>
        </w:rPr>
        <w:t>osprzętem</w:t>
      </w:r>
      <w:r w:rsidR="000955AC" w:rsidRPr="00A533AE">
        <w:rPr>
          <w:rFonts w:ascii="Arial" w:hAnsi="Arial" w:cs="Arial"/>
          <w:sz w:val="22"/>
          <w:szCs w:val="22"/>
        </w:rPr>
        <w:t xml:space="preserve"> </w:t>
      </w:r>
      <w:r w:rsidRPr="00A533AE">
        <w:rPr>
          <w:rFonts w:ascii="Arial" w:hAnsi="Arial" w:cs="Arial"/>
          <w:sz w:val="22"/>
          <w:szCs w:val="22"/>
        </w:rPr>
        <w:t xml:space="preserve">i akcesoriami </w:t>
      </w:r>
      <w:r w:rsidR="00364FC1">
        <w:rPr>
          <w:rFonts w:ascii="Arial" w:hAnsi="Arial" w:cs="Arial"/>
          <w:sz w:val="22"/>
          <w:szCs w:val="22"/>
        </w:rPr>
        <w:t>montażowymi</w:t>
      </w:r>
      <w:r w:rsidR="000A4FED">
        <w:rPr>
          <w:rFonts w:ascii="Arial" w:hAnsi="Arial" w:cs="Arial"/>
          <w:sz w:val="22"/>
          <w:szCs w:val="22"/>
        </w:rPr>
        <w:t>.</w:t>
      </w:r>
    </w:p>
    <w:p w14:paraId="0239B935" w14:textId="77777777" w:rsidR="000A4FED" w:rsidRDefault="00364FC1" w:rsidP="00461418">
      <w:pPr>
        <w:numPr>
          <w:ilvl w:val="0"/>
          <w:numId w:val="57"/>
        </w:numPr>
        <w:jc w:val="both"/>
        <w:rPr>
          <w:rFonts w:ascii="Arial" w:hAnsi="Arial" w:cs="Arial"/>
          <w:sz w:val="22"/>
          <w:szCs w:val="22"/>
        </w:rPr>
      </w:pPr>
      <w:r w:rsidRPr="000A4FED">
        <w:rPr>
          <w:rFonts w:ascii="Arial" w:hAnsi="Arial" w:cs="Arial"/>
          <w:sz w:val="22"/>
          <w:szCs w:val="22"/>
        </w:rPr>
        <w:t>Monitoring pracy obwodów zasilających należy realizować na poziomie szafek rozdzielczych lokalnych. W</w:t>
      </w:r>
      <w:r w:rsidR="00736940" w:rsidRPr="000A4FED">
        <w:rPr>
          <w:rFonts w:ascii="Arial" w:hAnsi="Arial" w:cs="Arial"/>
          <w:sz w:val="22"/>
          <w:szCs w:val="22"/>
        </w:rPr>
        <w:t xml:space="preserve"> przypadku zaniku napięcia dla grupy </w:t>
      </w:r>
      <w:r w:rsidR="005A5726" w:rsidRPr="000A4FED">
        <w:rPr>
          <w:rFonts w:ascii="Arial" w:hAnsi="Arial" w:cs="Arial"/>
          <w:sz w:val="22"/>
          <w:szCs w:val="22"/>
        </w:rPr>
        <w:t xml:space="preserve">ogrzewanych obwodów </w:t>
      </w:r>
      <w:r w:rsidRPr="000A4FED">
        <w:rPr>
          <w:rFonts w:ascii="Arial" w:hAnsi="Arial" w:cs="Arial"/>
          <w:sz w:val="22"/>
          <w:szCs w:val="22"/>
        </w:rPr>
        <w:t>należy przewidzieć wspólny alarm w DCS</w:t>
      </w:r>
      <w:r w:rsidR="000A4FED">
        <w:rPr>
          <w:rFonts w:ascii="Arial" w:hAnsi="Arial" w:cs="Arial"/>
          <w:sz w:val="22"/>
          <w:szCs w:val="22"/>
        </w:rPr>
        <w:t>.</w:t>
      </w:r>
    </w:p>
    <w:p w14:paraId="7B82CFB0" w14:textId="77777777" w:rsidR="00E830F8" w:rsidRDefault="00736940" w:rsidP="00461418">
      <w:pPr>
        <w:numPr>
          <w:ilvl w:val="0"/>
          <w:numId w:val="57"/>
        </w:numPr>
        <w:jc w:val="both"/>
        <w:rPr>
          <w:rFonts w:ascii="Arial" w:hAnsi="Arial" w:cs="Arial"/>
          <w:sz w:val="22"/>
          <w:szCs w:val="22"/>
        </w:rPr>
      </w:pPr>
      <w:r w:rsidRPr="000A4FED">
        <w:rPr>
          <w:rFonts w:ascii="Arial" w:hAnsi="Arial" w:cs="Arial"/>
          <w:sz w:val="22"/>
          <w:szCs w:val="22"/>
        </w:rPr>
        <w:t>Temperatura grzania powinna być adekwatna do</w:t>
      </w:r>
      <w:r w:rsidR="00457794" w:rsidRPr="000A4FED">
        <w:rPr>
          <w:rFonts w:ascii="Arial" w:hAnsi="Arial" w:cs="Arial"/>
          <w:sz w:val="22"/>
          <w:szCs w:val="22"/>
        </w:rPr>
        <w:t xml:space="preserve"> temperatury medium procesowego,</w:t>
      </w:r>
    </w:p>
    <w:p w14:paraId="64667DF0" w14:textId="77777777" w:rsidR="00E830F8" w:rsidRDefault="00736940" w:rsidP="00461418">
      <w:pPr>
        <w:numPr>
          <w:ilvl w:val="0"/>
          <w:numId w:val="57"/>
        </w:numPr>
        <w:jc w:val="both"/>
        <w:rPr>
          <w:rFonts w:ascii="Arial" w:hAnsi="Arial" w:cs="Arial"/>
          <w:sz w:val="22"/>
          <w:szCs w:val="22"/>
        </w:rPr>
      </w:pPr>
      <w:r w:rsidRPr="00E830F8">
        <w:rPr>
          <w:rFonts w:ascii="Arial" w:hAnsi="Arial" w:cs="Arial"/>
          <w:sz w:val="22"/>
          <w:szCs w:val="22"/>
        </w:rPr>
        <w:t xml:space="preserve">Wyposażenie elektryczne powinno </w:t>
      </w:r>
      <w:r w:rsidR="005A5726" w:rsidRPr="00E830F8">
        <w:rPr>
          <w:rFonts w:ascii="Arial" w:hAnsi="Arial" w:cs="Arial"/>
          <w:sz w:val="22"/>
          <w:szCs w:val="22"/>
        </w:rPr>
        <w:t xml:space="preserve">spełniać wymogi instalacji, na której będzie zabudowane </w:t>
      </w:r>
      <w:r w:rsidR="00E830F8">
        <w:rPr>
          <w:rFonts w:ascii="Arial" w:hAnsi="Arial" w:cs="Arial"/>
          <w:sz w:val="22"/>
          <w:szCs w:val="22"/>
        </w:rPr>
        <w:t xml:space="preserve">– klasyfikacja </w:t>
      </w:r>
      <w:r w:rsidR="005A5726" w:rsidRPr="00E830F8">
        <w:rPr>
          <w:rFonts w:ascii="Arial" w:hAnsi="Arial" w:cs="Arial"/>
          <w:sz w:val="22"/>
          <w:szCs w:val="22"/>
        </w:rPr>
        <w:t>strefy</w:t>
      </w:r>
      <w:r w:rsidR="00E830F8">
        <w:rPr>
          <w:rFonts w:ascii="Arial" w:hAnsi="Arial" w:cs="Arial"/>
          <w:sz w:val="22"/>
          <w:szCs w:val="22"/>
        </w:rPr>
        <w:t xml:space="preserve"> </w:t>
      </w:r>
      <w:r w:rsidR="00562000">
        <w:rPr>
          <w:rFonts w:ascii="Arial" w:hAnsi="Arial" w:cs="Arial"/>
          <w:sz w:val="22"/>
          <w:szCs w:val="22"/>
        </w:rPr>
        <w:t>zagrożenia wybuchem, odpowiedni</w:t>
      </w:r>
      <w:r w:rsidR="00E830F8">
        <w:rPr>
          <w:rFonts w:ascii="Arial" w:hAnsi="Arial" w:cs="Arial"/>
          <w:sz w:val="22"/>
          <w:szCs w:val="22"/>
        </w:rPr>
        <w:t xml:space="preserve"> stopie</w:t>
      </w:r>
      <w:r w:rsidR="00EF55BA">
        <w:rPr>
          <w:rFonts w:ascii="Arial" w:hAnsi="Arial" w:cs="Arial"/>
          <w:sz w:val="22"/>
          <w:szCs w:val="22"/>
        </w:rPr>
        <w:t>ń</w:t>
      </w:r>
      <w:r w:rsidR="00E830F8">
        <w:rPr>
          <w:rFonts w:ascii="Arial" w:hAnsi="Arial" w:cs="Arial"/>
          <w:sz w:val="22"/>
          <w:szCs w:val="22"/>
        </w:rPr>
        <w:t xml:space="preserve"> ochrony obudowy</w:t>
      </w:r>
      <w:r w:rsidR="00457794" w:rsidRPr="00E830F8">
        <w:rPr>
          <w:rFonts w:ascii="Arial" w:hAnsi="Arial" w:cs="Arial"/>
          <w:sz w:val="22"/>
          <w:szCs w:val="22"/>
        </w:rPr>
        <w:t xml:space="preserve"> IP, itp.)</w:t>
      </w:r>
      <w:r w:rsidR="00E830F8">
        <w:rPr>
          <w:rFonts w:ascii="Arial" w:hAnsi="Arial" w:cs="Arial"/>
          <w:sz w:val="22"/>
          <w:szCs w:val="22"/>
        </w:rPr>
        <w:t>.</w:t>
      </w:r>
      <w:r w:rsidR="005A5726" w:rsidRPr="00E830F8">
        <w:rPr>
          <w:rFonts w:ascii="Arial" w:hAnsi="Arial" w:cs="Arial"/>
          <w:sz w:val="22"/>
          <w:szCs w:val="22"/>
        </w:rPr>
        <w:t xml:space="preserve"> </w:t>
      </w:r>
    </w:p>
    <w:p w14:paraId="4AFA396D" w14:textId="77777777" w:rsidR="00E830F8" w:rsidRDefault="005A5726" w:rsidP="00461418">
      <w:pPr>
        <w:numPr>
          <w:ilvl w:val="0"/>
          <w:numId w:val="57"/>
        </w:numPr>
        <w:jc w:val="both"/>
        <w:rPr>
          <w:rFonts w:ascii="Arial" w:hAnsi="Arial" w:cs="Arial"/>
          <w:sz w:val="22"/>
          <w:szCs w:val="22"/>
        </w:rPr>
      </w:pPr>
      <w:r w:rsidRPr="00E830F8">
        <w:rPr>
          <w:rFonts w:ascii="Arial" w:hAnsi="Arial" w:cs="Arial"/>
          <w:sz w:val="22"/>
          <w:szCs w:val="22"/>
        </w:rPr>
        <w:t>W przypadku, gdy nie można zastosować ogrzewania elektrycznego, to należy</w:t>
      </w:r>
      <w:r w:rsidR="009E4325" w:rsidRPr="00E830F8">
        <w:rPr>
          <w:rFonts w:ascii="Arial" w:hAnsi="Arial" w:cs="Arial"/>
          <w:sz w:val="22"/>
          <w:szCs w:val="22"/>
        </w:rPr>
        <w:t xml:space="preserve"> przewidzieć ogrzewanie parowe</w:t>
      </w:r>
      <w:r w:rsidR="00E830F8">
        <w:rPr>
          <w:rFonts w:ascii="Arial" w:hAnsi="Arial" w:cs="Arial"/>
          <w:sz w:val="22"/>
          <w:szCs w:val="22"/>
        </w:rPr>
        <w:t>.</w:t>
      </w:r>
    </w:p>
    <w:p w14:paraId="7C79F13F" w14:textId="77777777" w:rsidR="00E830F8" w:rsidRPr="00E84583" w:rsidRDefault="00736940" w:rsidP="00461418">
      <w:pPr>
        <w:numPr>
          <w:ilvl w:val="0"/>
          <w:numId w:val="57"/>
        </w:numPr>
        <w:jc w:val="both"/>
        <w:rPr>
          <w:rFonts w:ascii="Arial" w:hAnsi="Arial" w:cs="Arial"/>
          <w:sz w:val="22"/>
          <w:szCs w:val="22"/>
        </w:rPr>
      </w:pPr>
      <w:r w:rsidRPr="00E84583">
        <w:rPr>
          <w:rFonts w:ascii="Arial" w:hAnsi="Arial" w:cs="Arial"/>
          <w:sz w:val="22"/>
          <w:szCs w:val="22"/>
        </w:rPr>
        <w:t>Urządzenia pomiarowe montowane bezpośrednio w rurociągu (in</w:t>
      </w:r>
      <w:r w:rsidR="005A5726" w:rsidRPr="00E84583">
        <w:rPr>
          <w:rFonts w:ascii="Arial" w:hAnsi="Arial" w:cs="Arial"/>
          <w:sz w:val="22"/>
          <w:szCs w:val="22"/>
        </w:rPr>
        <w:t>-</w:t>
      </w:r>
      <w:proofErr w:type="spellStart"/>
      <w:r w:rsidRPr="00E84583">
        <w:rPr>
          <w:rFonts w:ascii="Arial" w:hAnsi="Arial" w:cs="Arial"/>
          <w:sz w:val="22"/>
          <w:szCs w:val="22"/>
        </w:rPr>
        <w:t>line</w:t>
      </w:r>
      <w:proofErr w:type="spellEnd"/>
      <w:r w:rsidRPr="00E84583">
        <w:rPr>
          <w:rFonts w:ascii="Arial" w:hAnsi="Arial" w:cs="Arial"/>
          <w:sz w:val="22"/>
          <w:szCs w:val="22"/>
        </w:rPr>
        <w:t>)</w:t>
      </w:r>
      <w:r w:rsidR="005A5726" w:rsidRPr="00E84583">
        <w:rPr>
          <w:rFonts w:ascii="Arial" w:hAnsi="Arial" w:cs="Arial"/>
          <w:sz w:val="22"/>
          <w:szCs w:val="22"/>
        </w:rPr>
        <w:t xml:space="preserve">, takie jak </w:t>
      </w:r>
      <w:r w:rsidRPr="00E84583">
        <w:rPr>
          <w:rFonts w:ascii="Arial" w:hAnsi="Arial" w:cs="Arial"/>
          <w:sz w:val="22"/>
          <w:szCs w:val="22"/>
        </w:rPr>
        <w:t xml:space="preserve">zawory regulacyjne, przepływomierze </w:t>
      </w:r>
      <w:proofErr w:type="spellStart"/>
      <w:r w:rsidRPr="00E84583">
        <w:rPr>
          <w:rFonts w:ascii="Arial" w:hAnsi="Arial" w:cs="Arial"/>
          <w:sz w:val="22"/>
          <w:szCs w:val="22"/>
        </w:rPr>
        <w:t>Vortex</w:t>
      </w:r>
      <w:proofErr w:type="spellEnd"/>
      <w:r w:rsidRPr="00E84583">
        <w:rPr>
          <w:rFonts w:ascii="Arial" w:hAnsi="Arial" w:cs="Arial"/>
          <w:sz w:val="22"/>
          <w:szCs w:val="22"/>
        </w:rPr>
        <w:t xml:space="preserve">, przepływomierze masowe </w:t>
      </w:r>
      <w:r w:rsidR="005A5726" w:rsidRPr="00E84583">
        <w:rPr>
          <w:rFonts w:ascii="Arial" w:hAnsi="Arial" w:cs="Arial"/>
          <w:sz w:val="22"/>
          <w:szCs w:val="22"/>
        </w:rPr>
        <w:t>oraz</w:t>
      </w:r>
      <w:r w:rsidRPr="00E84583">
        <w:rPr>
          <w:rFonts w:ascii="Arial" w:hAnsi="Arial" w:cs="Arial"/>
          <w:sz w:val="22"/>
          <w:szCs w:val="22"/>
        </w:rPr>
        <w:t xml:space="preserve"> aparatura lokalna montowana bezpośrednio na rurociągach procesowych</w:t>
      </w:r>
      <w:r w:rsidR="002B2F41" w:rsidRPr="00E84583">
        <w:rPr>
          <w:rFonts w:ascii="Arial" w:hAnsi="Arial" w:cs="Arial"/>
          <w:sz w:val="22"/>
          <w:szCs w:val="22"/>
        </w:rPr>
        <w:t>,</w:t>
      </w:r>
      <w:r w:rsidRPr="00E84583">
        <w:rPr>
          <w:rFonts w:ascii="Arial" w:hAnsi="Arial" w:cs="Arial"/>
          <w:sz w:val="22"/>
          <w:szCs w:val="22"/>
        </w:rPr>
        <w:t xml:space="preserve"> </w:t>
      </w:r>
      <w:r w:rsidR="002B2F41" w:rsidRPr="00E84583">
        <w:rPr>
          <w:rFonts w:ascii="Arial" w:hAnsi="Arial" w:cs="Arial"/>
          <w:sz w:val="22"/>
          <w:szCs w:val="22"/>
        </w:rPr>
        <w:t xml:space="preserve">powinny </w:t>
      </w:r>
      <w:r w:rsidRPr="00E84583">
        <w:rPr>
          <w:rFonts w:ascii="Arial" w:hAnsi="Arial" w:cs="Arial"/>
          <w:sz w:val="22"/>
          <w:szCs w:val="22"/>
        </w:rPr>
        <w:t>posiadać ogrzewanie wspólne z ogrzewanym rurociągiem</w:t>
      </w:r>
      <w:r w:rsidR="00E830F8" w:rsidRPr="00E84583">
        <w:rPr>
          <w:rFonts w:ascii="Arial" w:hAnsi="Arial" w:cs="Arial"/>
          <w:sz w:val="22"/>
          <w:szCs w:val="22"/>
        </w:rPr>
        <w:t>.</w:t>
      </w:r>
    </w:p>
    <w:p w14:paraId="6D28F83E" w14:textId="77777777" w:rsidR="00736940" w:rsidRPr="00E84583" w:rsidRDefault="009E4325" w:rsidP="00461418">
      <w:pPr>
        <w:numPr>
          <w:ilvl w:val="0"/>
          <w:numId w:val="57"/>
        </w:numPr>
        <w:jc w:val="both"/>
        <w:rPr>
          <w:rFonts w:ascii="Arial" w:hAnsi="Arial" w:cs="Arial"/>
          <w:sz w:val="22"/>
          <w:szCs w:val="22"/>
        </w:rPr>
      </w:pPr>
      <w:r w:rsidRPr="00E84583">
        <w:rPr>
          <w:rFonts w:ascii="Arial" w:hAnsi="Arial" w:cs="Arial"/>
          <w:sz w:val="22"/>
          <w:szCs w:val="22"/>
        </w:rPr>
        <w:t>Izolacja ogrzewanej aparatury musi być wykonana z materiałów odpornych na temperaturę. Całość pokryta blachą ocynkowaną</w:t>
      </w:r>
      <w:r w:rsidR="007E5807" w:rsidRPr="00E84583">
        <w:rPr>
          <w:rFonts w:ascii="Arial" w:hAnsi="Arial" w:cs="Arial"/>
          <w:sz w:val="22"/>
          <w:szCs w:val="22"/>
        </w:rPr>
        <w:t xml:space="preserve"> </w:t>
      </w:r>
      <w:r w:rsidR="001863ED" w:rsidRPr="00E84583">
        <w:rPr>
          <w:rFonts w:ascii="Arial" w:hAnsi="Arial" w:cs="Arial"/>
          <w:sz w:val="22"/>
          <w:szCs w:val="22"/>
        </w:rPr>
        <w:t>(dotyczy atmosfery niekorozyjne</w:t>
      </w:r>
      <w:r w:rsidR="007C56A1" w:rsidRPr="00E84583">
        <w:rPr>
          <w:rFonts w:ascii="Arial" w:hAnsi="Arial" w:cs="Arial"/>
          <w:sz w:val="22"/>
          <w:szCs w:val="22"/>
        </w:rPr>
        <w:t>j</w:t>
      </w:r>
      <w:r w:rsidR="001863ED" w:rsidRPr="00E84583">
        <w:rPr>
          <w:rFonts w:ascii="Arial" w:hAnsi="Arial" w:cs="Arial"/>
          <w:sz w:val="22"/>
          <w:szCs w:val="22"/>
        </w:rPr>
        <w:t>)</w:t>
      </w:r>
      <w:r w:rsidR="007C56A1" w:rsidRPr="00E84583">
        <w:rPr>
          <w:rFonts w:ascii="Arial" w:hAnsi="Arial" w:cs="Arial"/>
          <w:sz w:val="22"/>
          <w:szCs w:val="22"/>
        </w:rPr>
        <w:t>.</w:t>
      </w:r>
      <w:r w:rsidR="001863ED" w:rsidRPr="00E84583">
        <w:rPr>
          <w:rFonts w:ascii="Arial" w:hAnsi="Arial" w:cs="Arial"/>
          <w:sz w:val="22"/>
          <w:szCs w:val="22"/>
        </w:rPr>
        <w:t xml:space="preserve"> W przypadku występowania atmosfery korozyjnej materiał wykonania odpowiedni do miejsca i warunków </w:t>
      </w:r>
      <w:r w:rsidR="00ED7F8E" w:rsidRPr="00E84583">
        <w:rPr>
          <w:rFonts w:ascii="Arial" w:hAnsi="Arial" w:cs="Arial"/>
          <w:sz w:val="22"/>
          <w:szCs w:val="22"/>
        </w:rPr>
        <w:t>otoczenia panujących na danej instalacji.</w:t>
      </w:r>
    </w:p>
    <w:p w14:paraId="57C85430" w14:textId="77777777" w:rsidR="00736940" w:rsidRPr="00736940" w:rsidRDefault="00736940" w:rsidP="00736940">
      <w:pPr>
        <w:ind w:left="1701"/>
        <w:jc w:val="both"/>
        <w:rPr>
          <w:rFonts w:ascii="Arial" w:hAnsi="Arial" w:cs="Arial"/>
          <w:sz w:val="22"/>
          <w:szCs w:val="22"/>
        </w:rPr>
      </w:pPr>
    </w:p>
    <w:p w14:paraId="3B52A468" w14:textId="77777777" w:rsidR="00736940" w:rsidRDefault="00736940" w:rsidP="00633218">
      <w:pPr>
        <w:pStyle w:val="Nagwek1"/>
        <w:numPr>
          <w:ilvl w:val="2"/>
          <w:numId w:val="1"/>
        </w:numPr>
        <w:tabs>
          <w:tab w:val="clear" w:pos="1440"/>
          <w:tab w:val="num" w:pos="709"/>
        </w:tabs>
        <w:ind w:left="709" w:hanging="709"/>
        <w:jc w:val="both"/>
        <w:rPr>
          <w:rFonts w:cs="Arial"/>
          <w:szCs w:val="22"/>
        </w:rPr>
      </w:pPr>
      <w:bookmarkStart w:id="64" w:name="_Toc475077802"/>
      <w:r>
        <w:rPr>
          <w:rFonts w:cs="Arial"/>
          <w:szCs w:val="22"/>
        </w:rPr>
        <w:t>Szafki ochronne</w:t>
      </w:r>
      <w:bookmarkEnd w:id="64"/>
    </w:p>
    <w:p w14:paraId="6C7A03FE" w14:textId="77777777" w:rsidR="00736940" w:rsidRDefault="00736940" w:rsidP="00736940">
      <w:pPr>
        <w:jc w:val="both"/>
      </w:pPr>
    </w:p>
    <w:p w14:paraId="1FF81BCA" w14:textId="77777777" w:rsidR="00D806F9" w:rsidRDefault="00457794" w:rsidP="00D806F9">
      <w:pPr>
        <w:jc w:val="both"/>
        <w:rPr>
          <w:rFonts w:ascii="Arial" w:hAnsi="Arial" w:cs="Arial"/>
          <w:sz w:val="22"/>
          <w:szCs w:val="22"/>
        </w:rPr>
      </w:pPr>
      <w:r w:rsidRPr="00E830F8">
        <w:rPr>
          <w:rFonts w:ascii="Arial" w:hAnsi="Arial" w:cs="Arial"/>
          <w:sz w:val="22"/>
          <w:szCs w:val="22"/>
        </w:rPr>
        <w:t>Stosowane szafki ochronne muszą być zgodne z poniższymi wymaganiami</w:t>
      </w:r>
      <w:r w:rsidR="00D806F9">
        <w:rPr>
          <w:rFonts w:ascii="Arial" w:hAnsi="Arial" w:cs="Arial"/>
          <w:sz w:val="22"/>
          <w:szCs w:val="22"/>
        </w:rPr>
        <w:t>.</w:t>
      </w:r>
    </w:p>
    <w:p w14:paraId="0C4ED93F" w14:textId="77777777" w:rsidR="00D806F9" w:rsidRDefault="00736940" w:rsidP="00461418">
      <w:pPr>
        <w:numPr>
          <w:ilvl w:val="0"/>
          <w:numId w:val="58"/>
        </w:numPr>
        <w:jc w:val="both"/>
        <w:rPr>
          <w:rFonts w:ascii="Arial" w:hAnsi="Arial" w:cs="Arial"/>
          <w:sz w:val="22"/>
          <w:szCs w:val="22"/>
        </w:rPr>
      </w:pPr>
      <w:r w:rsidRPr="00A533AE">
        <w:rPr>
          <w:rFonts w:ascii="Arial" w:hAnsi="Arial" w:cs="Arial"/>
          <w:sz w:val="22"/>
          <w:szCs w:val="22"/>
        </w:rPr>
        <w:t xml:space="preserve">Szafki ochronne do aparatury </w:t>
      </w:r>
      <w:proofErr w:type="spellStart"/>
      <w:r w:rsidRPr="00A533AE">
        <w:rPr>
          <w:rFonts w:ascii="Arial" w:hAnsi="Arial" w:cs="Arial"/>
          <w:sz w:val="22"/>
          <w:szCs w:val="22"/>
        </w:rPr>
        <w:t>PiA</w:t>
      </w:r>
      <w:proofErr w:type="spellEnd"/>
      <w:r w:rsidRPr="00A533AE">
        <w:rPr>
          <w:rFonts w:ascii="Arial" w:hAnsi="Arial" w:cs="Arial"/>
          <w:sz w:val="22"/>
          <w:szCs w:val="22"/>
        </w:rPr>
        <w:t xml:space="preserve"> powinny być tak </w:t>
      </w:r>
      <w:r w:rsidR="004303E4">
        <w:rPr>
          <w:rFonts w:ascii="Arial" w:hAnsi="Arial" w:cs="Arial"/>
          <w:sz w:val="22"/>
          <w:szCs w:val="22"/>
        </w:rPr>
        <w:t>wykonane</w:t>
      </w:r>
      <w:r w:rsidRPr="00A533AE">
        <w:rPr>
          <w:rFonts w:ascii="Arial" w:hAnsi="Arial" w:cs="Arial"/>
          <w:sz w:val="22"/>
          <w:szCs w:val="22"/>
        </w:rPr>
        <w:t xml:space="preserve">, aby możliwy był łatwy demontaż przetworników </w:t>
      </w:r>
      <w:r w:rsidR="00D806F9">
        <w:rPr>
          <w:rFonts w:ascii="Arial" w:hAnsi="Arial" w:cs="Arial"/>
          <w:sz w:val="22"/>
          <w:szCs w:val="22"/>
        </w:rPr>
        <w:t xml:space="preserve">i zbloczy zaworowych </w:t>
      </w:r>
      <w:r w:rsidRPr="00A533AE">
        <w:rPr>
          <w:rFonts w:ascii="Arial" w:hAnsi="Arial" w:cs="Arial"/>
          <w:sz w:val="22"/>
          <w:szCs w:val="22"/>
        </w:rPr>
        <w:t xml:space="preserve">bez </w:t>
      </w:r>
      <w:r w:rsidR="00037B7F">
        <w:rPr>
          <w:rFonts w:ascii="Arial" w:hAnsi="Arial" w:cs="Arial"/>
          <w:sz w:val="22"/>
          <w:szCs w:val="22"/>
        </w:rPr>
        <w:t>uszkodzenia</w:t>
      </w:r>
      <w:r w:rsidR="00037B7F" w:rsidRPr="00A533AE">
        <w:rPr>
          <w:rFonts w:ascii="Arial" w:hAnsi="Arial" w:cs="Arial"/>
          <w:sz w:val="22"/>
          <w:szCs w:val="22"/>
        </w:rPr>
        <w:t xml:space="preserve"> </w:t>
      </w:r>
      <w:r w:rsidR="00D806F9">
        <w:rPr>
          <w:rFonts w:ascii="Arial" w:hAnsi="Arial" w:cs="Arial"/>
          <w:sz w:val="22"/>
          <w:szCs w:val="22"/>
        </w:rPr>
        <w:t xml:space="preserve">rurek </w:t>
      </w:r>
      <w:r w:rsidRPr="00A533AE">
        <w:rPr>
          <w:rFonts w:ascii="Arial" w:hAnsi="Arial" w:cs="Arial"/>
          <w:sz w:val="22"/>
          <w:szCs w:val="22"/>
        </w:rPr>
        <w:t>impulsowych</w:t>
      </w:r>
      <w:r w:rsidR="00D806F9">
        <w:rPr>
          <w:rFonts w:ascii="Arial" w:hAnsi="Arial" w:cs="Arial"/>
          <w:sz w:val="22"/>
          <w:szCs w:val="22"/>
        </w:rPr>
        <w:t>.</w:t>
      </w:r>
    </w:p>
    <w:p w14:paraId="47F0F697" w14:textId="77777777" w:rsidR="00D806F9" w:rsidRPr="00D806F9" w:rsidRDefault="00D806F9" w:rsidP="00461418">
      <w:pPr>
        <w:numPr>
          <w:ilvl w:val="0"/>
          <w:numId w:val="58"/>
        </w:numPr>
        <w:jc w:val="both"/>
        <w:rPr>
          <w:rFonts w:ascii="Arial" w:hAnsi="Arial" w:cs="Arial"/>
          <w:sz w:val="22"/>
          <w:szCs w:val="22"/>
        </w:rPr>
      </w:pPr>
      <w:r w:rsidRPr="00D806F9">
        <w:rPr>
          <w:rFonts w:ascii="Arial" w:eastAsia="Calibri" w:hAnsi="Arial" w:cs="Arial"/>
          <w:sz w:val="22"/>
          <w:szCs w:val="22"/>
        </w:rPr>
        <w:t>Rodzaj zastosowanego wyposażenia i jego rozmieszczenie w szafce musi</w:t>
      </w:r>
      <w:r>
        <w:rPr>
          <w:rFonts w:ascii="Arial" w:hAnsi="Arial" w:cs="Arial"/>
          <w:sz w:val="22"/>
          <w:szCs w:val="22"/>
        </w:rPr>
        <w:t xml:space="preserve"> </w:t>
      </w:r>
      <w:r w:rsidRPr="00D806F9">
        <w:rPr>
          <w:rFonts w:ascii="Arial" w:eastAsia="Calibri" w:hAnsi="Arial" w:cs="Arial"/>
          <w:sz w:val="22"/>
          <w:szCs w:val="22"/>
        </w:rPr>
        <w:t>umożliwiać swobodny dostęp do wszystkich zamontowanych w niej elementów w</w:t>
      </w:r>
      <w:r>
        <w:rPr>
          <w:rFonts w:ascii="Arial" w:hAnsi="Arial" w:cs="Arial"/>
          <w:sz w:val="22"/>
          <w:szCs w:val="22"/>
        </w:rPr>
        <w:t xml:space="preserve"> </w:t>
      </w:r>
      <w:r w:rsidRPr="00D806F9">
        <w:rPr>
          <w:rFonts w:ascii="Arial" w:eastAsia="Calibri" w:hAnsi="Arial" w:cs="Arial"/>
          <w:sz w:val="22"/>
          <w:szCs w:val="22"/>
        </w:rPr>
        <w:t>trakcie wykonywania czynności konserwacyjnych i remontowych.</w:t>
      </w:r>
    </w:p>
    <w:p w14:paraId="0230DB3F" w14:textId="77777777" w:rsidR="00D806F9" w:rsidRDefault="00E06A6F" w:rsidP="00461418">
      <w:pPr>
        <w:numPr>
          <w:ilvl w:val="0"/>
          <w:numId w:val="58"/>
        </w:numPr>
        <w:jc w:val="both"/>
        <w:rPr>
          <w:rFonts w:ascii="Arial" w:hAnsi="Arial" w:cs="Arial"/>
          <w:sz w:val="22"/>
          <w:szCs w:val="22"/>
        </w:rPr>
      </w:pPr>
      <w:r w:rsidRPr="00D806F9">
        <w:rPr>
          <w:rFonts w:ascii="Arial" w:hAnsi="Arial" w:cs="Arial"/>
          <w:sz w:val="22"/>
          <w:szCs w:val="22"/>
        </w:rPr>
        <w:t>Zaleca się stosowanie szafek ochronnych o kształcie prostopadłościanu</w:t>
      </w:r>
      <w:r w:rsidR="000208F0" w:rsidRPr="00D806F9">
        <w:rPr>
          <w:rFonts w:ascii="Arial" w:hAnsi="Arial" w:cs="Arial"/>
          <w:sz w:val="22"/>
          <w:szCs w:val="22"/>
        </w:rPr>
        <w:t>, które składają się z dwóch części</w:t>
      </w:r>
      <w:r w:rsidR="00D806F9" w:rsidRPr="00D806F9">
        <w:rPr>
          <w:rFonts w:ascii="Arial" w:hAnsi="Arial" w:cs="Arial"/>
          <w:sz w:val="22"/>
          <w:szCs w:val="22"/>
        </w:rPr>
        <w:t>,</w:t>
      </w:r>
      <w:r w:rsidR="000208F0" w:rsidRPr="00D806F9">
        <w:rPr>
          <w:rFonts w:ascii="Arial" w:hAnsi="Arial" w:cs="Arial"/>
          <w:sz w:val="22"/>
          <w:szCs w:val="22"/>
        </w:rPr>
        <w:t xml:space="preserve"> górna część musi się otwierać po przekątnej</w:t>
      </w:r>
      <w:r w:rsidR="00D806F9" w:rsidRPr="00D806F9">
        <w:rPr>
          <w:rFonts w:ascii="Arial" w:hAnsi="Arial" w:cs="Arial"/>
          <w:sz w:val="22"/>
          <w:szCs w:val="22"/>
        </w:rPr>
        <w:t>.</w:t>
      </w:r>
    </w:p>
    <w:p w14:paraId="2757B1F1" w14:textId="77777777" w:rsidR="00A945C6" w:rsidRDefault="00912A4A" w:rsidP="00461418">
      <w:pPr>
        <w:numPr>
          <w:ilvl w:val="0"/>
          <w:numId w:val="58"/>
        </w:numPr>
        <w:jc w:val="both"/>
        <w:rPr>
          <w:rFonts w:ascii="Arial" w:hAnsi="Arial" w:cs="Arial"/>
          <w:sz w:val="22"/>
          <w:szCs w:val="22"/>
        </w:rPr>
      </w:pPr>
      <w:r w:rsidRPr="00D806F9">
        <w:rPr>
          <w:rFonts w:ascii="Arial" w:hAnsi="Arial" w:cs="Arial"/>
          <w:sz w:val="22"/>
          <w:szCs w:val="22"/>
        </w:rPr>
        <w:t>Preferowany jest montaż na rurze 2" z tyłu szafki</w:t>
      </w:r>
      <w:r w:rsidR="00D806F9">
        <w:rPr>
          <w:rFonts w:ascii="Arial" w:hAnsi="Arial" w:cs="Arial"/>
          <w:sz w:val="22"/>
          <w:szCs w:val="22"/>
        </w:rPr>
        <w:t>.</w:t>
      </w:r>
    </w:p>
    <w:p w14:paraId="6A522AEA" w14:textId="77777777" w:rsidR="00A945C6" w:rsidRDefault="00A945C6" w:rsidP="00461418">
      <w:pPr>
        <w:numPr>
          <w:ilvl w:val="0"/>
          <w:numId w:val="58"/>
        </w:numPr>
        <w:jc w:val="both"/>
        <w:rPr>
          <w:rFonts w:ascii="Arial" w:hAnsi="Arial" w:cs="Arial"/>
          <w:sz w:val="22"/>
          <w:szCs w:val="22"/>
        </w:rPr>
      </w:pPr>
      <w:r w:rsidRPr="00A945C6">
        <w:rPr>
          <w:rFonts w:ascii="Arial" w:eastAsia="Calibri" w:hAnsi="Arial" w:cs="Arial"/>
          <w:sz w:val="22"/>
          <w:szCs w:val="22"/>
        </w:rPr>
        <w:t xml:space="preserve">Jeśli wymaga tego proces, szafki ochronne do aparatury </w:t>
      </w:r>
      <w:proofErr w:type="spellStart"/>
      <w:r w:rsidRPr="00A945C6">
        <w:rPr>
          <w:rFonts w:ascii="Arial" w:eastAsia="Calibri" w:hAnsi="Arial" w:cs="Arial"/>
          <w:sz w:val="22"/>
          <w:szCs w:val="22"/>
        </w:rPr>
        <w:t>PiA</w:t>
      </w:r>
      <w:proofErr w:type="spellEnd"/>
      <w:r w:rsidRPr="00A945C6">
        <w:rPr>
          <w:rFonts w:ascii="Arial" w:eastAsia="Calibri" w:hAnsi="Arial" w:cs="Arial"/>
          <w:sz w:val="22"/>
          <w:szCs w:val="22"/>
        </w:rPr>
        <w:t xml:space="preserve"> muszą być ogrzewane</w:t>
      </w:r>
      <w:r>
        <w:rPr>
          <w:rFonts w:ascii="Arial" w:hAnsi="Arial" w:cs="Arial"/>
          <w:sz w:val="22"/>
          <w:szCs w:val="22"/>
        </w:rPr>
        <w:t xml:space="preserve"> </w:t>
      </w:r>
      <w:r w:rsidRPr="00A945C6">
        <w:rPr>
          <w:rFonts w:ascii="Arial" w:eastAsia="Calibri" w:hAnsi="Arial" w:cs="Arial"/>
          <w:sz w:val="22"/>
          <w:szCs w:val="22"/>
        </w:rPr>
        <w:t>elektrycznie lub w przypadku modernizacji istniejących instalacji, na których</w:t>
      </w:r>
      <w:r>
        <w:rPr>
          <w:rFonts w:ascii="Arial" w:hAnsi="Arial" w:cs="Arial"/>
          <w:sz w:val="22"/>
          <w:szCs w:val="22"/>
        </w:rPr>
        <w:t xml:space="preserve"> </w:t>
      </w:r>
      <w:r w:rsidRPr="00A945C6">
        <w:rPr>
          <w:rFonts w:ascii="Arial" w:eastAsia="Calibri" w:hAnsi="Arial" w:cs="Arial"/>
          <w:sz w:val="22"/>
          <w:szCs w:val="22"/>
        </w:rPr>
        <w:t>występuje ogrzewanie parowe, każdorazowo za zgodą użytkownika mogą być</w:t>
      </w:r>
      <w:r>
        <w:rPr>
          <w:rFonts w:ascii="Arial" w:hAnsi="Arial" w:cs="Arial"/>
          <w:sz w:val="22"/>
          <w:szCs w:val="22"/>
        </w:rPr>
        <w:t xml:space="preserve"> </w:t>
      </w:r>
      <w:r w:rsidRPr="00A945C6">
        <w:rPr>
          <w:rFonts w:ascii="Arial" w:eastAsia="Calibri" w:hAnsi="Arial" w:cs="Arial"/>
          <w:sz w:val="22"/>
          <w:szCs w:val="22"/>
        </w:rPr>
        <w:t>ogrzewane parowo (w zakresie branży mechanicznej). Sposób ogrzewania należy</w:t>
      </w:r>
      <w:r>
        <w:rPr>
          <w:rFonts w:ascii="Arial" w:hAnsi="Arial" w:cs="Arial"/>
          <w:sz w:val="22"/>
          <w:szCs w:val="22"/>
        </w:rPr>
        <w:t xml:space="preserve"> </w:t>
      </w:r>
      <w:r w:rsidRPr="00A945C6">
        <w:rPr>
          <w:rFonts w:ascii="Arial" w:eastAsia="Calibri" w:hAnsi="Arial" w:cs="Arial"/>
          <w:sz w:val="22"/>
          <w:szCs w:val="22"/>
        </w:rPr>
        <w:t>uzgodnić i dostosować do możliwości zabudowy na obiekcie danej instalacji na</w:t>
      </w:r>
      <w:r>
        <w:rPr>
          <w:rFonts w:ascii="Arial" w:hAnsi="Arial" w:cs="Arial"/>
          <w:sz w:val="22"/>
          <w:szCs w:val="22"/>
        </w:rPr>
        <w:t xml:space="preserve"> </w:t>
      </w:r>
      <w:r w:rsidRPr="00A945C6">
        <w:rPr>
          <w:rFonts w:ascii="Arial" w:eastAsia="Calibri" w:hAnsi="Arial" w:cs="Arial"/>
          <w:sz w:val="22"/>
          <w:szCs w:val="22"/>
        </w:rPr>
        <w:t>etapie projektu technicznego.</w:t>
      </w:r>
      <w:r w:rsidRPr="00A945C6">
        <w:rPr>
          <w:rFonts w:ascii="Arial" w:hAnsi="Arial" w:cs="Arial"/>
          <w:sz w:val="22"/>
          <w:szCs w:val="22"/>
        </w:rPr>
        <w:t xml:space="preserve"> </w:t>
      </w:r>
    </w:p>
    <w:p w14:paraId="6D4544F9" w14:textId="77777777" w:rsidR="00A945C6" w:rsidRDefault="00736940" w:rsidP="00461418">
      <w:pPr>
        <w:numPr>
          <w:ilvl w:val="0"/>
          <w:numId w:val="58"/>
        </w:numPr>
        <w:jc w:val="both"/>
        <w:rPr>
          <w:rFonts w:ascii="Arial" w:hAnsi="Arial" w:cs="Arial"/>
          <w:sz w:val="22"/>
          <w:szCs w:val="22"/>
        </w:rPr>
      </w:pPr>
      <w:r w:rsidRPr="00A945C6">
        <w:rPr>
          <w:rFonts w:ascii="Arial" w:hAnsi="Arial" w:cs="Arial"/>
          <w:sz w:val="22"/>
          <w:szCs w:val="22"/>
        </w:rPr>
        <w:t xml:space="preserve">Szafki ochronne </w:t>
      </w:r>
      <w:r w:rsidR="00A945C6">
        <w:rPr>
          <w:rFonts w:ascii="Arial" w:hAnsi="Arial" w:cs="Arial"/>
          <w:sz w:val="22"/>
          <w:szCs w:val="22"/>
        </w:rPr>
        <w:t>muszą</w:t>
      </w:r>
      <w:r w:rsidRPr="00A945C6">
        <w:rPr>
          <w:rFonts w:ascii="Arial" w:hAnsi="Arial" w:cs="Arial"/>
          <w:sz w:val="22"/>
          <w:szCs w:val="22"/>
        </w:rPr>
        <w:t xml:space="preserve"> być montowane </w:t>
      </w:r>
      <w:r w:rsidR="001E1D71" w:rsidRPr="00A945C6">
        <w:rPr>
          <w:rFonts w:ascii="Arial" w:hAnsi="Arial" w:cs="Arial"/>
          <w:sz w:val="22"/>
          <w:szCs w:val="22"/>
        </w:rPr>
        <w:t xml:space="preserve">na wysokości ok. </w:t>
      </w:r>
      <w:smartTag w:uri="urn:schemas-microsoft-com:office:smarttags" w:element="metricconverter">
        <w:smartTagPr>
          <w:attr w:name="ProductID" w:val="1,5 m"/>
        </w:smartTagPr>
        <w:r w:rsidRPr="00A945C6">
          <w:rPr>
            <w:rFonts w:ascii="Arial" w:hAnsi="Arial" w:cs="Arial"/>
            <w:sz w:val="22"/>
            <w:szCs w:val="22"/>
          </w:rPr>
          <w:t>1,5 m</w:t>
        </w:r>
      </w:smartTag>
      <w:r w:rsidRPr="00A945C6">
        <w:rPr>
          <w:rFonts w:ascii="Arial" w:hAnsi="Arial" w:cs="Arial"/>
          <w:sz w:val="22"/>
          <w:szCs w:val="22"/>
        </w:rPr>
        <w:t xml:space="preserve"> nad poziomem </w:t>
      </w:r>
      <w:r w:rsidR="001E1D71" w:rsidRPr="00A945C6">
        <w:rPr>
          <w:rFonts w:ascii="Arial" w:hAnsi="Arial" w:cs="Arial"/>
          <w:sz w:val="22"/>
          <w:szCs w:val="22"/>
        </w:rPr>
        <w:t>"0"</w:t>
      </w:r>
      <w:r w:rsidRPr="00A945C6">
        <w:rPr>
          <w:rFonts w:ascii="Arial" w:hAnsi="Arial" w:cs="Arial"/>
          <w:sz w:val="22"/>
          <w:szCs w:val="22"/>
        </w:rPr>
        <w:t xml:space="preserve"> lub  podestu</w:t>
      </w:r>
      <w:r w:rsidR="00A945C6">
        <w:rPr>
          <w:rFonts w:ascii="Arial" w:hAnsi="Arial" w:cs="Arial"/>
          <w:sz w:val="22"/>
          <w:szCs w:val="22"/>
        </w:rPr>
        <w:t>.</w:t>
      </w:r>
    </w:p>
    <w:p w14:paraId="1573E8DD" w14:textId="77777777" w:rsidR="009358A9" w:rsidRDefault="00736940" w:rsidP="00461418">
      <w:pPr>
        <w:numPr>
          <w:ilvl w:val="0"/>
          <w:numId w:val="58"/>
        </w:numPr>
        <w:jc w:val="both"/>
        <w:rPr>
          <w:rFonts w:ascii="Arial" w:hAnsi="Arial" w:cs="Arial"/>
          <w:sz w:val="22"/>
          <w:szCs w:val="22"/>
        </w:rPr>
      </w:pPr>
      <w:r w:rsidRPr="00A945C6">
        <w:rPr>
          <w:rFonts w:ascii="Arial" w:hAnsi="Arial" w:cs="Arial"/>
          <w:sz w:val="22"/>
          <w:szCs w:val="22"/>
        </w:rPr>
        <w:t>Szafki ochronne należy stosować do następującej aparatury i wyposażenia:</w:t>
      </w:r>
    </w:p>
    <w:p w14:paraId="1AB9290D" w14:textId="77777777"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różnicy ciśnień w układach pomiaru poziomu</w:t>
      </w:r>
      <w:r w:rsidR="001E1D71" w:rsidRPr="009358A9">
        <w:rPr>
          <w:rFonts w:ascii="Arial" w:hAnsi="Arial" w:cs="Arial"/>
          <w:sz w:val="22"/>
          <w:szCs w:val="22"/>
        </w:rPr>
        <w:t>,</w:t>
      </w:r>
      <w:r w:rsidR="00A945C6" w:rsidRPr="009358A9">
        <w:rPr>
          <w:rFonts w:ascii="Arial" w:hAnsi="Arial" w:cs="Arial"/>
          <w:sz w:val="22"/>
          <w:szCs w:val="22"/>
        </w:rPr>
        <w:t xml:space="preserve"> przepływu</w:t>
      </w:r>
      <w:r w:rsidR="009358A9">
        <w:rPr>
          <w:rFonts w:ascii="Arial" w:hAnsi="Arial" w:cs="Arial"/>
          <w:sz w:val="22"/>
          <w:szCs w:val="22"/>
        </w:rPr>
        <w:t>,</w:t>
      </w:r>
    </w:p>
    <w:p w14:paraId="4C688521" w14:textId="77777777" w:rsid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ciśnienia</w:t>
      </w:r>
      <w:r w:rsidR="009358A9">
        <w:rPr>
          <w:rFonts w:ascii="Arial" w:hAnsi="Arial" w:cs="Arial"/>
          <w:sz w:val="22"/>
          <w:szCs w:val="22"/>
        </w:rPr>
        <w:t>,</w:t>
      </w:r>
    </w:p>
    <w:p w14:paraId="60C81FAC" w14:textId="77777777" w:rsidR="00A945C6" w:rsidRPr="009358A9" w:rsidRDefault="00736940" w:rsidP="00461418">
      <w:pPr>
        <w:numPr>
          <w:ilvl w:val="1"/>
          <w:numId w:val="58"/>
        </w:numPr>
        <w:jc w:val="both"/>
        <w:rPr>
          <w:rFonts w:ascii="Arial" w:hAnsi="Arial" w:cs="Arial"/>
          <w:sz w:val="22"/>
          <w:szCs w:val="22"/>
        </w:rPr>
      </w:pPr>
      <w:r w:rsidRPr="009358A9">
        <w:rPr>
          <w:rFonts w:ascii="Arial" w:hAnsi="Arial" w:cs="Arial"/>
          <w:sz w:val="22"/>
          <w:szCs w:val="22"/>
        </w:rPr>
        <w:t>przetworniki i sygnalizatory różnicy  ci</w:t>
      </w:r>
      <w:r w:rsidR="009358A9">
        <w:rPr>
          <w:rFonts w:ascii="Arial" w:hAnsi="Arial" w:cs="Arial"/>
          <w:sz w:val="22"/>
          <w:szCs w:val="22"/>
        </w:rPr>
        <w:t>śnień.</w:t>
      </w:r>
    </w:p>
    <w:p w14:paraId="7873FDC5" w14:textId="77777777" w:rsidR="009F0078" w:rsidRPr="00354BCB" w:rsidRDefault="009D4786" w:rsidP="00354BCB">
      <w:pPr>
        <w:numPr>
          <w:ilvl w:val="0"/>
          <w:numId w:val="58"/>
        </w:numPr>
        <w:jc w:val="both"/>
        <w:rPr>
          <w:rFonts w:ascii="Arial" w:hAnsi="Arial" w:cs="Arial"/>
          <w:sz w:val="22"/>
          <w:szCs w:val="22"/>
        </w:rPr>
      </w:pPr>
      <w:r>
        <w:rPr>
          <w:rFonts w:ascii="Arial" w:hAnsi="Arial" w:cs="Arial"/>
          <w:sz w:val="22"/>
          <w:szCs w:val="22"/>
        </w:rPr>
        <w:t>Konstrukcja mechaniczna szafek ochronnych</w:t>
      </w:r>
      <w:r w:rsidR="009F0078">
        <w:rPr>
          <w:rFonts w:ascii="Arial" w:hAnsi="Arial" w:cs="Arial"/>
          <w:sz w:val="22"/>
          <w:szCs w:val="22"/>
        </w:rPr>
        <w:t>, użyte materiały i powłoki malarskie  muszą zapewnić min. 1</w:t>
      </w:r>
      <w:r>
        <w:rPr>
          <w:rFonts w:ascii="Arial" w:hAnsi="Arial" w:cs="Arial"/>
          <w:sz w:val="22"/>
          <w:szCs w:val="22"/>
        </w:rPr>
        <w:t>0-letnią ochronę przed korozją.</w:t>
      </w:r>
    </w:p>
    <w:p w14:paraId="14DB6B2D" w14:textId="77777777" w:rsidR="00AF7914" w:rsidRPr="007F4433" w:rsidRDefault="00736940" w:rsidP="007F4433">
      <w:pPr>
        <w:numPr>
          <w:ilvl w:val="0"/>
          <w:numId w:val="59"/>
        </w:numPr>
        <w:jc w:val="both"/>
        <w:rPr>
          <w:rFonts w:ascii="Arial" w:hAnsi="Arial" w:cs="Arial"/>
          <w:sz w:val="22"/>
          <w:szCs w:val="22"/>
        </w:rPr>
      </w:pPr>
      <w:r w:rsidRPr="00A533AE">
        <w:rPr>
          <w:rFonts w:ascii="Arial" w:hAnsi="Arial" w:cs="Arial"/>
          <w:sz w:val="22"/>
          <w:szCs w:val="22"/>
        </w:rPr>
        <w:t xml:space="preserve">Dla wszystkich szafek ochronnych </w:t>
      </w:r>
      <w:r w:rsidR="00AC4AC3">
        <w:rPr>
          <w:rFonts w:ascii="Arial" w:hAnsi="Arial" w:cs="Arial"/>
          <w:sz w:val="22"/>
          <w:szCs w:val="22"/>
        </w:rPr>
        <w:t xml:space="preserve">zabudowanych w strefie zagrożenia wybuchem </w:t>
      </w:r>
      <w:r w:rsidRPr="00A533AE">
        <w:rPr>
          <w:rFonts w:ascii="Arial" w:hAnsi="Arial" w:cs="Arial"/>
          <w:sz w:val="22"/>
          <w:szCs w:val="22"/>
        </w:rPr>
        <w:t>wymagany jest certyfikat wykonania antyelektrostatycznego.</w:t>
      </w:r>
    </w:p>
    <w:p w14:paraId="40AB5385" w14:textId="77777777" w:rsidR="00AF7914" w:rsidRPr="0076570B" w:rsidRDefault="00AF7914" w:rsidP="00BE6247">
      <w:pPr>
        <w:ind w:left="360"/>
        <w:jc w:val="both"/>
        <w:rPr>
          <w:rFonts w:ascii="Arial" w:hAnsi="Arial" w:cs="Arial"/>
          <w:sz w:val="22"/>
          <w:szCs w:val="22"/>
        </w:rPr>
      </w:pPr>
    </w:p>
    <w:p w14:paraId="07AFFBAC" w14:textId="77777777" w:rsidR="00736940" w:rsidRDefault="00F90BF6" w:rsidP="00633218">
      <w:pPr>
        <w:pStyle w:val="Nagwek1"/>
        <w:numPr>
          <w:ilvl w:val="2"/>
          <w:numId w:val="1"/>
        </w:numPr>
        <w:tabs>
          <w:tab w:val="clear" w:pos="1440"/>
          <w:tab w:val="num" w:pos="709"/>
        </w:tabs>
        <w:ind w:left="709" w:hanging="709"/>
        <w:jc w:val="both"/>
        <w:rPr>
          <w:rFonts w:cs="Arial"/>
          <w:szCs w:val="22"/>
        </w:rPr>
      </w:pPr>
      <w:bookmarkStart w:id="65" w:name="_Toc475077803"/>
      <w:r>
        <w:rPr>
          <w:rFonts w:cs="Arial"/>
          <w:szCs w:val="22"/>
        </w:rPr>
        <w:lastRenderedPageBreak/>
        <w:t>Chłodnice powietrzne</w:t>
      </w:r>
      <w:bookmarkEnd w:id="65"/>
    </w:p>
    <w:p w14:paraId="0556AD9C" w14:textId="77777777" w:rsidR="00F90BF6" w:rsidRDefault="00F90BF6" w:rsidP="00F90BF6"/>
    <w:p w14:paraId="694EEF05" w14:textId="77777777" w:rsidR="009358A9" w:rsidRDefault="00F90BF6" w:rsidP="009358A9">
      <w:pPr>
        <w:jc w:val="both"/>
        <w:rPr>
          <w:rFonts w:ascii="Arial" w:hAnsi="Arial" w:cs="Arial"/>
          <w:sz w:val="22"/>
          <w:szCs w:val="22"/>
        </w:rPr>
      </w:pPr>
      <w:r w:rsidRPr="00A533AE">
        <w:rPr>
          <w:rFonts w:ascii="Arial" w:hAnsi="Arial" w:cs="Arial"/>
          <w:sz w:val="22"/>
          <w:szCs w:val="22"/>
        </w:rPr>
        <w:t xml:space="preserve">Z systemu DCS powinno być możliwe sterowanie elementami regulującymi </w:t>
      </w:r>
      <w:r w:rsidR="004A0B0A" w:rsidRPr="00A533AE">
        <w:rPr>
          <w:rFonts w:ascii="Arial" w:hAnsi="Arial" w:cs="Arial"/>
          <w:sz w:val="22"/>
          <w:szCs w:val="22"/>
        </w:rPr>
        <w:t>następując</w:t>
      </w:r>
      <w:r w:rsidR="004A0B0A">
        <w:rPr>
          <w:rFonts w:ascii="Arial" w:hAnsi="Arial" w:cs="Arial"/>
          <w:sz w:val="22"/>
          <w:szCs w:val="22"/>
        </w:rPr>
        <w:t>ych</w:t>
      </w:r>
      <w:r w:rsidR="004A0B0A" w:rsidRPr="00A533AE">
        <w:rPr>
          <w:rFonts w:ascii="Arial" w:hAnsi="Arial" w:cs="Arial"/>
          <w:sz w:val="22"/>
          <w:szCs w:val="22"/>
        </w:rPr>
        <w:t xml:space="preserve"> parametr</w:t>
      </w:r>
      <w:r w:rsidR="004A0B0A">
        <w:rPr>
          <w:rFonts w:ascii="Arial" w:hAnsi="Arial" w:cs="Arial"/>
          <w:sz w:val="22"/>
          <w:szCs w:val="22"/>
        </w:rPr>
        <w:t>ów</w:t>
      </w:r>
      <w:r w:rsidR="004A0B0A" w:rsidRPr="00A533AE">
        <w:rPr>
          <w:rFonts w:ascii="Arial" w:hAnsi="Arial" w:cs="Arial"/>
          <w:sz w:val="22"/>
          <w:szCs w:val="22"/>
        </w:rPr>
        <w:t xml:space="preserve"> </w:t>
      </w:r>
      <w:r w:rsidRPr="00A533AE">
        <w:rPr>
          <w:rFonts w:ascii="Arial" w:hAnsi="Arial" w:cs="Arial"/>
          <w:sz w:val="22"/>
          <w:szCs w:val="22"/>
        </w:rPr>
        <w:t>chłodnic powietrznych</w:t>
      </w:r>
      <w:r w:rsidR="002147A4">
        <w:rPr>
          <w:rFonts w:ascii="Arial" w:hAnsi="Arial" w:cs="Arial"/>
          <w:sz w:val="22"/>
          <w:szCs w:val="22"/>
        </w:rPr>
        <w:t>:</w:t>
      </w:r>
    </w:p>
    <w:p w14:paraId="1434793F"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p</w:t>
      </w:r>
      <w:r w:rsidR="00F90BF6" w:rsidRPr="00A533AE">
        <w:rPr>
          <w:rFonts w:ascii="Arial" w:hAnsi="Arial" w:cs="Arial"/>
          <w:sz w:val="22"/>
          <w:szCs w:val="22"/>
        </w:rPr>
        <w:t>rędkość obrotowa wentylatora</w:t>
      </w:r>
      <w:r w:rsidR="006925A3">
        <w:rPr>
          <w:rFonts w:ascii="Arial" w:hAnsi="Arial" w:cs="Arial"/>
          <w:sz w:val="22"/>
          <w:szCs w:val="22"/>
        </w:rPr>
        <w:t>,</w:t>
      </w:r>
    </w:p>
    <w:p w14:paraId="3C1C24FA"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u</w:t>
      </w:r>
      <w:r w:rsidR="00F90BF6" w:rsidRPr="009358A9">
        <w:rPr>
          <w:rFonts w:ascii="Arial" w:hAnsi="Arial" w:cs="Arial"/>
          <w:sz w:val="22"/>
          <w:szCs w:val="22"/>
        </w:rPr>
        <w:t>stawienie łopatek wentylatora</w:t>
      </w:r>
      <w:r w:rsidR="006925A3" w:rsidRPr="009358A9">
        <w:rPr>
          <w:rFonts w:ascii="Arial" w:hAnsi="Arial" w:cs="Arial"/>
          <w:sz w:val="22"/>
          <w:szCs w:val="22"/>
        </w:rPr>
        <w:t>,</w:t>
      </w:r>
    </w:p>
    <w:p w14:paraId="1EC3626A" w14:textId="77777777" w:rsidR="009358A9" w:rsidRDefault="009358A9" w:rsidP="00461418">
      <w:pPr>
        <w:numPr>
          <w:ilvl w:val="0"/>
          <w:numId w:val="59"/>
        </w:numPr>
        <w:jc w:val="both"/>
        <w:rPr>
          <w:rFonts w:ascii="Arial" w:hAnsi="Arial" w:cs="Arial"/>
          <w:sz w:val="22"/>
          <w:szCs w:val="22"/>
        </w:rPr>
      </w:pPr>
      <w:r>
        <w:rPr>
          <w:rFonts w:ascii="Arial" w:hAnsi="Arial" w:cs="Arial"/>
          <w:sz w:val="22"/>
          <w:szCs w:val="22"/>
        </w:rPr>
        <w:t>k</w:t>
      </w:r>
      <w:r w:rsidR="00F90BF6" w:rsidRPr="009358A9">
        <w:rPr>
          <w:rFonts w:ascii="Arial" w:hAnsi="Arial" w:cs="Arial"/>
          <w:sz w:val="22"/>
          <w:szCs w:val="22"/>
        </w:rPr>
        <w:t>ąt otwarcia żaluzji</w:t>
      </w:r>
      <w:r w:rsidR="006925A3" w:rsidRPr="009358A9">
        <w:rPr>
          <w:rFonts w:ascii="Arial" w:hAnsi="Arial" w:cs="Arial"/>
          <w:sz w:val="22"/>
          <w:szCs w:val="22"/>
        </w:rPr>
        <w:t>,</w:t>
      </w:r>
    </w:p>
    <w:p w14:paraId="48A33CF2" w14:textId="77777777" w:rsidR="00F90BF6" w:rsidRPr="009358A9" w:rsidRDefault="009358A9" w:rsidP="00461418">
      <w:pPr>
        <w:numPr>
          <w:ilvl w:val="0"/>
          <w:numId w:val="59"/>
        </w:numPr>
        <w:jc w:val="both"/>
        <w:rPr>
          <w:rFonts w:ascii="Arial" w:hAnsi="Arial" w:cs="Arial"/>
          <w:sz w:val="22"/>
          <w:szCs w:val="22"/>
        </w:rPr>
      </w:pPr>
      <w:r>
        <w:rPr>
          <w:rFonts w:ascii="Arial" w:hAnsi="Arial" w:cs="Arial"/>
          <w:sz w:val="22"/>
          <w:szCs w:val="22"/>
        </w:rPr>
        <w:t>i</w:t>
      </w:r>
      <w:r w:rsidR="00F90BF6" w:rsidRPr="009358A9">
        <w:rPr>
          <w:rFonts w:ascii="Arial" w:hAnsi="Arial" w:cs="Arial"/>
          <w:sz w:val="22"/>
          <w:szCs w:val="22"/>
        </w:rPr>
        <w:t>nne, stanowiące wyposażenie chłodnic</w:t>
      </w:r>
      <w:r w:rsidR="006925A3" w:rsidRPr="009358A9">
        <w:rPr>
          <w:rFonts w:ascii="Arial" w:hAnsi="Arial" w:cs="Arial"/>
          <w:sz w:val="22"/>
          <w:szCs w:val="22"/>
        </w:rPr>
        <w:t>.</w:t>
      </w:r>
    </w:p>
    <w:p w14:paraId="3965F1D9" w14:textId="77777777" w:rsidR="00354BCB" w:rsidRPr="00736940" w:rsidRDefault="00354BCB" w:rsidP="00F90BF6">
      <w:pPr>
        <w:ind w:left="1701"/>
        <w:jc w:val="both"/>
        <w:rPr>
          <w:rFonts w:ascii="Arial" w:hAnsi="Arial" w:cs="Arial"/>
          <w:sz w:val="22"/>
          <w:szCs w:val="22"/>
        </w:rPr>
      </w:pPr>
    </w:p>
    <w:p w14:paraId="16FBD4D2" w14:textId="77777777" w:rsidR="00F90BF6" w:rsidRDefault="00F90BF6" w:rsidP="00633218">
      <w:pPr>
        <w:pStyle w:val="Nagwek1"/>
        <w:numPr>
          <w:ilvl w:val="2"/>
          <w:numId w:val="1"/>
        </w:numPr>
        <w:tabs>
          <w:tab w:val="clear" w:pos="1440"/>
          <w:tab w:val="num" w:pos="709"/>
        </w:tabs>
        <w:ind w:left="709" w:hanging="709"/>
        <w:jc w:val="both"/>
        <w:rPr>
          <w:rFonts w:cs="Arial"/>
          <w:szCs w:val="22"/>
        </w:rPr>
      </w:pPr>
      <w:bookmarkStart w:id="66" w:name="_Toc475077804"/>
      <w:r>
        <w:rPr>
          <w:rFonts w:cs="Arial"/>
          <w:szCs w:val="22"/>
        </w:rPr>
        <w:t>Wagi</w:t>
      </w:r>
      <w:bookmarkEnd w:id="66"/>
    </w:p>
    <w:p w14:paraId="56203E99" w14:textId="77777777" w:rsidR="00F90BF6" w:rsidRDefault="00F90BF6" w:rsidP="00F90BF6"/>
    <w:p w14:paraId="2E0E6A45" w14:textId="77777777" w:rsidR="009358A9" w:rsidRDefault="00C8012B" w:rsidP="009358A9">
      <w:pPr>
        <w:numPr>
          <w:ins w:id="67" w:author="Mariusz01" w:date="2016-07-06T23:20:00Z"/>
        </w:numPr>
        <w:jc w:val="both"/>
        <w:rPr>
          <w:rFonts w:ascii="Arial" w:hAnsi="Arial" w:cs="Arial"/>
          <w:sz w:val="22"/>
          <w:szCs w:val="22"/>
        </w:rPr>
      </w:pPr>
      <w:r>
        <w:rPr>
          <w:rFonts w:ascii="Arial" w:hAnsi="Arial" w:cs="Arial"/>
          <w:sz w:val="22"/>
          <w:szCs w:val="22"/>
        </w:rPr>
        <w:t>Stosowane wagi muszą być zgodnie z obowiązującymi przepisami i poniższymi wytycznymi</w:t>
      </w:r>
      <w:r w:rsidR="009358A9">
        <w:rPr>
          <w:rFonts w:ascii="Arial" w:hAnsi="Arial" w:cs="Arial"/>
          <w:sz w:val="22"/>
          <w:szCs w:val="22"/>
        </w:rPr>
        <w:t>.</w:t>
      </w:r>
    </w:p>
    <w:p w14:paraId="7A0FA81D" w14:textId="77777777" w:rsidR="00FA1B9B" w:rsidRDefault="00F90BF6" w:rsidP="00461418">
      <w:pPr>
        <w:numPr>
          <w:ilvl w:val="0"/>
          <w:numId w:val="60"/>
        </w:numPr>
        <w:jc w:val="both"/>
        <w:rPr>
          <w:rFonts w:ascii="Arial" w:hAnsi="Arial" w:cs="Arial"/>
          <w:sz w:val="22"/>
          <w:szCs w:val="22"/>
        </w:rPr>
      </w:pPr>
      <w:r>
        <w:rPr>
          <w:rFonts w:ascii="Arial" w:hAnsi="Arial" w:cs="Arial"/>
          <w:sz w:val="22"/>
          <w:szCs w:val="22"/>
        </w:rPr>
        <w:t xml:space="preserve">Systemy  wagowe  i  związane  z  nimi  przetworniki  </w:t>
      </w:r>
      <w:r w:rsidR="009358A9">
        <w:rPr>
          <w:rFonts w:ascii="Arial" w:hAnsi="Arial" w:cs="Arial"/>
          <w:sz w:val="22"/>
          <w:szCs w:val="22"/>
        </w:rPr>
        <w:t>muszą</w:t>
      </w:r>
      <w:r w:rsidR="0004202A">
        <w:rPr>
          <w:rFonts w:ascii="Arial" w:hAnsi="Arial" w:cs="Arial"/>
          <w:sz w:val="22"/>
          <w:szCs w:val="22"/>
        </w:rPr>
        <w:t xml:space="preserve"> być tak  </w:t>
      </w:r>
      <w:r>
        <w:rPr>
          <w:rFonts w:ascii="Arial" w:hAnsi="Arial" w:cs="Arial"/>
          <w:sz w:val="22"/>
          <w:szCs w:val="22"/>
        </w:rPr>
        <w:t xml:space="preserve">zaprojektowane  i </w:t>
      </w:r>
      <w:r w:rsidR="009358A9">
        <w:rPr>
          <w:rFonts w:ascii="Arial" w:hAnsi="Arial" w:cs="Arial"/>
          <w:sz w:val="22"/>
          <w:szCs w:val="22"/>
        </w:rPr>
        <w:t>zamontowane</w:t>
      </w:r>
      <w:r w:rsidR="0004202A">
        <w:rPr>
          <w:rFonts w:ascii="Arial" w:hAnsi="Arial" w:cs="Arial"/>
          <w:sz w:val="22"/>
          <w:szCs w:val="22"/>
        </w:rPr>
        <w:t>,</w:t>
      </w:r>
      <w:r>
        <w:rPr>
          <w:rFonts w:ascii="Arial" w:hAnsi="Arial" w:cs="Arial"/>
          <w:sz w:val="22"/>
          <w:szCs w:val="22"/>
        </w:rPr>
        <w:t xml:space="preserve"> aby  zapewnić  </w:t>
      </w:r>
      <w:r w:rsidR="0004202A">
        <w:rPr>
          <w:rFonts w:ascii="Arial" w:hAnsi="Arial" w:cs="Arial"/>
          <w:sz w:val="22"/>
          <w:szCs w:val="22"/>
        </w:rPr>
        <w:t>zachowanie przez wagi właściwości metrologicznych</w:t>
      </w:r>
      <w:r w:rsidR="009358A9">
        <w:rPr>
          <w:rFonts w:ascii="Arial" w:hAnsi="Arial" w:cs="Arial"/>
          <w:sz w:val="22"/>
          <w:szCs w:val="22"/>
        </w:rPr>
        <w:t xml:space="preserve"> (niezawodny, stabilny i dokładny pomiar).</w:t>
      </w:r>
    </w:p>
    <w:p w14:paraId="45B15293" w14:textId="77777777" w:rsidR="009358A9" w:rsidRDefault="0004202A" w:rsidP="00461418">
      <w:pPr>
        <w:numPr>
          <w:ilvl w:val="0"/>
          <w:numId w:val="60"/>
        </w:numPr>
        <w:jc w:val="both"/>
        <w:rPr>
          <w:rFonts w:ascii="Arial" w:hAnsi="Arial" w:cs="Arial"/>
          <w:sz w:val="22"/>
          <w:szCs w:val="22"/>
        </w:rPr>
      </w:pPr>
      <w:r w:rsidRPr="009358A9">
        <w:rPr>
          <w:rFonts w:ascii="Arial" w:hAnsi="Arial" w:cs="Arial"/>
          <w:sz w:val="22"/>
          <w:szCs w:val="22"/>
        </w:rPr>
        <w:t>W przypadku występowania zakłó</w:t>
      </w:r>
      <w:r w:rsidR="001226B6" w:rsidRPr="009358A9">
        <w:rPr>
          <w:rFonts w:ascii="Arial" w:hAnsi="Arial" w:cs="Arial"/>
          <w:sz w:val="22"/>
          <w:szCs w:val="22"/>
        </w:rPr>
        <w:t xml:space="preserve">ceń system wagowy </w:t>
      </w:r>
      <w:r w:rsidR="009F03B8" w:rsidRPr="009358A9">
        <w:rPr>
          <w:rFonts w:ascii="Arial" w:hAnsi="Arial" w:cs="Arial"/>
          <w:sz w:val="22"/>
          <w:szCs w:val="22"/>
        </w:rPr>
        <w:t xml:space="preserve">powinien </w:t>
      </w:r>
      <w:r w:rsidR="001226B6" w:rsidRPr="009358A9">
        <w:rPr>
          <w:rFonts w:ascii="Arial" w:hAnsi="Arial" w:cs="Arial"/>
          <w:sz w:val="22"/>
          <w:szCs w:val="22"/>
        </w:rPr>
        <w:t>zapobiega</w:t>
      </w:r>
      <w:r w:rsidR="009F03B8" w:rsidRPr="009358A9">
        <w:rPr>
          <w:rFonts w:ascii="Arial" w:hAnsi="Arial" w:cs="Arial"/>
          <w:sz w:val="22"/>
          <w:szCs w:val="22"/>
        </w:rPr>
        <w:t>ć</w:t>
      </w:r>
      <w:r w:rsidR="001226B6" w:rsidRPr="009358A9">
        <w:rPr>
          <w:rFonts w:ascii="Arial" w:hAnsi="Arial" w:cs="Arial"/>
          <w:sz w:val="22"/>
          <w:szCs w:val="22"/>
        </w:rPr>
        <w:t xml:space="preserve"> powstawaniu odchyleń </w:t>
      </w:r>
      <w:r w:rsidR="00431856" w:rsidRPr="009358A9">
        <w:rPr>
          <w:rFonts w:ascii="Arial" w:hAnsi="Arial" w:cs="Arial"/>
          <w:sz w:val="22"/>
          <w:szCs w:val="22"/>
        </w:rPr>
        <w:t>znaczących (różnica między błędem wskazania wagi</w:t>
      </w:r>
      <w:r w:rsidR="00A858CE" w:rsidRPr="009358A9">
        <w:rPr>
          <w:rFonts w:ascii="Arial" w:hAnsi="Arial" w:cs="Arial"/>
          <w:sz w:val="22"/>
          <w:szCs w:val="22"/>
        </w:rPr>
        <w:t>, a jej błędem wskazania wyznaczonym w warunkach odniesienia)</w:t>
      </w:r>
      <w:r w:rsidR="001226B6" w:rsidRPr="009358A9">
        <w:rPr>
          <w:rFonts w:ascii="Arial" w:hAnsi="Arial" w:cs="Arial"/>
          <w:sz w:val="22"/>
          <w:szCs w:val="22"/>
        </w:rPr>
        <w:t>, lub je automatycznie wykrywał i informował o nich</w:t>
      </w:r>
      <w:r w:rsidR="009358A9">
        <w:rPr>
          <w:rFonts w:ascii="Arial" w:hAnsi="Arial" w:cs="Arial"/>
          <w:sz w:val="22"/>
          <w:szCs w:val="22"/>
        </w:rPr>
        <w:t>.</w:t>
      </w:r>
    </w:p>
    <w:p w14:paraId="3EB9BCED" w14:textId="77777777" w:rsidR="00D6752B" w:rsidRDefault="001226B6" w:rsidP="00461418">
      <w:pPr>
        <w:numPr>
          <w:ilvl w:val="0"/>
          <w:numId w:val="60"/>
        </w:numPr>
        <w:jc w:val="both"/>
        <w:rPr>
          <w:rFonts w:ascii="Arial" w:hAnsi="Arial" w:cs="Arial"/>
          <w:sz w:val="22"/>
          <w:szCs w:val="22"/>
        </w:rPr>
      </w:pPr>
      <w:r w:rsidRPr="009358A9">
        <w:rPr>
          <w:rFonts w:ascii="Arial" w:hAnsi="Arial" w:cs="Arial"/>
          <w:sz w:val="22"/>
          <w:szCs w:val="22"/>
        </w:rPr>
        <w:t>Podłączenie urządzeń peryferyjnych do systemu wagowego nie może wpływ</w:t>
      </w:r>
      <w:r w:rsidR="009358A9">
        <w:rPr>
          <w:rFonts w:ascii="Arial" w:hAnsi="Arial" w:cs="Arial"/>
          <w:sz w:val="22"/>
          <w:szCs w:val="22"/>
        </w:rPr>
        <w:t>ać na właściwości metrologiczne.</w:t>
      </w:r>
    </w:p>
    <w:p w14:paraId="76919CAC" w14:textId="77777777" w:rsidR="00D6752B" w:rsidRDefault="00CD10C3" w:rsidP="00461418">
      <w:pPr>
        <w:numPr>
          <w:ilvl w:val="0"/>
          <w:numId w:val="60"/>
        </w:numPr>
        <w:jc w:val="both"/>
        <w:rPr>
          <w:rFonts w:ascii="Arial" w:hAnsi="Arial" w:cs="Arial"/>
          <w:sz w:val="22"/>
          <w:szCs w:val="22"/>
        </w:rPr>
      </w:pPr>
      <w:r w:rsidRPr="00D6752B">
        <w:rPr>
          <w:rFonts w:ascii="Arial" w:hAnsi="Arial" w:cs="Arial"/>
          <w:sz w:val="22"/>
          <w:szCs w:val="22"/>
        </w:rPr>
        <w:t>Każdy system wagowy musi posiadać wyjście prądowe</w:t>
      </w:r>
      <w:r w:rsidR="00F90BF6" w:rsidRPr="00D6752B">
        <w:rPr>
          <w:rFonts w:ascii="Arial" w:hAnsi="Arial" w:cs="Arial"/>
          <w:sz w:val="22"/>
          <w:szCs w:val="22"/>
        </w:rPr>
        <w:t xml:space="preserve"> (połączenie 2  żyłowe do systemu DCS)</w:t>
      </w:r>
      <w:r w:rsidRPr="00D6752B">
        <w:rPr>
          <w:rFonts w:ascii="Arial" w:hAnsi="Arial" w:cs="Arial"/>
          <w:sz w:val="22"/>
          <w:szCs w:val="22"/>
        </w:rPr>
        <w:t xml:space="preserve">, </w:t>
      </w:r>
      <w:r w:rsidR="007F5227" w:rsidRPr="00D6752B">
        <w:rPr>
          <w:rFonts w:ascii="Arial" w:hAnsi="Arial" w:cs="Arial"/>
          <w:sz w:val="22"/>
          <w:szCs w:val="22"/>
        </w:rPr>
        <w:t xml:space="preserve">standardowy </w:t>
      </w:r>
      <w:r w:rsidRPr="00D6752B">
        <w:rPr>
          <w:rFonts w:ascii="Arial" w:hAnsi="Arial" w:cs="Arial"/>
          <w:sz w:val="22"/>
          <w:szCs w:val="22"/>
        </w:rPr>
        <w:t xml:space="preserve">sygnał </w:t>
      </w:r>
      <w:r w:rsidR="007F5227" w:rsidRPr="00D6752B">
        <w:rPr>
          <w:rFonts w:ascii="Arial" w:hAnsi="Arial" w:cs="Arial"/>
          <w:sz w:val="22"/>
          <w:szCs w:val="22"/>
        </w:rPr>
        <w:t>pomiarowy 4…</w:t>
      </w:r>
      <w:r w:rsidRPr="00D6752B">
        <w:rPr>
          <w:rFonts w:ascii="Arial" w:hAnsi="Arial" w:cs="Arial"/>
          <w:sz w:val="22"/>
          <w:szCs w:val="22"/>
        </w:rPr>
        <w:t xml:space="preserve">20mA stanowi </w:t>
      </w:r>
      <w:r w:rsidR="007F5227" w:rsidRPr="00D6752B">
        <w:rPr>
          <w:rFonts w:ascii="Arial" w:hAnsi="Arial" w:cs="Arial"/>
          <w:sz w:val="22"/>
          <w:szCs w:val="22"/>
        </w:rPr>
        <w:t>niezbędne</w:t>
      </w:r>
      <w:r w:rsidR="00F90BF6" w:rsidRPr="00D6752B">
        <w:rPr>
          <w:rFonts w:ascii="Arial" w:hAnsi="Arial" w:cs="Arial"/>
          <w:sz w:val="22"/>
          <w:szCs w:val="22"/>
        </w:rPr>
        <w:t xml:space="preserve"> minimum informacji o </w:t>
      </w:r>
      <w:r w:rsidR="005B513B" w:rsidRPr="00D6752B">
        <w:rPr>
          <w:rFonts w:ascii="Arial" w:hAnsi="Arial" w:cs="Arial"/>
          <w:sz w:val="22"/>
          <w:szCs w:val="22"/>
        </w:rPr>
        <w:t>wynikach ważenia</w:t>
      </w:r>
      <w:r w:rsidR="00D6752B">
        <w:rPr>
          <w:rFonts w:ascii="Arial" w:hAnsi="Arial" w:cs="Arial"/>
          <w:sz w:val="22"/>
          <w:szCs w:val="22"/>
        </w:rPr>
        <w:t>.</w:t>
      </w:r>
    </w:p>
    <w:p w14:paraId="4B3464C0" w14:textId="77777777" w:rsidR="00D6752B" w:rsidRDefault="004619D7" w:rsidP="00461418">
      <w:pPr>
        <w:numPr>
          <w:ilvl w:val="0"/>
          <w:numId w:val="60"/>
        </w:numPr>
        <w:jc w:val="both"/>
        <w:rPr>
          <w:rFonts w:ascii="Arial" w:hAnsi="Arial" w:cs="Arial"/>
          <w:sz w:val="22"/>
          <w:szCs w:val="22"/>
        </w:rPr>
      </w:pPr>
      <w:r>
        <w:rPr>
          <w:rFonts w:ascii="Arial" w:hAnsi="Arial" w:cs="Arial"/>
          <w:sz w:val="22"/>
          <w:szCs w:val="22"/>
        </w:rPr>
        <w:t>Kontraktor</w:t>
      </w:r>
      <w:r w:rsidR="00F90BF6" w:rsidRPr="00D6752B">
        <w:rPr>
          <w:rFonts w:ascii="Arial" w:hAnsi="Arial" w:cs="Arial"/>
          <w:sz w:val="22"/>
          <w:szCs w:val="22"/>
        </w:rPr>
        <w:t xml:space="preserve"> </w:t>
      </w:r>
      <w:r w:rsidR="00D6752B">
        <w:rPr>
          <w:rFonts w:ascii="Arial" w:hAnsi="Arial" w:cs="Arial"/>
          <w:sz w:val="22"/>
          <w:szCs w:val="22"/>
        </w:rPr>
        <w:t>musi</w:t>
      </w:r>
      <w:r w:rsidR="00F90BF6" w:rsidRPr="00D6752B">
        <w:rPr>
          <w:rFonts w:ascii="Arial" w:hAnsi="Arial" w:cs="Arial"/>
          <w:sz w:val="22"/>
          <w:szCs w:val="22"/>
        </w:rPr>
        <w:t xml:space="preserve"> podać możliwości komunikacji </w:t>
      </w:r>
      <w:r w:rsidR="00011A0E" w:rsidRPr="00D6752B">
        <w:rPr>
          <w:rFonts w:ascii="Arial" w:hAnsi="Arial" w:cs="Arial"/>
          <w:sz w:val="22"/>
          <w:szCs w:val="22"/>
        </w:rPr>
        <w:t xml:space="preserve">systemu </w:t>
      </w:r>
      <w:r w:rsidR="00F90BF6" w:rsidRPr="00D6752B">
        <w:rPr>
          <w:rFonts w:ascii="Arial" w:hAnsi="Arial" w:cs="Arial"/>
          <w:sz w:val="22"/>
          <w:szCs w:val="22"/>
        </w:rPr>
        <w:t>ważenia z systemem DC</w:t>
      </w:r>
      <w:r w:rsidR="00D6752B">
        <w:rPr>
          <w:rFonts w:ascii="Arial" w:hAnsi="Arial" w:cs="Arial"/>
          <w:sz w:val="22"/>
          <w:szCs w:val="22"/>
        </w:rPr>
        <w:t>S.</w:t>
      </w:r>
    </w:p>
    <w:p w14:paraId="3409F3BD" w14:textId="77777777" w:rsidR="00F90BF6" w:rsidRPr="00D6752B" w:rsidRDefault="00F90BF6" w:rsidP="00461418">
      <w:pPr>
        <w:numPr>
          <w:ilvl w:val="0"/>
          <w:numId w:val="60"/>
        </w:numPr>
        <w:jc w:val="both"/>
        <w:rPr>
          <w:rFonts w:ascii="Arial" w:hAnsi="Arial" w:cs="Arial"/>
          <w:sz w:val="22"/>
          <w:szCs w:val="22"/>
        </w:rPr>
      </w:pPr>
      <w:r w:rsidRPr="00D6752B">
        <w:rPr>
          <w:rFonts w:ascii="Arial" w:hAnsi="Arial" w:cs="Arial"/>
          <w:sz w:val="22"/>
          <w:szCs w:val="22"/>
        </w:rPr>
        <w:t xml:space="preserve">Przetworniki </w:t>
      </w:r>
      <w:r w:rsidR="00D6752B" w:rsidRPr="00D6752B">
        <w:rPr>
          <w:rFonts w:ascii="Arial" w:hAnsi="Arial" w:cs="Arial"/>
          <w:sz w:val="22"/>
          <w:szCs w:val="22"/>
        </w:rPr>
        <w:t>muszą</w:t>
      </w:r>
      <w:r w:rsidRPr="00D6752B">
        <w:rPr>
          <w:rFonts w:ascii="Arial" w:hAnsi="Arial" w:cs="Arial"/>
          <w:sz w:val="22"/>
          <w:szCs w:val="22"/>
        </w:rPr>
        <w:t xml:space="preserve"> mieć możliwość komunikacji z systemem DCS z </w:t>
      </w:r>
      <w:r w:rsidR="00011A0E" w:rsidRPr="00D6752B">
        <w:rPr>
          <w:rFonts w:ascii="Arial" w:hAnsi="Arial" w:cs="Arial"/>
          <w:sz w:val="22"/>
          <w:szCs w:val="22"/>
        </w:rPr>
        <w:t xml:space="preserve">wykorzystaniem </w:t>
      </w:r>
      <w:r w:rsidRPr="00D6752B">
        <w:rPr>
          <w:rFonts w:ascii="Arial" w:hAnsi="Arial" w:cs="Arial"/>
          <w:sz w:val="22"/>
          <w:szCs w:val="22"/>
        </w:rPr>
        <w:t>protok</w:t>
      </w:r>
      <w:r w:rsidR="00D6752B" w:rsidRPr="00D6752B">
        <w:rPr>
          <w:rFonts w:ascii="Arial" w:hAnsi="Arial" w:cs="Arial"/>
          <w:sz w:val="22"/>
          <w:szCs w:val="22"/>
        </w:rPr>
        <w:t>o</w:t>
      </w:r>
      <w:r w:rsidRPr="00D6752B">
        <w:rPr>
          <w:rFonts w:ascii="Arial" w:hAnsi="Arial" w:cs="Arial"/>
          <w:sz w:val="22"/>
          <w:szCs w:val="22"/>
        </w:rPr>
        <w:t xml:space="preserve">łu HART </w:t>
      </w:r>
      <w:r w:rsidR="00D6752B" w:rsidRPr="00D6752B">
        <w:rPr>
          <w:rFonts w:ascii="Arial" w:eastAsia="Calibri" w:hAnsi="Arial" w:cs="Arial"/>
          <w:sz w:val="22"/>
          <w:szCs w:val="22"/>
        </w:rPr>
        <w:t>lub być</w:t>
      </w:r>
      <w:r w:rsidR="00D6752B">
        <w:rPr>
          <w:rFonts w:ascii="Arial" w:hAnsi="Arial" w:cs="Arial"/>
          <w:sz w:val="22"/>
          <w:szCs w:val="22"/>
        </w:rPr>
        <w:t xml:space="preserve"> </w:t>
      </w:r>
      <w:r w:rsidR="00D6752B" w:rsidRPr="00D6752B">
        <w:rPr>
          <w:rFonts w:ascii="Arial" w:eastAsia="Calibri" w:hAnsi="Arial" w:cs="Arial"/>
          <w:sz w:val="22"/>
          <w:szCs w:val="22"/>
        </w:rPr>
        <w:t>wyposażone w dedykowane narzędzia i oprogramowanie do konfiguracji i sprawdzenia funkcji</w:t>
      </w:r>
      <w:r w:rsidR="00D6752B">
        <w:rPr>
          <w:rFonts w:ascii="Arial" w:hAnsi="Arial" w:cs="Arial"/>
          <w:sz w:val="22"/>
          <w:szCs w:val="22"/>
        </w:rPr>
        <w:t xml:space="preserve"> </w:t>
      </w:r>
      <w:r w:rsidR="00D6752B" w:rsidRPr="00D6752B">
        <w:rPr>
          <w:rFonts w:ascii="Arial" w:eastAsia="Calibri" w:hAnsi="Arial" w:cs="Arial"/>
          <w:sz w:val="22"/>
          <w:szCs w:val="22"/>
        </w:rPr>
        <w:t>pomiarowych.</w:t>
      </w:r>
    </w:p>
    <w:p w14:paraId="7CD87944" w14:textId="77777777" w:rsidR="00F90BF6" w:rsidRPr="00736940" w:rsidRDefault="00F90BF6" w:rsidP="00F90BF6">
      <w:pPr>
        <w:ind w:left="1701"/>
        <w:jc w:val="both"/>
        <w:rPr>
          <w:rFonts w:ascii="Arial" w:hAnsi="Arial" w:cs="Arial"/>
          <w:sz w:val="22"/>
          <w:szCs w:val="22"/>
        </w:rPr>
      </w:pPr>
    </w:p>
    <w:p w14:paraId="17B11D37" w14:textId="77777777" w:rsidR="00A634AB" w:rsidRDefault="00A634AB" w:rsidP="00633218">
      <w:pPr>
        <w:pStyle w:val="Nagwek1"/>
        <w:numPr>
          <w:ilvl w:val="2"/>
          <w:numId w:val="1"/>
        </w:numPr>
        <w:tabs>
          <w:tab w:val="clear" w:pos="1440"/>
          <w:tab w:val="num" w:pos="709"/>
        </w:tabs>
        <w:ind w:left="709" w:hanging="709"/>
        <w:jc w:val="both"/>
        <w:rPr>
          <w:rFonts w:cs="Arial"/>
          <w:szCs w:val="22"/>
        </w:rPr>
      </w:pPr>
      <w:bookmarkStart w:id="68" w:name="_Toc475077805"/>
      <w:r>
        <w:rPr>
          <w:rFonts w:cs="Arial"/>
          <w:szCs w:val="22"/>
        </w:rPr>
        <w:t xml:space="preserve">Zbiornik buforowy powietrza </w:t>
      </w:r>
      <w:proofErr w:type="spellStart"/>
      <w:r>
        <w:rPr>
          <w:rFonts w:cs="Arial"/>
          <w:szCs w:val="22"/>
        </w:rPr>
        <w:t>PiA</w:t>
      </w:r>
      <w:bookmarkEnd w:id="68"/>
      <w:proofErr w:type="spellEnd"/>
    </w:p>
    <w:p w14:paraId="00BA9609" w14:textId="77777777" w:rsidR="00A634AB" w:rsidRDefault="00A634AB" w:rsidP="00A634AB"/>
    <w:p w14:paraId="111A7C96" w14:textId="77777777" w:rsidR="000E0BBE" w:rsidRDefault="00A634AB" w:rsidP="000E0BBE">
      <w:pPr>
        <w:jc w:val="both"/>
        <w:rPr>
          <w:rFonts w:ascii="Arial" w:hAnsi="Arial" w:cs="Arial"/>
          <w:sz w:val="22"/>
          <w:szCs w:val="22"/>
        </w:rPr>
      </w:pPr>
      <w:r w:rsidRPr="00E84583">
        <w:rPr>
          <w:rFonts w:ascii="Arial" w:hAnsi="Arial" w:cs="Arial"/>
          <w:sz w:val="22"/>
          <w:szCs w:val="22"/>
        </w:rPr>
        <w:t xml:space="preserve">Z zakładowej sieci powietrze </w:t>
      </w:r>
      <w:proofErr w:type="spellStart"/>
      <w:r w:rsidRPr="00E84583">
        <w:rPr>
          <w:rFonts w:ascii="Arial" w:hAnsi="Arial" w:cs="Arial"/>
          <w:sz w:val="22"/>
          <w:szCs w:val="22"/>
        </w:rPr>
        <w:t>PiA</w:t>
      </w:r>
      <w:proofErr w:type="spellEnd"/>
      <w:r w:rsidRPr="00E84583">
        <w:rPr>
          <w:rFonts w:ascii="Arial" w:hAnsi="Arial" w:cs="Arial"/>
          <w:sz w:val="22"/>
          <w:szCs w:val="22"/>
        </w:rPr>
        <w:t xml:space="preserve">  dostarczane jest na granicę działki pod ciśnieniem minimalnym </w:t>
      </w:r>
      <w:r w:rsidR="00D56CA2" w:rsidRPr="00E84583">
        <w:rPr>
          <w:rFonts w:ascii="Arial" w:hAnsi="Arial" w:cs="Arial"/>
          <w:sz w:val="22"/>
          <w:szCs w:val="22"/>
        </w:rPr>
        <w:t xml:space="preserve">400 </w:t>
      </w:r>
      <w:proofErr w:type="spellStart"/>
      <w:r w:rsidRPr="00E84583">
        <w:rPr>
          <w:rFonts w:ascii="Arial" w:hAnsi="Arial" w:cs="Arial"/>
          <w:sz w:val="22"/>
          <w:szCs w:val="22"/>
        </w:rPr>
        <w:t>kPa</w:t>
      </w:r>
      <w:proofErr w:type="spellEnd"/>
      <w:r w:rsidRPr="00E84583">
        <w:rPr>
          <w:rFonts w:ascii="Arial" w:hAnsi="Arial" w:cs="Arial"/>
          <w:sz w:val="22"/>
          <w:szCs w:val="22"/>
        </w:rPr>
        <w:t xml:space="preserve">, a maksymalnym </w:t>
      </w:r>
      <w:r w:rsidR="00D56CA2" w:rsidRPr="00E84583">
        <w:rPr>
          <w:rFonts w:ascii="Arial" w:hAnsi="Arial" w:cs="Arial"/>
          <w:sz w:val="22"/>
          <w:szCs w:val="22"/>
        </w:rPr>
        <w:t xml:space="preserve">700 </w:t>
      </w:r>
      <w:proofErr w:type="spellStart"/>
      <w:r w:rsidRPr="00E84583">
        <w:rPr>
          <w:rFonts w:ascii="Arial" w:hAnsi="Arial" w:cs="Arial"/>
          <w:sz w:val="22"/>
          <w:szCs w:val="22"/>
        </w:rPr>
        <w:t>kPa</w:t>
      </w:r>
      <w:proofErr w:type="spellEnd"/>
      <w:r w:rsidR="000E0BBE" w:rsidRPr="00E84583">
        <w:rPr>
          <w:rFonts w:ascii="Arial" w:hAnsi="Arial" w:cs="Arial"/>
          <w:sz w:val="22"/>
          <w:szCs w:val="22"/>
        </w:rPr>
        <w:t>.</w:t>
      </w:r>
    </w:p>
    <w:p w14:paraId="402A4B81" w14:textId="77777777" w:rsidR="000E0BBE" w:rsidRDefault="00A634AB" w:rsidP="000E0BBE">
      <w:pPr>
        <w:jc w:val="both"/>
        <w:rPr>
          <w:rFonts w:ascii="Arial" w:hAnsi="Arial" w:cs="Arial"/>
          <w:sz w:val="22"/>
          <w:szCs w:val="22"/>
        </w:rPr>
      </w:pPr>
      <w:r w:rsidRPr="00E8596B">
        <w:rPr>
          <w:rFonts w:ascii="Arial" w:hAnsi="Arial" w:cs="Arial"/>
          <w:sz w:val="22"/>
          <w:szCs w:val="22"/>
        </w:rPr>
        <w:t xml:space="preserve">Na każdej instalacji technologicznej </w:t>
      </w:r>
      <w:r w:rsidR="000E0BBE">
        <w:rPr>
          <w:rFonts w:ascii="Arial" w:hAnsi="Arial" w:cs="Arial"/>
          <w:sz w:val="22"/>
          <w:szCs w:val="22"/>
        </w:rPr>
        <w:t>musi</w:t>
      </w:r>
      <w:r>
        <w:rPr>
          <w:rFonts w:ascii="Arial" w:hAnsi="Arial" w:cs="Arial"/>
          <w:sz w:val="22"/>
          <w:szCs w:val="22"/>
        </w:rPr>
        <w:t xml:space="preserve"> być</w:t>
      </w:r>
      <w:r w:rsidRPr="00E8596B">
        <w:rPr>
          <w:rFonts w:ascii="Arial" w:hAnsi="Arial" w:cs="Arial"/>
          <w:sz w:val="22"/>
          <w:szCs w:val="22"/>
        </w:rPr>
        <w:t xml:space="preserve"> zainstalowa</w:t>
      </w:r>
      <w:r>
        <w:rPr>
          <w:rFonts w:ascii="Arial" w:hAnsi="Arial" w:cs="Arial"/>
          <w:sz w:val="22"/>
          <w:szCs w:val="22"/>
        </w:rPr>
        <w:t>ny</w:t>
      </w:r>
      <w:r w:rsidRPr="00E8596B">
        <w:rPr>
          <w:rFonts w:ascii="Arial" w:hAnsi="Arial" w:cs="Arial"/>
          <w:sz w:val="22"/>
          <w:szCs w:val="22"/>
        </w:rPr>
        <w:t xml:space="preserve"> zbiornik buforowy powietrza </w:t>
      </w:r>
      <w:proofErr w:type="spellStart"/>
      <w:r w:rsidRPr="00E8596B">
        <w:rPr>
          <w:rFonts w:ascii="Arial" w:hAnsi="Arial" w:cs="Arial"/>
          <w:sz w:val="22"/>
          <w:szCs w:val="22"/>
        </w:rPr>
        <w:t>PiA</w:t>
      </w:r>
      <w:proofErr w:type="spellEnd"/>
      <w:r w:rsidRPr="00E8596B">
        <w:rPr>
          <w:rFonts w:ascii="Arial" w:hAnsi="Arial" w:cs="Arial"/>
          <w:sz w:val="22"/>
          <w:szCs w:val="22"/>
        </w:rPr>
        <w:t xml:space="preserve">, który ma za zadanie zabezpieczyć powietrze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bezpiecznego wyłączenia instalacji w przypadku awarii zakładowej sieci powietrza pomiarowego. </w:t>
      </w:r>
    </w:p>
    <w:p w14:paraId="319F5E02" w14:textId="77777777" w:rsidR="000E0BBE" w:rsidRPr="001A1B25" w:rsidRDefault="000E0BBE" w:rsidP="000E0BBE">
      <w:pPr>
        <w:jc w:val="both"/>
        <w:rPr>
          <w:rFonts w:ascii="Arial" w:hAnsi="Arial" w:cs="Arial"/>
          <w:szCs w:val="22"/>
        </w:rPr>
      </w:pPr>
    </w:p>
    <w:p w14:paraId="49E62F1E" w14:textId="77777777" w:rsidR="00C01C50" w:rsidRDefault="00A634AB" w:rsidP="000E0BBE">
      <w:pPr>
        <w:jc w:val="both"/>
        <w:rPr>
          <w:rFonts w:ascii="Arial" w:hAnsi="Arial" w:cs="Arial"/>
          <w:sz w:val="22"/>
          <w:szCs w:val="22"/>
        </w:rPr>
      </w:pPr>
      <w:r w:rsidRPr="00E8596B">
        <w:rPr>
          <w:rFonts w:ascii="Arial" w:hAnsi="Arial" w:cs="Arial"/>
          <w:sz w:val="22"/>
          <w:szCs w:val="22"/>
        </w:rPr>
        <w:t>Czas podtrzymania powietrz</w:t>
      </w:r>
      <w:r>
        <w:rPr>
          <w:rFonts w:ascii="Arial" w:hAnsi="Arial" w:cs="Arial"/>
          <w:sz w:val="22"/>
          <w:szCs w:val="22"/>
        </w:rPr>
        <w:t>a</w:t>
      </w:r>
      <w:r w:rsidRPr="00E8596B">
        <w:rPr>
          <w:rFonts w:ascii="Arial" w:hAnsi="Arial" w:cs="Arial"/>
          <w:sz w:val="22"/>
          <w:szCs w:val="22"/>
        </w:rPr>
        <w:t xml:space="preserve">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w:t>
      </w:r>
      <w:r>
        <w:rPr>
          <w:rFonts w:ascii="Arial" w:hAnsi="Arial" w:cs="Arial"/>
          <w:sz w:val="22"/>
          <w:szCs w:val="22"/>
        </w:rPr>
        <w:t xml:space="preserve">danej </w:t>
      </w:r>
      <w:r w:rsidRPr="00E8596B">
        <w:rPr>
          <w:rFonts w:ascii="Arial" w:hAnsi="Arial" w:cs="Arial"/>
          <w:sz w:val="22"/>
          <w:szCs w:val="22"/>
        </w:rPr>
        <w:t xml:space="preserve">instalacji zależy od zastosowanej technologii </w:t>
      </w:r>
      <w:r w:rsidR="00F859E0">
        <w:rPr>
          <w:rFonts w:ascii="Arial" w:hAnsi="Arial" w:cs="Arial"/>
          <w:sz w:val="22"/>
          <w:szCs w:val="22"/>
        </w:rPr>
        <w:t xml:space="preserve">      </w:t>
      </w:r>
      <w:r w:rsidRPr="00E8596B">
        <w:rPr>
          <w:rFonts w:ascii="Arial" w:hAnsi="Arial" w:cs="Arial"/>
          <w:sz w:val="22"/>
          <w:szCs w:val="22"/>
        </w:rPr>
        <w:t xml:space="preserve">i określa go branża technologiczna. Dla wstępnego określenia wielkości zbiornika buforowego należy przyjąć, że minimalny czas podtrzymania powietrza </w:t>
      </w:r>
      <w:proofErr w:type="spellStart"/>
      <w:r w:rsidRPr="00E8596B">
        <w:rPr>
          <w:rFonts w:ascii="Arial" w:hAnsi="Arial" w:cs="Arial"/>
          <w:sz w:val="22"/>
          <w:szCs w:val="22"/>
        </w:rPr>
        <w:t>PiA</w:t>
      </w:r>
      <w:proofErr w:type="spellEnd"/>
      <w:r w:rsidRPr="00E8596B">
        <w:rPr>
          <w:rFonts w:ascii="Arial" w:hAnsi="Arial" w:cs="Arial"/>
          <w:sz w:val="22"/>
          <w:szCs w:val="22"/>
        </w:rPr>
        <w:t xml:space="preserve"> dla instalacji wynosi 30 min, a minimalne ciśnienie dla sterowania urządzeniami wykonawczymi wynosi 350 </w:t>
      </w:r>
      <w:proofErr w:type="spellStart"/>
      <w:r w:rsidRPr="00E8596B">
        <w:rPr>
          <w:rFonts w:ascii="Arial" w:hAnsi="Arial" w:cs="Arial"/>
          <w:sz w:val="22"/>
          <w:szCs w:val="22"/>
        </w:rPr>
        <w:t>kPa</w:t>
      </w:r>
      <w:proofErr w:type="spellEnd"/>
      <w:r w:rsidR="000E0BBE">
        <w:rPr>
          <w:rFonts w:ascii="Arial" w:hAnsi="Arial" w:cs="Arial"/>
          <w:sz w:val="22"/>
          <w:szCs w:val="22"/>
        </w:rPr>
        <w:t>.</w:t>
      </w:r>
    </w:p>
    <w:p w14:paraId="1EAA7B2D" w14:textId="77777777" w:rsidR="00325C56" w:rsidRPr="001A1B25" w:rsidRDefault="00325C56" w:rsidP="000E0BBE">
      <w:pPr>
        <w:jc w:val="both"/>
        <w:rPr>
          <w:rFonts w:ascii="Arial" w:hAnsi="Arial" w:cs="Arial"/>
          <w:szCs w:val="22"/>
        </w:rPr>
      </w:pPr>
    </w:p>
    <w:p w14:paraId="0D4428B2" w14:textId="77777777" w:rsidR="00F90BF6" w:rsidRDefault="00F90BF6" w:rsidP="00340186">
      <w:pPr>
        <w:pStyle w:val="Nagwek1"/>
        <w:numPr>
          <w:ilvl w:val="1"/>
          <w:numId w:val="1"/>
        </w:numPr>
        <w:tabs>
          <w:tab w:val="clear" w:pos="792"/>
          <w:tab w:val="num" w:pos="567"/>
        </w:tabs>
        <w:ind w:left="567" w:hanging="567"/>
      </w:pPr>
      <w:bookmarkStart w:id="69" w:name="_Toc475077806"/>
      <w:r>
        <w:t>Bilans materiałowy instalacji</w:t>
      </w:r>
      <w:bookmarkEnd w:id="69"/>
    </w:p>
    <w:p w14:paraId="0AD9E2C0" w14:textId="77777777" w:rsidR="00F90BF6" w:rsidRDefault="00F90BF6" w:rsidP="00F90BF6"/>
    <w:p w14:paraId="63DC880F" w14:textId="77777777" w:rsidR="000E0BBE" w:rsidRDefault="00464BCF" w:rsidP="000E0BBE">
      <w:pPr>
        <w:jc w:val="both"/>
        <w:rPr>
          <w:rFonts w:ascii="Arial" w:hAnsi="Arial" w:cs="Arial"/>
          <w:sz w:val="22"/>
          <w:szCs w:val="22"/>
        </w:rPr>
      </w:pPr>
      <w:r w:rsidRPr="00A533AE">
        <w:rPr>
          <w:rFonts w:ascii="Arial" w:hAnsi="Arial" w:cs="Arial"/>
          <w:sz w:val="22"/>
          <w:szCs w:val="22"/>
        </w:rPr>
        <w:t>Wszystkie dopływające do instalacji surowce</w:t>
      </w:r>
      <w:r w:rsidR="000E0BBE">
        <w:rPr>
          <w:rFonts w:ascii="Arial" w:hAnsi="Arial" w:cs="Arial"/>
          <w:sz w:val="22"/>
          <w:szCs w:val="22"/>
        </w:rPr>
        <w:t>,</w:t>
      </w:r>
      <w:r w:rsidRPr="00A533AE">
        <w:rPr>
          <w:rFonts w:ascii="Arial" w:hAnsi="Arial" w:cs="Arial"/>
          <w:sz w:val="22"/>
          <w:szCs w:val="22"/>
        </w:rPr>
        <w:t xml:space="preserve"> odpływające produkty</w:t>
      </w:r>
      <w:r w:rsidR="000E0BBE">
        <w:rPr>
          <w:rFonts w:ascii="Arial" w:hAnsi="Arial" w:cs="Arial"/>
          <w:sz w:val="22"/>
          <w:szCs w:val="22"/>
        </w:rPr>
        <w:t xml:space="preserve"> oraz wszelkie media energetyczne i pomocnicze</w:t>
      </w:r>
      <w:r w:rsidRPr="00A533AE">
        <w:rPr>
          <w:rFonts w:ascii="Arial" w:hAnsi="Arial" w:cs="Arial"/>
          <w:sz w:val="22"/>
          <w:szCs w:val="22"/>
        </w:rPr>
        <w:t xml:space="preserve"> są przedmiotem</w:t>
      </w:r>
      <w:r w:rsidR="00D45B28">
        <w:rPr>
          <w:rFonts w:ascii="Arial" w:hAnsi="Arial" w:cs="Arial"/>
          <w:sz w:val="22"/>
          <w:szCs w:val="22"/>
        </w:rPr>
        <w:t xml:space="preserve"> </w:t>
      </w:r>
      <w:r w:rsidRPr="00A533AE">
        <w:rPr>
          <w:rFonts w:ascii="Arial" w:hAnsi="Arial" w:cs="Arial"/>
          <w:sz w:val="22"/>
          <w:szCs w:val="22"/>
        </w:rPr>
        <w:t>bilansu</w:t>
      </w:r>
      <w:r w:rsidR="000E0BBE">
        <w:rPr>
          <w:rFonts w:ascii="Arial" w:hAnsi="Arial" w:cs="Arial"/>
          <w:sz w:val="22"/>
          <w:szCs w:val="22"/>
        </w:rPr>
        <w:t>.</w:t>
      </w:r>
      <w:r w:rsidRPr="00A533AE">
        <w:rPr>
          <w:rFonts w:ascii="Arial" w:hAnsi="Arial" w:cs="Arial"/>
          <w:sz w:val="22"/>
          <w:szCs w:val="22"/>
        </w:rPr>
        <w:t xml:space="preserve"> Głównym kryterium dokładności  bilansu jest różnica pomiędzy dopływającymi surowcami oraz odpływającymi produktami, </w:t>
      </w:r>
      <w:r w:rsidR="00F859E0">
        <w:rPr>
          <w:rFonts w:ascii="Arial" w:hAnsi="Arial" w:cs="Arial"/>
          <w:sz w:val="22"/>
          <w:szCs w:val="22"/>
        </w:rPr>
        <w:t xml:space="preserve">     </w:t>
      </w:r>
      <w:r w:rsidRPr="00A533AE">
        <w:rPr>
          <w:rFonts w:ascii="Arial" w:hAnsi="Arial" w:cs="Arial"/>
          <w:sz w:val="22"/>
          <w:szCs w:val="22"/>
        </w:rPr>
        <w:t xml:space="preserve">z uwzględnieniem dokładności zastosowanej aparatury pomiarowej. </w:t>
      </w:r>
    </w:p>
    <w:p w14:paraId="1E5C9D04" w14:textId="77777777" w:rsidR="000E0BBE" w:rsidRDefault="000E0BBE" w:rsidP="000E0BBE">
      <w:pPr>
        <w:jc w:val="both"/>
        <w:rPr>
          <w:rFonts w:ascii="Arial" w:hAnsi="Arial" w:cs="Arial"/>
          <w:sz w:val="22"/>
          <w:szCs w:val="22"/>
        </w:rPr>
      </w:pPr>
    </w:p>
    <w:p w14:paraId="620055B4" w14:textId="77777777" w:rsidR="00236DC1" w:rsidRDefault="00464BCF" w:rsidP="000E0BBE">
      <w:pPr>
        <w:jc w:val="both"/>
        <w:rPr>
          <w:rFonts w:ascii="Arial" w:hAnsi="Arial" w:cs="Arial"/>
          <w:sz w:val="22"/>
          <w:szCs w:val="22"/>
        </w:rPr>
      </w:pPr>
      <w:r w:rsidRPr="00A533AE">
        <w:rPr>
          <w:rFonts w:ascii="Arial" w:hAnsi="Arial" w:cs="Arial"/>
          <w:sz w:val="22"/>
          <w:szCs w:val="22"/>
        </w:rPr>
        <w:lastRenderedPageBreak/>
        <w:t xml:space="preserve">Jednostkami </w:t>
      </w:r>
      <w:r w:rsidR="000E0BBE">
        <w:rPr>
          <w:rFonts w:ascii="Arial" w:hAnsi="Arial" w:cs="Arial"/>
          <w:sz w:val="22"/>
          <w:szCs w:val="22"/>
        </w:rPr>
        <w:t xml:space="preserve">pomiarowymi </w:t>
      </w:r>
      <w:r w:rsidR="00236DC1">
        <w:rPr>
          <w:rFonts w:ascii="Arial" w:hAnsi="Arial" w:cs="Arial"/>
          <w:sz w:val="22"/>
          <w:szCs w:val="22"/>
        </w:rPr>
        <w:t xml:space="preserve">masy </w:t>
      </w:r>
      <w:r w:rsidR="000E0BBE">
        <w:rPr>
          <w:rFonts w:ascii="Arial" w:hAnsi="Arial" w:cs="Arial"/>
          <w:sz w:val="22"/>
          <w:szCs w:val="22"/>
        </w:rPr>
        <w:t xml:space="preserve">używanymi </w:t>
      </w:r>
      <w:r w:rsidRPr="00A533AE">
        <w:rPr>
          <w:rFonts w:ascii="Arial" w:hAnsi="Arial" w:cs="Arial"/>
          <w:sz w:val="22"/>
          <w:szCs w:val="22"/>
        </w:rPr>
        <w:t>w bilansie są tony</w:t>
      </w:r>
      <w:r w:rsidR="000E0BBE">
        <w:rPr>
          <w:rFonts w:ascii="Arial" w:hAnsi="Arial" w:cs="Arial"/>
          <w:sz w:val="22"/>
          <w:szCs w:val="22"/>
        </w:rPr>
        <w:t>, kilogramy lub</w:t>
      </w:r>
      <w:r w:rsidRPr="00A533AE">
        <w:rPr>
          <w:rFonts w:ascii="Arial" w:hAnsi="Arial" w:cs="Arial"/>
          <w:sz w:val="22"/>
          <w:szCs w:val="22"/>
        </w:rPr>
        <w:t xml:space="preserve"> </w:t>
      </w:r>
      <w:r w:rsidR="000E0BBE">
        <w:rPr>
          <w:rFonts w:ascii="Arial" w:hAnsi="Arial" w:cs="Arial"/>
          <w:sz w:val="22"/>
          <w:szCs w:val="22"/>
        </w:rPr>
        <w:t>megagramy.</w:t>
      </w:r>
      <w:r w:rsidRPr="00A533AE">
        <w:rPr>
          <w:rFonts w:ascii="Arial" w:hAnsi="Arial" w:cs="Arial"/>
          <w:sz w:val="22"/>
          <w:szCs w:val="22"/>
        </w:rPr>
        <w:t xml:space="preserve"> </w:t>
      </w:r>
      <w:r w:rsidR="000E0BBE">
        <w:rPr>
          <w:rFonts w:ascii="Arial" w:hAnsi="Arial" w:cs="Arial"/>
          <w:sz w:val="22"/>
          <w:szCs w:val="22"/>
        </w:rPr>
        <w:t>S</w:t>
      </w:r>
      <w:r w:rsidRPr="00A533AE">
        <w:rPr>
          <w:rFonts w:ascii="Arial" w:hAnsi="Arial" w:cs="Arial"/>
          <w:sz w:val="22"/>
          <w:szCs w:val="22"/>
        </w:rPr>
        <w:t>tosowane jednostki czasu to zmiana robocza, dzień, miesiąc, rok.</w:t>
      </w:r>
      <w:r>
        <w:rPr>
          <w:rFonts w:ascii="Arial" w:hAnsi="Arial" w:cs="Arial"/>
          <w:sz w:val="22"/>
          <w:szCs w:val="22"/>
        </w:rPr>
        <w:t xml:space="preserve"> </w:t>
      </w:r>
    </w:p>
    <w:p w14:paraId="41E4BD85" w14:textId="77777777" w:rsidR="000D4B44" w:rsidRDefault="004465B9" w:rsidP="004465B9">
      <w:pPr>
        <w:autoSpaceDE w:val="0"/>
        <w:autoSpaceDN w:val="0"/>
        <w:adjustRightInd w:val="0"/>
        <w:jc w:val="both"/>
        <w:rPr>
          <w:rFonts w:ascii="Arial" w:eastAsia="Calibri" w:hAnsi="Arial" w:cs="Arial"/>
          <w:sz w:val="22"/>
          <w:szCs w:val="22"/>
        </w:rPr>
      </w:pPr>
      <w:r>
        <w:rPr>
          <w:rFonts w:ascii="Arial" w:eastAsia="Calibri" w:hAnsi="Arial" w:cs="Arial"/>
          <w:sz w:val="22"/>
          <w:szCs w:val="22"/>
        </w:rPr>
        <w:t>Aparatura i systemy pomiarowe stosowane do pomiaru i bilansu mediów wejściowych</w:t>
      </w:r>
      <w:r w:rsidR="001D5723">
        <w:rPr>
          <w:rFonts w:ascii="Arial" w:eastAsia="Calibri" w:hAnsi="Arial" w:cs="Arial"/>
          <w:sz w:val="22"/>
          <w:szCs w:val="22"/>
        </w:rPr>
        <w:t xml:space="preserve">           </w:t>
      </w:r>
      <w:r>
        <w:rPr>
          <w:rFonts w:ascii="Arial" w:eastAsia="Calibri" w:hAnsi="Arial" w:cs="Arial"/>
          <w:sz w:val="22"/>
          <w:szCs w:val="22"/>
        </w:rPr>
        <w:t xml:space="preserve"> i wyjściowych na granicy podziału powinny być zaprojektowane i wykonane zgodnie</w:t>
      </w:r>
      <w:r w:rsidR="001D5723">
        <w:rPr>
          <w:rFonts w:ascii="Arial" w:eastAsia="Calibri" w:hAnsi="Arial" w:cs="Arial"/>
          <w:sz w:val="22"/>
          <w:szCs w:val="22"/>
        </w:rPr>
        <w:t xml:space="preserve">              </w:t>
      </w:r>
      <w:r>
        <w:rPr>
          <w:rFonts w:ascii="Arial" w:eastAsia="Calibri" w:hAnsi="Arial" w:cs="Arial"/>
          <w:sz w:val="22"/>
          <w:szCs w:val="22"/>
        </w:rPr>
        <w:t xml:space="preserve"> </w:t>
      </w:r>
      <w:r w:rsidR="004F28B0">
        <w:rPr>
          <w:rFonts w:ascii="Arial" w:eastAsia="Calibri" w:hAnsi="Arial" w:cs="Arial"/>
          <w:sz w:val="22"/>
          <w:szCs w:val="22"/>
        </w:rPr>
        <w:t xml:space="preserve">z </w:t>
      </w:r>
      <w:r w:rsidR="004F28B0" w:rsidRPr="004F28B0">
        <w:rPr>
          <w:rStyle w:val="Pogrubienie"/>
          <w:rFonts w:ascii="Arial" w:hAnsi="Arial" w:cs="Arial"/>
          <w:b w:val="0"/>
          <w:sz w:val="22"/>
          <w:szCs w:val="22"/>
        </w:rPr>
        <w:t>Dyrektyw</w:t>
      </w:r>
      <w:r w:rsidR="004F28B0">
        <w:rPr>
          <w:rStyle w:val="Pogrubienie"/>
          <w:rFonts w:ascii="Arial" w:hAnsi="Arial" w:cs="Arial"/>
          <w:b w:val="0"/>
          <w:sz w:val="22"/>
          <w:szCs w:val="22"/>
        </w:rPr>
        <w:t>ą</w:t>
      </w:r>
      <w:r w:rsidR="004F28B0" w:rsidRPr="004F28B0">
        <w:rPr>
          <w:rStyle w:val="Pogrubienie"/>
          <w:rFonts w:ascii="Arial" w:hAnsi="Arial" w:cs="Arial"/>
          <w:b w:val="0"/>
          <w:sz w:val="22"/>
          <w:szCs w:val="22"/>
        </w:rPr>
        <w:t xml:space="preserve"> Parlamentu Europejskiego i Rady 2014/32/UE z dnia 26 lutego 2014 r. w sprawie harmonizacji ustawodawstw państw członkowskich odnoszących się do udostępniania na rynku przyrządów pomiarowych</w:t>
      </w:r>
      <w:r w:rsidRPr="004F28B0">
        <w:rPr>
          <w:rFonts w:ascii="Arial" w:eastAsia="Calibri" w:hAnsi="Arial" w:cs="Arial"/>
          <w:b/>
          <w:sz w:val="22"/>
          <w:szCs w:val="22"/>
        </w:rPr>
        <w:t xml:space="preserve"> </w:t>
      </w:r>
      <w:r w:rsidRPr="004F28B0">
        <w:rPr>
          <w:rFonts w:ascii="Arial" w:eastAsia="Calibri" w:hAnsi="Arial" w:cs="Arial"/>
          <w:sz w:val="22"/>
          <w:szCs w:val="22"/>
        </w:rPr>
        <w:t>oraz z wym</w:t>
      </w:r>
      <w:r w:rsidR="00870268">
        <w:rPr>
          <w:rFonts w:ascii="Arial" w:eastAsia="Calibri" w:hAnsi="Arial" w:cs="Arial"/>
          <w:sz w:val="22"/>
          <w:szCs w:val="22"/>
        </w:rPr>
        <w:t>ogami Głównego Urzędu Miar</w:t>
      </w:r>
      <w:r w:rsidRPr="004F28B0">
        <w:rPr>
          <w:rFonts w:ascii="Arial" w:eastAsia="Calibri" w:hAnsi="Arial" w:cs="Arial"/>
          <w:sz w:val="22"/>
          <w:szCs w:val="22"/>
        </w:rPr>
        <w:t>. Wym</w:t>
      </w:r>
      <w:r w:rsidR="00870268">
        <w:rPr>
          <w:rFonts w:ascii="Arial" w:eastAsia="Calibri" w:hAnsi="Arial" w:cs="Arial"/>
          <w:sz w:val="22"/>
          <w:szCs w:val="22"/>
        </w:rPr>
        <w:t>agania GUM podane są w Dz. U. 2009 Nr 104 poz.</w:t>
      </w:r>
      <w:r w:rsidRPr="004F28B0">
        <w:rPr>
          <w:rFonts w:ascii="Arial" w:eastAsia="Calibri" w:hAnsi="Arial" w:cs="Arial"/>
          <w:sz w:val="22"/>
          <w:szCs w:val="22"/>
        </w:rPr>
        <w:t xml:space="preserve"> 862 lub na stronie </w:t>
      </w:r>
      <w:hyperlink r:id="rId8" w:history="1">
        <w:r w:rsidRPr="004F28B0">
          <w:rPr>
            <w:rStyle w:val="Hipercze"/>
            <w:rFonts w:ascii="Arial" w:eastAsia="Calibri" w:hAnsi="Arial" w:cs="Arial"/>
            <w:color w:val="auto"/>
            <w:sz w:val="22"/>
            <w:szCs w:val="22"/>
          </w:rPr>
          <w:t>www.gum.gov.pl</w:t>
        </w:r>
      </w:hyperlink>
      <w:r w:rsidR="00870268">
        <w:rPr>
          <w:rFonts w:ascii="Arial" w:eastAsia="Calibri" w:hAnsi="Arial" w:cs="Arial"/>
          <w:sz w:val="22"/>
          <w:szCs w:val="22"/>
        </w:rPr>
        <w:t>.</w:t>
      </w:r>
    </w:p>
    <w:p w14:paraId="7F477D11" w14:textId="77777777" w:rsidR="004465B9" w:rsidRDefault="004465B9" w:rsidP="004465B9">
      <w:pPr>
        <w:autoSpaceDE w:val="0"/>
        <w:autoSpaceDN w:val="0"/>
        <w:adjustRightInd w:val="0"/>
      </w:pPr>
    </w:p>
    <w:p w14:paraId="7495E8A3" w14:textId="77777777" w:rsidR="000D4B44" w:rsidRPr="00633218" w:rsidRDefault="000D4B44" w:rsidP="00633218">
      <w:pPr>
        <w:pStyle w:val="Nagwek1"/>
        <w:numPr>
          <w:ilvl w:val="2"/>
          <w:numId w:val="1"/>
        </w:numPr>
        <w:tabs>
          <w:tab w:val="clear" w:pos="1440"/>
          <w:tab w:val="num" w:pos="709"/>
        </w:tabs>
        <w:ind w:left="709" w:hanging="709"/>
        <w:jc w:val="both"/>
        <w:rPr>
          <w:rFonts w:cs="Arial"/>
          <w:szCs w:val="22"/>
        </w:rPr>
      </w:pPr>
      <w:bookmarkStart w:id="70" w:name="_Toc475077807"/>
      <w:r w:rsidRPr="000D4B44">
        <w:rPr>
          <w:rFonts w:cs="Arial"/>
          <w:szCs w:val="22"/>
        </w:rPr>
        <w:t>Urządzenia pomiarowe stosowane w pomiarach bilansowych</w:t>
      </w:r>
      <w:bookmarkEnd w:id="70"/>
    </w:p>
    <w:p w14:paraId="360AB1F9" w14:textId="77777777" w:rsidR="00F90BF6" w:rsidRPr="00F90BF6" w:rsidRDefault="00F90BF6" w:rsidP="00F90BF6"/>
    <w:p w14:paraId="535A6191" w14:textId="77777777" w:rsidR="004465B9" w:rsidRDefault="00121A50" w:rsidP="004465B9">
      <w:pPr>
        <w:jc w:val="both"/>
        <w:rPr>
          <w:rFonts w:ascii="Arial" w:hAnsi="Arial" w:cs="Arial"/>
          <w:sz w:val="22"/>
          <w:szCs w:val="22"/>
        </w:rPr>
      </w:pPr>
      <w:r>
        <w:rPr>
          <w:rFonts w:ascii="Arial" w:hAnsi="Arial" w:cs="Arial"/>
          <w:sz w:val="22"/>
          <w:szCs w:val="22"/>
        </w:rPr>
        <w:t>Dla mediów</w:t>
      </w:r>
      <w:r w:rsidR="0078145C" w:rsidRPr="00A533AE">
        <w:rPr>
          <w:rFonts w:ascii="Arial" w:hAnsi="Arial" w:cs="Arial"/>
          <w:sz w:val="22"/>
          <w:szCs w:val="22"/>
        </w:rPr>
        <w:t xml:space="preserve"> procesowych </w:t>
      </w:r>
      <w:r w:rsidR="00B23955">
        <w:rPr>
          <w:rFonts w:ascii="Arial" w:hAnsi="Arial" w:cs="Arial"/>
          <w:sz w:val="22"/>
          <w:szCs w:val="22"/>
        </w:rPr>
        <w:t>muszą</w:t>
      </w:r>
      <w:r w:rsidR="00B23955" w:rsidRPr="00A533AE">
        <w:rPr>
          <w:rFonts w:ascii="Arial" w:hAnsi="Arial" w:cs="Arial"/>
          <w:sz w:val="22"/>
          <w:szCs w:val="22"/>
        </w:rPr>
        <w:t xml:space="preserve"> </w:t>
      </w:r>
      <w:r w:rsidR="0078145C" w:rsidRPr="00A533AE">
        <w:rPr>
          <w:rFonts w:ascii="Arial" w:hAnsi="Arial" w:cs="Arial"/>
          <w:sz w:val="22"/>
          <w:szCs w:val="22"/>
        </w:rPr>
        <w:t>być stosowane nastę</w:t>
      </w:r>
      <w:r w:rsidR="004465B9">
        <w:rPr>
          <w:rFonts w:ascii="Arial" w:hAnsi="Arial" w:cs="Arial"/>
          <w:sz w:val="22"/>
          <w:szCs w:val="22"/>
        </w:rPr>
        <w:t>pujące rodzaje przepływomierzy.</w:t>
      </w:r>
    </w:p>
    <w:p w14:paraId="4D5DD5C9" w14:textId="77777777" w:rsidR="004465B9" w:rsidRDefault="0078145C" w:rsidP="00461418">
      <w:pPr>
        <w:numPr>
          <w:ilvl w:val="0"/>
          <w:numId w:val="61"/>
        </w:numPr>
        <w:jc w:val="both"/>
        <w:rPr>
          <w:rFonts w:ascii="Arial" w:hAnsi="Arial" w:cs="Arial"/>
          <w:sz w:val="22"/>
          <w:szCs w:val="22"/>
        </w:rPr>
      </w:pPr>
      <w:r w:rsidRPr="00A533AE">
        <w:rPr>
          <w:rFonts w:ascii="Arial" w:hAnsi="Arial" w:cs="Arial"/>
          <w:sz w:val="22"/>
          <w:szCs w:val="22"/>
        </w:rPr>
        <w:t>Na głównych ciągach – przepływomierze masowe</w:t>
      </w:r>
      <w:r w:rsidR="00826728">
        <w:rPr>
          <w:rFonts w:ascii="Arial" w:hAnsi="Arial" w:cs="Arial"/>
          <w:sz w:val="22"/>
          <w:szCs w:val="22"/>
        </w:rPr>
        <w:t>,</w:t>
      </w:r>
      <w:r w:rsidRPr="00A533AE">
        <w:rPr>
          <w:rFonts w:ascii="Arial" w:hAnsi="Arial" w:cs="Arial"/>
          <w:sz w:val="22"/>
          <w:szCs w:val="22"/>
        </w:rPr>
        <w:t xml:space="preserve"> – po uzyskaniu akceptacji  zamawiającego</w:t>
      </w:r>
      <w:r w:rsidR="004465B9">
        <w:rPr>
          <w:rFonts w:ascii="Arial" w:hAnsi="Arial" w:cs="Arial"/>
          <w:sz w:val="22"/>
          <w:szCs w:val="22"/>
        </w:rPr>
        <w:t>.</w:t>
      </w:r>
    </w:p>
    <w:p w14:paraId="23DF5F41" w14:textId="77777777" w:rsidR="0078145C" w:rsidRDefault="0078145C" w:rsidP="00461418">
      <w:pPr>
        <w:numPr>
          <w:ilvl w:val="0"/>
          <w:numId w:val="61"/>
        </w:numPr>
        <w:jc w:val="both"/>
        <w:rPr>
          <w:rFonts w:ascii="Arial" w:hAnsi="Arial" w:cs="Arial"/>
          <w:sz w:val="22"/>
          <w:szCs w:val="22"/>
        </w:rPr>
      </w:pPr>
      <w:r w:rsidRPr="004465B9">
        <w:rPr>
          <w:rFonts w:ascii="Arial" w:hAnsi="Arial" w:cs="Arial"/>
          <w:sz w:val="22"/>
          <w:szCs w:val="22"/>
        </w:rPr>
        <w:t>Na pozostałych mniejszych ciągach – przepływomierze objętościowe lub zwężkowe. W przypadku mediów, których skład oraz gęstość zmienia się w szerokim zakresie -  powinien być również stosowany pomiar gęstości</w:t>
      </w:r>
      <w:r w:rsidR="00B23955" w:rsidRPr="004465B9">
        <w:rPr>
          <w:rFonts w:ascii="Arial" w:hAnsi="Arial" w:cs="Arial"/>
          <w:sz w:val="22"/>
          <w:szCs w:val="22"/>
        </w:rPr>
        <w:t>.</w:t>
      </w:r>
    </w:p>
    <w:p w14:paraId="4B561548" w14:textId="77777777" w:rsidR="0078145C" w:rsidRDefault="0078145C" w:rsidP="00461418">
      <w:pPr>
        <w:numPr>
          <w:ilvl w:val="0"/>
          <w:numId w:val="61"/>
        </w:numPr>
        <w:jc w:val="both"/>
        <w:rPr>
          <w:rFonts w:ascii="Arial" w:hAnsi="Arial" w:cs="Arial"/>
          <w:sz w:val="22"/>
          <w:szCs w:val="22"/>
        </w:rPr>
      </w:pPr>
      <w:r w:rsidRPr="00A533AE">
        <w:rPr>
          <w:rFonts w:ascii="Arial" w:hAnsi="Arial" w:cs="Arial"/>
          <w:sz w:val="22"/>
          <w:szCs w:val="22"/>
        </w:rPr>
        <w:t>Zastosowana aparatura pomiarowa powinna mieć następującą dokładność:</w:t>
      </w:r>
    </w:p>
    <w:p w14:paraId="407B4EBC" w14:textId="77777777" w:rsidR="0078145C" w:rsidRPr="001A1B25" w:rsidRDefault="0078145C" w:rsidP="0078145C">
      <w:pPr>
        <w:ind w:left="1068"/>
        <w:jc w:val="both"/>
        <w:rPr>
          <w:rFonts w:ascii="Arial" w:hAnsi="Arial" w:cs="Arial"/>
          <w:sz w:val="18"/>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14:paraId="42C79A00" w14:textId="77777777">
        <w:trPr>
          <w:cantSplit/>
          <w:jc w:val="center"/>
        </w:trPr>
        <w:tc>
          <w:tcPr>
            <w:tcW w:w="2520" w:type="dxa"/>
          </w:tcPr>
          <w:p w14:paraId="55886B7F"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Medium</w:t>
            </w:r>
          </w:p>
        </w:tc>
        <w:tc>
          <w:tcPr>
            <w:tcW w:w="3240" w:type="dxa"/>
          </w:tcPr>
          <w:p w14:paraId="6D90C1DF"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Typ przyrządu</w:t>
            </w:r>
          </w:p>
        </w:tc>
        <w:tc>
          <w:tcPr>
            <w:tcW w:w="2520" w:type="dxa"/>
          </w:tcPr>
          <w:p w14:paraId="656A86F0" w14:textId="77777777" w:rsidR="0078145C" w:rsidRPr="005810FC" w:rsidRDefault="0078145C" w:rsidP="005810FC">
            <w:pPr>
              <w:spacing w:before="40" w:after="40"/>
              <w:jc w:val="both"/>
              <w:rPr>
                <w:rFonts w:ascii="Arial" w:hAnsi="Arial" w:cs="Arial"/>
                <w:b/>
                <w:sz w:val="22"/>
                <w:szCs w:val="22"/>
              </w:rPr>
            </w:pPr>
            <w:r w:rsidRPr="005810FC">
              <w:rPr>
                <w:rFonts w:ascii="Arial" w:hAnsi="Arial" w:cs="Arial"/>
                <w:b/>
                <w:sz w:val="22"/>
                <w:szCs w:val="22"/>
              </w:rPr>
              <w:t>Dokładność</w:t>
            </w:r>
          </w:p>
        </w:tc>
      </w:tr>
      <w:tr w:rsidR="0078145C" w:rsidRPr="00A533AE" w14:paraId="47E0911F" w14:textId="77777777">
        <w:trPr>
          <w:cantSplit/>
          <w:jc w:val="center"/>
        </w:trPr>
        <w:tc>
          <w:tcPr>
            <w:tcW w:w="2520" w:type="dxa"/>
          </w:tcPr>
          <w:p w14:paraId="7E6BD2A7"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Węglowodory ciekłe</w:t>
            </w:r>
          </w:p>
        </w:tc>
        <w:tc>
          <w:tcPr>
            <w:tcW w:w="3240" w:type="dxa"/>
          </w:tcPr>
          <w:p w14:paraId="097D5D03"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2965F7CF"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sidR="004465B9">
              <w:rPr>
                <w:rFonts w:ascii="Arial" w:hAnsi="Arial" w:cs="Arial"/>
                <w:sz w:val="22"/>
                <w:szCs w:val="22"/>
              </w:rPr>
              <w:t>1</w:t>
            </w:r>
            <w:r w:rsidRPr="00A533AE">
              <w:rPr>
                <w:rFonts w:ascii="Arial" w:hAnsi="Arial" w:cs="Arial"/>
                <w:sz w:val="22"/>
                <w:szCs w:val="22"/>
              </w:rPr>
              <w:t>%</w:t>
            </w:r>
          </w:p>
        </w:tc>
      </w:tr>
      <w:tr w:rsidR="0078145C" w:rsidRPr="00A533AE" w14:paraId="4E27FA07" w14:textId="77777777">
        <w:trPr>
          <w:cantSplit/>
          <w:jc w:val="center"/>
        </w:trPr>
        <w:tc>
          <w:tcPr>
            <w:tcW w:w="2520" w:type="dxa"/>
          </w:tcPr>
          <w:p w14:paraId="0D2C32B3"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Węglowodory gazowe</w:t>
            </w:r>
          </w:p>
        </w:tc>
        <w:tc>
          <w:tcPr>
            <w:tcW w:w="3240" w:type="dxa"/>
          </w:tcPr>
          <w:p w14:paraId="73A1A7BC"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1BACC5AB"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0,5%</w:t>
            </w:r>
          </w:p>
        </w:tc>
      </w:tr>
      <w:tr w:rsidR="0078145C" w:rsidRPr="00A533AE" w14:paraId="1B32FA04" w14:textId="77777777">
        <w:trPr>
          <w:cantSplit/>
          <w:jc w:val="center"/>
        </w:trPr>
        <w:tc>
          <w:tcPr>
            <w:tcW w:w="2520" w:type="dxa"/>
          </w:tcPr>
          <w:p w14:paraId="6EAFAE44"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Ciekłe chemikalia</w:t>
            </w:r>
          </w:p>
        </w:tc>
        <w:tc>
          <w:tcPr>
            <w:tcW w:w="3240" w:type="dxa"/>
          </w:tcPr>
          <w:p w14:paraId="64BD4ABB"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t>Przepływomierz masowy</w:t>
            </w:r>
          </w:p>
        </w:tc>
        <w:tc>
          <w:tcPr>
            <w:tcW w:w="2520" w:type="dxa"/>
          </w:tcPr>
          <w:p w14:paraId="4CE8D4A7"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r w:rsidR="0078145C" w:rsidRPr="00A533AE" w14:paraId="3E629DCF" w14:textId="77777777">
        <w:trPr>
          <w:cantSplit/>
          <w:jc w:val="center"/>
        </w:trPr>
        <w:tc>
          <w:tcPr>
            <w:tcW w:w="2520" w:type="dxa"/>
          </w:tcPr>
          <w:p w14:paraId="0DAE1BC9"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Polimery</w:t>
            </w:r>
          </w:p>
        </w:tc>
        <w:tc>
          <w:tcPr>
            <w:tcW w:w="3240" w:type="dxa"/>
          </w:tcPr>
          <w:p w14:paraId="6B6CA790" w14:textId="77777777" w:rsidR="0078145C" w:rsidRPr="00A533AE" w:rsidRDefault="0078145C" w:rsidP="00132986">
            <w:pPr>
              <w:spacing w:before="40" w:after="40"/>
              <w:rPr>
                <w:rFonts w:ascii="Arial" w:hAnsi="Arial" w:cs="Arial"/>
                <w:sz w:val="22"/>
                <w:szCs w:val="22"/>
              </w:rPr>
            </w:pPr>
            <w:r>
              <w:rPr>
                <w:rFonts w:ascii="Arial" w:hAnsi="Arial" w:cs="Arial"/>
                <w:sz w:val="22"/>
                <w:szCs w:val="22"/>
              </w:rPr>
              <w:t>System wagowy</w:t>
            </w:r>
          </w:p>
        </w:tc>
        <w:tc>
          <w:tcPr>
            <w:tcW w:w="2520" w:type="dxa"/>
          </w:tcPr>
          <w:p w14:paraId="42652C55" w14:textId="77777777" w:rsidR="0078145C" w:rsidRPr="00A533AE" w:rsidRDefault="0078145C" w:rsidP="00132986">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0,</w:t>
            </w:r>
            <w:r>
              <w:rPr>
                <w:rFonts w:ascii="Arial" w:hAnsi="Arial" w:cs="Arial"/>
                <w:sz w:val="22"/>
                <w:szCs w:val="22"/>
              </w:rPr>
              <w:t>2</w:t>
            </w:r>
            <w:r w:rsidRPr="00A533AE">
              <w:rPr>
                <w:rFonts w:ascii="Arial" w:hAnsi="Arial" w:cs="Arial"/>
                <w:sz w:val="22"/>
                <w:szCs w:val="22"/>
              </w:rPr>
              <w:t>%</w:t>
            </w:r>
          </w:p>
        </w:tc>
      </w:tr>
    </w:tbl>
    <w:p w14:paraId="684CDB60" w14:textId="77777777" w:rsidR="0078145C" w:rsidRPr="001A1B25" w:rsidRDefault="0078145C" w:rsidP="0078145C">
      <w:pPr>
        <w:jc w:val="both"/>
        <w:rPr>
          <w:rFonts w:ascii="Arial" w:hAnsi="Arial" w:cs="Arial"/>
          <w:color w:val="FF00FF"/>
          <w:szCs w:val="22"/>
        </w:rPr>
      </w:pPr>
    </w:p>
    <w:p w14:paraId="6788CF29" w14:textId="77777777" w:rsidR="007B350A" w:rsidRDefault="00DD40D5" w:rsidP="00461418">
      <w:pPr>
        <w:numPr>
          <w:ilvl w:val="0"/>
          <w:numId w:val="3"/>
        </w:numPr>
        <w:jc w:val="both"/>
        <w:rPr>
          <w:rFonts w:ascii="Arial" w:hAnsi="Arial" w:cs="Arial"/>
          <w:sz w:val="22"/>
          <w:szCs w:val="22"/>
        </w:rPr>
      </w:pPr>
      <w:r>
        <w:rPr>
          <w:rFonts w:ascii="Arial" w:hAnsi="Arial" w:cs="Arial"/>
          <w:sz w:val="22"/>
          <w:szCs w:val="22"/>
        </w:rPr>
        <w:t>W przypadku</w:t>
      </w:r>
      <w:r w:rsidRPr="00A533AE">
        <w:rPr>
          <w:rFonts w:ascii="Arial" w:hAnsi="Arial" w:cs="Arial"/>
          <w:sz w:val="22"/>
          <w:szCs w:val="22"/>
        </w:rPr>
        <w:t xml:space="preserve"> </w:t>
      </w:r>
      <w:r w:rsidR="00211801" w:rsidRPr="00A533AE">
        <w:rPr>
          <w:rFonts w:ascii="Arial" w:hAnsi="Arial" w:cs="Arial"/>
          <w:sz w:val="22"/>
          <w:szCs w:val="22"/>
        </w:rPr>
        <w:t>medi</w:t>
      </w:r>
      <w:r w:rsidR="00211801">
        <w:rPr>
          <w:rFonts w:ascii="Arial" w:hAnsi="Arial" w:cs="Arial"/>
          <w:sz w:val="22"/>
          <w:szCs w:val="22"/>
        </w:rPr>
        <w:t>ów</w:t>
      </w:r>
      <w:r w:rsidR="00211801" w:rsidRPr="00A533AE">
        <w:rPr>
          <w:rFonts w:ascii="Arial" w:hAnsi="Arial" w:cs="Arial"/>
          <w:sz w:val="22"/>
          <w:szCs w:val="22"/>
        </w:rPr>
        <w:t xml:space="preserve"> </w:t>
      </w:r>
      <w:r w:rsidR="0078145C" w:rsidRPr="00A533AE">
        <w:rPr>
          <w:rFonts w:ascii="Arial" w:hAnsi="Arial" w:cs="Arial"/>
          <w:sz w:val="22"/>
          <w:szCs w:val="22"/>
        </w:rPr>
        <w:t>energetycznych i użytkowych aparatura pomiarowa powinna mieć następującą dokładność:</w:t>
      </w:r>
    </w:p>
    <w:p w14:paraId="06803735" w14:textId="77777777" w:rsidR="0078145C" w:rsidRPr="001A1B25" w:rsidRDefault="0078145C" w:rsidP="0078145C">
      <w:pPr>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3240"/>
        <w:gridCol w:w="2520"/>
      </w:tblGrid>
      <w:tr w:rsidR="0078145C" w:rsidRPr="00A533AE" w14:paraId="1C62B6DD" w14:textId="77777777">
        <w:trPr>
          <w:jc w:val="center"/>
        </w:trPr>
        <w:tc>
          <w:tcPr>
            <w:tcW w:w="2520" w:type="dxa"/>
          </w:tcPr>
          <w:p w14:paraId="7FD2A186"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Medium</w:t>
            </w:r>
          </w:p>
        </w:tc>
        <w:tc>
          <w:tcPr>
            <w:tcW w:w="3240" w:type="dxa"/>
          </w:tcPr>
          <w:p w14:paraId="4E8B9780"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Typ przyrządu</w:t>
            </w:r>
          </w:p>
        </w:tc>
        <w:tc>
          <w:tcPr>
            <w:tcW w:w="2520" w:type="dxa"/>
          </w:tcPr>
          <w:p w14:paraId="5C3FF339" w14:textId="77777777" w:rsidR="0078145C" w:rsidRPr="005810FC" w:rsidRDefault="0078145C" w:rsidP="005810FC">
            <w:pPr>
              <w:spacing w:before="40" w:after="40"/>
              <w:rPr>
                <w:rFonts w:ascii="Arial" w:hAnsi="Arial" w:cs="Arial"/>
                <w:b/>
                <w:sz w:val="22"/>
                <w:szCs w:val="22"/>
              </w:rPr>
            </w:pPr>
            <w:r w:rsidRPr="005810FC">
              <w:rPr>
                <w:rFonts w:ascii="Arial" w:hAnsi="Arial" w:cs="Arial"/>
                <w:b/>
                <w:sz w:val="22"/>
                <w:szCs w:val="22"/>
              </w:rPr>
              <w:t>Dokładność</w:t>
            </w:r>
          </w:p>
        </w:tc>
      </w:tr>
      <w:tr w:rsidR="0078145C" w:rsidRPr="00A533AE" w14:paraId="4046B8B7" w14:textId="77777777">
        <w:trPr>
          <w:jc w:val="center"/>
        </w:trPr>
        <w:tc>
          <w:tcPr>
            <w:tcW w:w="2520" w:type="dxa"/>
          </w:tcPr>
          <w:p w14:paraId="120DF802"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Para</w:t>
            </w:r>
          </w:p>
        </w:tc>
        <w:tc>
          <w:tcPr>
            <w:tcW w:w="3240" w:type="dxa"/>
          </w:tcPr>
          <w:p w14:paraId="3CF00F49" w14:textId="77777777" w:rsidR="0078145C" w:rsidRPr="00A533AE" w:rsidRDefault="004465B9" w:rsidP="007B350A">
            <w:pPr>
              <w:spacing w:before="40" w:after="40"/>
              <w:rPr>
                <w:rFonts w:ascii="Arial" w:hAnsi="Arial" w:cs="Arial"/>
                <w:sz w:val="22"/>
                <w:szCs w:val="22"/>
              </w:rPr>
            </w:pPr>
            <w:r w:rsidRPr="00A533AE">
              <w:rPr>
                <w:rFonts w:ascii="Arial" w:hAnsi="Arial" w:cs="Arial"/>
                <w:sz w:val="22"/>
                <w:szCs w:val="22"/>
              </w:rPr>
              <w:t>Przepływomierz objętościow</w:t>
            </w:r>
            <w:r>
              <w:rPr>
                <w:rFonts w:ascii="Arial" w:hAnsi="Arial" w:cs="Arial"/>
                <w:sz w:val="22"/>
                <w:szCs w:val="22"/>
              </w:rPr>
              <w:t>y</w:t>
            </w:r>
            <w:r w:rsidRPr="00A533AE">
              <w:rPr>
                <w:rFonts w:ascii="Arial" w:hAnsi="Arial" w:cs="Arial"/>
                <w:sz w:val="22"/>
                <w:szCs w:val="22"/>
              </w:rPr>
              <w:t>/ pomiar kryzowy</w:t>
            </w:r>
          </w:p>
        </w:tc>
        <w:tc>
          <w:tcPr>
            <w:tcW w:w="2520" w:type="dxa"/>
          </w:tcPr>
          <w:p w14:paraId="608743F3"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Pr="00A533AE">
              <w:rPr>
                <w:rFonts w:ascii="Arial" w:hAnsi="Arial" w:cs="Arial"/>
                <w:sz w:val="22"/>
                <w:szCs w:val="22"/>
              </w:rPr>
              <w:t>5%</w:t>
            </w:r>
          </w:p>
        </w:tc>
      </w:tr>
      <w:tr w:rsidR="0078145C" w:rsidRPr="00A533AE" w14:paraId="7F4E52F1" w14:textId="77777777">
        <w:trPr>
          <w:jc w:val="center"/>
        </w:trPr>
        <w:tc>
          <w:tcPr>
            <w:tcW w:w="2520" w:type="dxa"/>
          </w:tcPr>
          <w:p w14:paraId="74290C7C"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Woda </w:t>
            </w:r>
            <w:r w:rsidR="0035198F" w:rsidRPr="00A533AE">
              <w:rPr>
                <w:rFonts w:ascii="Arial" w:hAnsi="Arial" w:cs="Arial"/>
                <w:sz w:val="22"/>
                <w:szCs w:val="22"/>
              </w:rPr>
              <w:t>chłodz</w:t>
            </w:r>
            <w:r w:rsidR="0035198F">
              <w:rPr>
                <w:rFonts w:ascii="Arial" w:hAnsi="Arial" w:cs="Arial"/>
                <w:sz w:val="22"/>
                <w:szCs w:val="22"/>
              </w:rPr>
              <w:t>ą</w:t>
            </w:r>
            <w:r w:rsidR="0035198F" w:rsidRPr="00A533AE">
              <w:rPr>
                <w:rFonts w:ascii="Arial" w:hAnsi="Arial" w:cs="Arial"/>
                <w:sz w:val="22"/>
                <w:szCs w:val="22"/>
              </w:rPr>
              <w:t>ca</w:t>
            </w:r>
          </w:p>
        </w:tc>
        <w:tc>
          <w:tcPr>
            <w:tcW w:w="3240" w:type="dxa"/>
          </w:tcPr>
          <w:p w14:paraId="65D0E03D"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14:paraId="19377348"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14:paraId="02617E33" w14:textId="77777777">
        <w:trPr>
          <w:jc w:val="center"/>
        </w:trPr>
        <w:tc>
          <w:tcPr>
            <w:tcW w:w="2520" w:type="dxa"/>
          </w:tcPr>
          <w:p w14:paraId="7AD0D3D2"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Inne</w:t>
            </w:r>
            <w:r w:rsidR="0035198F">
              <w:rPr>
                <w:rFonts w:ascii="Arial" w:hAnsi="Arial" w:cs="Arial"/>
                <w:sz w:val="22"/>
                <w:szCs w:val="22"/>
              </w:rPr>
              <w:t xml:space="preserve"> </w:t>
            </w:r>
            <w:r w:rsidRPr="00A533AE">
              <w:rPr>
                <w:rFonts w:ascii="Arial" w:hAnsi="Arial" w:cs="Arial"/>
                <w:sz w:val="22"/>
                <w:szCs w:val="22"/>
              </w:rPr>
              <w:t>media energetyczne/użytkowe</w:t>
            </w:r>
          </w:p>
        </w:tc>
        <w:tc>
          <w:tcPr>
            <w:tcW w:w="3240" w:type="dxa"/>
          </w:tcPr>
          <w:p w14:paraId="385B0B43"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 xml:space="preserve">Przepływomierz </w:t>
            </w:r>
            <w:r w:rsidR="00450C56" w:rsidRPr="00A533AE">
              <w:rPr>
                <w:rFonts w:ascii="Arial" w:hAnsi="Arial" w:cs="Arial"/>
                <w:sz w:val="22"/>
                <w:szCs w:val="22"/>
              </w:rPr>
              <w:t>objętościow</w:t>
            </w:r>
            <w:r w:rsidR="00450C56">
              <w:rPr>
                <w:rFonts w:ascii="Arial" w:hAnsi="Arial" w:cs="Arial"/>
                <w:sz w:val="22"/>
                <w:szCs w:val="22"/>
              </w:rPr>
              <w:t>y</w:t>
            </w:r>
            <w:r w:rsidRPr="00A533AE">
              <w:rPr>
                <w:rFonts w:ascii="Arial" w:hAnsi="Arial" w:cs="Arial"/>
                <w:sz w:val="22"/>
                <w:szCs w:val="22"/>
              </w:rPr>
              <w:t>/ pomiar kryzowy</w:t>
            </w:r>
          </w:p>
        </w:tc>
        <w:tc>
          <w:tcPr>
            <w:tcW w:w="2520" w:type="dxa"/>
          </w:tcPr>
          <w:p w14:paraId="17CBD971"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004465B9">
              <w:rPr>
                <w:rFonts w:ascii="Arial" w:hAnsi="Arial" w:cs="Arial"/>
                <w:sz w:val="22"/>
                <w:szCs w:val="22"/>
              </w:rPr>
              <w:t>1</w:t>
            </w:r>
            <w:r w:rsidR="004B5E58">
              <w:rPr>
                <w:rFonts w:ascii="Arial" w:hAnsi="Arial" w:cs="Arial"/>
                <w:sz w:val="22"/>
                <w:szCs w:val="22"/>
              </w:rPr>
              <w:t>,</w:t>
            </w:r>
            <w:r w:rsidR="004465B9">
              <w:rPr>
                <w:rFonts w:ascii="Arial" w:hAnsi="Arial" w:cs="Arial"/>
                <w:sz w:val="22"/>
                <w:szCs w:val="22"/>
              </w:rPr>
              <w:t>5</w:t>
            </w:r>
            <w:r w:rsidRPr="00A533AE">
              <w:rPr>
                <w:rFonts w:ascii="Arial" w:hAnsi="Arial" w:cs="Arial"/>
                <w:sz w:val="22"/>
                <w:szCs w:val="22"/>
              </w:rPr>
              <w:t>%</w:t>
            </w:r>
          </w:p>
        </w:tc>
      </w:tr>
      <w:tr w:rsidR="0078145C" w:rsidRPr="00A533AE" w14:paraId="76BE6CEB" w14:textId="77777777">
        <w:trPr>
          <w:jc w:val="center"/>
        </w:trPr>
        <w:tc>
          <w:tcPr>
            <w:tcW w:w="2520" w:type="dxa"/>
          </w:tcPr>
          <w:p w14:paraId="71331C34"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Produkty sypkie</w:t>
            </w:r>
          </w:p>
        </w:tc>
        <w:tc>
          <w:tcPr>
            <w:tcW w:w="3240" w:type="dxa"/>
          </w:tcPr>
          <w:p w14:paraId="50CDE124"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Pomiar wagowy</w:t>
            </w:r>
          </w:p>
        </w:tc>
        <w:tc>
          <w:tcPr>
            <w:tcW w:w="2520" w:type="dxa"/>
          </w:tcPr>
          <w:p w14:paraId="0543025D" w14:textId="77777777" w:rsidR="0078145C" w:rsidRPr="00A533AE" w:rsidRDefault="0078145C" w:rsidP="007C56A1">
            <w:pPr>
              <w:spacing w:before="40" w:after="40"/>
              <w:rPr>
                <w:rFonts w:ascii="Arial" w:hAnsi="Arial" w:cs="Arial"/>
                <w:sz w:val="22"/>
                <w:szCs w:val="22"/>
              </w:rPr>
            </w:pPr>
            <w:r w:rsidRPr="00A533AE">
              <w:rPr>
                <w:rFonts w:ascii="Arial" w:hAnsi="Arial" w:cs="Arial"/>
                <w:sz w:val="22"/>
                <w:szCs w:val="22"/>
              </w:rPr>
              <w:sym w:font="Symbol" w:char="F0B1"/>
            </w:r>
            <w:r w:rsidR="007C56A1">
              <w:rPr>
                <w:rFonts w:ascii="Arial" w:hAnsi="Arial" w:cs="Arial"/>
                <w:sz w:val="22"/>
                <w:szCs w:val="22"/>
              </w:rPr>
              <w:t>1</w:t>
            </w:r>
            <w:r>
              <w:rPr>
                <w:rFonts w:ascii="Arial" w:hAnsi="Arial" w:cs="Arial"/>
                <w:sz w:val="22"/>
                <w:szCs w:val="22"/>
              </w:rPr>
              <w:t>,</w:t>
            </w:r>
            <w:r w:rsidR="007C56A1">
              <w:rPr>
                <w:rFonts w:ascii="Arial" w:hAnsi="Arial" w:cs="Arial"/>
                <w:sz w:val="22"/>
                <w:szCs w:val="22"/>
              </w:rPr>
              <w:t>0</w:t>
            </w:r>
            <w:r w:rsidRPr="00A533AE">
              <w:rPr>
                <w:rFonts w:ascii="Arial" w:hAnsi="Arial" w:cs="Arial"/>
                <w:sz w:val="22"/>
                <w:szCs w:val="22"/>
              </w:rPr>
              <w:t>%</w:t>
            </w:r>
          </w:p>
        </w:tc>
      </w:tr>
      <w:tr w:rsidR="0078145C" w:rsidRPr="00A533AE" w14:paraId="12BABC68" w14:textId="77777777">
        <w:trPr>
          <w:jc w:val="center"/>
        </w:trPr>
        <w:tc>
          <w:tcPr>
            <w:tcW w:w="2520" w:type="dxa"/>
          </w:tcPr>
          <w:p w14:paraId="026569FD"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Media chemiczne</w:t>
            </w:r>
          </w:p>
        </w:tc>
        <w:tc>
          <w:tcPr>
            <w:tcW w:w="3240" w:type="dxa"/>
          </w:tcPr>
          <w:p w14:paraId="079FB0B5" w14:textId="77777777" w:rsidR="0078145C" w:rsidRPr="00A533AE" w:rsidRDefault="004465B9" w:rsidP="007B350A">
            <w:pPr>
              <w:spacing w:before="40" w:after="40"/>
              <w:rPr>
                <w:rFonts w:ascii="Arial" w:hAnsi="Arial" w:cs="Arial"/>
                <w:sz w:val="22"/>
                <w:szCs w:val="22"/>
              </w:rPr>
            </w:pPr>
            <w:r>
              <w:rPr>
                <w:rFonts w:ascii="Arial" w:hAnsi="Arial" w:cs="Arial"/>
                <w:sz w:val="22"/>
                <w:szCs w:val="22"/>
              </w:rPr>
              <w:t>W</w:t>
            </w:r>
            <w:r w:rsidR="004D230C">
              <w:rPr>
                <w:rFonts w:ascii="Arial" w:hAnsi="Arial" w:cs="Arial"/>
                <w:sz w:val="22"/>
                <w:szCs w:val="22"/>
              </w:rPr>
              <w:t xml:space="preserve"> zależności od aplikacji</w:t>
            </w:r>
          </w:p>
        </w:tc>
        <w:tc>
          <w:tcPr>
            <w:tcW w:w="2520" w:type="dxa"/>
          </w:tcPr>
          <w:p w14:paraId="144AC02A"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sidRPr="00A533AE">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r w:rsidR="0078145C" w:rsidRPr="00A533AE" w14:paraId="052304E4" w14:textId="77777777">
        <w:trPr>
          <w:jc w:val="center"/>
        </w:trPr>
        <w:tc>
          <w:tcPr>
            <w:tcW w:w="2520" w:type="dxa"/>
          </w:tcPr>
          <w:p w14:paraId="20DA8C01"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t>Energia elektryczna</w:t>
            </w:r>
          </w:p>
        </w:tc>
        <w:tc>
          <w:tcPr>
            <w:tcW w:w="3240" w:type="dxa"/>
          </w:tcPr>
          <w:p w14:paraId="7B39D69E" w14:textId="77777777" w:rsidR="0078145C" w:rsidRPr="00A533AE" w:rsidRDefault="004D230C" w:rsidP="007B350A">
            <w:pPr>
              <w:spacing w:before="40" w:after="40"/>
              <w:rPr>
                <w:rFonts w:ascii="Arial" w:hAnsi="Arial" w:cs="Arial"/>
                <w:sz w:val="22"/>
                <w:szCs w:val="22"/>
              </w:rPr>
            </w:pPr>
            <w:r>
              <w:rPr>
                <w:rFonts w:ascii="Arial" w:hAnsi="Arial" w:cs="Arial"/>
                <w:sz w:val="22"/>
                <w:szCs w:val="22"/>
              </w:rPr>
              <w:t>Licznik energii</w:t>
            </w:r>
          </w:p>
        </w:tc>
        <w:tc>
          <w:tcPr>
            <w:tcW w:w="2520" w:type="dxa"/>
          </w:tcPr>
          <w:p w14:paraId="74EB6232" w14:textId="77777777" w:rsidR="0078145C" w:rsidRPr="00A533AE" w:rsidRDefault="0078145C" w:rsidP="007B350A">
            <w:pPr>
              <w:spacing w:before="40" w:after="40"/>
              <w:rPr>
                <w:rFonts w:ascii="Arial" w:hAnsi="Arial" w:cs="Arial"/>
                <w:sz w:val="22"/>
                <w:szCs w:val="22"/>
              </w:rPr>
            </w:pPr>
            <w:r w:rsidRPr="00A533AE">
              <w:rPr>
                <w:rFonts w:ascii="Arial" w:hAnsi="Arial" w:cs="Arial"/>
                <w:sz w:val="22"/>
                <w:szCs w:val="22"/>
              </w:rPr>
              <w:sym w:font="Symbol" w:char="F0B1"/>
            </w:r>
            <w:r>
              <w:rPr>
                <w:rFonts w:ascii="Arial" w:hAnsi="Arial" w:cs="Arial"/>
                <w:sz w:val="22"/>
                <w:szCs w:val="22"/>
              </w:rPr>
              <w:t>1</w:t>
            </w:r>
            <w:r w:rsidR="004B5E58">
              <w:rPr>
                <w:rFonts w:ascii="Arial" w:hAnsi="Arial" w:cs="Arial"/>
                <w:sz w:val="22"/>
                <w:szCs w:val="22"/>
              </w:rPr>
              <w:t>,0</w:t>
            </w:r>
            <w:r w:rsidRPr="00A533AE">
              <w:rPr>
                <w:rFonts w:ascii="Arial" w:hAnsi="Arial" w:cs="Arial"/>
                <w:sz w:val="22"/>
                <w:szCs w:val="22"/>
              </w:rPr>
              <w:t>%</w:t>
            </w:r>
          </w:p>
        </w:tc>
      </w:tr>
    </w:tbl>
    <w:p w14:paraId="2B7F4186" w14:textId="77777777" w:rsidR="0078145C" w:rsidRPr="00A533AE" w:rsidRDefault="0078145C" w:rsidP="0078145C">
      <w:pPr>
        <w:jc w:val="both"/>
        <w:rPr>
          <w:rFonts w:ascii="Arial" w:hAnsi="Arial" w:cs="Arial"/>
          <w:sz w:val="22"/>
          <w:szCs w:val="22"/>
        </w:rPr>
      </w:pPr>
    </w:p>
    <w:p w14:paraId="4C0168FA" w14:textId="77777777" w:rsidR="004465B9" w:rsidRDefault="0078145C" w:rsidP="00461418">
      <w:pPr>
        <w:numPr>
          <w:ilvl w:val="0"/>
          <w:numId w:val="3"/>
        </w:numPr>
        <w:jc w:val="both"/>
        <w:rPr>
          <w:rFonts w:ascii="Arial" w:hAnsi="Arial" w:cs="Arial"/>
          <w:sz w:val="22"/>
          <w:szCs w:val="22"/>
        </w:rPr>
      </w:pPr>
      <w:r w:rsidRPr="00A533AE">
        <w:rPr>
          <w:rFonts w:ascii="Arial" w:hAnsi="Arial" w:cs="Arial"/>
          <w:sz w:val="22"/>
          <w:szCs w:val="22"/>
        </w:rPr>
        <w:t>Pomiary powinny być podłączone do systemu DCS</w:t>
      </w:r>
      <w:r w:rsidR="004465B9">
        <w:rPr>
          <w:rFonts w:ascii="Arial" w:hAnsi="Arial" w:cs="Arial"/>
          <w:sz w:val="22"/>
          <w:szCs w:val="22"/>
        </w:rPr>
        <w:t>.</w:t>
      </w:r>
    </w:p>
    <w:p w14:paraId="6D251A9B" w14:textId="77777777" w:rsidR="00D11AA6" w:rsidRDefault="0078145C" w:rsidP="00461418">
      <w:pPr>
        <w:numPr>
          <w:ilvl w:val="0"/>
          <w:numId w:val="3"/>
        </w:numPr>
        <w:jc w:val="both"/>
        <w:rPr>
          <w:rFonts w:ascii="Arial" w:hAnsi="Arial" w:cs="Arial"/>
          <w:sz w:val="22"/>
          <w:szCs w:val="22"/>
        </w:rPr>
      </w:pPr>
      <w:r w:rsidRPr="004465B9">
        <w:rPr>
          <w:rFonts w:ascii="Arial" w:hAnsi="Arial" w:cs="Arial"/>
          <w:sz w:val="22"/>
          <w:szCs w:val="22"/>
        </w:rPr>
        <w:t xml:space="preserve">W projekcie powinny być zamieszczone algorytmy korygujące do bilansowania par </w:t>
      </w:r>
      <w:r w:rsidR="005204A5">
        <w:rPr>
          <w:rFonts w:ascii="Arial" w:hAnsi="Arial" w:cs="Arial"/>
          <w:sz w:val="22"/>
          <w:szCs w:val="22"/>
        </w:rPr>
        <w:t xml:space="preserve">    </w:t>
      </w:r>
      <w:r w:rsidRPr="004465B9">
        <w:rPr>
          <w:rFonts w:ascii="Arial" w:hAnsi="Arial" w:cs="Arial"/>
          <w:sz w:val="22"/>
          <w:szCs w:val="22"/>
        </w:rPr>
        <w:t>i gazów</w:t>
      </w:r>
      <w:r w:rsidR="00D11AA6">
        <w:rPr>
          <w:rFonts w:ascii="Arial" w:hAnsi="Arial" w:cs="Arial"/>
          <w:sz w:val="22"/>
          <w:szCs w:val="22"/>
        </w:rPr>
        <w:t>.</w:t>
      </w:r>
    </w:p>
    <w:p w14:paraId="437A99B4" w14:textId="77777777" w:rsidR="00FD54B4" w:rsidRPr="00AF7914" w:rsidRDefault="00D11AA6" w:rsidP="00012B6A">
      <w:pPr>
        <w:numPr>
          <w:ilvl w:val="0"/>
          <w:numId w:val="3"/>
        </w:numPr>
        <w:jc w:val="both"/>
        <w:rPr>
          <w:rFonts w:ascii="Arial" w:hAnsi="Arial" w:cs="Arial"/>
          <w:sz w:val="22"/>
          <w:szCs w:val="22"/>
        </w:rPr>
      </w:pPr>
      <w:r w:rsidRPr="00D11AA6">
        <w:rPr>
          <w:rFonts w:ascii="Arial" w:eastAsia="Calibri" w:hAnsi="Arial" w:cs="Arial"/>
          <w:sz w:val="22"/>
          <w:szCs w:val="22"/>
        </w:rPr>
        <w:t>Zastosowana aparatura pomiarowa musi być dostarczona z dokumentem potwierdzającym</w:t>
      </w:r>
      <w:r>
        <w:rPr>
          <w:rFonts w:ascii="Arial" w:hAnsi="Arial" w:cs="Arial"/>
          <w:sz w:val="22"/>
          <w:szCs w:val="22"/>
        </w:rPr>
        <w:t xml:space="preserve"> </w:t>
      </w:r>
      <w:r w:rsidRPr="00D11AA6">
        <w:rPr>
          <w:rFonts w:ascii="Arial" w:eastAsia="Calibri" w:hAnsi="Arial" w:cs="Arial"/>
          <w:sz w:val="22"/>
          <w:szCs w:val="22"/>
        </w:rPr>
        <w:t>dokładność zastosowanego urządzenia</w:t>
      </w:r>
      <w:r>
        <w:rPr>
          <w:rFonts w:ascii="Arial" w:eastAsia="Calibri" w:hAnsi="Arial" w:cs="Arial"/>
          <w:sz w:val="22"/>
          <w:szCs w:val="22"/>
        </w:rPr>
        <w:t>.</w:t>
      </w:r>
    </w:p>
    <w:p w14:paraId="51676FB9" w14:textId="77777777" w:rsidR="00FD54B4" w:rsidRDefault="00FD54B4" w:rsidP="00012B6A">
      <w:pPr>
        <w:jc w:val="both"/>
        <w:rPr>
          <w:rFonts w:ascii="Arial" w:hAnsi="Arial" w:cs="Arial"/>
          <w:sz w:val="22"/>
          <w:szCs w:val="22"/>
        </w:rPr>
      </w:pPr>
    </w:p>
    <w:p w14:paraId="0835E42D" w14:textId="77777777" w:rsidR="006E4015" w:rsidRDefault="006E4015" w:rsidP="00012B6A">
      <w:pPr>
        <w:jc w:val="both"/>
        <w:rPr>
          <w:rFonts w:ascii="Arial" w:hAnsi="Arial" w:cs="Arial"/>
          <w:sz w:val="22"/>
          <w:szCs w:val="22"/>
        </w:rPr>
      </w:pPr>
    </w:p>
    <w:p w14:paraId="167F4F44" w14:textId="77777777" w:rsidR="006E4015" w:rsidRDefault="006E4015" w:rsidP="00012B6A">
      <w:pPr>
        <w:jc w:val="both"/>
        <w:rPr>
          <w:rFonts w:ascii="Arial" w:hAnsi="Arial" w:cs="Arial"/>
          <w:sz w:val="22"/>
          <w:szCs w:val="22"/>
        </w:rPr>
      </w:pPr>
    </w:p>
    <w:p w14:paraId="2D10B108" w14:textId="77777777" w:rsidR="006E4015" w:rsidRDefault="006E4015" w:rsidP="00012B6A">
      <w:pPr>
        <w:jc w:val="both"/>
        <w:rPr>
          <w:rFonts w:ascii="Arial" w:hAnsi="Arial" w:cs="Arial"/>
          <w:sz w:val="22"/>
          <w:szCs w:val="22"/>
        </w:rPr>
      </w:pPr>
    </w:p>
    <w:p w14:paraId="746444C3" w14:textId="77777777" w:rsidR="006E4015" w:rsidRDefault="006E4015" w:rsidP="00012B6A">
      <w:pPr>
        <w:jc w:val="both"/>
        <w:rPr>
          <w:rFonts w:ascii="Arial" w:hAnsi="Arial" w:cs="Arial"/>
          <w:sz w:val="22"/>
          <w:szCs w:val="22"/>
        </w:rPr>
      </w:pPr>
    </w:p>
    <w:p w14:paraId="45AEEA45" w14:textId="77777777" w:rsidR="006E4015" w:rsidRDefault="006E4015" w:rsidP="00012B6A">
      <w:pPr>
        <w:jc w:val="both"/>
        <w:rPr>
          <w:rFonts w:ascii="Arial" w:hAnsi="Arial" w:cs="Arial"/>
          <w:sz w:val="22"/>
          <w:szCs w:val="22"/>
        </w:rPr>
      </w:pPr>
    </w:p>
    <w:p w14:paraId="625E359A" w14:textId="77777777" w:rsidR="006E4015" w:rsidRDefault="006E4015" w:rsidP="00012B6A">
      <w:pPr>
        <w:jc w:val="both"/>
        <w:rPr>
          <w:rFonts w:ascii="Arial" w:hAnsi="Arial" w:cs="Arial"/>
          <w:sz w:val="22"/>
          <w:szCs w:val="22"/>
        </w:rPr>
      </w:pPr>
    </w:p>
    <w:p w14:paraId="533B3B4C" w14:textId="77777777" w:rsidR="006E4015" w:rsidRDefault="006E4015" w:rsidP="00012B6A">
      <w:pPr>
        <w:jc w:val="both"/>
        <w:rPr>
          <w:rFonts w:ascii="Arial" w:hAnsi="Arial" w:cs="Arial"/>
          <w:sz w:val="22"/>
          <w:szCs w:val="22"/>
        </w:rPr>
      </w:pPr>
    </w:p>
    <w:p w14:paraId="225EB119" w14:textId="77777777" w:rsidR="006E4015" w:rsidRDefault="006E4015" w:rsidP="00012B6A">
      <w:pPr>
        <w:jc w:val="both"/>
        <w:rPr>
          <w:rFonts w:ascii="Arial" w:hAnsi="Arial" w:cs="Arial"/>
          <w:sz w:val="22"/>
          <w:szCs w:val="22"/>
        </w:rPr>
      </w:pPr>
    </w:p>
    <w:p w14:paraId="25BCC16F" w14:textId="77777777" w:rsidR="006E4015" w:rsidRDefault="006E4015" w:rsidP="00012B6A">
      <w:pPr>
        <w:jc w:val="both"/>
        <w:rPr>
          <w:rFonts w:ascii="Arial" w:hAnsi="Arial" w:cs="Arial"/>
          <w:sz w:val="22"/>
          <w:szCs w:val="22"/>
        </w:rPr>
      </w:pPr>
    </w:p>
    <w:p w14:paraId="55557F63" w14:textId="77777777" w:rsidR="006E4015" w:rsidRDefault="006E4015" w:rsidP="00012B6A">
      <w:pPr>
        <w:jc w:val="both"/>
        <w:rPr>
          <w:rFonts w:ascii="Arial" w:hAnsi="Arial" w:cs="Arial"/>
          <w:sz w:val="22"/>
          <w:szCs w:val="22"/>
        </w:rPr>
      </w:pPr>
    </w:p>
    <w:p w14:paraId="4C04DE6B" w14:textId="77777777" w:rsidR="006E4015" w:rsidRDefault="006E4015" w:rsidP="00012B6A">
      <w:pPr>
        <w:jc w:val="both"/>
        <w:rPr>
          <w:rFonts w:ascii="Arial" w:hAnsi="Arial" w:cs="Arial"/>
          <w:sz w:val="22"/>
          <w:szCs w:val="22"/>
        </w:rPr>
      </w:pPr>
    </w:p>
    <w:p w14:paraId="71D58676" w14:textId="77777777" w:rsidR="006E4015" w:rsidRDefault="006E4015" w:rsidP="00012B6A">
      <w:pPr>
        <w:jc w:val="both"/>
        <w:rPr>
          <w:rFonts w:ascii="Arial" w:hAnsi="Arial" w:cs="Arial"/>
          <w:sz w:val="22"/>
          <w:szCs w:val="22"/>
        </w:rPr>
      </w:pPr>
    </w:p>
    <w:p w14:paraId="279443AC" w14:textId="77777777" w:rsidR="006E4015" w:rsidRDefault="006E4015" w:rsidP="00012B6A">
      <w:pPr>
        <w:jc w:val="both"/>
        <w:rPr>
          <w:rFonts w:ascii="Arial" w:hAnsi="Arial" w:cs="Arial"/>
          <w:sz w:val="22"/>
          <w:szCs w:val="22"/>
        </w:rPr>
      </w:pPr>
    </w:p>
    <w:p w14:paraId="7DF4D90D" w14:textId="77777777" w:rsidR="006E4015" w:rsidRDefault="006E4015" w:rsidP="00012B6A">
      <w:pPr>
        <w:jc w:val="both"/>
        <w:rPr>
          <w:rFonts w:ascii="Arial" w:hAnsi="Arial" w:cs="Arial"/>
          <w:sz w:val="22"/>
          <w:szCs w:val="22"/>
        </w:rPr>
      </w:pPr>
    </w:p>
    <w:p w14:paraId="3537B113" w14:textId="77777777" w:rsidR="006E4015" w:rsidRDefault="006E4015" w:rsidP="00012B6A">
      <w:pPr>
        <w:jc w:val="both"/>
        <w:rPr>
          <w:rFonts w:ascii="Arial" w:hAnsi="Arial" w:cs="Arial"/>
          <w:sz w:val="22"/>
          <w:szCs w:val="22"/>
        </w:rPr>
      </w:pPr>
    </w:p>
    <w:p w14:paraId="3490E85D" w14:textId="77777777" w:rsidR="006E4015" w:rsidRDefault="006E4015" w:rsidP="00012B6A">
      <w:pPr>
        <w:jc w:val="both"/>
        <w:rPr>
          <w:rFonts w:ascii="Arial" w:hAnsi="Arial" w:cs="Arial"/>
          <w:sz w:val="22"/>
          <w:szCs w:val="22"/>
        </w:rPr>
      </w:pPr>
    </w:p>
    <w:p w14:paraId="362F160C" w14:textId="77777777" w:rsidR="006E4015" w:rsidRDefault="006E4015" w:rsidP="00012B6A">
      <w:pPr>
        <w:jc w:val="both"/>
        <w:rPr>
          <w:rFonts w:ascii="Arial" w:hAnsi="Arial" w:cs="Arial"/>
          <w:sz w:val="22"/>
          <w:szCs w:val="22"/>
        </w:rPr>
      </w:pPr>
    </w:p>
    <w:p w14:paraId="476D912B" w14:textId="77777777" w:rsidR="006E4015" w:rsidRPr="001107EF" w:rsidRDefault="006E4015" w:rsidP="00012B6A">
      <w:pPr>
        <w:jc w:val="both"/>
        <w:rPr>
          <w:rFonts w:ascii="Arial" w:hAnsi="Arial" w:cs="Arial"/>
          <w:sz w:val="22"/>
          <w:szCs w:val="22"/>
        </w:rPr>
      </w:pPr>
    </w:p>
    <w:p w14:paraId="5166EB0C" w14:textId="77777777" w:rsidR="00012B6A" w:rsidRPr="00E86EFD" w:rsidRDefault="00B670E5" w:rsidP="00E86EFD">
      <w:pPr>
        <w:pStyle w:val="Nagwek1"/>
        <w:numPr>
          <w:ilvl w:val="0"/>
          <w:numId w:val="1"/>
        </w:numPr>
        <w:jc w:val="both"/>
        <w:rPr>
          <w:rFonts w:cs="Arial"/>
        </w:rPr>
      </w:pPr>
      <w:bookmarkStart w:id="71" w:name="_Toc475077808"/>
      <w:r w:rsidRPr="00E86EFD">
        <w:rPr>
          <w:rFonts w:cs="Arial"/>
        </w:rPr>
        <w:t>PIECE TECHNOLOGICZNE</w:t>
      </w:r>
      <w:bookmarkEnd w:id="71"/>
    </w:p>
    <w:p w14:paraId="74540FAF" w14:textId="77777777" w:rsidR="00B670E5" w:rsidRPr="004A36CF" w:rsidRDefault="00B670E5" w:rsidP="00FD6F87">
      <w:pPr>
        <w:jc w:val="both"/>
        <w:rPr>
          <w:rFonts w:ascii="Arial" w:hAnsi="Arial" w:cs="Arial"/>
          <w:sz w:val="22"/>
          <w:szCs w:val="22"/>
        </w:rPr>
      </w:pPr>
    </w:p>
    <w:p w14:paraId="57EAB518" w14:textId="77777777" w:rsidR="00B670E5" w:rsidRPr="00B670E5" w:rsidRDefault="00B670E5" w:rsidP="00340186">
      <w:pPr>
        <w:pStyle w:val="Nagwek1"/>
        <w:numPr>
          <w:ilvl w:val="1"/>
          <w:numId w:val="1"/>
        </w:numPr>
        <w:tabs>
          <w:tab w:val="clear" w:pos="792"/>
          <w:tab w:val="num" w:pos="567"/>
        </w:tabs>
        <w:ind w:left="567" w:hanging="567"/>
      </w:pPr>
      <w:bookmarkStart w:id="72" w:name="_Toc475077809"/>
      <w:r w:rsidRPr="00340186">
        <w:t>Opis systemu zarządzania palnikami</w:t>
      </w:r>
      <w:r w:rsidR="00AC0E05">
        <w:t xml:space="preserve"> - BMS (</w:t>
      </w:r>
      <w:proofErr w:type="spellStart"/>
      <w:r w:rsidR="00AC0E05">
        <w:t>Burner</w:t>
      </w:r>
      <w:proofErr w:type="spellEnd"/>
      <w:r w:rsidR="00AC0E05">
        <w:t xml:space="preserve"> Management System)</w:t>
      </w:r>
      <w:bookmarkEnd w:id="72"/>
    </w:p>
    <w:p w14:paraId="623231C2" w14:textId="77777777" w:rsidR="00B670E5" w:rsidRDefault="00B670E5" w:rsidP="00FD6F87"/>
    <w:p w14:paraId="3AABC9BA" w14:textId="77777777"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Kontraktor powinien dostarczyć </w:t>
      </w:r>
      <w:r w:rsidRPr="00E84583">
        <w:rPr>
          <w:rStyle w:val="FontStyle19"/>
          <w:rFonts w:ascii="Arial" w:hAnsi="Arial" w:cs="Arial"/>
        </w:rPr>
        <w:t xml:space="preserve">kompletny system zarządzania palnikami jako system sterowania dedykowany do startu, zatrzymania i nadzoru nad zabezpieczeniami/blokadami pieca technologicznego, spełniający wymagania UDT/ZDT i norm przedmiotowych. </w:t>
      </w:r>
      <w:r w:rsidR="00ED7F8E" w:rsidRPr="00E84583">
        <w:rPr>
          <w:rStyle w:val="FontStyle19"/>
          <w:rFonts w:ascii="Arial" w:hAnsi="Arial" w:cs="Arial"/>
        </w:rPr>
        <w:t xml:space="preserve">Dodatkowo BMS musi spełniać wymagania opisane w punkcie 8 niniejszego opracowania. </w:t>
      </w:r>
      <w:r w:rsidRPr="00E84583">
        <w:rPr>
          <w:rStyle w:val="FontStyle19"/>
          <w:rFonts w:ascii="Arial" w:hAnsi="Arial" w:cs="Arial"/>
        </w:rPr>
        <w:t>Projekt systemu monitoringu płomienia musi być zgodny z wymaganiami technologicznymi</w:t>
      </w:r>
      <w:r w:rsidRPr="00822C88">
        <w:rPr>
          <w:rStyle w:val="FontStyle19"/>
          <w:rFonts w:ascii="Arial" w:hAnsi="Arial" w:cs="Arial"/>
        </w:rPr>
        <w:t xml:space="preserve"> oraz </w:t>
      </w:r>
      <w:r>
        <w:rPr>
          <w:rStyle w:val="FontStyle19"/>
          <w:rFonts w:ascii="Arial" w:hAnsi="Arial" w:cs="Arial"/>
        </w:rPr>
        <w:t xml:space="preserve">aktualnymi </w:t>
      </w:r>
      <w:r w:rsidRPr="00822C88">
        <w:rPr>
          <w:rStyle w:val="FontStyle19"/>
          <w:rFonts w:ascii="Arial" w:hAnsi="Arial" w:cs="Arial"/>
        </w:rPr>
        <w:t xml:space="preserve"> normami  i wymaganiami ogólnymi branży </w:t>
      </w:r>
      <w:proofErr w:type="spellStart"/>
      <w:r w:rsidRPr="00822C88">
        <w:rPr>
          <w:rStyle w:val="FontStyle19"/>
          <w:rFonts w:ascii="Arial" w:hAnsi="Arial" w:cs="Arial"/>
        </w:rPr>
        <w:t>PiA</w:t>
      </w:r>
      <w:proofErr w:type="spellEnd"/>
      <w:r w:rsidRPr="00822C88">
        <w:rPr>
          <w:rStyle w:val="FontStyle19"/>
          <w:rFonts w:ascii="Arial" w:hAnsi="Arial" w:cs="Arial"/>
        </w:rPr>
        <w:t xml:space="preserve"> obowiązującymi w ANWIL S.A.</w:t>
      </w:r>
    </w:p>
    <w:p w14:paraId="6B66ADC6" w14:textId="77777777" w:rsidR="00B670E5" w:rsidRDefault="00B670E5" w:rsidP="00065B2F">
      <w:pPr>
        <w:pStyle w:val="Style4"/>
        <w:widowControl/>
        <w:spacing w:line="240" w:lineRule="auto"/>
        <w:rPr>
          <w:rStyle w:val="FontStyle19"/>
          <w:rFonts w:ascii="Arial" w:hAnsi="Arial" w:cs="Arial"/>
        </w:rPr>
      </w:pPr>
      <w:r w:rsidRPr="00822C88">
        <w:rPr>
          <w:rStyle w:val="FontStyle19"/>
          <w:rFonts w:ascii="Arial" w:hAnsi="Arial" w:cs="Arial"/>
        </w:rPr>
        <w:t xml:space="preserve">W zakresie działań </w:t>
      </w:r>
      <w:r>
        <w:rPr>
          <w:rStyle w:val="FontStyle19"/>
          <w:rFonts w:ascii="Arial" w:hAnsi="Arial" w:cs="Arial"/>
        </w:rPr>
        <w:t xml:space="preserve">Kontraktora </w:t>
      </w:r>
      <w:r w:rsidRPr="00822C88">
        <w:rPr>
          <w:rStyle w:val="FontStyle19"/>
          <w:rFonts w:ascii="Arial" w:hAnsi="Arial" w:cs="Arial"/>
        </w:rPr>
        <w:t>pieca jest zarówno dostawa aparatury obiektowej jak</w:t>
      </w:r>
      <w:r w:rsidR="008F4F8B">
        <w:rPr>
          <w:rStyle w:val="FontStyle19"/>
          <w:rFonts w:ascii="Arial" w:hAnsi="Arial" w:cs="Arial"/>
        </w:rPr>
        <w:t xml:space="preserve">             </w:t>
      </w:r>
      <w:r w:rsidRPr="00822C88">
        <w:rPr>
          <w:rStyle w:val="FontStyle19"/>
          <w:rFonts w:ascii="Arial" w:hAnsi="Arial" w:cs="Arial"/>
        </w:rPr>
        <w:t xml:space="preserve"> i odpowiedniego certyfikowanego sterownika ESD/BMS oraz kalibracja i uruchomienie.</w:t>
      </w:r>
    </w:p>
    <w:p w14:paraId="5D257086" w14:textId="77777777" w:rsidR="00B670E5" w:rsidRPr="00822C88" w:rsidRDefault="00B670E5" w:rsidP="00065B2F">
      <w:pPr>
        <w:pStyle w:val="Style4"/>
        <w:widowControl/>
        <w:spacing w:line="240" w:lineRule="auto"/>
        <w:rPr>
          <w:rFonts w:ascii="Arial" w:hAnsi="Arial" w:cs="Arial"/>
          <w:sz w:val="22"/>
          <w:szCs w:val="22"/>
        </w:rPr>
      </w:pPr>
    </w:p>
    <w:p w14:paraId="005ABE98" w14:textId="77777777" w:rsidR="00B670E5" w:rsidRPr="00822C88" w:rsidRDefault="00B670E5" w:rsidP="00065B2F">
      <w:pPr>
        <w:pStyle w:val="Style4"/>
        <w:widowControl/>
        <w:spacing w:before="5" w:line="240" w:lineRule="auto"/>
        <w:rPr>
          <w:rStyle w:val="FontStyle19"/>
          <w:rFonts w:ascii="Arial" w:hAnsi="Arial" w:cs="Arial"/>
        </w:rPr>
      </w:pPr>
      <w:r>
        <w:rPr>
          <w:rStyle w:val="FontStyle19"/>
          <w:rFonts w:ascii="Arial" w:hAnsi="Arial" w:cs="Arial"/>
        </w:rPr>
        <w:t xml:space="preserve">Do minimalnych </w:t>
      </w:r>
      <w:r w:rsidRPr="00822C88">
        <w:rPr>
          <w:rStyle w:val="FontStyle19"/>
          <w:rFonts w:ascii="Arial" w:hAnsi="Arial" w:cs="Arial"/>
        </w:rPr>
        <w:t>wymagań blokadowych pieca, które muszą być brane pod uwagę podczas projektowania systemu zabezpieczeń pieca</w:t>
      </w:r>
      <w:r>
        <w:rPr>
          <w:rStyle w:val="FontStyle19"/>
          <w:rFonts w:ascii="Arial" w:hAnsi="Arial" w:cs="Arial"/>
        </w:rPr>
        <w:t xml:space="preserve"> zalicza się</w:t>
      </w:r>
      <w:r w:rsidRPr="00822C88">
        <w:rPr>
          <w:rStyle w:val="FontStyle19"/>
          <w:rFonts w:ascii="Arial" w:hAnsi="Arial" w:cs="Arial"/>
        </w:rPr>
        <w:t>:</w:t>
      </w:r>
    </w:p>
    <w:p w14:paraId="344E6EA3"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powietrza do palników (dla pieców z ciągiem wymuszonym),</w:t>
      </w:r>
    </w:p>
    <w:p w14:paraId="3FF73D81" w14:textId="77777777" w:rsidR="00B670E5" w:rsidRDefault="008F4F8B" w:rsidP="00065B2F">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za niskie/</w:t>
      </w:r>
      <w:r w:rsidR="00B670E5" w:rsidRPr="00822C88">
        <w:rPr>
          <w:rStyle w:val="FontStyle19"/>
          <w:rFonts w:ascii="Arial" w:hAnsi="Arial" w:cs="Arial"/>
        </w:rPr>
        <w:t>za wysokie ciśnienie paliwa (gaz lub olej opałowy),</w:t>
      </w:r>
    </w:p>
    <w:p w14:paraId="0AFF615F"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mały przepływ wsadu (medium procesowego) przez piec,</w:t>
      </w:r>
    </w:p>
    <w:p w14:paraId="02473562"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komorze spalania,</w:t>
      </w:r>
    </w:p>
    <w:p w14:paraId="00D7A91A"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wysokie ciśnienie w przewodzie spalin,</w:t>
      </w:r>
    </w:p>
    <w:p w14:paraId="6C7EFC46"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w komorze spalania,</w:t>
      </w:r>
    </w:p>
    <w:p w14:paraId="5EA0F23F"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zanik płomienia na palnikach pilotujących i głównych,</w:t>
      </w:r>
    </w:p>
    <w:p w14:paraId="5F7A4C67" w14:textId="77777777" w:rsidR="00B670E5"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niska temperatura oleju opałowego,</w:t>
      </w:r>
    </w:p>
    <w:p w14:paraId="71D1EC5F" w14:textId="77777777" w:rsidR="00B670E5" w:rsidRPr="00822C88" w:rsidRDefault="00B670E5" w:rsidP="00065B2F">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 wysoka temperatura na wylocie z pieca.</w:t>
      </w:r>
    </w:p>
    <w:p w14:paraId="1D65FA5D" w14:textId="77777777" w:rsidR="00B670E5" w:rsidRPr="00822C88" w:rsidRDefault="00B670E5" w:rsidP="00065B2F">
      <w:pPr>
        <w:pStyle w:val="Style4"/>
        <w:widowControl/>
        <w:spacing w:line="240" w:lineRule="auto"/>
        <w:rPr>
          <w:rFonts w:ascii="Arial" w:hAnsi="Arial" w:cs="Arial"/>
          <w:sz w:val="22"/>
          <w:szCs w:val="22"/>
        </w:rPr>
      </w:pPr>
    </w:p>
    <w:p w14:paraId="6C429361" w14:textId="77777777"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t>Dla określenia wszystkich parametrów mających wpływ na bezpieczeństwo pracy pieca należy również brać pod uwagę jego powiązanie z procesem występującym na danej instalacji.</w:t>
      </w:r>
    </w:p>
    <w:p w14:paraId="511CE906" w14:textId="77777777" w:rsidR="00B670E5" w:rsidRPr="00822C88" w:rsidRDefault="00B670E5" w:rsidP="00065B2F">
      <w:pPr>
        <w:pStyle w:val="Style4"/>
        <w:widowControl/>
        <w:spacing w:line="240" w:lineRule="auto"/>
        <w:rPr>
          <w:rFonts w:ascii="Arial" w:hAnsi="Arial" w:cs="Arial"/>
          <w:sz w:val="22"/>
          <w:szCs w:val="22"/>
        </w:rPr>
      </w:pPr>
    </w:p>
    <w:p w14:paraId="5D245D86" w14:textId="77777777" w:rsidR="00B670E5" w:rsidRPr="00822C88" w:rsidRDefault="00B670E5" w:rsidP="00065B2F">
      <w:pPr>
        <w:pStyle w:val="Style4"/>
        <w:widowControl/>
        <w:spacing w:before="14" w:line="240" w:lineRule="auto"/>
        <w:rPr>
          <w:rStyle w:val="FontStyle19"/>
          <w:rFonts w:ascii="Arial" w:hAnsi="Arial" w:cs="Arial"/>
        </w:rPr>
      </w:pPr>
      <w:r w:rsidRPr="00822C88">
        <w:rPr>
          <w:rStyle w:val="FontStyle19"/>
          <w:rFonts w:ascii="Arial" w:hAnsi="Arial" w:cs="Arial"/>
        </w:rPr>
        <w:lastRenderedPageBreak/>
        <w:t>Podczas procesu projektowania należy wykonać analizę SIL, walidację SIL i doposażyć piec w wymagane przepisami układy blokadowe (zgodnie z PN-EN 61508 oraz PN-EN 61511). Należy wskazać nazwę oprogramowania niezbędnego do przeprowadzenia weryfikacji SIL na etapie oferty technicznej. Walidacja SIL musi się odbyć za pomocą narzędzia (programu) uzgodnionego i zaakceptowanego przez</w:t>
      </w:r>
      <w:r>
        <w:rPr>
          <w:rStyle w:val="FontStyle19"/>
          <w:rFonts w:ascii="Arial" w:hAnsi="Arial" w:cs="Arial"/>
        </w:rPr>
        <w:t xml:space="preserve"> Kupującego</w:t>
      </w:r>
      <w:r w:rsidRPr="00822C88">
        <w:rPr>
          <w:rStyle w:val="FontStyle19"/>
          <w:rFonts w:ascii="Arial" w:hAnsi="Arial" w:cs="Arial"/>
        </w:rPr>
        <w:t xml:space="preserve">. </w:t>
      </w:r>
      <w:r>
        <w:rPr>
          <w:rStyle w:val="FontStyle19"/>
          <w:rFonts w:ascii="Arial" w:hAnsi="Arial" w:cs="Arial"/>
        </w:rPr>
        <w:t xml:space="preserve">Projekt walidacji SIL </w:t>
      </w:r>
      <w:r w:rsidRPr="00822C88">
        <w:rPr>
          <w:rStyle w:val="FontStyle19"/>
          <w:rFonts w:ascii="Arial" w:hAnsi="Arial" w:cs="Arial"/>
        </w:rPr>
        <w:t xml:space="preserve"> zostanie przekazany w postaci plików źródłowych umożliwiający</w:t>
      </w:r>
      <w:r>
        <w:rPr>
          <w:rStyle w:val="FontStyle19"/>
          <w:rFonts w:ascii="Arial" w:hAnsi="Arial" w:cs="Arial"/>
        </w:rPr>
        <w:t>ch</w:t>
      </w:r>
      <w:r w:rsidRPr="00822C88">
        <w:rPr>
          <w:rStyle w:val="FontStyle19"/>
          <w:rFonts w:ascii="Arial" w:hAnsi="Arial" w:cs="Arial"/>
        </w:rPr>
        <w:t xml:space="preserve"> pełen odczyt, zapis, weryfikację wraz ze wszystkimi niezbędnymi danymi, bibliotekami, danymi niezawodnościowymi.</w:t>
      </w:r>
    </w:p>
    <w:p w14:paraId="5724CF6B" w14:textId="77777777" w:rsidR="00B670E5" w:rsidRPr="00822C88" w:rsidRDefault="00B670E5" w:rsidP="00065B2F">
      <w:pPr>
        <w:pStyle w:val="Style4"/>
        <w:widowControl/>
        <w:spacing w:line="240" w:lineRule="auto"/>
        <w:rPr>
          <w:rFonts w:ascii="Arial" w:hAnsi="Arial" w:cs="Arial"/>
          <w:sz w:val="22"/>
          <w:szCs w:val="22"/>
        </w:rPr>
      </w:pPr>
    </w:p>
    <w:p w14:paraId="3A3631BC" w14:textId="77777777" w:rsidR="00B670E5" w:rsidRPr="00822C88" w:rsidRDefault="00B670E5" w:rsidP="00065B2F">
      <w:pPr>
        <w:pStyle w:val="Style4"/>
        <w:widowControl/>
        <w:spacing w:before="5" w:line="240" w:lineRule="auto"/>
        <w:rPr>
          <w:rStyle w:val="FontStyle19"/>
          <w:rFonts w:ascii="Arial" w:hAnsi="Arial" w:cs="Arial"/>
        </w:rPr>
      </w:pPr>
      <w:r w:rsidRPr="00822C88">
        <w:rPr>
          <w:rStyle w:val="FontStyle19"/>
          <w:rFonts w:ascii="Arial" w:hAnsi="Arial" w:cs="Arial"/>
        </w:rPr>
        <w:t xml:space="preserve">Przed oddaniem pieca do użytku należy zatwierdzić dokumentację systemu zarządzania palnikami (BMS) przez CLDT (Centralne Laboratorium </w:t>
      </w:r>
      <w:r w:rsidR="008F4F8B">
        <w:rPr>
          <w:rStyle w:val="FontStyle19"/>
          <w:rFonts w:ascii="Arial" w:hAnsi="Arial" w:cs="Arial"/>
        </w:rPr>
        <w:t>Dozoru Technicznego).</w:t>
      </w:r>
    </w:p>
    <w:p w14:paraId="4C1EC86C" w14:textId="77777777" w:rsidR="00B670E5" w:rsidRPr="00822C88" w:rsidRDefault="00B670E5" w:rsidP="00065B2F">
      <w:pPr>
        <w:pStyle w:val="Style4"/>
        <w:widowControl/>
        <w:spacing w:line="240" w:lineRule="auto"/>
        <w:rPr>
          <w:rFonts w:ascii="Arial" w:hAnsi="Arial" w:cs="Arial"/>
          <w:sz w:val="22"/>
          <w:szCs w:val="22"/>
        </w:rPr>
      </w:pPr>
    </w:p>
    <w:p w14:paraId="53FBA9E1" w14:textId="77777777" w:rsidR="00F128F2" w:rsidRPr="00325C56" w:rsidRDefault="00B670E5" w:rsidP="00325C56">
      <w:pPr>
        <w:pStyle w:val="Style4"/>
        <w:widowControl/>
        <w:spacing w:before="5" w:line="240" w:lineRule="auto"/>
        <w:rPr>
          <w:rFonts w:ascii="Arial" w:hAnsi="Arial" w:cs="Arial"/>
          <w:sz w:val="22"/>
          <w:szCs w:val="22"/>
        </w:rPr>
      </w:pPr>
      <w:r w:rsidRPr="00822C88">
        <w:rPr>
          <w:rStyle w:val="FontStyle19"/>
          <w:rFonts w:ascii="Arial" w:hAnsi="Arial" w:cs="Arial"/>
        </w:rPr>
        <w:t>Należy zapewnić komunikację z systemem PI OSI, interfejs do systemu PI OSI oraz przekazać dane do implementacji w systemie PI.</w:t>
      </w:r>
    </w:p>
    <w:p w14:paraId="78B103FD" w14:textId="77777777" w:rsidR="00F128F2" w:rsidRDefault="00F128F2" w:rsidP="00FD6F87"/>
    <w:p w14:paraId="39F2E64A" w14:textId="77777777" w:rsidR="00F128F2" w:rsidRPr="00633218" w:rsidRDefault="00F128F2" w:rsidP="00633218">
      <w:pPr>
        <w:pStyle w:val="Nagwek1"/>
        <w:numPr>
          <w:ilvl w:val="2"/>
          <w:numId w:val="1"/>
        </w:numPr>
        <w:tabs>
          <w:tab w:val="clear" w:pos="1440"/>
          <w:tab w:val="num" w:pos="709"/>
        </w:tabs>
        <w:ind w:left="709" w:hanging="709"/>
        <w:jc w:val="both"/>
        <w:rPr>
          <w:rFonts w:cs="Arial"/>
          <w:szCs w:val="22"/>
        </w:rPr>
      </w:pPr>
      <w:bookmarkStart w:id="73" w:name="_Toc475077810"/>
      <w:r w:rsidRPr="00633218">
        <w:rPr>
          <w:rFonts w:cs="Arial"/>
          <w:szCs w:val="22"/>
        </w:rPr>
        <w:t>Sterowanie piecem</w:t>
      </w:r>
      <w:bookmarkEnd w:id="73"/>
    </w:p>
    <w:p w14:paraId="36797595" w14:textId="77777777" w:rsidR="00F128F2" w:rsidRPr="00822C88" w:rsidRDefault="00F128F2" w:rsidP="00FD6F87">
      <w:pPr>
        <w:rPr>
          <w:rFonts w:ascii="Arial" w:hAnsi="Arial" w:cs="Arial"/>
          <w:b/>
          <w:sz w:val="22"/>
          <w:szCs w:val="22"/>
        </w:rPr>
      </w:pPr>
    </w:p>
    <w:p w14:paraId="6CA0A0A7" w14:textId="77777777" w:rsidR="00F128F2" w:rsidRDefault="00F128F2" w:rsidP="00FD6F87">
      <w:pPr>
        <w:pStyle w:val="Style4"/>
        <w:widowControl/>
        <w:spacing w:before="10" w:line="240" w:lineRule="auto"/>
        <w:rPr>
          <w:rStyle w:val="FontStyle19"/>
          <w:rFonts w:ascii="Arial" w:hAnsi="Arial" w:cs="Arial"/>
        </w:rPr>
      </w:pPr>
      <w:r>
        <w:rPr>
          <w:rStyle w:val="FontStyle19"/>
          <w:rFonts w:ascii="Arial" w:hAnsi="Arial" w:cs="Arial"/>
        </w:rPr>
        <w:t xml:space="preserve">Zgodnie z wymaganiami </w:t>
      </w:r>
      <w:r w:rsidRPr="00822C88">
        <w:rPr>
          <w:rStyle w:val="FontStyle19"/>
          <w:rFonts w:ascii="Arial" w:hAnsi="Arial" w:cs="Arial"/>
        </w:rPr>
        <w:t xml:space="preserve"> API i TUV należy, jako minimum, dostarczyć następujące wyposażenie:</w:t>
      </w:r>
    </w:p>
    <w:p w14:paraId="69402A77"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Aparaturę obiektową</w:t>
      </w:r>
      <w:r>
        <w:rPr>
          <w:rStyle w:val="FontStyle19"/>
          <w:rFonts w:ascii="Arial" w:hAnsi="Arial" w:cs="Arial"/>
        </w:rPr>
        <w:t>.</w:t>
      </w:r>
    </w:p>
    <w:p w14:paraId="5DAA048D"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Lokalne panele sterownicze, panele w sterowni</w:t>
      </w:r>
      <w:r>
        <w:rPr>
          <w:rStyle w:val="FontStyle19"/>
          <w:rFonts w:ascii="Arial" w:hAnsi="Arial" w:cs="Arial"/>
        </w:rPr>
        <w:t>.</w:t>
      </w:r>
    </w:p>
    <w:p w14:paraId="5E7D6F96"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System blokadowy w oparciu o certyfikowany sterownik ESD/BMS wraz z osprzętem</w:t>
      </w:r>
      <w:r>
        <w:rPr>
          <w:rStyle w:val="FontStyle19"/>
          <w:rFonts w:ascii="Arial" w:hAnsi="Arial" w:cs="Arial"/>
        </w:rPr>
        <w:t>.</w:t>
      </w:r>
    </w:p>
    <w:p w14:paraId="0D2EA995"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Przełączniki bocznikujące typu MOS i POS</w:t>
      </w:r>
      <w:r>
        <w:rPr>
          <w:rStyle w:val="FontStyle19"/>
          <w:rFonts w:ascii="Arial" w:hAnsi="Arial" w:cs="Arial"/>
        </w:rPr>
        <w:t>.</w:t>
      </w:r>
    </w:p>
    <w:p w14:paraId="522C75AC"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 xml:space="preserve">Logiki sterowania i blokad (diagram </w:t>
      </w:r>
      <w:proofErr w:type="spellStart"/>
      <w:r w:rsidRPr="00822C88">
        <w:rPr>
          <w:rStyle w:val="FontStyle19"/>
          <w:rFonts w:ascii="Arial" w:hAnsi="Arial" w:cs="Arial"/>
        </w:rPr>
        <w:t>przyczynowo-skutkowy</w:t>
      </w:r>
      <w:proofErr w:type="spellEnd"/>
      <w:r w:rsidRPr="00822C88">
        <w:rPr>
          <w:rStyle w:val="FontStyle19"/>
          <w:rFonts w:ascii="Arial" w:hAnsi="Arial" w:cs="Arial"/>
        </w:rPr>
        <w:t>)</w:t>
      </w:r>
      <w:r>
        <w:rPr>
          <w:rStyle w:val="FontStyle19"/>
          <w:rFonts w:ascii="Arial" w:hAnsi="Arial" w:cs="Arial"/>
        </w:rPr>
        <w:t>.</w:t>
      </w:r>
    </w:p>
    <w:p w14:paraId="0EAB1856" w14:textId="77777777" w:rsidR="00F128F2" w:rsidRDefault="00F128F2" w:rsidP="00FD6F87">
      <w:pPr>
        <w:pStyle w:val="Style11"/>
        <w:widowControl/>
        <w:numPr>
          <w:ilvl w:val="0"/>
          <w:numId w:val="144"/>
        </w:numPr>
        <w:tabs>
          <w:tab w:val="clear" w:pos="360"/>
          <w:tab w:val="left" w:pos="710"/>
        </w:tabs>
        <w:ind w:left="709" w:hanging="283"/>
        <w:jc w:val="left"/>
        <w:rPr>
          <w:rStyle w:val="FontStyle19"/>
          <w:rFonts w:ascii="Arial" w:hAnsi="Arial" w:cs="Arial"/>
        </w:rPr>
      </w:pPr>
      <w:r w:rsidRPr="00822C88">
        <w:rPr>
          <w:rStyle w:val="FontStyle19"/>
          <w:rFonts w:ascii="Arial" w:hAnsi="Arial" w:cs="Arial"/>
        </w:rPr>
        <w:t>Logiki dla bezpiecznego rozruchu pieca</w:t>
      </w:r>
      <w:r>
        <w:rPr>
          <w:rStyle w:val="FontStyle19"/>
          <w:rFonts w:ascii="Arial" w:hAnsi="Arial" w:cs="Arial"/>
        </w:rPr>
        <w:t>.</w:t>
      </w:r>
    </w:p>
    <w:p w14:paraId="54D14E58" w14:textId="77777777" w:rsidR="000A5686" w:rsidRDefault="000A5686" w:rsidP="00FD6F87">
      <w:pPr>
        <w:pStyle w:val="Style11"/>
        <w:widowControl/>
        <w:tabs>
          <w:tab w:val="left" w:pos="710"/>
        </w:tabs>
        <w:jc w:val="left"/>
        <w:rPr>
          <w:rStyle w:val="FontStyle19"/>
          <w:rFonts w:ascii="Arial" w:hAnsi="Arial" w:cs="Arial"/>
        </w:rPr>
      </w:pPr>
    </w:p>
    <w:p w14:paraId="7CB75B29" w14:textId="77777777" w:rsidR="000A5686" w:rsidRPr="00CA48EC" w:rsidRDefault="000A5686" w:rsidP="00CA48EC">
      <w:pPr>
        <w:pStyle w:val="Nagwek1"/>
        <w:numPr>
          <w:ilvl w:val="3"/>
          <w:numId w:val="1"/>
        </w:numPr>
        <w:tabs>
          <w:tab w:val="clear" w:pos="2160"/>
          <w:tab w:val="num" w:pos="851"/>
        </w:tabs>
        <w:ind w:left="851" w:hanging="851"/>
      </w:pPr>
      <w:bookmarkStart w:id="74" w:name="_Toc475077811"/>
      <w:r w:rsidRPr="00CA48EC">
        <w:t>Aparatura obiektowa</w:t>
      </w:r>
      <w:bookmarkEnd w:id="74"/>
    </w:p>
    <w:p w14:paraId="213121E4" w14:textId="77777777" w:rsidR="000A5686" w:rsidRDefault="000A5686" w:rsidP="00F66294"/>
    <w:p w14:paraId="74EDF42D"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Dla elektrycznej aparatury </w:t>
      </w:r>
      <w:proofErr w:type="spellStart"/>
      <w:r w:rsidRPr="00822C88">
        <w:rPr>
          <w:rStyle w:val="FontStyle19"/>
          <w:rFonts w:ascii="Arial" w:hAnsi="Arial" w:cs="Arial"/>
        </w:rPr>
        <w:t>PiA</w:t>
      </w:r>
      <w:proofErr w:type="spellEnd"/>
      <w:r w:rsidRPr="00822C88">
        <w:rPr>
          <w:rStyle w:val="FontStyle19"/>
          <w:rFonts w:ascii="Arial" w:hAnsi="Arial" w:cs="Arial"/>
        </w:rPr>
        <w:t xml:space="preserve"> i jej komponentów zabudowanych na piecach i w ich okolicy, mimo braku stref zagrożonych wybuchem wymagane jest stosowanie urządzeń w</w:t>
      </w:r>
      <w:r w:rsidR="004E7CB5">
        <w:rPr>
          <w:rStyle w:val="FontStyle19"/>
          <w:rFonts w:ascii="Arial" w:hAnsi="Arial" w:cs="Arial"/>
        </w:rPr>
        <w:t xml:space="preserve"> wykonaniu przeciwwybuchowym Ex.</w:t>
      </w:r>
    </w:p>
    <w:p w14:paraId="67BD6612" w14:textId="77777777" w:rsidR="000A5686" w:rsidRPr="00822C88" w:rsidRDefault="000A5686" w:rsidP="00F66294">
      <w:pPr>
        <w:pStyle w:val="Style4"/>
        <w:widowControl/>
        <w:spacing w:line="240" w:lineRule="auto"/>
        <w:rPr>
          <w:rFonts w:ascii="Arial" w:hAnsi="Arial" w:cs="Arial"/>
          <w:sz w:val="22"/>
          <w:szCs w:val="22"/>
        </w:rPr>
      </w:pPr>
    </w:p>
    <w:p w14:paraId="6801A6F7"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Urządzenia pomiarowe i wykonawcze </w:t>
      </w:r>
      <w:r>
        <w:rPr>
          <w:rStyle w:val="FontStyle19"/>
          <w:rFonts w:ascii="Arial" w:hAnsi="Arial" w:cs="Arial"/>
        </w:rPr>
        <w:t>muszą</w:t>
      </w:r>
      <w:r w:rsidRPr="00822C88">
        <w:rPr>
          <w:rStyle w:val="FontStyle19"/>
          <w:rFonts w:ascii="Arial" w:hAnsi="Arial" w:cs="Arial"/>
        </w:rPr>
        <w:t xml:space="preserve"> być niezależne i bezpośrednio podłączone do systemu BMS.</w:t>
      </w:r>
    </w:p>
    <w:p w14:paraId="226F372F"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Urządzenia wykonawcze muszą być tak zaprojektowane, by w czasie ich awarii przyjmowały pozycję bezpieczną.</w:t>
      </w:r>
    </w:p>
    <w:p w14:paraId="1FA4DDAB" w14:textId="77777777" w:rsidR="000A5686" w:rsidRPr="00822C88" w:rsidRDefault="000A5686" w:rsidP="00F66294">
      <w:pPr>
        <w:pStyle w:val="Style4"/>
        <w:widowControl/>
        <w:spacing w:line="240" w:lineRule="auto"/>
        <w:rPr>
          <w:rFonts w:ascii="Arial" w:hAnsi="Arial" w:cs="Arial"/>
          <w:sz w:val="22"/>
          <w:szCs w:val="22"/>
        </w:rPr>
      </w:pPr>
      <w:r w:rsidRPr="00822C88">
        <w:rPr>
          <w:rStyle w:val="FontStyle19"/>
          <w:rFonts w:ascii="Arial" w:hAnsi="Arial" w:cs="Arial"/>
        </w:rPr>
        <w:t xml:space="preserve">Zawory elektromagnetyczne i inne elementy przekaźnikowe </w:t>
      </w:r>
      <w:r>
        <w:rPr>
          <w:rStyle w:val="FontStyle19"/>
          <w:rFonts w:ascii="Arial" w:hAnsi="Arial" w:cs="Arial"/>
        </w:rPr>
        <w:t>muszą</w:t>
      </w:r>
      <w:r w:rsidRPr="00822C88">
        <w:rPr>
          <w:rStyle w:val="FontStyle19"/>
          <w:rFonts w:ascii="Arial" w:hAnsi="Arial" w:cs="Arial"/>
        </w:rPr>
        <w:t xml:space="preserve"> być w czasie normalnej pracy w stanie zasilania (pod napięciem).</w:t>
      </w:r>
    </w:p>
    <w:p w14:paraId="12D8A990"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Należy zabudować zawory odcinające (triady zaworowe) na linii gazu zasilającego piec do palników głównych i palników pilotowych. Nowoprojektowane zawory muszą spełniać wymagania normy PN-EN 746-2 oraz PN EN 161.</w:t>
      </w:r>
    </w:p>
    <w:p w14:paraId="1CEDB4E2" w14:textId="77777777" w:rsidR="000A5686" w:rsidRDefault="000A5686" w:rsidP="00F66294">
      <w:pPr>
        <w:pStyle w:val="Style4"/>
        <w:widowControl/>
        <w:spacing w:line="240" w:lineRule="auto"/>
        <w:rPr>
          <w:rStyle w:val="FontStyle19"/>
          <w:rFonts w:ascii="Arial" w:hAnsi="Arial" w:cs="Arial"/>
        </w:rPr>
      </w:pPr>
    </w:p>
    <w:p w14:paraId="66410516"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Tam, gdzie wynika z analizy SIL/IPF należy zabudować zawory odcinające wyposażone w ustawniki pozycyjne realizujące funkcję PST (</w:t>
      </w:r>
      <w:proofErr w:type="spellStart"/>
      <w:r w:rsidRPr="00822C88">
        <w:rPr>
          <w:rStyle w:val="FontStyle19"/>
          <w:rFonts w:ascii="Arial" w:hAnsi="Arial" w:cs="Arial"/>
        </w:rPr>
        <w:t>partial</w:t>
      </w:r>
      <w:proofErr w:type="spellEnd"/>
      <w:r w:rsidRPr="00822C88">
        <w:rPr>
          <w:rStyle w:val="FontStyle19"/>
          <w:rFonts w:ascii="Arial" w:hAnsi="Arial" w:cs="Arial"/>
        </w:rPr>
        <w:t xml:space="preserve"> </w:t>
      </w:r>
      <w:proofErr w:type="spellStart"/>
      <w:r w:rsidRPr="00822C88">
        <w:rPr>
          <w:rStyle w:val="FontStyle19"/>
          <w:rFonts w:ascii="Arial" w:hAnsi="Arial" w:cs="Arial"/>
        </w:rPr>
        <w:t>stroke</w:t>
      </w:r>
      <w:proofErr w:type="spellEnd"/>
      <w:r w:rsidRPr="00822C88">
        <w:rPr>
          <w:rStyle w:val="FontStyle19"/>
          <w:rFonts w:ascii="Arial" w:hAnsi="Arial" w:cs="Arial"/>
        </w:rPr>
        <w:t xml:space="preserve"> test). Zawory odcinające </w:t>
      </w:r>
      <w:r>
        <w:rPr>
          <w:rStyle w:val="FontStyle19"/>
          <w:rFonts w:ascii="Arial" w:hAnsi="Arial" w:cs="Arial"/>
        </w:rPr>
        <w:t xml:space="preserve">muszą być </w:t>
      </w:r>
      <w:r w:rsidRPr="00822C88">
        <w:rPr>
          <w:rStyle w:val="FontStyle19"/>
          <w:rFonts w:ascii="Arial" w:hAnsi="Arial" w:cs="Arial"/>
        </w:rPr>
        <w:t>wyposażone w podwójne zaworki elektromagnetyczne, co wymaga podłączenia dodatkowych sygnałów do systemu ESD/BMS. Stosowanie PST pozwala na monitorowanie stanu kluczowych pod względem bezpieczeństwa, zaworów odcinających podczas normalnej pracy pieca.</w:t>
      </w:r>
    </w:p>
    <w:p w14:paraId="676D05AA" w14:textId="77777777" w:rsidR="000A5686"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lastRenderedPageBreak/>
        <w:t>Palniki główne i pilotowe należy wyposażyć w indywidualne automatyczne zawory odcinające sterowane z ESD, wyposażone w wyłączniki krańcowe potwierdzające otwarcie/zamknięcie (PN EN 161).</w:t>
      </w:r>
    </w:p>
    <w:p w14:paraId="5C7F4171" w14:textId="77777777" w:rsidR="000A5686" w:rsidRPr="00822C88" w:rsidRDefault="000A5686" w:rsidP="00F66294">
      <w:pPr>
        <w:pStyle w:val="Style4"/>
        <w:widowControl/>
        <w:spacing w:line="240" w:lineRule="auto"/>
        <w:rPr>
          <w:rFonts w:ascii="Arial" w:hAnsi="Arial" w:cs="Arial"/>
          <w:sz w:val="22"/>
          <w:szCs w:val="22"/>
        </w:rPr>
      </w:pPr>
    </w:p>
    <w:p w14:paraId="18FE8177"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Dla każdego pieca technologicznego musi być dostarczony system monitoringu płomienia </w:t>
      </w:r>
      <w:r>
        <w:rPr>
          <w:rStyle w:val="FontStyle19"/>
          <w:rFonts w:ascii="Arial" w:hAnsi="Arial" w:cs="Arial"/>
        </w:rPr>
        <w:t xml:space="preserve">    </w:t>
      </w:r>
      <w:r w:rsidR="00D01B48">
        <w:rPr>
          <w:rStyle w:val="FontStyle19"/>
          <w:rFonts w:ascii="Arial" w:hAnsi="Arial" w:cs="Arial"/>
        </w:rPr>
        <w:t>z fotokomórkami (skanerami) UV/</w:t>
      </w:r>
      <w:r w:rsidRPr="00822C88">
        <w:rPr>
          <w:rStyle w:val="FontStyle19"/>
          <w:rFonts w:ascii="Arial" w:hAnsi="Arial" w:cs="Arial"/>
        </w:rPr>
        <w:t>IR. Fotokomórki muszą umożliwiać komunikację poprzez RS422/485 z komputerem, na którym zostanie zainstalowane oprogramowanie umożliwiające diagnostykę i konfigurację skanerów.</w:t>
      </w:r>
    </w:p>
    <w:p w14:paraId="76B97DE8" w14:textId="77777777" w:rsidR="000A5686" w:rsidRPr="00822C88" w:rsidRDefault="000A5686" w:rsidP="00F66294">
      <w:pPr>
        <w:pStyle w:val="Style4"/>
        <w:widowControl/>
        <w:spacing w:line="240" w:lineRule="auto"/>
        <w:rPr>
          <w:rStyle w:val="FontStyle19"/>
          <w:rFonts w:ascii="Arial" w:hAnsi="Arial" w:cs="Arial"/>
        </w:rPr>
      </w:pPr>
      <w:r w:rsidRPr="00822C88">
        <w:rPr>
          <w:rStyle w:val="FontStyle19"/>
          <w:rFonts w:ascii="Arial" w:hAnsi="Arial" w:cs="Arial"/>
        </w:rPr>
        <w:t xml:space="preserve">Fotokomórki </w:t>
      </w:r>
      <w:r>
        <w:rPr>
          <w:rStyle w:val="FontStyle19"/>
          <w:rFonts w:ascii="Arial" w:hAnsi="Arial" w:cs="Arial"/>
        </w:rPr>
        <w:t>muszą</w:t>
      </w:r>
      <w:r w:rsidRPr="00822C88">
        <w:rPr>
          <w:rStyle w:val="FontStyle19"/>
          <w:rFonts w:ascii="Arial" w:hAnsi="Arial" w:cs="Arial"/>
        </w:rPr>
        <w:t xml:space="preserve"> posiadać czujniki działające na ultrafiolet i/lub na podczerwień i jeśli wymagają tego warunki procesowe powinny być przedmuchiwane powietrzem w celu zapewnienia im czystości. W przypadku pracy skanerów w temperaturze otoczenia przekraczającej dopuszczalną temperaturę pracy, należy skanery umieścić w specjalnych</w:t>
      </w:r>
      <w:r w:rsidR="00CF4E76">
        <w:rPr>
          <w:rStyle w:val="FontStyle19"/>
          <w:rFonts w:ascii="Arial" w:hAnsi="Arial" w:cs="Arial"/>
        </w:rPr>
        <w:t xml:space="preserve"> </w:t>
      </w:r>
      <w:r w:rsidRPr="00822C88">
        <w:rPr>
          <w:rStyle w:val="FontStyle19"/>
          <w:rFonts w:ascii="Arial" w:hAnsi="Arial" w:cs="Arial"/>
        </w:rPr>
        <w:t>atestowanych osłonach, do których doprowadzone zostanie powietrze chłodzące umożliwiające trwałe obniżenie temperatury ich pracy.</w:t>
      </w:r>
    </w:p>
    <w:p w14:paraId="452018A7" w14:textId="77777777" w:rsidR="000A5686" w:rsidRPr="00822C88" w:rsidRDefault="000A5686" w:rsidP="00F66294">
      <w:pPr>
        <w:pStyle w:val="Style4"/>
        <w:widowControl/>
        <w:spacing w:line="240" w:lineRule="auto"/>
        <w:rPr>
          <w:rStyle w:val="FontStyle19"/>
          <w:rFonts w:ascii="Arial" w:hAnsi="Arial" w:cs="Arial"/>
        </w:rPr>
      </w:pPr>
      <w:r>
        <w:rPr>
          <w:rStyle w:val="FontStyle19"/>
          <w:rFonts w:ascii="Arial" w:hAnsi="Arial" w:cs="Arial"/>
        </w:rPr>
        <w:t>Kontraktor</w:t>
      </w:r>
      <w:r w:rsidR="00CF4E76">
        <w:rPr>
          <w:rStyle w:val="FontStyle19"/>
          <w:rFonts w:ascii="Arial" w:hAnsi="Arial" w:cs="Arial"/>
        </w:rPr>
        <w:t xml:space="preserve"> zapewni </w:t>
      </w:r>
      <w:r w:rsidRPr="00822C88">
        <w:rPr>
          <w:rStyle w:val="FontStyle19"/>
          <w:rFonts w:ascii="Arial" w:hAnsi="Arial" w:cs="Arial"/>
        </w:rPr>
        <w:t>właściwy dobór</w:t>
      </w:r>
      <w:r w:rsidR="00CF4E76">
        <w:rPr>
          <w:rStyle w:val="FontStyle19"/>
          <w:rFonts w:ascii="Arial" w:hAnsi="Arial" w:cs="Arial"/>
        </w:rPr>
        <w:t xml:space="preserve"> palników</w:t>
      </w:r>
      <w:r w:rsidRPr="00822C88">
        <w:rPr>
          <w:rStyle w:val="FontStyle19"/>
          <w:rFonts w:ascii="Arial" w:hAnsi="Arial" w:cs="Arial"/>
        </w:rPr>
        <w:t>, spełniając warunek selektywności pola widzenia nadzorowanego płomienia palnika głównego.</w:t>
      </w:r>
    </w:p>
    <w:p w14:paraId="7B5EA3BE"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Palniki pilotowe </w:t>
      </w:r>
      <w:r>
        <w:rPr>
          <w:rStyle w:val="FontStyle19"/>
          <w:rFonts w:ascii="Arial" w:hAnsi="Arial" w:cs="Arial"/>
        </w:rPr>
        <w:t xml:space="preserve">należy </w:t>
      </w:r>
      <w:r w:rsidRPr="00822C88">
        <w:rPr>
          <w:rStyle w:val="FontStyle19"/>
          <w:rFonts w:ascii="Arial" w:hAnsi="Arial" w:cs="Arial"/>
        </w:rPr>
        <w:t xml:space="preserve">wyposażyć w czujniki jonizacyjne i zapalarki wysokoenergetyczne wraz z podłączeniem do systemu ESD/BMS. Nie należy stosować układów zapłonowych, </w:t>
      </w:r>
      <w:r w:rsidR="0040694A">
        <w:rPr>
          <w:rStyle w:val="FontStyle19"/>
          <w:rFonts w:ascii="Arial" w:hAnsi="Arial" w:cs="Arial"/>
        </w:rPr>
        <w:t xml:space="preserve">    </w:t>
      </w:r>
      <w:r w:rsidRPr="00822C88">
        <w:rPr>
          <w:rStyle w:val="FontStyle19"/>
          <w:rFonts w:ascii="Arial" w:hAnsi="Arial" w:cs="Arial"/>
        </w:rPr>
        <w:t>w których ta sama elektroda pełni funkcję elektrody jonizacyjnej i zapłonowej.</w:t>
      </w:r>
    </w:p>
    <w:p w14:paraId="78BCB17F"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Do każdego palnika pilotowego należy doprowadzić powietrze do jego komory spalania. Nie należy stosować palników pilotowych wolnossących.</w:t>
      </w:r>
    </w:p>
    <w:p w14:paraId="79F2508A" w14:textId="77777777" w:rsidR="000A5686" w:rsidRPr="00C543EC" w:rsidRDefault="000A5686" w:rsidP="00E95827">
      <w:pPr>
        <w:pStyle w:val="Style4"/>
        <w:widowControl/>
        <w:spacing w:line="240" w:lineRule="auto"/>
        <w:rPr>
          <w:rFonts w:ascii="Arial" w:hAnsi="Arial" w:cs="Arial"/>
          <w:sz w:val="22"/>
          <w:szCs w:val="22"/>
        </w:rPr>
      </w:pPr>
    </w:p>
    <w:p w14:paraId="6008C4A1"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W celu ustabilizowania procesu spalania przewiduje się zabudowę zaworów regulacyjnych bezpośredniego działania na linii doprowadzającej powietrze do palników pilotowych.</w:t>
      </w:r>
    </w:p>
    <w:p w14:paraId="4B6C3020" w14:textId="77777777" w:rsidR="000A5686" w:rsidRPr="00822C88" w:rsidRDefault="000A5686" w:rsidP="00E95827">
      <w:pPr>
        <w:pStyle w:val="Style4"/>
        <w:widowControl/>
        <w:spacing w:line="240" w:lineRule="auto"/>
        <w:rPr>
          <w:rFonts w:ascii="Arial" w:hAnsi="Arial" w:cs="Arial"/>
          <w:sz w:val="22"/>
          <w:szCs w:val="22"/>
        </w:rPr>
      </w:pPr>
    </w:p>
    <w:p w14:paraId="107F1B16" w14:textId="77777777" w:rsidR="000A5686" w:rsidRPr="00822C88" w:rsidRDefault="000A5686"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Obiektowe inicjatory blokad podłączone do systemu ESD/BMS muszą być w wykonaniu </w:t>
      </w:r>
      <w:r w:rsidR="00D01B48">
        <w:rPr>
          <w:rStyle w:val="FontStyle19"/>
          <w:rFonts w:ascii="Arial" w:hAnsi="Arial" w:cs="Arial"/>
        </w:rPr>
        <w:t xml:space="preserve">     </w:t>
      </w:r>
      <w:r w:rsidRPr="00822C88">
        <w:rPr>
          <w:rStyle w:val="FontStyle19"/>
          <w:rFonts w:ascii="Arial" w:hAnsi="Arial" w:cs="Arial"/>
        </w:rPr>
        <w:t>Ex d. Wyjątek stanowią indukcyjne sygnalizatory położenia zaworów (</w:t>
      </w:r>
      <w:proofErr w:type="spellStart"/>
      <w:r w:rsidRPr="00822C88">
        <w:rPr>
          <w:rStyle w:val="FontStyle19"/>
          <w:rFonts w:ascii="Arial" w:hAnsi="Arial" w:cs="Arial"/>
        </w:rPr>
        <w:t>proximity</w:t>
      </w:r>
      <w:proofErr w:type="spellEnd"/>
      <w:r w:rsidRPr="00822C88">
        <w:rPr>
          <w:rStyle w:val="FontStyle19"/>
          <w:rFonts w:ascii="Arial" w:hAnsi="Arial" w:cs="Arial"/>
        </w:rPr>
        <w:t xml:space="preserve"> </w:t>
      </w:r>
      <w:proofErr w:type="spellStart"/>
      <w:r w:rsidRPr="00822C88">
        <w:rPr>
          <w:rStyle w:val="FontStyle19"/>
          <w:rFonts w:ascii="Arial" w:hAnsi="Arial" w:cs="Arial"/>
        </w:rPr>
        <w:t>switch</w:t>
      </w:r>
      <w:proofErr w:type="spellEnd"/>
      <w:r w:rsidRPr="00822C88">
        <w:rPr>
          <w:rStyle w:val="FontStyle19"/>
          <w:rFonts w:ascii="Arial" w:hAnsi="Arial" w:cs="Arial"/>
        </w:rPr>
        <w:t>), które muszą być w wykonaniu Ex i oraz podłączone do separatorów Ex i wyposażonych w system wykrywania awarii linii LFD (</w:t>
      </w:r>
      <w:proofErr w:type="spellStart"/>
      <w:r w:rsidRPr="00822C88">
        <w:rPr>
          <w:rStyle w:val="FontStyle19"/>
          <w:rFonts w:ascii="Arial" w:hAnsi="Arial" w:cs="Arial"/>
        </w:rPr>
        <w:t>line</w:t>
      </w:r>
      <w:proofErr w:type="spellEnd"/>
      <w:r w:rsidRPr="00822C88">
        <w:rPr>
          <w:rStyle w:val="FontStyle19"/>
          <w:rFonts w:ascii="Arial" w:hAnsi="Arial" w:cs="Arial"/>
        </w:rPr>
        <w:t xml:space="preserve"> </w:t>
      </w:r>
      <w:proofErr w:type="spellStart"/>
      <w:r w:rsidRPr="00822C88">
        <w:rPr>
          <w:rStyle w:val="FontStyle19"/>
          <w:rFonts w:ascii="Arial" w:hAnsi="Arial" w:cs="Arial"/>
        </w:rPr>
        <w:t>fault</w:t>
      </w:r>
      <w:proofErr w:type="spellEnd"/>
      <w:r w:rsidRPr="00822C88">
        <w:rPr>
          <w:rStyle w:val="FontStyle19"/>
          <w:rFonts w:ascii="Arial" w:hAnsi="Arial" w:cs="Arial"/>
        </w:rPr>
        <w:t xml:space="preserve"> </w:t>
      </w:r>
      <w:proofErr w:type="spellStart"/>
      <w:r w:rsidRPr="00822C88">
        <w:rPr>
          <w:rStyle w:val="FontStyle19"/>
          <w:rFonts w:ascii="Arial" w:hAnsi="Arial" w:cs="Arial"/>
        </w:rPr>
        <w:t>detection</w:t>
      </w:r>
      <w:proofErr w:type="spellEnd"/>
      <w:r w:rsidRPr="00822C88">
        <w:rPr>
          <w:rStyle w:val="FontStyle19"/>
          <w:rFonts w:ascii="Arial" w:hAnsi="Arial" w:cs="Arial"/>
        </w:rPr>
        <w:t>).</w:t>
      </w:r>
    </w:p>
    <w:p w14:paraId="773EDE33" w14:textId="77777777" w:rsidR="000A5686" w:rsidRPr="00822C88" w:rsidRDefault="000A5686" w:rsidP="00E95827">
      <w:pPr>
        <w:pStyle w:val="Style4"/>
        <w:widowControl/>
        <w:spacing w:line="240" w:lineRule="auto"/>
        <w:rPr>
          <w:rFonts w:ascii="Arial" w:hAnsi="Arial" w:cs="Arial"/>
          <w:sz w:val="22"/>
          <w:szCs w:val="22"/>
        </w:rPr>
      </w:pPr>
    </w:p>
    <w:p w14:paraId="41DF481B" w14:textId="77777777" w:rsidR="00B5170D" w:rsidRPr="00B5170D" w:rsidRDefault="000A5686" w:rsidP="00B5170D">
      <w:pPr>
        <w:autoSpaceDE w:val="0"/>
        <w:autoSpaceDN w:val="0"/>
        <w:adjustRightInd w:val="0"/>
        <w:jc w:val="both"/>
        <w:rPr>
          <w:rFonts w:ascii="Arial" w:eastAsia="Calibri" w:hAnsi="Arial" w:cs="Arial"/>
          <w:sz w:val="22"/>
          <w:szCs w:val="22"/>
        </w:rPr>
      </w:pPr>
      <w:r w:rsidRPr="00B5170D">
        <w:rPr>
          <w:rStyle w:val="FontStyle19"/>
          <w:rFonts w:ascii="Arial" w:hAnsi="Arial" w:cs="Arial"/>
        </w:rPr>
        <w:t xml:space="preserve">Sygnały dwustanowe przychodzące z aparatury zlokalizowanej w strefie zagrożonej wybuchem </w:t>
      </w:r>
      <w:r w:rsidR="00543D6F" w:rsidRPr="00B5170D">
        <w:rPr>
          <w:rStyle w:val="FontStyle19"/>
          <w:rFonts w:ascii="Arial" w:hAnsi="Arial" w:cs="Arial"/>
        </w:rPr>
        <w:t>muszą</w:t>
      </w:r>
      <w:r w:rsidRPr="00B5170D">
        <w:rPr>
          <w:rStyle w:val="FontStyle19"/>
          <w:rFonts w:ascii="Arial" w:hAnsi="Arial" w:cs="Arial"/>
        </w:rPr>
        <w:t xml:space="preserve"> być podłączone bezpośrednio do modułów wejściowych. Sygnały dwustanowe z urządzeń elektrycznych powinny przychodzić poprzez przekaźniki pośredniczące. Sygnały wyjściowe powinny </w:t>
      </w:r>
      <w:r w:rsidRPr="00E84583">
        <w:rPr>
          <w:rStyle w:val="FontStyle19"/>
          <w:rFonts w:ascii="Arial" w:hAnsi="Arial" w:cs="Arial"/>
        </w:rPr>
        <w:t xml:space="preserve">przechodzić przez listwy zaciskowe z zaciskami wyposażonymi w bezpieczniki lub w razie potrzeby przez </w:t>
      </w:r>
      <w:r w:rsidR="00B5170D" w:rsidRPr="00E84583">
        <w:rPr>
          <w:rFonts w:ascii="Arial" w:eastAsia="Calibri" w:hAnsi="Arial" w:cs="Arial"/>
          <w:color w:val="000000"/>
          <w:sz w:val="22"/>
          <w:szCs w:val="22"/>
        </w:rPr>
        <w:t>urządzenia iskrobezpieczne towarzyszące z separacją galwaniczną (separatory) i bez separacji galwanicznej (bariery ochronne).</w:t>
      </w:r>
    </w:p>
    <w:p w14:paraId="2DDE1E22" w14:textId="77777777" w:rsidR="00C06AD4" w:rsidRDefault="00C06AD4" w:rsidP="00E95827">
      <w:pPr>
        <w:pStyle w:val="Style11"/>
        <w:widowControl/>
        <w:tabs>
          <w:tab w:val="left" w:pos="710"/>
        </w:tabs>
        <w:jc w:val="left"/>
        <w:rPr>
          <w:rStyle w:val="FontStyle19"/>
          <w:rFonts w:ascii="Arial" w:hAnsi="Arial" w:cs="Arial"/>
        </w:rPr>
      </w:pPr>
    </w:p>
    <w:p w14:paraId="3D36CE86" w14:textId="77777777" w:rsidR="00FD6F87" w:rsidRPr="00CA48EC" w:rsidRDefault="00FD6F87" w:rsidP="00E95827">
      <w:pPr>
        <w:pStyle w:val="Nagwek1"/>
        <w:numPr>
          <w:ilvl w:val="3"/>
          <w:numId w:val="1"/>
        </w:numPr>
        <w:tabs>
          <w:tab w:val="clear" w:pos="2160"/>
          <w:tab w:val="num" w:pos="851"/>
        </w:tabs>
        <w:ind w:left="851" w:hanging="851"/>
      </w:pPr>
      <w:bookmarkStart w:id="75" w:name="_Toc475077812"/>
      <w:r w:rsidRPr="00822C88">
        <w:t>Lokalne panele sterownicze, panele w sterowni</w:t>
      </w:r>
      <w:bookmarkEnd w:id="75"/>
    </w:p>
    <w:p w14:paraId="7A9DD227" w14:textId="77777777" w:rsidR="00FD6F87" w:rsidRDefault="00FD6F87" w:rsidP="00E95827"/>
    <w:p w14:paraId="13941C74"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System zarządzania palnikami musi być wyposażony w panele lokalne na obiekcie </w:t>
      </w:r>
      <w:r>
        <w:rPr>
          <w:rStyle w:val="FontStyle19"/>
          <w:rFonts w:ascii="Arial" w:hAnsi="Arial" w:cs="Arial"/>
        </w:rPr>
        <w:t xml:space="preserve">               </w:t>
      </w:r>
      <w:r w:rsidRPr="00822C88">
        <w:rPr>
          <w:rStyle w:val="FontStyle19"/>
          <w:rFonts w:ascii="Arial" w:hAnsi="Arial" w:cs="Arial"/>
        </w:rPr>
        <w:t xml:space="preserve">z zabudowanymi lampkami i przyciskami w celu zapewnienia niezbędnych operacji sterowniczych wynikających z logik sterowania. Wejścia i wyjścia z panelu lokalnego </w:t>
      </w:r>
      <w:r>
        <w:rPr>
          <w:rStyle w:val="FontStyle19"/>
          <w:rFonts w:ascii="Arial" w:hAnsi="Arial" w:cs="Arial"/>
        </w:rPr>
        <w:t>muszą być</w:t>
      </w:r>
      <w:r w:rsidRPr="00822C88">
        <w:rPr>
          <w:rStyle w:val="FontStyle19"/>
          <w:rFonts w:ascii="Arial" w:hAnsi="Arial" w:cs="Arial"/>
        </w:rPr>
        <w:t xml:space="preserve"> podłączone do sterownika ESD/BMS.</w:t>
      </w:r>
    </w:p>
    <w:p w14:paraId="34145267" w14:textId="77777777" w:rsidR="00FD6F87" w:rsidRDefault="00FD6F87" w:rsidP="00E95827">
      <w:pPr>
        <w:pStyle w:val="Style4"/>
        <w:widowControl/>
        <w:spacing w:line="240" w:lineRule="auto"/>
        <w:jc w:val="left"/>
        <w:rPr>
          <w:rStyle w:val="FontStyle19"/>
          <w:rFonts w:ascii="Arial" w:hAnsi="Arial" w:cs="Arial"/>
        </w:rPr>
      </w:pPr>
      <w:r w:rsidRPr="00822C88">
        <w:rPr>
          <w:rStyle w:val="FontStyle19"/>
          <w:rFonts w:ascii="Arial" w:hAnsi="Arial" w:cs="Arial"/>
        </w:rPr>
        <w:t>W pomieszczeniu sterowni musi zostać zains</w:t>
      </w:r>
      <w:r w:rsidR="00F66294">
        <w:rPr>
          <w:rStyle w:val="FontStyle19"/>
          <w:rFonts w:ascii="Arial" w:hAnsi="Arial" w:cs="Arial"/>
        </w:rPr>
        <w:t>talowany panel operatorski - Top</w:t>
      </w:r>
      <w:r w:rsidRPr="00822C88">
        <w:rPr>
          <w:rStyle w:val="FontStyle19"/>
          <w:rFonts w:ascii="Arial" w:hAnsi="Arial" w:cs="Arial"/>
        </w:rPr>
        <w:t xml:space="preserve"> B</w:t>
      </w:r>
      <w:r w:rsidR="00F66294">
        <w:rPr>
          <w:rStyle w:val="FontStyle19"/>
          <w:rFonts w:ascii="Arial" w:hAnsi="Arial" w:cs="Arial"/>
        </w:rPr>
        <w:t>ox</w:t>
      </w:r>
      <w:r w:rsidR="00543D6F">
        <w:rPr>
          <w:rStyle w:val="FontStyle19"/>
          <w:rFonts w:ascii="Arial" w:hAnsi="Arial" w:cs="Arial"/>
        </w:rPr>
        <w:t>.</w:t>
      </w:r>
    </w:p>
    <w:p w14:paraId="0AA9FF1B" w14:textId="77777777" w:rsidR="00CF371B" w:rsidRDefault="00CF371B" w:rsidP="00E95827">
      <w:pPr>
        <w:pStyle w:val="Style11"/>
        <w:widowControl/>
        <w:tabs>
          <w:tab w:val="left" w:pos="710"/>
        </w:tabs>
        <w:jc w:val="left"/>
        <w:rPr>
          <w:rStyle w:val="FontStyle19"/>
          <w:rFonts w:ascii="Arial" w:hAnsi="Arial" w:cs="Arial"/>
        </w:rPr>
      </w:pPr>
    </w:p>
    <w:p w14:paraId="36AC5F70" w14:textId="77777777" w:rsidR="00FD6F87" w:rsidRPr="00CA48EC" w:rsidRDefault="00FD6F87" w:rsidP="003E5862">
      <w:pPr>
        <w:pStyle w:val="Nagwek1"/>
        <w:numPr>
          <w:ilvl w:val="3"/>
          <w:numId w:val="1"/>
        </w:numPr>
        <w:tabs>
          <w:tab w:val="clear" w:pos="2160"/>
          <w:tab w:val="num" w:pos="851"/>
        </w:tabs>
        <w:ind w:left="851" w:hanging="851"/>
        <w:jc w:val="both"/>
      </w:pPr>
      <w:bookmarkStart w:id="76" w:name="_Toc475077813"/>
      <w:r w:rsidRPr="00822C88">
        <w:t xml:space="preserve">System blokadowy w oparciu o certyfikowany sterownik ESD/BMS </w:t>
      </w:r>
      <w:r w:rsidR="003E5862">
        <w:t xml:space="preserve">wraz            </w:t>
      </w:r>
      <w:r w:rsidRPr="00822C88">
        <w:t>z osprzętem</w:t>
      </w:r>
      <w:bookmarkEnd w:id="76"/>
    </w:p>
    <w:p w14:paraId="0DD6211C" w14:textId="77777777" w:rsidR="00FD6F87" w:rsidRDefault="00FD6F87" w:rsidP="00E95827"/>
    <w:p w14:paraId="6AC0E558"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lastRenderedPageBreak/>
        <w:t>BMS musi być niezależnym</w:t>
      </w:r>
      <w:r w:rsidR="00657CB0">
        <w:rPr>
          <w:rStyle w:val="FontStyle19"/>
          <w:rFonts w:ascii="Arial" w:hAnsi="Arial" w:cs="Arial"/>
        </w:rPr>
        <w:t xml:space="preserve"> (pod względem osprzętu i oprogramowania)</w:t>
      </w:r>
      <w:r w:rsidRPr="00822C88">
        <w:rPr>
          <w:rStyle w:val="FontStyle19"/>
          <w:rFonts w:ascii="Arial" w:hAnsi="Arial" w:cs="Arial"/>
        </w:rPr>
        <w:t xml:space="preserve"> sterownikiem połączonym z systemem DCS redundantną komunikacją cyfrową dla celów informacyjnych</w:t>
      </w:r>
      <w:r w:rsidR="00271517">
        <w:rPr>
          <w:rStyle w:val="FontStyle19"/>
          <w:rFonts w:ascii="Arial" w:hAnsi="Arial" w:cs="Arial"/>
        </w:rPr>
        <w:t>. T</w:t>
      </w:r>
      <w:r w:rsidRPr="00822C88">
        <w:rPr>
          <w:rStyle w:val="FontStyle19"/>
          <w:rFonts w:ascii="Arial" w:hAnsi="Arial" w:cs="Arial"/>
        </w:rPr>
        <w:t xml:space="preserve">am gdzie jest wymagane wzajemne przekazywanie sygnałów dla celów realizacji odpowiednich sterowań </w:t>
      </w:r>
      <w:r w:rsidR="00271517">
        <w:rPr>
          <w:rStyle w:val="FontStyle19"/>
          <w:rFonts w:ascii="Arial" w:hAnsi="Arial" w:cs="Arial"/>
        </w:rPr>
        <w:t>należy zastosować połączenia</w:t>
      </w:r>
      <w:r w:rsidRPr="00822C88">
        <w:rPr>
          <w:rStyle w:val="FontStyle19"/>
          <w:rFonts w:ascii="Arial" w:hAnsi="Arial" w:cs="Arial"/>
        </w:rPr>
        <w:t xml:space="preserve"> </w:t>
      </w:r>
      <w:r w:rsidR="00271517">
        <w:rPr>
          <w:rStyle w:val="FontStyle19"/>
          <w:rFonts w:ascii="Arial" w:hAnsi="Arial" w:cs="Arial"/>
        </w:rPr>
        <w:t xml:space="preserve">typu </w:t>
      </w:r>
      <w:r w:rsidRPr="00822C88">
        <w:rPr>
          <w:rStyle w:val="FontStyle19"/>
          <w:rFonts w:ascii="Arial" w:hAnsi="Arial" w:cs="Arial"/>
        </w:rPr>
        <w:t>„</w:t>
      </w:r>
      <w:proofErr w:type="spellStart"/>
      <w:r w:rsidRPr="00822C88">
        <w:rPr>
          <w:rStyle w:val="FontStyle19"/>
          <w:rFonts w:ascii="Arial" w:hAnsi="Arial" w:cs="Arial"/>
        </w:rPr>
        <w:t>hardwired</w:t>
      </w:r>
      <w:proofErr w:type="spellEnd"/>
      <w:r w:rsidRPr="00822C88">
        <w:rPr>
          <w:rStyle w:val="FontStyle19"/>
          <w:rFonts w:ascii="Arial" w:hAnsi="Arial" w:cs="Arial"/>
        </w:rPr>
        <w:t>".</w:t>
      </w:r>
    </w:p>
    <w:p w14:paraId="052B4753" w14:textId="77777777" w:rsidR="00FD6F87" w:rsidRDefault="00FD6F87" w:rsidP="00E95827">
      <w:pPr>
        <w:pStyle w:val="Style4"/>
        <w:widowControl/>
        <w:spacing w:line="240" w:lineRule="auto"/>
        <w:rPr>
          <w:rStyle w:val="FontStyle19"/>
          <w:rFonts w:ascii="Arial" w:hAnsi="Arial" w:cs="Arial"/>
        </w:rPr>
      </w:pPr>
    </w:p>
    <w:p w14:paraId="685BF346"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Dla realizacji funkcji systemu BMS może być użyty tylko podwójnie lub potrójnie redundantny, z tolerancją pojedynczego uszkodzenia (</w:t>
      </w:r>
      <w:proofErr w:type="spellStart"/>
      <w:r w:rsidRPr="00822C88">
        <w:rPr>
          <w:rStyle w:val="FontStyle19"/>
          <w:rFonts w:ascii="Arial" w:hAnsi="Arial" w:cs="Arial"/>
        </w:rPr>
        <w:t>fault</w:t>
      </w:r>
      <w:proofErr w:type="spellEnd"/>
      <w:r w:rsidRPr="00822C88">
        <w:rPr>
          <w:rStyle w:val="FontStyle19"/>
          <w:rFonts w:ascii="Arial" w:hAnsi="Arial" w:cs="Arial"/>
        </w:rPr>
        <w:t xml:space="preserve">-tolerant, </w:t>
      </w:r>
      <w:proofErr w:type="spellStart"/>
      <w:r w:rsidRPr="00822C88">
        <w:rPr>
          <w:rStyle w:val="FontStyle19"/>
          <w:rFonts w:ascii="Arial" w:hAnsi="Arial" w:cs="Arial"/>
        </w:rPr>
        <w:t>fail-safe</w:t>
      </w:r>
      <w:proofErr w:type="spellEnd"/>
      <w:r w:rsidRPr="00822C88">
        <w:rPr>
          <w:rStyle w:val="FontStyle19"/>
          <w:rFonts w:ascii="Arial" w:hAnsi="Arial" w:cs="Arial"/>
        </w:rPr>
        <w:t>), certyfikowany sterownik ESD/BMS umieszczony w pomieszczeniu technicznym szaf sterowniczych. Sterownik musi posiadać redundancję na poziomie: CPU, kart komunikacyjnych, modułów wejść/wyjść, zasilaczy (zasilacze muszą być dobrane z takim zapasem, by umożliwić utrzymanie całego systemu podczas pracy na jednym zasilaczu, gdy drugi będzie w awarii).</w:t>
      </w:r>
    </w:p>
    <w:p w14:paraId="2A90A025" w14:textId="77777777" w:rsidR="00FD6F87" w:rsidRDefault="00FD6F87" w:rsidP="00E95827">
      <w:pPr>
        <w:pStyle w:val="Style4"/>
        <w:widowControl/>
        <w:spacing w:line="240" w:lineRule="auto"/>
        <w:rPr>
          <w:rStyle w:val="FontStyle19"/>
          <w:rFonts w:ascii="Arial" w:hAnsi="Arial" w:cs="Arial"/>
        </w:rPr>
      </w:pPr>
    </w:p>
    <w:p w14:paraId="095C6B82" w14:textId="77777777"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Dobór sterownika zgodnie z „List</w:t>
      </w:r>
      <w:r>
        <w:rPr>
          <w:rStyle w:val="FontStyle19"/>
          <w:rFonts w:ascii="Arial" w:hAnsi="Arial" w:cs="Arial"/>
        </w:rPr>
        <w:t>ą</w:t>
      </w:r>
      <w:r w:rsidRPr="00822C88">
        <w:rPr>
          <w:rStyle w:val="FontStyle19"/>
          <w:rFonts w:ascii="Arial" w:hAnsi="Arial" w:cs="Arial"/>
        </w:rPr>
        <w:t xml:space="preserve"> producentów i dostawców w zakresie automatyki a</w:t>
      </w:r>
      <w:r w:rsidR="00657CB0">
        <w:rPr>
          <w:rStyle w:val="FontStyle19"/>
          <w:rFonts w:ascii="Arial" w:hAnsi="Arial" w:cs="Arial"/>
        </w:rPr>
        <w:t>kceptowanych przez ANWIL S.A." (załącznik nr 6).</w:t>
      </w:r>
    </w:p>
    <w:p w14:paraId="39951951"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Licencje na sterownik ESD/BMS oraz oprogramowanie należy wystawić na ANWIL S.A.</w:t>
      </w:r>
    </w:p>
    <w:p w14:paraId="27F91005" w14:textId="77777777" w:rsidR="00FD6F87" w:rsidRDefault="00FD6F87" w:rsidP="00E95827">
      <w:pPr>
        <w:pStyle w:val="Style4"/>
        <w:widowControl/>
        <w:spacing w:line="240" w:lineRule="auto"/>
        <w:rPr>
          <w:rStyle w:val="FontStyle19"/>
          <w:rFonts w:ascii="Arial" w:hAnsi="Arial" w:cs="Arial"/>
        </w:rPr>
      </w:pPr>
    </w:p>
    <w:p w14:paraId="18E85042" w14:textId="77777777" w:rsidR="00FD6F87"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Każda awaria sterownika BMS musi być alarmowana w systemie DCS. Dopuszczalne są alarmy wspólne (</w:t>
      </w:r>
      <w:r w:rsidR="00815613" w:rsidRPr="005366CB">
        <w:rPr>
          <w:rFonts w:ascii="Arial" w:eastAsia="Calibri" w:hAnsi="Arial" w:cs="Arial"/>
          <w:sz w:val="22"/>
          <w:szCs w:val="22"/>
          <w:lang w:eastAsia="en-US"/>
        </w:rPr>
        <w:t>kumulatywne</w:t>
      </w:r>
      <w:r w:rsidRPr="00822C88">
        <w:rPr>
          <w:rStyle w:val="FontStyle19"/>
          <w:rFonts w:ascii="Arial" w:hAnsi="Arial" w:cs="Arial"/>
        </w:rPr>
        <w:t>).</w:t>
      </w:r>
    </w:p>
    <w:p w14:paraId="235BAF8C" w14:textId="77777777" w:rsidR="0082742A"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progi i warunki blokadowe muszą być zgodne ze schematami P&amp;ID oraz diagramami </w:t>
      </w:r>
      <w:proofErr w:type="spellStart"/>
      <w:r w:rsidRPr="00822C88">
        <w:rPr>
          <w:rStyle w:val="FontStyle19"/>
          <w:rFonts w:ascii="Arial" w:hAnsi="Arial" w:cs="Arial"/>
        </w:rPr>
        <w:t>przyczynowo-skutkowymi</w:t>
      </w:r>
      <w:proofErr w:type="spellEnd"/>
      <w:r w:rsidRPr="00822C88">
        <w:rPr>
          <w:rStyle w:val="FontStyle19"/>
          <w:rFonts w:ascii="Arial" w:hAnsi="Arial" w:cs="Arial"/>
        </w:rPr>
        <w:t xml:space="preserve">. </w:t>
      </w:r>
    </w:p>
    <w:p w14:paraId="0F6A50D9" w14:textId="77777777" w:rsidR="00FD6F87" w:rsidRPr="00822C88" w:rsidRDefault="00FD6F87" w:rsidP="00E95827">
      <w:pPr>
        <w:pStyle w:val="Style4"/>
        <w:widowControl/>
        <w:spacing w:line="240" w:lineRule="auto"/>
        <w:rPr>
          <w:rFonts w:ascii="Arial" w:hAnsi="Arial" w:cs="Arial"/>
          <w:sz w:val="22"/>
          <w:szCs w:val="22"/>
        </w:rPr>
      </w:pPr>
      <w:r w:rsidRPr="00822C88">
        <w:rPr>
          <w:rStyle w:val="FontStyle19"/>
          <w:rFonts w:ascii="Arial" w:hAnsi="Arial" w:cs="Arial"/>
        </w:rPr>
        <w:t>System zarządzania palnikami (BMS) musi być zaprojektowany zgodnie z wymo</w:t>
      </w:r>
      <w:r w:rsidR="00D2067B">
        <w:rPr>
          <w:rStyle w:val="FontStyle19"/>
          <w:rFonts w:ascii="Arial" w:hAnsi="Arial" w:cs="Arial"/>
        </w:rPr>
        <w:t xml:space="preserve">gami norm: PN-EN 746-1,2,3, </w:t>
      </w:r>
      <w:r w:rsidRPr="00822C88">
        <w:rPr>
          <w:rStyle w:val="FontStyle19"/>
          <w:rFonts w:ascii="Arial" w:hAnsi="Arial" w:cs="Arial"/>
        </w:rPr>
        <w:t>norm przywołanych</w:t>
      </w:r>
      <w:r w:rsidR="004C0214">
        <w:rPr>
          <w:rStyle w:val="FontStyle19"/>
          <w:rFonts w:ascii="Arial" w:hAnsi="Arial" w:cs="Arial"/>
        </w:rPr>
        <w:t>,</w:t>
      </w:r>
      <w:r w:rsidRPr="00822C88">
        <w:rPr>
          <w:rStyle w:val="FontStyle19"/>
          <w:rFonts w:ascii="Arial" w:hAnsi="Arial" w:cs="Arial"/>
        </w:rPr>
        <w:t xml:space="preserve"> PN-EN 61508 i PN-</w:t>
      </w:r>
      <w:r w:rsidR="004C0214">
        <w:rPr>
          <w:rStyle w:val="FontStyle19"/>
          <w:rFonts w:ascii="Arial" w:hAnsi="Arial" w:cs="Arial"/>
        </w:rPr>
        <w:t>EN 61511 oraz norm dotyczących instalowania urządzeń w strefach zagrożonych wybuchem.</w:t>
      </w:r>
    </w:p>
    <w:p w14:paraId="7CAC5724" w14:textId="77777777" w:rsidR="00FD6F87" w:rsidRPr="00822C88" w:rsidRDefault="00FD6F87" w:rsidP="00E95827">
      <w:pPr>
        <w:pStyle w:val="Style4"/>
        <w:widowControl/>
        <w:spacing w:line="240" w:lineRule="auto"/>
        <w:rPr>
          <w:rFonts w:ascii="Arial" w:hAnsi="Arial" w:cs="Arial"/>
          <w:sz w:val="22"/>
          <w:szCs w:val="22"/>
        </w:rPr>
      </w:pPr>
    </w:p>
    <w:p w14:paraId="7A97F6C3" w14:textId="77777777" w:rsidR="00C543EC" w:rsidRDefault="00FD6F87" w:rsidP="00C543EC">
      <w:pPr>
        <w:pStyle w:val="Style4"/>
        <w:widowControl/>
        <w:spacing w:line="240" w:lineRule="auto"/>
        <w:rPr>
          <w:rStyle w:val="FontStyle19"/>
          <w:rFonts w:ascii="Arial" w:hAnsi="Arial" w:cs="Arial"/>
        </w:rPr>
      </w:pPr>
      <w:r w:rsidRPr="00822C88">
        <w:rPr>
          <w:rStyle w:val="FontStyle19"/>
          <w:rFonts w:ascii="Arial" w:hAnsi="Arial" w:cs="Arial"/>
        </w:rPr>
        <w:t>W sterowniku systemu BMS musi być skonfigurowany i wizualizowany w DCS alarm pierwszej przyczyny wyłączenia blokadowego dla pieca technologicznego. Do obsługi sterownika BMS należy zakupić na sterownię lub w pomieszczeniu szaf sterowniczych dedykowaną stację inżynierską - oddzielny komputer (stacja robocza, moni</w:t>
      </w:r>
      <w:r w:rsidR="00C543EC">
        <w:rPr>
          <w:rStyle w:val="FontStyle19"/>
          <w:rFonts w:ascii="Arial" w:hAnsi="Arial" w:cs="Arial"/>
        </w:rPr>
        <w:t xml:space="preserve">tor, klawiatura, mysz). </w:t>
      </w:r>
    </w:p>
    <w:p w14:paraId="32E28C41" w14:textId="77777777" w:rsidR="002529E4" w:rsidRDefault="002529E4" w:rsidP="00C543EC">
      <w:pPr>
        <w:pStyle w:val="Style4"/>
        <w:widowControl/>
        <w:spacing w:line="240" w:lineRule="auto"/>
        <w:rPr>
          <w:rStyle w:val="FontStyle19"/>
          <w:rFonts w:ascii="Arial" w:hAnsi="Arial" w:cs="Arial"/>
        </w:rPr>
      </w:pPr>
    </w:p>
    <w:p w14:paraId="382B655E" w14:textId="77777777" w:rsidR="00FD6F87" w:rsidRPr="00822C88" w:rsidRDefault="00FD6F87" w:rsidP="00E95827">
      <w:pPr>
        <w:pStyle w:val="Style4"/>
        <w:widowControl/>
        <w:spacing w:line="240" w:lineRule="auto"/>
        <w:rPr>
          <w:rStyle w:val="FontStyle19"/>
          <w:rFonts w:ascii="Arial" w:hAnsi="Arial" w:cs="Arial"/>
        </w:rPr>
      </w:pPr>
      <w:r w:rsidRPr="00822C88">
        <w:rPr>
          <w:rStyle w:val="FontStyle19"/>
          <w:rFonts w:ascii="Arial" w:hAnsi="Arial" w:cs="Arial"/>
        </w:rPr>
        <w:t>Dostarczone oprogramowanie podstawowe i rozwojowe (development, a także wyposażenie sprzętowe - jeśli jest to niezbędne) powinno zapewniać możliwość wykonywania konfiguracji sterownika oraz jej zmianę.</w:t>
      </w:r>
    </w:p>
    <w:p w14:paraId="73DC931F" w14:textId="77777777" w:rsidR="00CF371B" w:rsidRDefault="00CF371B" w:rsidP="00E95827">
      <w:pPr>
        <w:pStyle w:val="Style11"/>
        <w:widowControl/>
        <w:tabs>
          <w:tab w:val="left" w:pos="710"/>
        </w:tabs>
        <w:jc w:val="left"/>
        <w:rPr>
          <w:rStyle w:val="FontStyle19"/>
          <w:rFonts w:ascii="Arial" w:hAnsi="Arial" w:cs="Arial"/>
        </w:rPr>
      </w:pPr>
    </w:p>
    <w:p w14:paraId="70051381" w14:textId="77777777" w:rsidR="00C5240D" w:rsidRPr="00CA48EC" w:rsidRDefault="00C5240D" w:rsidP="00E95827">
      <w:pPr>
        <w:pStyle w:val="Nagwek1"/>
        <w:numPr>
          <w:ilvl w:val="3"/>
          <w:numId w:val="1"/>
        </w:numPr>
        <w:tabs>
          <w:tab w:val="clear" w:pos="2160"/>
          <w:tab w:val="num" w:pos="851"/>
        </w:tabs>
        <w:ind w:left="851" w:hanging="851"/>
      </w:pPr>
      <w:bookmarkStart w:id="77" w:name="_Toc475077814"/>
      <w:r w:rsidRPr="00822C88">
        <w:t>Przełączniki bocznikujące typu MOS i POS</w:t>
      </w:r>
      <w:bookmarkEnd w:id="77"/>
    </w:p>
    <w:p w14:paraId="0DCA36D3" w14:textId="77777777" w:rsidR="00CF371B" w:rsidRDefault="00CF371B" w:rsidP="00E95827">
      <w:pPr>
        <w:jc w:val="both"/>
        <w:rPr>
          <w:rFonts w:ascii="Arial" w:hAnsi="Arial" w:cs="Arial"/>
          <w:sz w:val="22"/>
          <w:szCs w:val="22"/>
        </w:rPr>
      </w:pPr>
    </w:p>
    <w:p w14:paraId="21A5F2FA" w14:textId="77777777" w:rsidR="00CF371B" w:rsidRPr="00CF27D5" w:rsidRDefault="00C873F2" w:rsidP="00E95827">
      <w:pPr>
        <w:jc w:val="both"/>
        <w:rPr>
          <w:rFonts w:ascii="Arial" w:hAnsi="Arial" w:cs="Arial"/>
          <w:sz w:val="22"/>
          <w:szCs w:val="22"/>
        </w:rPr>
      </w:pPr>
      <w:r>
        <w:rPr>
          <w:rFonts w:ascii="Arial" w:hAnsi="Arial" w:cs="Arial"/>
          <w:sz w:val="22"/>
          <w:szCs w:val="22"/>
        </w:rPr>
        <w:t xml:space="preserve">Szczegółowe informacje </w:t>
      </w:r>
      <w:r w:rsidR="00CF371B">
        <w:rPr>
          <w:rFonts w:ascii="Arial" w:hAnsi="Arial" w:cs="Arial"/>
          <w:sz w:val="22"/>
          <w:szCs w:val="22"/>
        </w:rPr>
        <w:t xml:space="preserve">nt. </w:t>
      </w:r>
      <w:r>
        <w:rPr>
          <w:rFonts w:ascii="Arial" w:hAnsi="Arial" w:cs="Arial"/>
          <w:sz w:val="22"/>
          <w:szCs w:val="22"/>
        </w:rPr>
        <w:t xml:space="preserve">przełączników bocznikujących typu MOS i POS są zawarte         w rozdziale </w:t>
      </w:r>
      <w:r w:rsidR="001058C2">
        <w:rPr>
          <w:rFonts w:ascii="Arial" w:hAnsi="Arial" w:cs="Arial"/>
          <w:sz w:val="22"/>
          <w:szCs w:val="22"/>
        </w:rPr>
        <w:t>8</w:t>
      </w:r>
      <w:r>
        <w:rPr>
          <w:rFonts w:ascii="Arial" w:hAnsi="Arial" w:cs="Arial"/>
          <w:sz w:val="22"/>
          <w:szCs w:val="22"/>
        </w:rPr>
        <w:t>.2.</w:t>
      </w:r>
    </w:p>
    <w:p w14:paraId="76672EBE" w14:textId="77777777" w:rsidR="00C873F2" w:rsidRDefault="00C873F2" w:rsidP="00E95827">
      <w:pPr>
        <w:pStyle w:val="Style11"/>
        <w:widowControl/>
        <w:tabs>
          <w:tab w:val="left" w:pos="710"/>
        </w:tabs>
        <w:jc w:val="left"/>
        <w:rPr>
          <w:rStyle w:val="FontStyle19"/>
          <w:rFonts w:ascii="Arial" w:hAnsi="Arial" w:cs="Arial"/>
        </w:rPr>
      </w:pPr>
    </w:p>
    <w:p w14:paraId="6F792BA0" w14:textId="77777777" w:rsidR="00C873F2" w:rsidRPr="00CA48EC" w:rsidRDefault="00C873F2" w:rsidP="00E95827">
      <w:pPr>
        <w:pStyle w:val="Nagwek1"/>
        <w:numPr>
          <w:ilvl w:val="3"/>
          <w:numId w:val="1"/>
        </w:numPr>
        <w:tabs>
          <w:tab w:val="clear" w:pos="2160"/>
          <w:tab w:val="num" w:pos="851"/>
        </w:tabs>
        <w:ind w:left="851" w:hanging="851"/>
      </w:pPr>
      <w:bookmarkStart w:id="78" w:name="_Toc475077815"/>
      <w:r w:rsidRPr="00CA48EC">
        <w:t>Logika sterowania i blokad</w:t>
      </w:r>
      <w:bookmarkEnd w:id="78"/>
    </w:p>
    <w:p w14:paraId="168B9C07" w14:textId="77777777" w:rsidR="00C873F2" w:rsidRDefault="00C873F2" w:rsidP="00E95827">
      <w:pPr>
        <w:jc w:val="both"/>
        <w:rPr>
          <w:rFonts w:ascii="Arial" w:hAnsi="Arial" w:cs="Arial"/>
          <w:sz w:val="22"/>
          <w:szCs w:val="22"/>
        </w:rPr>
      </w:pPr>
    </w:p>
    <w:p w14:paraId="04ED789C"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Logiki ster</w:t>
      </w:r>
      <w:r w:rsidR="00FA0001">
        <w:rPr>
          <w:rStyle w:val="FontStyle19"/>
          <w:rFonts w:ascii="Arial" w:hAnsi="Arial" w:cs="Arial"/>
        </w:rPr>
        <w:t>owania, schematy i wyposażenie BMS</w:t>
      </w:r>
      <w:r w:rsidRPr="00822C88">
        <w:rPr>
          <w:rStyle w:val="FontStyle19"/>
          <w:rFonts w:ascii="Arial" w:hAnsi="Arial" w:cs="Arial"/>
        </w:rPr>
        <w:t xml:space="preserve"> musi spełniać wymagania TUV oraz API 550 część III „Zasady pracy pieców z pół-automatycznym systemem sterowania </w:t>
      </w:r>
      <w:r>
        <w:rPr>
          <w:rStyle w:val="FontStyle19"/>
          <w:rFonts w:ascii="Arial" w:hAnsi="Arial" w:cs="Arial"/>
        </w:rPr>
        <w:t xml:space="preserve">                   </w:t>
      </w:r>
      <w:r w:rsidRPr="00822C88">
        <w:rPr>
          <w:rStyle w:val="FontStyle19"/>
          <w:rFonts w:ascii="Arial" w:hAnsi="Arial" w:cs="Arial"/>
        </w:rPr>
        <w:t>z możliwością przejścia w tryb ręcznego sterowania".</w:t>
      </w:r>
    </w:p>
    <w:p w14:paraId="2538B7C3"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Półautomatyczne sterowanie, określane też jako nadzorowane przez operatora - to sterowanie, w którym wszystkie fazy startu pieca (testy szczelności, przedmuch, zapalanie palników pilotujących i głównych), jak również zatrzymanie pieca są realizowane w sekwencji po inicjacji przyciskami, zlokalizowanymi na panelu lokalnym (LP), warunkowanych przez system BMS poprawnym zakończeniem poprzedniej fazy i uwzględnieniem warunków uruchomienia oraz obowiązujących blokad. W tym sterowaniu wykwalifikowany operator </w:t>
      </w:r>
      <w:r w:rsidRPr="00822C88">
        <w:rPr>
          <w:rStyle w:val="FontStyle19"/>
          <w:rFonts w:ascii="Arial" w:hAnsi="Arial" w:cs="Arial"/>
        </w:rPr>
        <w:lastRenderedPageBreak/>
        <w:t xml:space="preserve">ponosi odpowiedzialność za prawidłowy rozruch i zatrzymanie pieca. Logiki sterowania pieca </w:t>
      </w:r>
      <w:r>
        <w:rPr>
          <w:rStyle w:val="FontStyle19"/>
          <w:rFonts w:ascii="Arial" w:hAnsi="Arial" w:cs="Arial"/>
        </w:rPr>
        <w:t>muszą</w:t>
      </w:r>
      <w:r w:rsidRPr="00822C88">
        <w:rPr>
          <w:rStyle w:val="FontStyle19"/>
          <w:rFonts w:ascii="Arial" w:hAnsi="Arial" w:cs="Arial"/>
        </w:rPr>
        <w:t xml:space="preserve"> zapewniać pełną automatykę za wyjątkiem rozpalania palników. W uzasadnionych przypadkach dopuszcza się automatyczne rozpalanie palników pilotowych. Logiki będą wykonywane przez sterownik BMS z wizualizacją i sterowaniem z konsol operatorskich DCS.</w:t>
      </w:r>
    </w:p>
    <w:p w14:paraId="0BEE8B6F"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Schematy logik BMS </w:t>
      </w:r>
      <w:r w:rsidR="007D64A3">
        <w:rPr>
          <w:rStyle w:val="FontStyle19"/>
          <w:rFonts w:ascii="Arial" w:hAnsi="Arial" w:cs="Arial"/>
        </w:rPr>
        <w:t>muszą</w:t>
      </w:r>
      <w:r w:rsidRPr="00822C88">
        <w:rPr>
          <w:rStyle w:val="FontStyle19"/>
          <w:rFonts w:ascii="Arial" w:hAnsi="Arial" w:cs="Arial"/>
        </w:rPr>
        <w:t xml:space="preserve"> być zrealizowane w logice negatywnej, tj. wszystkie sygnały blokadowe </w:t>
      </w:r>
      <w:r>
        <w:rPr>
          <w:rStyle w:val="FontStyle19"/>
          <w:rFonts w:ascii="Arial" w:hAnsi="Arial" w:cs="Arial"/>
        </w:rPr>
        <w:t>muszą</w:t>
      </w:r>
      <w:r w:rsidRPr="00822C88">
        <w:rPr>
          <w:rStyle w:val="FontStyle19"/>
          <w:rFonts w:ascii="Arial" w:hAnsi="Arial" w:cs="Arial"/>
        </w:rPr>
        <w:t xml:space="preserve"> być aktywowane logicznym stanem „0", rozumianym jako brak sygnału (napięcia).</w:t>
      </w:r>
    </w:p>
    <w:p w14:paraId="5967E1C3" w14:textId="77777777"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Struktura schematów logicznych systemu BMS</w:t>
      </w:r>
      <w:r>
        <w:rPr>
          <w:rStyle w:val="FontStyle19"/>
          <w:rFonts w:ascii="Arial" w:hAnsi="Arial" w:cs="Arial"/>
        </w:rPr>
        <w:t xml:space="preserve"> wygląda następująco</w:t>
      </w:r>
      <w:r w:rsidRPr="00822C88">
        <w:rPr>
          <w:rStyle w:val="FontStyle19"/>
          <w:rFonts w:ascii="Arial" w:hAnsi="Arial" w:cs="Arial"/>
        </w:rPr>
        <w:t>:</w:t>
      </w:r>
    </w:p>
    <w:p w14:paraId="014CD7C6"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obróbka sygnałów wejściowych, z uwzględnieniem przełączników bocznikujących</w:t>
      </w:r>
    </w:p>
    <w:p w14:paraId="7BFE89EA" w14:textId="77777777" w:rsidR="00C873F2"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typu MOS i POS</w:t>
      </w:r>
      <w:r>
        <w:rPr>
          <w:rStyle w:val="FontStyle19"/>
          <w:rFonts w:ascii="Arial" w:hAnsi="Arial" w:cs="Arial"/>
        </w:rPr>
        <w:t>,</w:t>
      </w:r>
    </w:p>
    <w:p w14:paraId="6EFDBEAE"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blokady z sygnalizacją gotowości do kasowania</w:t>
      </w:r>
      <w:r>
        <w:rPr>
          <w:rStyle w:val="FontStyle19"/>
          <w:rFonts w:ascii="Arial" w:hAnsi="Arial" w:cs="Arial"/>
        </w:rPr>
        <w:t>,</w:t>
      </w:r>
    </w:p>
    <w:p w14:paraId="17891B84"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sekwencja uruchomienia</w:t>
      </w:r>
      <w:r>
        <w:rPr>
          <w:rStyle w:val="FontStyle19"/>
          <w:rFonts w:ascii="Arial" w:hAnsi="Arial" w:cs="Arial"/>
        </w:rPr>
        <w:t>,</w:t>
      </w:r>
    </w:p>
    <w:p w14:paraId="01F145A3"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wysterowanie wyjść na zawory</w:t>
      </w:r>
      <w:r>
        <w:rPr>
          <w:rStyle w:val="FontStyle19"/>
          <w:rFonts w:ascii="Arial" w:hAnsi="Arial" w:cs="Arial"/>
        </w:rPr>
        <w:t>,</w:t>
      </w:r>
    </w:p>
    <w:p w14:paraId="200937E9"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obsługi dodatkowe (logika pierwszego wyłączenia, kontrola niezgodności stanu</w:t>
      </w:r>
    </w:p>
    <w:p w14:paraId="1CB2BA3E" w14:textId="77777777" w:rsidR="00C873F2" w:rsidRPr="00822C88" w:rsidRDefault="00C873F2" w:rsidP="00E95827">
      <w:pPr>
        <w:pStyle w:val="Style13"/>
        <w:widowControl/>
        <w:tabs>
          <w:tab w:val="left" w:pos="710"/>
        </w:tabs>
        <w:spacing w:line="240" w:lineRule="auto"/>
        <w:ind w:left="360" w:firstLine="0"/>
        <w:jc w:val="left"/>
        <w:rPr>
          <w:rStyle w:val="FontStyle19"/>
          <w:rFonts w:ascii="Arial" w:hAnsi="Arial" w:cs="Arial"/>
        </w:rPr>
      </w:pPr>
      <w:r w:rsidRPr="00822C88">
        <w:rPr>
          <w:rStyle w:val="FontStyle19"/>
          <w:rFonts w:ascii="Arial" w:hAnsi="Arial" w:cs="Arial"/>
        </w:rPr>
        <w:t xml:space="preserve">      zaworów z wydaną komendą, itp.)</w:t>
      </w:r>
      <w:r>
        <w:rPr>
          <w:rStyle w:val="FontStyle19"/>
          <w:rFonts w:ascii="Arial" w:hAnsi="Arial" w:cs="Arial"/>
        </w:rPr>
        <w:t>.</w:t>
      </w:r>
    </w:p>
    <w:p w14:paraId="0F9FA9C7" w14:textId="77777777" w:rsidR="00C873F2" w:rsidRDefault="00C873F2" w:rsidP="00E95827">
      <w:pPr>
        <w:pStyle w:val="Style11"/>
        <w:widowControl/>
        <w:tabs>
          <w:tab w:val="left" w:pos="710"/>
        </w:tabs>
        <w:jc w:val="left"/>
        <w:rPr>
          <w:rStyle w:val="FontStyle19"/>
          <w:rFonts w:ascii="Arial" w:hAnsi="Arial" w:cs="Arial"/>
        </w:rPr>
      </w:pPr>
    </w:p>
    <w:p w14:paraId="7B40F52E" w14:textId="77777777" w:rsidR="00C873F2" w:rsidRDefault="007D64A3" w:rsidP="00E95827">
      <w:pPr>
        <w:pStyle w:val="Nagwek1"/>
        <w:numPr>
          <w:ilvl w:val="3"/>
          <w:numId w:val="1"/>
        </w:numPr>
        <w:tabs>
          <w:tab w:val="clear" w:pos="2160"/>
          <w:tab w:val="num" w:pos="851"/>
        </w:tabs>
        <w:ind w:left="851" w:hanging="851"/>
      </w:pPr>
      <w:bookmarkStart w:id="79" w:name="_Toc475077816"/>
      <w:r>
        <w:t>Logiki dla bezpiecznego rozruchu pieca</w:t>
      </w:r>
      <w:bookmarkEnd w:id="79"/>
    </w:p>
    <w:p w14:paraId="060AE744" w14:textId="77777777" w:rsidR="007D64A3" w:rsidRPr="007D64A3" w:rsidRDefault="007D64A3" w:rsidP="00E95827">
      <w:pPr>
        <w:rPr>
          <w:rFonts w:eastAsia="Arial Unicode MS"/>
        </w:rPr>
      </w:pPr>
    </w:p>
    <w:p w14:paraId="6B56D16D" w14:textId="77777777" w:rsidR="00C873F2"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Program sekwencyjny do bezpiecznego uruchamiania i wyłączania pieca musi zawierać:</w:t>
      </w:r>
    </w:p>
    <w:p w14:paraId="7CAD2580"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w</w:t>
      </w:r>
      <w:r w:rsidRPr="00822C88">
        <w:rPr>
          <w:rStyle w:val="FontStyle19"/>
          <w:rFonts w:ascii="Arial" w:hAnsi="Arial" w:cs="Arial"/>
        </w:rPr>
        <w:t>arunki startowe</w:t>
      </w:r>
      <w:r>
        <w:rPr>
          <w:rStyle w:val="FontStyle19"/>
          <w:rFonts w:ascii="Arial" w:hAnsi="Arial" w:cs="Arial"/>
        </w:rPr>
        <w:t>,</w:t>
      </w:r>
    </w:p>
    <w:p w14:paraId="198496B7"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t</w:t>
      </w:r>
      <w:r w:rsidRPr="00822C88">
        <w:rPr>
          <w:rStyle w:val="FontStyle19"/>
          <w:rFonts w:ascii="Arial" w:hAnsi="Arial" w:cs="Arial"/>
        </w:rPr>
        <w:t>est szczelności</w:t>
      </w:r>
      <w:r>
        <w:rPr>
          <w:rStyle w:val="FontStyle19"/>
          <w:rFonts w:ascii="Arial" w:hAnsi="Arial" w:cs="Arial"/>
        </w:rPr>
        <w:t>,</w:t>
      </w:r>
    </w:p>
    <w:p w14:paraId="0E969DA9"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rocedury przewietrzania</w:t>
      </w:r>
      <w:r>
        <w:rPr>
          <w:rStyle w:val="FontStyle19"/>
          <w:rFonts w:ascii="Arial" w:hAnsi="Arial" w:cs="Arial"/>
        </w:rPr>
        <w:t>,</w:t>
      </w:r>
    </w:p>
    <w:p w14:paraId="432B1231"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ół-automatyczne rozpalanie pieca</w:t>
      </w:r>
      <w:r>
        <w:rPr>
          <w:rStyle w:val="FontStyle19"/>
          <w:rFonts w:ascii="Arial" w:hAnsi="Arial" w:cs="Arial"/>
        </w:rPr>
        <w:t>,</w:t>
      </w:r>
    </w:p>
    <w:p w14:paraId="6665CBAC"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Pr>
          <w:rStyle w:val="FontStyle19"/>
          <w:rFonts w:ascii="Arial" w:hAnsi="Arial" w:cs="Arial"/>
        </w:rPr>
        <w:t>p</w:t>
      </w:r>
      <w:r w:rsidRPr="00822C88">
        <w:rPr>
          <w:rStyle w:val="FontStyle19"/>
          <w:rFonts w:ascii="Arial" w:hAnsi="Arial" w:cs="Arial"/>
        </w:rPr>
        <w:t xml:space="preserve">rocedury </w:t>
      </w:r>
      <w:proofErr w:type="spellStart"/>
      <w:r w:rsidRPr="00822C88">
        <w:rPr>
          <w:rStyle w:val="FontStyle19"/>
          <w:rFonts w:ascii="Arial" w:hAnsi="Arial" w:cs="Arial"/>
        </w:rPr>
        <w:t>wyłączeń</w:t>
      </w:r>
      <w:proofErr w:type="spellEnd"/>
      <w:r w:rsidRPr="00822C88">
        <w:rPr>
          <w:rStyle w:val="FontStyle19"/>
          <w:rFonts w:ascii="Arial" w:hAnsi="Arial" w:cs="Arial"/>
        </w:rPr>
        <w:t xml:space="preserve"> awaryjnych</w:t>
      </w:r>
      <w:r>
        <w:rPr>
          <w:rStyle w:val="FontStyle19"/>
          <w:rFonts w:ascii="Arial" w:hAnsi="Arial" w:cs="Arial"/>
        </w:rPr>
        <w:t>.</w:t>
      </w:r>
    </w:p>
    <w:p w14:paraId="6A437892" w14:textId="77777777" w:rsidR="00C873F2" w:rsidRPr="00822C88" w:rsidRDefault="00C873F2" w:rsidP="00E95827">
      <w:pPr>
        <w:pStyle w:val="Style4"/>
        <w:widowControl/>
        <w:spacing w:line="240" w:lineRule="auto"/>
        <w:rPr>
          <w:rStyle w:val="FontStyle19"/>
          <w:rFonts w:ascii="Arial" w:hAnsi="Arial" w:cs="Arial"/>
        </w:rPr>
      </w:pPr>
    </w:p>
    <w:p w14:paraId="3975793E"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Wszystkie sygnały alarmowe w celach </w:t>
      </w:r>
      <w:r>
        <w:rPr>
          <w:rStyle w:val="FontStyle19"/>
          <w:rFonts w:ascii="Arial" w:hAnsi="Arial" w:cs="Arial"/>
        </w:rPr>
        <w:t>wizualizacji</w:t>
      </w:r>
      <w:r w:rsidRPr="00822C88">
        <w:rPr>
          <w:rStyle w:val="FontStyle19"/>
          <w:rFonts w:ascii="Arial" w:hAnsi="Arial" w:cs="Arial"/>
        </w:rPr>
        <w:t xml:space="preserve"> muszą być przesłane do DCS redundantnym łączem komunikacyjnym.</w:t>
      </w:r>
    </w:p>
    <w:p w14:paraId="6AB91131" w14:textId="77777777" w:rsidR="00C873F2" w:rsidRPr="00822C88" w:rsidRDefault="00C873F2" w:rsidP="00E95827">
      <w:pPr>
        <w:pStyle w:val="Style4"/>
        <w:widowControl/>
        <w:spacing w:line="240" w:lineRule="auto"/>
        <w:rPr>
          <w:rStyle w:val="FontStyle19"/>
          <w:rFonts w:ascii="Arial" w:hAnsi="Arial" w:cs="Arial"/>
        </w:rPr>
      </w:pPr>
      <w:r w:rsidRPr="00822C88">
        <w:rPr>
          <w:rStyle w:val="FontStyle19"/>
          <w:rFonts w:ascii="Arial" w:hAnsi="Arial" w:cs="Arial"/>
        </w:rPr>
        <w:t xml:space="preserve">Dodatkowo w DCS </w:t>
      </w:r>
      <w:r w:rsidR="00D46FD3">
        <w:rPr>
          <w:rStyle w:val="FontStyle19"/>
          <w:rFonts w:ascii="Arial" w:hAnsi="Arial" w:cs="Arial"/>
        </w:rPr>
        <w:t>muszą</w:t>
      </w:r>
      <w:r w:rsidRPr="00822C88">
        <w:rPr>
          <w:rStyle w:val="FontStyle19"/>
          <w:rFonts w:ascii="Arial" w:hAnsi="Arial" w:cs="Arial"/>
        </w:rPr>
        <w:t xml:space="preserve"> być wykonane grafiki ilustrujące zbiorczo stan logiki BMS oraz poszczególne kroki rozpalania</w:t>
      </w:r>
      <w:r>
        <w:rPr>
          <w:rStyle w:val="FontStyle19"/>
          <w:rFonts w:ascii="Arial" w:hAnsi="Arial" w:cs="Arial"/>
        </w:rPr>
        <w:t xml:space="preserve"> pieca</w:t>
      </w:r>
      <w:r w:rsidRPr="00822C88">
        <w:rPr>
          <w:rStyle w:val="FontStyle19"/>
          <w:rFonts w:ascii="Arial" w:hAnsi="Arial" w:cs="Arial"/>
        </w:rPr>
        <w:t>.</w:t>
      </w:r>
    </w:p>
    <w:p w14:paraId="58D5848D" w14:textId="77777777" w:rsidR="00C873F2" w:rsidRPr="00822C88" w:rsidRDefault="00C873F2" w:rsidP="00E95827">
      <w:pPr>
        <w:pStyle w:val="Style4"/>
        <w:widowControl/>
        <w:spacing w:line="240" w:lineRule="auto"/>
        <w:jc w:val="left"/>
        <w:rPr>
          <w:rFonts w:ascii="Arial" w:hAnsi="Arial" w:cs="Arial"/>
          <w:sz w:val="22"/>
          <w:szCs w:val="22"/>
        </w:rPr>
      </w:pPr>
    </w:p>
    <w:p w14:paraId="124B09D0" w14:textId="77777777" w:rsidR="00C873F2" w:rsidRDefault="00C873F2" w:rsidP="00E95827">
      <w:pPr>
        <w:pStyle w:val="Style4"/>
        <w:widowControl/>
        <w:spacing w:line="240" w:lineRule="auto"/>
        <w:jc w:val="left"/>
        <w:rPr>
          <w:rStyle w:val="FontStyle19"/>
          <w:rFonts w:ascii="Arial" w:hAnsi="Arial" w:cs="Arial"/>
        </w:rPr>
      </w:pPr>
      <w:r w:rsidRPr="00822C88">
        <w:rPr>
          <w:rStyle w:val="FontStyle19"/>
          <w:rFonts w:ascii="Arial" w:hAnsi="Arial" w:cs="Arial"/>
        </w:rPr>
        <w:t xml:space="preserve">Ogólna sekwencja startowa </w:t>
      </w:r>
      <w:r>
        <w:rPr>
          <w:rStyle w:val="FontStyle19"/>
          <w:rFonts w:ascii="Arial" w:hAnsi="Arial" w:cs="Arial"/>
        </w:rPr>
        <w:t xml:space="preserve">musi </w:t>
      </w:r>
      <w:r w:rsidRPr="00822C88">
        <w:rPr>
          <w:rStyle w:val="FontStyle19"/>
          <w:rFonts w:ascii="Arial" w:hAnsi="Arial" w:cs="Arial"/>
        </w:rPr>
        <w:t>składać się z następujących kroków:</w:t>
      </w:r>
    </w:p>
    <w:p w14:paraId="63C43C50"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sprawdzenie warunków początkowych:</w:t>
      </w:r>
    </w:p>
    <w:p w14:paraId="7A4ABB66"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poprawne ustawienie poszczególnych zaworów (przepustnica spalin otwarta, automatyczne zawory na liniach paliwowych w pozycji bezpiecznej, tj. zawory odcinające zamknięte, zawory odpowietrzające otwarte, zawory automatyczne (lub ręczne w trybie PÓŁAUTOMATYCZNYM) na palnikach zamknięte)</w:t>
      </w:r>
      <w:r>
        <w:rPr>
          <w:rStyle w:val="FontStyle19"/>
          <w:rFonts w:ascii="Arial" w:hAnsi="Arial" w:cs="Arial"/>
        </w:rPr>
        <w:t>,</w:t>
      </w:r>
    </w:p>
    <w:p w14:paraId="20043F4D"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sygnały blokadowe w stanie nieaktywnym</w:t>
      </w:r>
      <w:r>
        <w:rPr>
          <w:rStyle w:val="FontStyle19"/>
          <w:rFonts w:ascii="Arial" w:hAnsi="Arial" w:cs="Arial"/>
        </w:rPr>
        <w:t>,</w:t>
      </w:r>
    </w:p>
    <w:p w14:paraId="5DFD4191"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resetowanie logiki systemu zabezpieczeń (przyciskiem na panelu lokalnym lub na ekranie stacji operatorskiej w sterowni)</w:t>
      </w:r>
      <w:r>
        <w:rPr>
          <w:rStyle w:val="FontStyle19"/>
          <w:rFonts w:ascii="Arial" w:hAnsi="Arial" w:cs="Arial"/>
        </w:rPr>
        <w:t>,</w:t>
      </w:r>
    </w:p>
    <w:p w14:paraId="57C93449"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 xml:space="preserve">załączenie wentylatorów nadmuchowego i wyciągowego (nie dotyczy pieców z </w:t>
      </w:r>
    </w:p>
    <w:p w14:paraId="5CE7C1D7" w14:textId="77777777" w:rsidR="00C873F2" w:rsidRDefault="00C873F2" w:rsidP="00E95827">
      <w:pPr>
        <w:pStyle w:val="Style13"/>
        <w:widowControl/>
        <w:tabs>
          <w:tab w:val="left" w:pos="715"/>
        </w:tabs>
        <w:spacing w:line="240" w:lineRule="auto"/>
        <w:ind w:left="360" w:firstLine="0"/>
        <w:rPr>
          <w:rStyle w:val="FontStyle19"/>
          <w:rFonts w:ascii="Arial" w:hAnsi="Arial" w:cs="Arial"/>
        </w:rPr>
      </w:pPr>
      <w:r w:rsidRPr="00822C88">
        <w:rPr>
          <w:rStyle w:val="FontStyle19"/>
          <w:rFonts w:ascii="Arial" w:hAnsi="Arial" w:cs="Arial"/>
        </w:rPr>
        <w:t xml:space="preserve">      ciągiem naturalnym)</w:t>
      </w:r>
      <w:r>
        <w:rPr>
          <w:rStyle w:val="FontStyle19"/>
          <w:rFonts w:ascii="Arial" w:hAnsi="Arial" w:cs="Arial"/>
        </w:rPr>
        <w:t>,</w:t>
      </w:r>
    </w:p>
    <w:p w14:paraId="42042F78"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pilotujących</w:t>
      </w:r>
      <w:r>
        <w:rPr>
          <w:rStyle w:val="FontStyle19"/>
          <w:rFonts w:ascii="Arial" w:hAnsi="Arial" w:cs="Arial"/>
        </w:rPr>
        <w:t>,</w:t>
      </w:r>
    </w:p>
    <w:p w14:paraId="359DEAAE" w14:textId="77777777" w:rsidR="00C873F2" w:rsidRPr="00822C88"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test szczelności linii paliwa do palników głównych</w:t>
      </w:r>
      <w:r>
        <w:rPr>
          <w:rStyle w:val="FontStyle19"/>
          <w:rFonts w:ascii="Arial" w:hAnsi="Arial" w:cs="Arial"/>
        </w:rPr>
        <w:t>,</w:t>
      </w:r>
    </w:p>
    <w:p w14:paraId="0640F81F" w14:textId="77777777"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Oba testy szczelności mogą być przeprowadzone w tym samym czasie. W czasie testu szczelności zawory regulacyjne na liniach paliwowych muszą być całkowicie otwarte (ak</w:t>
      </w:r>
      <w:r w:rsidR="00CF5616">
        <w:rPr>
          <w:rStyle w:val="FontStyle19"/>
          <w:rFonts w:ascii="Arial" w:hAnsi="Arial" w:cs="Arial"/>
        </w:rPr>
        <w:t>cja realizowana w systemie DCS).</w:t>
      </w:r>
    </w:p>
    <w:p w14:paraId="057B67C0" w14:textId="77777777" w:rsidR="00C873F2" w:rsidRDefault="00C873F2" w:rsidP="00E95827">
      <w:pPr>
        <w:pStyle w:val="Style11"/>
        <w:widowControl/>
        <w:numPr>
          <w:ilvl w:val="0"/>
          <w:numId w:val="144"/>
        </w:numPr>
        <w:tabs>
          <w:tab w:val="clear" w:pos="360"/>
          <w:tab w:val="left" w:pos="720"/>
        </w:tabs>
        <w:ind w:left="709" w:hanging="283"/>
        <w:rPr>
          <w:rStyle w:val="FontStyle19"/>
          <w:rFonts w:ascii="Arial" w:hAnsi="Arial" w:cs="Arial"/>
        </w:rPr>
      </w:pPr>
      <w:r w:rsidRPr="00822C88">
        <w:rPr>
          <w:rStyle w:val="FontStyle19"/>
          <w:rFonts w:ascii="Arial" w:hAnsi="Arial" w:cs="Arial"/>
        </w:rPr>
        <w:lastRenderedPageBreak/>
        <w:t>przedmuch pieca, ustawienie przepływu powietrza dla uzyskania wymiany objętości pieca zgodnie z PN-EN 746 (dla pieców z ciągiem naturalnym start wentylatora   przedmuchu)</w:t>
      </w:r>
      <w:r>
        <w:rPr>
          <w:rStyle w:val="FontStyle19"/>
          <w:rFonts w:ascii="Arial" w:hAnsi="Arial" w:cs="Arial"/>
        </w:rPr>
        <w:t>,</w:t>
      </w:r>
    </w:p>
    <w:p w14:paraId="6A47E3D9"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pilotujących:</w:t>
      </w:r>
    </w:p>
    <w:p w14:paraId="62FCF763"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ustawienie odpowiedniego przepływu powietrza dla zapewnienia bezpieczeństwa pieca w przypadku nieudanego zapłonu i napływu gazu do komory (nie dotyczy pieców z ciągiem naturalnym)</w:t>
      </w:r>
      <w:r>
        <w:rPr>
          <w:rStyle w:val="FontStyle19"/>
          <w:rFonts w:ascii="Arial" w:hAnsi="Arial" w:cs="Arial"/>
        </w:rPr>
        <w:t>,</w:t>
      </w:r>
    </w:p>
    <w:p w14:paraId="1DAB7EF6"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otwarcie linii podawania paliwa (zamknięcie automatycznego zaworu odpowietrzającego, po potwierdzeniu zamknięcia, otwarcie zaworów odcinających)</w:t>
      </w:r>
      <w:r>
        <w:rPr>
          <w:rStyle w:val="FontStyle19"/>
          <w:rFonts w:ascii="Arial" w:hAnsi="Arial" w:cs="Arial"/>
        </w:rPr>
        <w:t>,</w:t>
      </w:r>
    </w:p>
    <w:p w14:paraId="57326FB8"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 xml:space="preserve">otwarcie automatycznego (lub ręcznego w przypadku sterowania PÓŁAUTOMATYCZNEGO) zaworu </w:t>
      </w:r>
      <w:proofErr w:type="spellStart"/>
      <w:r w:rsidRPr="00822C88">
        <w:rPr>
          <w:rStyle w:val="FontStyle19"/>
          <w:rFonts w:ascii="Arial" w:hAnsi="Arial" w:cs="Arial"/>
        </w:rPr>
        <w:t>przypalnikowego</w:t>
      </w:r>
      <w:proofErr w:type="spellEnd"/>
      <w:r>
        <w:rPr>
          <w:rStyle w:val="FontStyle19"/>
          <w:rFonts w:ascii="Arial" w:hAnsi="Arial" w:cs="Arial"/>
        </w:rPr>
        <w:t>,</w:t>
      </w:r>
    </w:p>
    <w:p w14:paraId="44F4C334"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start zapalarki (podanie impulsu załączającego)</w:t>
      </w:r>
      <w:r>
        <w:rPr>
          <w:rStyle w:val="FontStyle19"/>
          <w:rFonts w:ascii="Arial" w:hAnsi="Arial" w:cs="Arial"/>
        </w:rPr>
        <w:t>,</w:t>
      </w:r>
    </w:p>
    <w:p w14:paraId="7CF1882A" w14:textId="77777777" w:rsidR="00C873F2" w:rsidRPr="00A64794" w:rsidRDefault="00C873F2" w:rsidP="00E95827">
      <w:pPr>
        <w:numPr>
          <w:ilvl w:val="1"/>
          <w:numId w:val="144"/>
        </w:numPr>
        <w:autoSpaceDE w:val="0"/>
        <w:autoSpaceDN w:val="0"/>
        <w:adjustRightInd w:val="0"/>
        <w:contextualSpacing/>
        <w:jc w:val="both"/>
        <w:rPr>
          <w:rStyle w:val="FontStyle19"/>
          <w:rFonts w:ascii="Arial" w:eastAsia="Calibri" w:hAnsi="Arial" w:cs="Arial"/>
          <w:lang w:eastAsia="en-US"/>
        </w:rPr>
      </w:pPr>
      <w:r w:rsidRPr="00822C88">
        <w:rPr>
          <w:rStyle w:val="FontStyle19"/>
          <w:rFonts w:ascii="Arial" w:hAnsi="Arial" w:cs="Arial"/>
        </w:rPr>
        <w:t>detekcja i kontrola obecności płomienia</w:t>
      </w:r>
      <w:r>
        <w:rPr>
          <w:rStyle w:val="FontStyle19"/>
          <w:rFonts w:ascii="Arial" w:hAnsi="Arial" w:cs="Arial"/>
        </w:rPr>
        <w:t>,</w:t>
      </w:r>
    </w:p>
    <w:p w14:paraId="5901B123" w14:textId="77777777" w:rsidR="00C873F2" w:rsidRDefault="00C873F2" w:rsidP="00E95827">
      <w:pPr>
        <w:pStyle w:val="Style4"/>
        <w:widowControl/>
        <w:spacing w:line="240" w:lineRule="auto"/>
        <w:ind w:left="715"/>
        <w:rPr>
          <w:rStyle w:val="FontStyle19"/>
          <w:rFonts w:ascii="Arial" w:hAnsi="Arial" w:cs="Arial"/>
        </w:rPr>
      </w:pPr>
      <w:r w:rsidRPr="00822C88">
        <w:rPr>
          <w:rStyle w:val="FontStyle19"/>
          <w:rFonts w:ascii="Arial" w:hAnsi="Arial" w:cs="Arial"/>
        </w:rPr>
        <w:t>Wszelkie zależności czasowe dotyczące detekcji płomienia, jak również ilość prób zapłonu palników uwzględnione w logice syste</w:t>
      </w:r>
      <w:r w:rsidR="00281800">
        <w:rPr>
          <w:rStyle w:val="FontStyle19"/>
          <w:rFonts w:ascii="Arial" w:hAnsi="Arial" w:cs="Arial"/>
        </w:rPr>
        <w:t xml:space="preserve">mu BMS </w:t>
      </w:r>
      <w:r w:rsidR="00DC6DC8">
        <w:rPr>
          <w:rStyle w:val="FontStyle19"/>
          <w:rFonts w:ascii="Arial" w:hAnsi="Arial" w:cs="Arial"/>
        </w:rPr>
        <w:t>muszą</w:t>
      </w:r>
      <w:r w:rsidR="00281800">
        <w:rPr>
          <w:rStyle w:val="FontStyle19"/>
          <w:rFonts w:ascii="Arial" w:hAnsi="Arial" w:cs="Arial"/>
        </w:rPr>
        <w:t xml:space="preserve"> być zgodne                   z PN-EN </w:t>
      </w:r>
      <w:r w:rsidRPr="00822C88">
        <w:rPr>
          <w:rStyle w:val="FontStyle19"/>
          <w:rFonts w:ascii="Arial" w:hAnsi="Arial" w:cs="Arial"/>
        </w:rPr>
        <w:t>746.</w:t>
      </w:r>
    </w:p>
    <w:p w14:paraId="30F56B8D" w14:textId="77777777" w:rsidR="00C873F2" w:rsidRDefault="00C873F2" w:rsidP="00E95827">
      <w:pPr>
        <w:pStyle w:val="Style11"/>
        <w:widowControl/>
        <w:numPr>
          <w:ilvl w:val="0"/>
          <w:numId w:val="144"/>
        </w:numPr>
        <w:tabs>
          <w:tab w:val="clear" w:pos="360"/>
          <w:tab w:val="left" w:pos="720"/>
        </w:tabs>
        <w:ind w:left="709" w:hanging="283"/>
        <w:jc w:val="left"/>
        <w:rPr>
          <w:rStyle w:val="FontStyle19"/>
          <w:rFonts w:ascii="Arial" w:hAnsi="Arial" w:cs="Arial"/>
        </w:rPr>
      </w:pPr>
      <w:r w:rsidRPr="00822C88">
        <w:rPr>
          <w:rStyle w:val="FontStyle19"/>
          <w:rFonts w:ascii="Arial" w:hAnsi="Arial" w:cs="Arial"/>
        </w:rPr>
        <w:t>zapalenie palników głównych:</w:t>
      </w:r>
    </w:p>
    <w:p w14:paraId="522BBFE9" w14:textId="77777777"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uruchomienie przepływu wsadu, wartość przepływu musi być powyżej nastawy blokadowej od bardzo niskiego przepływu,</w:t>
      </w:r>
    </w:p>
    <w:p w14:paraId="736E369E" w14:textId="77777777" w:rsidR="00C873F2" w:rsidRPr="00E95827" w:rsidRDefault="00C873F2"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sidRPr="00E95827">
        <w:rPr>
          <w:rStyle w:val="FontStyle19"/>
          <w:rFonts w:ascii="Arial" w:hAnsi="Arial" w:cs="Arial"/>
        </w:rPr>
        <w:t>regulatory ciśnienia gazu opałowego i/lub oleju opałowego są nastawione automatycznie powyżej minimalnej wartości ciśnienia dla palników</w:t>
      </w:r>
      <w:r w:rsidR="00E95827">
        <w:rPr>
          <w:rStyle w:val="FontStyle19"/>
          <w:rFonts w:ascii="Arial" w:hAnsi="Arial" w:cs="Arial"/>
        </w:rPr>
        <w:t>,</w:t>
      </w:r>
    </w:p>
    <w:p w14:paraId="66323798" w14:textId="77777777" w:rsidR="00E95827" w:rsidRPr="00EF2B64" w:rsidRDefault="00E95827"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regulator przepływu </w:t>
      </w:r>
      <w:r w:rsidR="00EF2B64">
        <w:rPr>
          <w:rStyle w:val="FontStyle19"/>
          <w:rFonts w:ascii="Arial" w:hAnsi="Arial" w:cs="Arial"/>
        </w:rPr>
        <w:t>powietrza jest ustawiony w tryb automatyczny, przepływ powietrza powyżej minimum koniecznego do zapalenia pieca,</w:t>
      </w:r>
    </w:p>
    <w:p w14:paraId="2F8BA726" w14:textId="77777777" w:rsidR="00EF2B64" w:rsidRPr="00EF2B64"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otwarcie linii podawania paliwa (zamknięcie automatycznego zaworu odpowietrzającego, po potwierdzeniu zamknięcia, otwarcie zaworów odcinających),</w:t>
      </w:r>
    </w:p>
    <w:p w14:paraId="1B9829FC" w14:textId="77777777" w:rsidR="00EF2B64" w:rsidRPr="00E34198" w:rsidRDefault="00EF2B64"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 xml:space="preserve">otwarcie automatycznego </w:t>
      </w:r>
      <w:r w:rsidR="00394A39">
        <w:rPr>
          <w:rStyle w:val="FontStyle19"/>
          <w:rFonts w:ascii="Arial" w:hAnsi="Arial" w:cs="Arial"/>
        </w:rPr>
        <w:t>(</w:t>
      </w:r>
      <w:r>
        <w:rPr>
          <w:rStyle w:val="FontStyle19"/>
          <w:rFonts w:ascii="Arial" w:hAnsi="Arial" w:cs="Arial"/>
        </w:rPr>
        <w:t xml:space="preserve">lub ręcznego w przypadku sterowania </w:t>
      </w:r>
      <w:r w:rsidRPr="00822C88">
        <w:rPr>
          <w:rStyle w:val="FontStyle19"/>
          <w:rFonts w:ascii="Arial" w:hAnsi="Arial" w:cs="Arial"/>
        </w:rPr>
        <w:t>PÓŁAUTOMATYCZNEGO</w:t>
      </w:r>
      <w:r w:rsidR="00394A39">
        <w:rPr>
          <w:rStyle w:val="FontStyle19"/>
          <w:rFonts w:ascii="Arial" w:hAnsi="Arial" w:cs="Arial"/>
        </w:rPr>
        <w:t>)</w:t>
      </w:r>
      <w:r w:rsidR="00E34198">
        <w:rPr>
          <w:rStyle w:val="FontStyle19"/>
          <w:rFonts w:ascii="Arial" w:hAnsi="Arial" w:cs="Arial"/>
        </w:rPr>
        <w:t xml:space="preserve"> zaworu </w:t>
      </w:r>
      <w:proofErr w:type="spellStart"/>
      <w:r w:rsidR="00E34198">
        <w:rPr>
          <w:rStyle w:val="FontStyle19"/>
          <w:rFonts w:ascii="Arial" w:hAnsi="Arial" w:cs="Arial"/>
        </w:rPr>
        <w:t>przypalnikowego</w:t>
      </w:r>
      <w:proofErr w:type="spellEnd"/>
      <w:r w:rsidR="00E34198">
        <w:rPr>
          <w:rStyle w:val="FontStyle19"/>
          <w:rFonts w:ascii="Arial" w:hAnsi="Arial" w:cs="Arial"/>
        </w:rPr>
        <w:t>,</w:t>
      </w:r>
    </w:p>
    <w:p w14:paraId="378F5F78" w14:textId="77777777" w:rsidR="00E34198" w:rsidRPr="00761AC2" w:rsidRDefault="00E34198" w:rsidP="00E34198">
      <w:pPr>
        <w:numPr>
          <w:ilvl w:val="1"/>
          <w:numId w:val="144"/>
        </w:numPr>
        <w:autoSpaceDE w:val="0"/>
        <w:autoSpaceDN w:val="0"/>
        <w:adjustRightInd w:val="0"/>
        <w:ind w:left="1077" w:hanging="357"/>
        <w:contextualSpacing/>
        <w:jc w:val="both"/>
        <w:rPr>
          <w:rStyle w:val="FontStyle19"/>
          <w:rFonts w:ascii="Arial" w:eastAsia="Calibri" w:hAnsi="Arial" w:cs="Arial"/>
          <w:lang w:eastAsia="en-US"/>
        </w:rPr>
      </w:pPr>
      <w:r>
        <w:rPr>
          <w:rStyle w:val="FontStyle19"/>
          <w:rFonts w:ascii="Arial" w:hAnsi="Arial" w:cs="Arial"/>
        </w:rPr>
        <w:t>detekcja i kontrola obecności płomienia.</w:t>
      </w:r>
    </w:p>
    <w:p w14:paraId="124E5DE8" w14:textId="77777777" w:rsidR="001A1B25" w:rsidRPr="00AF7914" w:rsidRDefault="00761AC2" w:rsidP="00B5170D">
      <w:pPr>
        <w:autoSpaceDE w:val="0"/>
        <w:autoSpaceDN w:val="0"/>
        <w:adjustRightInd w:val="0"/>
        <w:contextualSpacing/>
        <w:jc w:val="both"/>
        <w:rPr>
          <w:rFonts w:ascii="Arial" w:eastAsia="Arial Unicode MS" w:hAnsi="Arial" w:cs="Arial"/>
          <w:sz w:val="22"/>
          <w:szCs w:val="22"/>
        </w:rPr>
      </w:pPr>
      <w:r>
        <w:rPr>
          <w:rStyle w:val="FontStyle19"/>
          <w:rFonts w:ascii="Arial" w:hAnsi="Arial" w:cs="Arial"/>
        </w:rPr>
        <w:t>Wszelkie zależności czasowe, dotyczące detekcji płomienia, jak również ilość prób zapłonu, muszą być zgodne z PN-EN 746.</w:t>
      </w:r>
    </w:p>
    <w:p w14:paraId="6375428E" w14:textId="77777777"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0" w:name="_Toc475077817"/>
      <w:r w:rsidRPr="00633218">
        <w:rPr>
          <w:rFonts w:cs="Arial"/>
          <w:szCs w:val="22"/>
        </w:rPr>
        <w:t>Diagnostyka</w:t>
      </w:r>
      <w:bookmarkEnd w:id="80"/>
    </w:p>
    <w:p w14:paraId="2487210C" w14:textId="77777777" w:rsidR="0042041B" w:rsidRDefault="0042041B" w:rsidP="0042041B">
      <w:pPr>
        <w:pStyle w:val="Style12"/>
        <w:widowControl/>
        <w:spacing w:before="235" w:line="250" w:lineRule="exact"/>
        <w:jc w:val="both"/>
        <w:rPr>
          <w:rStyle w:val="FontStyle19"/>
          <w:rFonts w:ascii="Arial" w:hAnsi="Arial" w:cs="Arial"/>
        </w:rPr>
      </w:pPr>
      <w:r w:rsidRPr="00822C88">
        <w:rPr>
          <w:rStyle w:val="FontStyle19"/>
          <w:rFonts w:ascii="Arial" w:hAnsi="Arial" w:cs="Arial"/>
        </w:rPr>
        <w:t xml:space="preserve">System BMS </w:t>
      </w:r>
      <w:r>
        <w:rPr>
          <w:rStyle w:val="FontStyle19"/>
          <w:rFonts w:ascii="Arial" w:hAnsi="Arial" w:cs="Arial"/>
        </w:rPr>
        <w:t>musi</w:t>
      </w:r>
      <w:r w:rsidRPr="00822C88">
        <w:rPr>
          <w:rStyle w:val="FontStyle19"/>
          <w:rFonts w:ascii="Arial" w:hAnsi="Arial" w:cs="Arial"/>
        </w:rPr>
        <w:t xml:space="preserve"> realizować maksymalnie szeroką diagnostykę sterowanych urządzeń </w:t>
      </w:r>
      <w:r w:rsidR="00761AC2">
        <w:rPr>
          <w:rStyle w:val="FontStyle19"/>
          <w:rFonts w:ascii="Arial" w:hAnsi="Arial" w:cs="Arial"/>
        </w:rPr>
        <w:t xml:space="preserve">        </w:t>
      </w:r>
      <w:r w:rsidRPr="00822C88">
        <w:rPr>
          <w:rStyle w:val="FontStyle19"/>
          <w:rFonts w:ascii="Arial" w:hAnsi="Arial" w:cs="Arial"/>
        </w:rPr>
        <w:t>i parametrów procesu w celach szybkiej identyfikacji stanów awaryjnych. Jako minimum diagnostyka ta musi obejmować:</w:t>
      </w:r>
    </w:p>
    <w:p w14:paraId="6F0B8C91" w14:textId="77777777" w:rsidR="0042041B" w:rsidRPr="00761AC2"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przekroczenia wartości progowych parametrów procesowych (sygnały </w:t>
      </w:r>
      <w:r w:rsidRPr="00761AC2">
        <w:rPr>
          <w:rStyle w:val="FontStyle19"/>
          <w:rFonts w:ascii="Arial" w:hAnsi="Arial" w:cs="Arial"/>
        </w:rPr>
        <w:t>blokadowe wykorzystywane w sekwencjach sterowania),</w:t>
      </w:r>
    </w:p>
    <w:p w14:paraId="291C9442" w14:textId="77777777" w:rsidR="0042041B" w:rsidRDefault="0042041B" w:rsidP="00761AC2">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diagnostykę linii pomiarowych,</w:t>
      </w:r>
    </w:p>
    <w:p w14:paraId="48706BF0" w14:textId="77777777"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zgodności położenia zaworów odcinających z aktualną </w:t>
      </w:r>
      <w:r w:rsidR="005A39DE">
        <w:rPr>
          <w:rStyle w:val="FontStyle19"/>
          <w:rFonts w:ascii="Arial" w:hAnsi="Arial" w:cs="Arial"/>
        </w:rPr>
        <w:t xml:space="preserve">komendą,                  </w:t>
      </w:r>
      <w:r w:rsidRPr="005A39DE">
        <w:rPr>
          <w:rStyle w:val="FontStyle19"/>
          <w:rFonts w:ascii="Arial" w:hAnsi="Arial" w:cs="Arial"/>
        </w:rPr>
        <w:t>z oddzielnymi alarmami dla stanu otwarcia i zamknięcia,</w:t>
      </w:r>
    </w:p>
    <w:p w14:paraId="1BE9A65D" w14:textId="77777777" w:rsidR="0042041B" w:rsidRPr="005A39DE" w:rsidRDefault="0042041B" w:rsidP="005A39DE">
      <w:pPr>
        <w:pStyle w:val="Style11"/>
        <w:widowControl/>
        <w:numPr>
          <w:ilvl w:val="0"/>
          <w:numId w:val="144"/>
        </w:numPr>
        <w:tabs>
          <w:tab w:val="clear" w:pos="360"/>
          <w:tab w:val="left" w:pos="720"/>
        </w:tabs>
        <w:spacing w:line="250" w:lineRule="exact"/>
        <w:ind w:left="709" w:hanging="283"/>
        <w:rPr>
          <w:rStyle w:val="FontStyle19"/>
          <w:rFonts w:ascii="Arial" w:hAnsi="Arial" w:cs="Arial"/>
        </w:rPr>
      </w:pPr>
      <w:r w:rsidRPr="00822C88">
        <w:rPr>
          <w:rStyle w:val="FontStyle19"/>
          <w:rFonts w:ascii="Arial" w:hAnsi="Arial" w:cs="Arial"/>
        </w:rPr>
        <w:t xml:space="preserve">kontrolę poprawności realizacji kroków sekwencji rozpalania np. alarmy </w:t>
      </w:r>
      <w:r w:rsidR="005A39DE">
        <w:rPr>
          <w:rStyle w:val="FontStyle19"/>
          <w:rFonts w:ascii="Arial" w:hAnsi="Arial" w:cs="Arial"/>
        </w:rPr>
        <w:t xml:space="preserve">                     </w:t>
      </w:r>
      <w:r w:rsidRPr="00822C88">
        <w:rPr>
          <w:rStyle w:val="FontStyle19"/>
          <w:rFonts w:ascii="Arial" w:hAnsi="Arial" w:cs="Arial"/>
        </w:rPr>
        <w:t xml:space="preserve">o </w:t>
      </w:r>
      <w:r w:rsidRPr="005A39DE">
        <w:rPr>
          <w:rStyle w:val="FontStyle19"/>
          <w:rFonts w:ascii="Arial" w:hAnsi="Arial" w:cs="Arial"/>
        </w:rPr>
        <w:t>nieszczelności konkretnego zaworu dla testu szczelności, alarm o awarii    przedmuchu, przekroczenie czasu na rozruch pieca itp.,</w:t>
      </w:r>
    </w:p>
    <w:p w14:paraId="6D9FFEE5" w14:textId="77777777" w:rsidR="0042041B" w:rsidRPr="005A39DE" w:rsidRDefault="0042041B" w:rsidP="005A39DE">
      <w:pPr>
        <w:pStyle w:val="Style11"/>
        <w:widowControl/>
        <w:numPr>
          <w:ilvl w:val="0"/>
          <w:numId w:val="144"/>
        </w:numPr>
        <w:tabs>
          <w:tab w:val="clear" w:pos="360"/>
          <w:tab w:val="left" w:pos="709"/>
        </w:tabs>
        <w:spacing w:line="250" w:lineRule="exact"/>
        <w:ind w:left="709" w:hanging="283"/>
        <w:rPr>
          <w:rStyle w:val="FontStyle19"/>
          <w:rFonts w:ascii="Arial" w:hAnsi="Arial" w:cs="Arial"/>
        </w:rPr>
      </w:pPr>
      <w:r w:rsidRPr="00822C88">
        <w:rPr>
          <w:rStyle w:val="FontStyle19"/>
          <w:rFonts w:ascii="Arial" w:hAnsi="Arial" w:cs="Arial"/>
        </w:rPr>
        <w:t xml:space="preserve">dla sygnałów blokadowych każdy BMS musi mieć zrealizowaną logikę pierwszej </w:t>
      </w:r>
      <w:r w:rsidRPr="005A39DE">
        <w:rPr>
          <w:rStyle w:val="FontStyle19"/>
          <w:rFonts w:ascii="Arial" w:hAnsi="Arial" w:cs="Arial"/>
        </w:rPr>
        <w:t>przyczyny wystąpienia blokady (</w:t>
      </w:r>
      <w:proofErr w:type="spellStart"/>
      <w:r w:rsidRPr="005A39DE">
        <w:rPr>
          <w:rStyle w:val="FontStyle19"/>
          <w:rFonts w:ascii="Arial" w:hAnsi="Arial" w:cs="Arial"/>
        </w:rPr>
        <w:t>first</w:t>
      </w:r>
      <w:proofErr w:type="spellEnd"/>
      <w:r w:rsidRPr="005A39DE">
        <w:rPr>
          <w:rStyle w:val="FontStyle19"/>
          <w:rFonts w:ascii="Arial" w:hAnsi="Arial" w:cs="Arial"/>
        </w:rPr>
        <w:t xml:space="preserve">-out </w:t>
      </w:r>
      <w:proofErr w:type="spellStart"/>
      <w:r w:rsidRPr="005A39DE">
        <w:rPr>
          <w:rStyle w:val="FontStyle19"/>
          <w:rFonts w:ascii="Arial" w:hAnsi="Arial" w:cs="Arial"/>
        </w:rPr>
        <w:t>logic</w:t>
      </w:r>
      <w:proofErr w:type="spellEnd"/>
      <w:r w:rsidR="005A39DE" w:rsidRPr="005A39DE">
        <w:rPr>
          <w:rStyle w:val="FontStyle19"/>
          <w:rFonts w:ascii="Arial" w:hAnsi="Arial" w:cs="Arial"/>
        </w:rPr>
        <w:t xml:space="preserve">). Logika ta będzie kasowana   </w:t>
      </w:r>
      <w:r w:rsidRPr="005A39DE">
        <w:rPr>
          <w:rStyle w:val="FontStyle19"/>
          <w:rFonts w:ascii="Arial" w:hAnsi="Arial" w:cs="Arial"/>
        </w:rPr>
        <w:t>programowym przyciskiem ze stacji operatorskiej DCS, opcjonalnie może to być</w:t>
      </w:r>
      <w:r w:rsidR="005A39DE" w:rsidRPr="005A39DE">
        <w:rPr>
          <w:rStyle w:val="FontStyle19"/>
          <w:rFonts w:ascii="Arial" w:hAnsi="Arial" w:cs="Arial"/>
        </w:rPr>
        <w:t xml:space="preserve"> </w:t>
      </w:r>
      <w:r w:rsidRPr="005A39DE">
        <w:rPr>
          <w:rStyle w:val="FontStyle19"/>
          <w:rFonts w:ascii="Arial" w:hAnsi="Arial" w:cs="Arial"/>
        </w:rPr>
        <w:t>przycisk służący do kasowania sygnałów blokadowych.</w:t>
      </w:r>
    </w:p>
    <w:p w14:paraId="2E02917A" w14:textId="77777777" w:rsidR="0042041B" w:rsidRDefault="0042041B" w:rsidP="005A39DE">
      <w:pPr>
        <w:pStyle w:val="Style11"/>
        <w:widowControl/>
        <w:tabs>
          <w:tab w:val="left" w:pos="709"/>
          <w:tab w:val="left" w:pos="1282"/>
        </w:tabs>
        <w:ind w:left="709" w:hanging="283"/>
        <w:rPr>
          <w:rFonts w:ascii="Arial" w:hAnsi="Arial" w:cs="Arial"/>
          <w:sz w:val="22"/>
          <w:szCs w:val="22"/>
        </w:rPr>
      </w:pPr>
    </w:p>
    <w:p w14:paraId="3393B995" w14:textId="77777777" w:rsidR="0042041B" w:rsidRPr="00633218" w:rsidRDefault="0042041B" w:rsidP="00633218">
      <w:pPr>
        <w:pStyle w:val="Nagwek1"/>
        <w:numPr>
          <w:ilvl w:val="2"/>
          <w:numId w:val="1"/>
        </w:numPr>
        <w:tabs>
          <w:tab w:val="clear" w:pos="1440"/>
          <w:tab w:val="num" w:pos="709"/>
        </w:tabs>
        <w:ind w:left="709" w:hanging="709"/>
        <w:jc w:val="both"/>
        <w:rPr>
          <w:rFonts w:cs="Arial"/>
          <w:szCs w:val="22"/>
        </w:rPr>
      </w:pPr>
      <w:bookmarkStart w:id="81" w:name="_Toc475077818"/>
      <w:r w:rsidRPr="00633218">
        <w:rPr>
          <w:rFonts w:cs="Arial"/>
          <w:szCs w:val="22"/>
        </w:rPr>
        <w:t>Rejestracja zdarzeń i próby funkcjonalne</w:t>
      </w:r>
      <w:bookmarkEnd w:id="81"/>
    </w:p>
    <w:p w14:paraId="45434ED0" w14:textId="77777777" w:rsidR="0042041B" w:rsidRDefault="0042041B" w:rsidP="0042041B">
      <w:pPr>
        <w:pStyle w:val="Style11"/>
        <w:widowControl/>
        <w:tabs>
          <w:tab w:val="left" w:pos="1282"/>
        </w:tabs>
        <w:rPr>
          <w:rStyle w:val="FontStyle19"/>
          <w:rFonts w:ascii="Arial" w:hAnsi="Arial" w:cs="Arial"/>
        </w:rPr>
      </w:pPr>
    </w:p>
    <w:p w14:paraId="4233588E" w14:textId="77777777" w:rsidR="00310032" w:rsidRDefault="0042041B" w:rsidP="0042041B">
      <w:pPr>
        <w:pStyle w:val="Style12"/>
        <w:widowControl/>
        <w:spacing w:before="14" w:line="250" w:lineRule="exact"/>
        <w:jc w:val="both"/>
        <w:rPr>
          <w:rStyle w:val="FontStyle19"/>
          <w:rFonts w:ascii="Arial" w:hAnsi="Arial" w:cs="Arial"/>
        </w:rPr>
      </w:pPr>
      <w:r w:rsidRPr="00822C88">
        <w:rPr>
          <w:rStyle w:val="FontStyle19"/>
          <w:rFonts w:ascii="Arial" w:hAnsi="Arial" w:cs="Arial"/>
        </w:rPr>
        <w:t>Należy zapewnić rejestrację sekwencji zdarzeń SOE</w:t>
      </w:r>
      <w:r>
        <w:rPr>
          <w:rStyle w:val="FontStyle19"/>
          <w:rFonts w:ascii="Arial" w:hAnsi="Arial" w:cs="Arial"/>
        </w:rPr>
        <w:t>R</w:t>
      </w:r>
      <w:r w:rsidRPr="00822C88">
        <w:rPr>
          <w:rStyle w:val="FontStyle19"/>
          <w:rFonts w:ascii="Arial" w:hAnsi="Arial" w:cs="Arial"/>
        </w:rPr>
        <w:t xml:space="preserve"> (</w:t>
      </w:r>
      <w:proofErr w:type="spellStart"/>
      <w:r w:rsidRPr="00822C88">
        <w:rPr>
          <w:rStyle w:val="FontStyle19"/>
          <w:rFonts w:ascii="Arial" w:hAnsi="Arial" w:cs="Arial"/>
        </w:rPr>
        <w:t>sequence</w:t>
      </w:r>
      <w:proofErr w:type="spellEnd"/>
      <w:r w:rsidRPr="00822C88">
        <w:rPr>
          <w:rStyle w:val="FontStyle19"/>
          <w:rFonts w:ascii="Arial" w:hAnsi="Arial" w:cs="Arial"/>
        </w:rPr>
        <w:t xml:space="preserve"> of event </w:t>
      </w:r>
      <w:proofErr w:type="spellStart"/>
      <w:r w:rsidRPr="00822C88">
        <w:rPr>
          <w:rStyle w:val="FontStyle19"/>
          <w:rFonts w:ascii="Arial" w:hAnsi="Arial" w:cs="Arial"/>
        </w:rPr>
        <w:t>recorder</w:t>
      </w:r>
      <w:proofErr w:type="spellEnd"/>
      <w:r w:rsidRPr="00822C88">
        <w:rPr>
          <w:rStyle w:val="FontStyle19"/>
          <w:rFonts w:ascii="Arial" w:hAnsi="Arial" w:cs="Arial"/>
        </w:rPr>
        <w:t xml:space="preserve">) - zakup oddzielnego komputera wraz z dedykowanym oprogramowaniem (stacja robocza, monitor, klawiatura, mysz). </w:t>
      </w:r>
    </w:p>
    <w:p w14:paraId="46D91501" w14:textId="77777777" w:rsidR="0042041B" w:rsidRPr="00822C88" w:rsidRDefault="0042041B" w:rsidP="0042041B">
      <w:pPr>
        <w:pStyle w:val="Style4"/>
        <w:widowControl/>
        <w:spacing w:line="240" w:lineRule="exact"/>
        <w:rPr>
          <w:rFonts w:ascii="Arial" w:hAnsi="Arial" w:cs="Arial"/>
          <w:sz w:val="22"/>
          <w:szCs w:val="22"/>
        </w:rPr>
      </w:pPr>
    </w:p>
    <w:p w14:paraId="1107A3E7" w14:textId="77777777" w:rsidR="0042041B" w:rsidRDefault="0042041B" w:rsidP="0042041B">
      <w:pPr>
        <w:pStyle w:val="Style4"/>
        <w:widowControl/>
        <w:spacing w:before="10" w:line="250" w:lineRule="exact"/>
        <w:rPr>
          <w:rStyle w:val="FontStyle19"/>
          <w:rFonts w:ascii="Arial" w:hAnsi="Arial" w:cs="Arial"/>
        </w:rPr>
      </w:pPr>
      <w:r w:rsidRPr="00822C88">
        <w:rPr>
          <w:rStyle w:val="FontStyle19"/>
          <w:rFonts w:ascii="Arial" w:hAnsi="Arial" w:cs="Arial"/>
        </w:rPr>
        <w:t>Wymagane jest przeprowadzenie rozruchu, prób funkcjonaln</w:t>
      </w:r>
      <w:r>
        <w:rPr>
          <w:rStyle w:val="FontStyle19"/>
          <w:rFonts w:ascii="Arial" w:hAnsi="Arial" w:cs="Arial"/>
        </w:rPr>
        <w:t>ych</w:t>
      </w:r>
      <w:r w:rsidRPr="00822C88">
        <w:rPr>
          <w:rStyle w:val="FontStyle19"/>
          <w:rFonts w:ascii="Arial" w:hAnsi="Arial" w:cs="Arial"/>
        </w:rPr>
        <w:t xml:space="preserve"> układów </w:t>
      </w:r>
      <w:proofErr w:type="spellStart"/>
      <w:r w:rsidRPr="00822C88">
        <w:rPr>
          <w:rStyle w:val="FontStyle19"/>
          <w:rFonts w:ascii="Arial" w:hAnsi="Arial" w:cs="Arial"/>
        </w:rPr>
        <w:t>PiA</w:t>
      </w:r>
      <w:proofErr w:type="spellEnd"/>
      <w:r w:rsidRPr="00822C88">
        <w:rPr>
          <w:rStyle w:val="FontStyle19"/>
          <w:rFonts w:ascii="Arial" w:hAnsi="Arial" w:cs="Arial"/>
        </w:rPr>
        <w:t>, sprawdzenie aparatury blokadowej</w:t>
      </w:r>
      <w:r>
        <w:rPr>
          <w:rStyle w:val="FontStyle19"/>
          <w:rFonts w:ascii="Arial" w:hAnsi="Arial" w:cs="Arial"/>
        </w:rPr>
        <w:t xml:space="preserve"> oraz</w:t>
      </w:r>
      <w:r w:rsidRPr="00822C88">
        <w:rPr>
          <w:rStyle w:val="FontStyle19"/>
          <w:rFonts w:ascii="Arial" w:hAnsi="Arial" w:cs="Arial"/>
        </w:rPr>
        <w:t xml:space="preserve"> dostarczenie protokołów z</w:t>
      </w:r>
      <w:r w:rsidR="00CF273F">
        <w:rPr>
          <w:rStyle w:val="FontStyle19"/>
          <w:rFonts w:ascii="Arial" w:hAnsi="Arial" w:cs="Arial"/>
        </w:rPr>
        <w:t xml:space="preserve"> wykonanych </w:t>
      </w:r>
      <w:r>
        <w:rPr>
          <w:rStyle w:val="FontStyle19"/>
          <w:rFonts w:ascii="Arial" w:hAnsi="Arial" w:cs="Arial"/>
        </w:rPr>
        <w:t>testów</w:t>
      </w:r>
      <w:r w:rsidR="00B410A3">
        <w:rPr>
          <w:rStyle w:val="FontStyle19"/>
          <w:rFonts w:ascii="Arial" w:hAnsi="Arial" w:cs="Arial"/>
        </w:rPr>
        <w:t>.</w:t>
      </w:r>
      <w:r w:rsidRPr="00822C88">
        <w:rPr>
          <w:rStyle w:val="FontStyle19"/>
          <w:rFonts w:ascii="Arial" w:hAnsi="Arial" w:cs="Arial"/>
        </w:rPr>
        <w:t xml:space="preserve"> Dla przedmiotowego zakresu należy przeprowadzić testy obwodów (z pominięciem testów algorytmów logiki sterowania blokadowego) oraz kompleksowe próby funkcjonalne całkowite (z testami algorytmów).</w:t>
      </w:r>
    </w:p>
    <w:p w14:paraId="6D2794E8" w14:textId="77777777" w:rsidR="00CD6D81" w:rsidRPr="00822C88" w:rsidRDefault="00CD6D81" w:rsidP="0042041B">
      <w:pPr>
        <w:pStyle w:val="Style4"/>
        <w:widowControl/>
        <w:spacing w:before="10" w:line="250" w:lineRule="exact"/>
        <w:rPr>
          <w:rStyle w:val="FontStyle19"/>
          <w:rFonts w:ascii="Arial" w:hAnsi="Arial" w:cs="Arial"/>
        </w:rPr>
      </w:pPr>
      <w:r>
        <w:rPr>
          <w:rStyle w:val="FontStyle19"/>
          <w:rFonts w:ascii="Arial" w:hAnsi="Arial" w:cs="Arial"/>
        </w:rPr>
        <w:t xml:space="preserve">Testy </w:t>
      </w:r>
      <w:r w:rsidR="00B410A3">
        <w:rPr>
          <w:rStyle w:val="FontStyle19"/>
          <w:rFonts w:ascii="Arial" w:hAnsi="Arial" w:cs="Arial"/>
        </w:rPr>
        <w:t xml:space="preserve">FAT i SAT </w:t>
      </w:r>
      <w:r>
        <w:rPr>
          <w:rStyle w:val="FontStyle19"/>
          <w:rFonts w:ascii="Arial" w:hAnsi="Arial" w:cs="Arial"/>
        </w:rPr>
        <w:t>muszą być przeprowadzone zgodnie z wytycznymi zawartymi w rozdziale</w:t>
      </w:r>
      <w:r w:rsidR="00B410A3">
        <w:rPr>
          <w:rStyle w:val="FontStyle19"/>
          <w:rFonts w:ascii="Arial" w:hAnsi="Arial" w:cs="Arial"/>
        </w:rPr>
        <w:t xml:space="preserve">   </w:t>
      </w:r>
      <w:r>
        <w:rPr>
          <w:rStyle w:val="FontStyle19"/>
          <w:rFonts w:ascii="Arial" w:hAnsi="Arial" w:cs="Arial"/>
        </w:rPr>
        <w:t xml:space="preserve"> </w:t>
      </w:r>
      <w:r w:rsidR="00B410A3">
        <w:rPr>
          <w:rStyle w:val="FontStyle19"/>
          <w:rFonts w:ascii="Arial" w:hAnsi="Arial" w:cs="Arial"/>
        </w:rPr>
        <w:t xml:space="preserve">nr </w:t>
      </w:r>
      <w:r>
        <w:rPr>
          <w:rStyle w:val="FontStyle19"/>
          <w:rFonts w:ascii="Arial" w:hAnsi="Arial" w:cs="Arial"/>
        </w:rPr>
        <w:t>1</w:t>
      </w:r>
      <w:r w:rsidR="00B410A3">
        <w:rPr>
          <w:rStyle w:val="FontStyle19"/>
          <w:rFonts w:ascii="Arial" w:hAnsi="Arial" w:cs="Arial"/>
        </w:rPr>
        <w:t>4</w:t>
      </w:r>
      <w:r>
        <w:rPr>
          <w:rStyle w:val="FontStyle19"/>
          <w:rFonts w:ascii="Arial" w:hAnsi="Arial" w:cs="Arial"/>
        </w:rPr>
        <w:t>.</w:t>
      </w:r>
    </w:p>
    <w:p w14:paraId="228866C5" w14:textId="77777777" w:rsidR="00CD6D81" w:rsidRPr="004A36CF" w:rsidRDefault="00CD6D81" w:rsidP="00CD6D81">
      <w:pPr>
        <w:jc w:val="both"/>
        <w:rPr>
          <w:rFonts w:ascii="Arial" w:hAnsi="Arial" w:cs="Arial"/>
          <w:sz w:val="22"/>
          <w:szCs w:val="22"/>
        </w:rPr>
      </w:pPr>
    </w:p>
    <w:p w14:paraId="65DB48FD" w14:textId="77777777" w:rsidR="00B37FA6" w:rsidRPr="00822C88" w:rsidRDefault="00B37FA6" w:rsidP="00340186">
      <w:pPr>
        <w:pStyle w:val="Nagwek1"/>
        <w:numPr>
          <w:ilvl w:val="1"/>
          <w:numId w:val="1"/>
        </w:numPr>
        <w:tabs>
          <w:tab w:val="clear" w:pos="792"/>
          <w:tab w:val="num" w:pos="567"/>
        </w:tabs>
        <w:ind w:left="567" w:hanging="567"/>
      </w:pPr>
      <w:bookmarkStart w:id="82" w:name="_Toc475077819"/>
      <w:r w:rsidRPr="00822C88">
        <w:t xml:space="preserve">System </w:t>
      </w:r>
      <w:r w:rsidR="00AC4052">
        <w:t xml:space="preserve">ciągłego </w:t>
      </w:r>
      <w:r w:rsidRPr="00822C88">
        <w:t>monitoringu spalin (jeśli występuje)</w:t>
      </w:r>
      <w:bookmarkEnd w:id="82"/>
    </w:p>
    <w:p w14:paraId="288BFF4F" w14:textId="77777777" w:rsidR="00CD6D81" w:rsidRDefault="00CD6D81" w:rsidP="00D53938"/>
    <w:p w14:paraId="1DCE34AC" w14:textId="77777777" w:rsidR="00DF2EB3" w:rsidRDefault="00DF2EB3" w:rsidP="00D53938">
      <w:pPr>
        <w:pStyle w:val="Style11"/>
        <w:tabs>
          <w:tab w:val="left" w:pos="720"/>
        </w:tabs>
        <w:rPr>
          <w:rStyle w:val="FontStyle19"/>
          <w:rFonts w:ascii="Arial" w:hAnsi="Arial" w:cs="Arial"/>
        </w:rPr>
      </w:pPr>
      <w:r>
        <w:rPr>
          <w:rStyle w:val="FontStyle19"/>
          <w:rFonts w:ascii="Arial" w:hAnsi="Arial" w:cs="Arial"/>
        </w:rPr>
        <w:t xml:space="preserve">System </w:t>
      </w:r>
      <w:r w:rsidR="00AC4052">
        <w:rPr>
          <w:rStyle w:val="FontStyle19"/>
          <w:rFonts w:ascii="Arial" w:hAnsi="Arial" w:cs="Arial"/>
        </w:rPr>
        <w:t xml:space="preserve">ciągłego </w:t>
      </w:r>
      <w:r>
        <w:rPr>
          <w:rStyle w:val="FontStyle19"/>
          <w:rFonts w:ascii="Arial" w:hAnsi="Arial" w:cs="Arial"/>
        </w:rPr>
        <w:t xml:space="preserve">monitoringu spalin </w:t>
      </w:r>
      <w:r w:rsidR="00AC4052">
        <w:rPr>
          <w:rStyle w:val="FontStyle19"/>
          <w:rFonts w:ascii="Arial" w:hAnsi="Arial" w:cs="Arial"/>
        </w:rPr>
        <w:t xml:space="preserve">składa się z </w:t>
      </w:r>
      <w:r w:rsidR="00B23A34">
        <w:rPr>
          <w:rStyle w:val="FontStyle19"/>
          <w:rFonts w:ascii="Arial" w:hAnsi="Arial" w:cs="Arial"/>
        </w:rPr>
        <w:t xml:space="preserve">dwóch </w:t>
      </w:r>
      <w:r w:rsidR="00DE5654">
        <w:rPr>
          <w:rStyle w:val="FontStyle19"/>
          <w:rFonts w:ascii="Arial" w:hAnsi="Arial" w:cs="Arial"/>
        </w:rPr>
        <w:t>składowych</w:t>
      </w:r>
      <w:r w:rsidR="00AC4052">
        <w:rPr>
          <w:rStyle w:val="FontStyle19"/>
          <w:rFonts w:ascii="Arial" w:hAnsi="Arial" w:cs="Arial"/>
        </w:rPr>
        <w:t>:</w:t>
      </w:r>
    </w:p>
    <w:p w14:paraId="0AC75C17" w14:textId="77777777"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aparatura pomiarowa</w:t>
      </w:r>
      <w:r w:rsidR="000C5EF1">
        <w:rPr>
          <w:rStyle w:val="FontStyle19"/>
          <w:rFonts w:ascii="Arial" w:hAnsi="Arial" w:cs="Arial"/>
        </w:rPr>
        <w:t xml:space="preserve"> </w:t>
      </w:r>
      <w:r w:rsidR="00DE5654">
        <w:rPr>
          <w:rStyle w:val="FontStyle19"/>
          <w:rFonts w:ascii="Arial" w:hAnsi="Arial" w:cs="Arial"/>
        </w:rPr>
        <w:t xml:space="preserve">(wraz z układem poboru i przygotowania próbki) </w:t>
      </w:r>
      <w:r w:rsidR="000C5EF1">
        <w:rPr>
          <w:rStyle w:val="FontStyle19"/>
          <w:rFonts w:ascii="Arial" w:hAnsi="Arial" w:cs="Arial"/>
        </w:rPr>
        <w:t>- wykonuje</w:t>
      </w:r>
      <w:r w:rsidR="00AC4052">
        <w:rPr>
          <w:rStyle w:val="FontStyle19"/>
          <w:rFonts w:ascii="Arial" w:hAnsi="Arial" w:cs="Arial"/>
        </w:rPr>
        <w:t xml:space="preserve"> fizyczny pomiar,</w:t>
      </w:r>
    </w:p>
    <w:p w14:paraId="1D249B46" w14:textId="77777777" w:rsidR="00AC4052" w:rsidRDefault="00400859"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komputer emisyjny</w:t>
      </w:r>
      <w:r w:rsidR="00AC4052">
        <w:rPr>
          <w:rStyle w:val="FontStyle19"/>
          <w:rFonts w:ascii="Arial" w:hAnsi="Arial" w:cs="Arial"/>
        </w:rPr>
        <w:t xml:space="preserve"> </w:t>
      </w:r>
      <w:r w:rsidR="000C5EF1">
        <w:rPr>
          <w:rStyle w:val="FontStyle19"/>
          <w:rFonts w:ascii="Arial" w:hAnsi="Arial" w:cs="Arial"/>
        </w:rPr>
        <w:t>- zbiera i przetwarza</w:t>
      </w:r>
      <w:r w:rsidR="00AC4052">
        <w:rPr>
          <w:rStyle w:val="FontStyle19"/>
          <w:rFonts w:ascii="Arial" w:hAnsi="Arial" w:cs="Arial"/>
        </w:rPr>
        <w:t xml:space="preserve"> dane</w:t>
      </w:r>
      <w:r w:rsidR="000C5EF1">
        <w:rPr>
          <w:rStyle w:val="FontStyle19"/>
          <w:rFonts w:ascii="Arial" w:hAnsi="Arial" w:cs="Arial"/>
        </w:rPr>
        <w:t>.</w:t>
      </w:r>
    </w:p>
    <w:p w14:paraId="206599C2" w14:textId="77777777" w:rsidR="00AC4052" w:rsidRDefault="00AC4052" w:rsidP="00D53938">
      <w:pPr>
        <w:pStyle w:val="Style11"/>
        <w:tabs>
          <w:tab w:val="left" w:pos="720"/>
        </w:tabs>
        <w:rPr>
          <w:rStyle w:val="FontStyle19"/>
          <w:rFonts w:ascii="Arial" w:hAnsi="Arial" w:cs="Arial"/>
        </w:rPr>
      </w:pPr>
    </w:p>
    <w:p w14:paraId="74C86C55" w14:textId="77777777" w:rsidR="009F71D2" w:rsidRDefault="00CC3422" w:rsidP="00D53938">
      <w:pPr>
        <w:pStyle w:val="Style11"/>
        <w:tabs>
          <w:tab w:val="left" w:pos="720"/>
        </w:tabs>
        <w:rPr>
          <w:rStyle w:val="FontStyle19"/>
          <w:rFonts w:ascii="Arial" w:hAnsi="Arial" w:cs="Arial"/>
        </w:rPr>
      </w:pPr>
      <w:r>
        <w:rPr>
          <w:rStyle w:val="FontStyle19"/>
          <w:rFonts w:ascii="Arial" w:hAnsi="Arial" w:cs="Arial"/>
        </w:rPr>
        <w:t>A</w:t>
      </w:r>
      <w:r w:rsidR="00AC4052">
        <w:rPr>
          <w:rStyle w:val="FontStyle19"/>
          <w:rFonts w:ascii="Arial" w:hAnsi="Arial" w:cs="Arial"/>
        </w:rPr>
        <w:t xml:space="preserve">paratura </w:t>
      </w:r>
      <w:r>
        <w:rPr>
          <w:rStyle w:val="FontStyle19"/>
          <w:rFonts w:ascii="Arial" w:hAnsi="Arial" w:cs="Arial"/>
        </w:rPr>
        <w:t xml:space="preserve">pomiarowa </w:t>
      </w:r>
      <w:r w:rsidR="009F71D2">
        <w:rPr>
          <w:rStyle w:val="FontStyle19"/>
          <w:rFonts w:ascii="Arial" w:hAnsi="Arial" w:cs="Arial"/>
        </w:rPr>
        <w:t>s</w:t>
      </w:r>
      <w:r w:rsidR="00A24A0B" w:rsidRPr="00822C88">
        <w:rPr>
          <w:rStyle w:val="FontStyle19"/>
          <w:rFonts w:ascii="Arial" w:hAnsi="Arial" w:cs="Arial"/>
        </w:rPr>
        <w:t>ystem</w:t>
      </w:r>
      <w:r w:rsidR="00AC4052">
        <w:rPr>
          <w:rStyle w:val="FontStyle19"/>
          <w:rFonts w:ascii="Arial" w:hAnsi="Arial" w:cs="Arial"/>
        </w:rPr>
        <w:t>u</w:t>
      </w:r>
      <w:r w:rsidR="00A24A0B" w:rsidRPr="00822C88">
        <w:rPr>
          <w:rStyle w:val="FontStyle19"/>
          <w:rFonts w:ascii="Arial" w:hAnsi="Arial" w:cs="Arial"/>
        </w:rPr>
        <w:t xml:space="preserve"> monitoringu </w:t>
      </w:r>
      <w:r w:rsidR="00A24A0B">
        <w:rPr>
          <w:rStyle w:val="FontStyle19"/>
          <w:rFonts w:ascii="Arial" w:hAnsi="Arial" w:cs="Arial"/>
        </w:rPr>
        <w:t xml:space="preserve">spalin </w:t>
      </w:r>
      <w:r w:rsidR="00A24A0B" w:rsidRPr="00822C88">
        <w:rPr>
          <w:rStyle w:val="FontStyle19"/>
          <w:rFonts w:ascii="Arial" w:hAnsi="Arial" w:cs="Arial"/>
        </w:rPr>
        <w:t>musi umożliwi</w:t>
      </w:r>
      <w:r w:rsidR="00E46C76">
        <w:rPr>
          <w:rStyle w:val="FontStyle19"/>
          <w:rFonts w:ascii="Arial" w:hAnsi="Arial" w:cs="Arial"/>
        </w:rPr>
        <w:t>a</w:t>
      </w:r>
      <w:r w:rsidR="00A24A0B" w:rsidRPr="00822C88">
        <w:rPr>
          <w:rStyle w:val="FontStyle19"/>
          <w:rFonts w:ascii="Arial" w:hAnsi="Arial" w:cs="Arial"/>
        </w:rPr>
        <w:t xml:space="preserve">ć pomiary </w:t>
      </w:r>
      <w:r w:rsidR="009F71D2">
        <w:rPr>
          <w:rStyle w:val="FontStyle19"/>
          <w:rFonts w:ascii="Arial" w:hAnsi="Arial" w:cs="Arial"/>
        </w:rPr>
        <w:t>poniższych parametrów:</w:t>
      </w:r>
    </w:p>
    <w:p w14:paraId="47F0F64F" w14:textId="77777777"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O</w:t>
      </w:r>
      <w:r w:rsidRPr="009F71D2">
        <w:rPr>
          <w:rStyle w:val="FontStyle19"/>
          <w:rFonts w:ascii="Arial" w:hAnsi="Arial" w:cs="Arial"/>
          <w:vertAlign w:val="subscript"/>
        </w:rPr>
        <w:t>2</w:t>
      </w:r>
      <w:r w:rsidR="009F71D2">
        <w:rPr>
          <w:rStyle w:val="FontStyle19"/>
          <w:rFonts w:ascii="Arial" w:hAnsi="Arial" w:cs="Arial"/>
          <w:vertAlign w:val="subscript"/>
        </w:rPr>
        <w:t>,</w:t>
      </w:r>
      <w:r w:rsidRPr="009F71D2">
        <w:rPr>
          <w:rStyle w:val="FontStyle19"/>
          <w:rFonts w:ascii="Arial" w:hAnsi="Arial" w:cs="Arial"/>
        </w:rPr>
        <w:tab/>
      </w:r>
    </w:p>
    <w:p w14:paraId="0226113D" w14:textId="77777777"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CO,</w:t>
      </w:r>
    </w:p>
    <w:p w14:paraId="09701127" w14:textId="77777777" w:rsidR="00A24A0B" w:rsidRPr="009F71D2"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r w:rsidRPr="009F71D2">
        <w:rPr>
          <w:rStyle w:val="FontStyle19"/>
          <w:rFonts w:ascii="Arial" w:hAnsi="Arial" w:cs="Arial"/>
        </w:rPr>
        <w:t>CO</w:t>
      </w:r>
      <w:r w:rsidR="009F71D2">
        <w:rPr>
          <w:rStyle w:val="FontStyle19"/>
          <w:rFonts w:ascii="Arial" w:hAnsi="Arial" w:cs="Arial"/>
          <w:vertAlign w:val="subscript"/>
        </w:rPr>
        <w:t>2,</w:t>
      </w:r>
    </w:p>
    <w:p w14:paraId="2B4EBD4B" w14:textId="77777777" w:rsidR="00A24A0B" w:rsidRDefault="00A24A0B" w:rsidP="00D53938">
      <w:pPr>
        <w:pStyle w:val="Style11"/>
        <w:widowControl/>
        <w:numPr>
          <w:ilvl w:val="0"/>
          <w:numId w:val="144"/>
        </w:numPr>
        <w:tabs>
          <w:tab w:val="clear" w:pos="360"/>
          <w:tab w:val="left" w:pos="720"/>
        </w:tabs>
        <w:ind w:left="709" w:hanging="283"/>
        <w:rPr>
          <w:rStyle w:val="FontStyle19"/>
          <w:rFonts w:ascii="Arial" w:hAnsi="Arial" w:cs="Arial"/>
        </w:rPr>
      </w:pPr>
      <w:proofErr w:type="spellStart"/>
      <w:r w:rsidRPr="009F71D2">
        <w:rPr>
          <w:rStyle w:val="FontStyle19"/>
          <w:rFonts w:ascii="Arial" w:hAnsi="Arial" w:cs="Arial"/>
        </w:rPr>
        <w:t>NO</w:t>
      </w:r>
      <w:r w:rsidRPr="009F71D2">
        <w:rPr>
          <w:rStyle w:val="FontStyle19"/>
          <w:rFonts w:ascii="Arial" w:hAnsi="Arial" w:cs="Arial"/>
          <w:vertAlign w:val="subscript"/>
        </w:rPr>
        <w:t>x</w:t>
      </w:r>
      <w:proofErr w:type="spellEnd"/>
      <w:r w:rsidR="009F71D2">
        <w:rPr>
          <w:rStyle w:val="FontStyle19"/>
          <w:rFonts w:ascii="Arial" w:hAnsi="Arial" w:cs="Arial"/>
        </w:rPr>
        <w:t>,</w:t>
      </w:r>
    </w:p>
    <w:p w14:paraId="06C0B298" w14:textId="77777777" w:rsidR="00A24A0B"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zapylenie,</w:t>
      </w:r>
    </w:p>
    <w:p w14:paraId="299018F8"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temperatura,</w:t>
      </w:r>
    </w:p>
    <w:p w14:paraId="181AB694"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ciśnienie,</w:t>
      </w:r>
    </w:p>
    <w:p w14:paraId="53DB0ABE"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wilgotność,</w:t>
      </w:r>
    </w:p>
    <w:p w14:paraId="1537FB59" w14:textId="77777777" w:rsidR="00CD2BA4" w:rsidRDefault="00CD2BA4"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przepływ,</w:t>
      </w:r>
    </w:p>
    <w:p w14:paraId="1FB238BC" w14:textId="77777777" w:rsidR="009F71D2" w:rsidRDefault="009F71D2"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inne w zależności od wymagań.</w:t>
      </w:r>
    </w:p>
    <w:p w14:paraId="13374F01" w14:textId="77777777" w:rsidR="009F71D2" w:rsidRPr="009F71D2" w:rsidRDefault="009F71D2" w:rsidP="00D53938">
      <w:pPr>
        <w:pStyle w:val="Style11"/>
        <w:widowControl/>
        <w:tabs>
          <w:tab w:val="left" w:pos="720"/>
        </w:tabs>
        <w:ind w:left="709"/>
        <w:rPr>
          <w:rStyle w:val="FontStyle19"/>
          <w:rFonts w:ascii="Arial" w:hAnsi="Arial" w:cs="Arial"/>
        </w:rPr>
      </w:pPr>
    </w:p>
    <w:p w14:paraId="4BDE9083" w14:textId="77777777" w:rsidR="00353547" w:rsidRPr="00FE65FF" w:rsidRDefault="009E33DD" w:rsidP="00D53938">
      <w:pPr>
        <w:pStyle w:val="Style11"/>
        <w:tabs>
          <w:tab w:val="left" w:pos="720"/>
        </w:tabs>
        <w:rPr>
          <w:rStyle w:val="FontStyle19"/>
          <w:rFonts w:ascii="Arial" w:hAnsi="Arial" w:cs="Arial"/>
        </w:rPr>
      </w:pPr>
      <w:r w:rsidRPr="00FE65FF">
        <w:rPr>
          <w:rStyle w:val="FontStyle19"/>
          <w:rFonts w:ascii="Arial" w:hAnsi="Arial" w:cs="Arial"/>
        </w:rPr>
        <w:t>K</w:t>
      </w:r>
      <w:r w:rsidR="008439DD" w:rsidRPr="00FE65FF">
        <w:rPr>
          <w:rStyle w:val="FontStyle19"/>
          <w:rFonts w:ascii="Arial" w:hAnsi="Arial" w:cs="Arial"/>
        </w:rPr>
        <w:t>ompu</w:t>
      </w:r>
      <w:r w:rsidR="000A279C" w:rsidRPr="00FE65FF">
        <w:rPr>
          <w:rStyle w:val="FontStyle19"/>
          <w:rFonts w:ascii="Arial" w:hAnsi="Arial" w:cs="Arial"/>
        </w:rPr>
        <w:t xml:space="preserve">ter systemu monitoringu </w:t>
      </w:r>
      <w:r>
        <w:rPr>
          <w:rStyle w:val="FontStyle19"/>
          <w:rFonts w:ascii="Arial" w:hAnsi="Arial" w:cs="Arial"/>
        </w:rPr>
        <w:t>spalin</w:t>
      </w:r>
      <w:r w:rsidR="00B8758D">
        <w:rPr>
          <w:rStyle w:val="FontStyle19"/>
          <w:rFonts w:ascii="Arial" w:hAnsi="Arial" w:cs="Arial"/>
        </w:rPr>
        <w:t xml:space="preserve"> </w:t>
      </w:r>
      <w:r w:rsidR="00CC3422">
        <w:rPr>
          <w:rStyle w:val="FontStyle19"/>
          <w:rFonts w:ascii="Arial" w:hAnsi="Arial" w:cs="Arial"/>
        </w:rPr>
        <w:t xml:space="preserve">musi </w:t>
      </w:r>
      <w:r w:rsidR="00CB2CB9">
        <w:rPr>
          <w:rStyle w:val="FontStyle19"/>
          <w:rFonts w:ascii="Arial" w:hAnsi="Arial" w:cs="Arial"/>
        </w:rPr>
        <w:t>realizować</w:t>
      </w:r>
      <w:r w:rsidR="00CC3422">
        <w:rPr>
          <w:rStyle w:val="FontStyle19"/>
          <w:rFonts w:ascii="Arial" w:hAnsi="Arial" w:cs="Arial"/>
        </w:rPr>
        <w:t xml:space="preserve"> poniższe </w:t>
      </w:r>
      <w:r w:rsidR="0095342C">
        <w:rPr>
          <w:rStyle w:val="FontStyle19"/>
          <w:rFonts w:ascii="Arial" w:hAnsi="Arial" w:cs="Arial"/>
        </w:rPr>
        <w:t>zadania</w:t>
      </w:r>
      <w:r w:rsidR="008439DD" w:rsidRPr="00FE65FF">
        <w:rPr>
          <w:rStyle w:val="FontStyle19"/>
          <w:rFonts w:ascii="Arial" w:hAnsi="Arial" w:cs="Arial"/>
        </w:rPr>
        <w:t>:</w:t>
      </w:r>
    </w:p>
    <w:p w14:paraId="345ABF71"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zbieranie danych analogowych i stanów urządzeń pomiarowych,</w:t>
      </w:r>
    </w:p>
    <w:p w14:paraId="186F2154"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analizowanie stanu urządzeń pomiarowych,</w:t>
      </w:r>
      <w:r w:rsidRPr="009F71D2">
        <w:rPr>
          <w:rStyle w:val="FontStyle19"/>
          <w:rFonts w:ascii="Arial" w:hAnsi="Arial" w:cs="Arial"/>
        </w:rPr>
        <w:tab/>
      </w:r>
    </w:p>
    <w:p w14:paraId="7A5E4DBB"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przeliczenie wartości pomiarowych na wartości referencyjne,</w:t>
      </w:r>
    </w:p>
    <w:p w14:paraId="0ED9044F"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prezentację danych pomiarowych i przetworzonych,</w:t>
      </w:r>
    </w:p>
    <w:p w14:paraId="36870A77" w14:textId="77777777" w:rsidR="008439DD" w:rsidRDefault="008439DD" w:rsidP="00D53938">
      <w:pPr>
        <w:pStyle w:val="Style11"/>
        <w:widowControl/>
        <w:numPr>
          <w:ilvl w:val="0"/>
          <w:numId w:val="144"/>
        </w:numPr>
        <w:tabs>
          <w:tab w:val="clear" w:pos="360"/>
          <w:tab w:val="left" w:pos="720"/>
        </w:tabs>
        <w:ind w:left="709" w:hanging="283"/>
        <w:rPr>
          <w:rStyle w:val="FontStyle19"/>
          <w:rFonts w:ascii="Arial" w:hAnsi="Arial" w:cs="Arial"/>
        </w:rPr>
      </w:pPr>
      <w:r>
        <w:rPr>
          <w:rStyle w:val="FontStyle19"/>
          <w:rFonts w:ascii="Arial" w:hAnsi="Arial" w:cs="Arial"/>
        </w:rPr>
        <w:t>archiwizację danych</w:t>
      </w:r>
    </w:p>
    <w:p w14:paraId="75A940CF" w14:textId="77777777" w:rsidR="009E33DD" w:rsidRPr="00400456" w:rsidRDefault="005F1F61" w:rsidP="00C06AD4">
      <w:pPr>
        <w:pStyle w:val="Style11"/>
        <w:widowControl/>
        <w:numPr>
          <w:ilvl w:val="0"/>
          <w:numId w:val="144"/>
        </w:numPr>
        <w:tabs>
          <w:tab w:val="clear" w:pos="360"/>
          <w:tab w:val="left" w:pos="720"/>
        </w:tabs>
        <w:ind w:left="709" w:hanging="283"/>
        <w:rPr>
          <w:rFonts w:ascii="Arial" w:hAnsi="Arial" w:cs="Arial"/>
          <w:sz w:val="22"/>
          <w:szCs w:val="22"/>
        </w:rPr>
      </w:pPr>
      <w:r>
        <w:rPr>
          <w:rStyle w:val="FontStyle19"/>
          <w:rFonts w:ascii="Arial" w:hAnsi="Arial" w:cs="Arial"/>
        </w:rPr>
        <w:t xml:space="preserve">generowanie wiarygodnych raportów </w:t>
      </w:r>
      <w:r w:rsidR="00C93512">
        <w:rPr>
          <w:rStyle w:val="FontStyle19"/>
          <w:rFonts w:ascii="Arial" w:hAnsi="Arial" w:cs="Arial"/>
        </w:rPr>
        <w:t xml:space="preserve">dotyczących </w:t>
      </w:r>
      <w:r w:rsidR="003E75F7">
        <w:rPr>
          <w:rStyle w:val="FontStyle19"/>
          <w:rFonts w:ascii="Arial" w:hAnsi="Arial" w:cs="Arial"/>
        </w:rPr>
        <w:t xml:space="preserve">stężeń i </w:t>
      </w:r>
      <w:r w:rsidR="00C93512">
        <w:rPr>
          <w:rStyle w:val="FontStyle19"/>
          <w:rFonts w:ascii="Arial" w:hAnsi="Arial" w:cs="Arial"/>
        </w:rPr>
        <w:t xml:space="preserve">emisji zanieczyszczeń, </w:t>
      </w:r>
      <w:r w:rsidR="003E75F7">
        <w:rPr>
          <w:rStyle w:val="FontStyle19"/>
          <w:rFonts w:ascii="Arial" w:hAnsi="Arial" w:cs="Arial"/>
        </w:rPr>
        <w:t xml:space="preserve">stężeń i </w:t>
      </w:r>
      <w:r w:rsidR="00C93512">
        <w:rPr>
          <w:rStyle w:val="FontStyle19"/>
          <w:rFonts w:ascii="Arial" w:hAnsi="Arial" w:cs="Arial"/>
        </w:rPr>
        <w:t>standardów emisyjnych oraz raportów rozliczeniowych.</w:t>
      </w:r>
    </w:p>
    <w:p w14:paraId="79282D45" w14:textId="77777777" w:rsidR="00E63AE0" w:rsidRDefault="00E63AE0" w:rsidP="00D53938">
      <w:pPr>
        <w:jc w:val="both"/>
        <w:rPr>
          <w:rFonts w:ascii="Arial" w:hAnsi="Arial" w:cs="Arial"/>
          <w:sz w:val="22"/>
          <w:szCs w:val="22"/>
        </w:rPr>
      </w:pPr>
    </w:p>
    <w:p w14:paraId="155DBBD0" w14:textId="77777777" w:rsidR="006E4015" w:rsidRDefault="006E4015" w:rsidP="00D53938">
      <w:pPr>
        <w:jc w:val="both"/>
        <w:rPr>
          <w:rFonts w:ascii="Arial" w:hAnsi="Arial" w:cs="Arial"/>
          <w:sz w:val="22"/>
          <w:szCs w:val="22"/>
        </w:rPr>
      </w:pPr>
    </w:p>
    <w:p w14:paraId="47FAC4E6" w14:textId="77777777" w:rsidR="006E4015" w:rsidRDefault="006E4015" w:rsidP="00D53938">
      <w:pPr>
        <w:jc w:val="both"/>
        <w:rPr>
          <w:rFonts w:ascii="Arial" w:hAnsi="Arial" w:cs="Arial"/>
          <w:sz w:val="22"/>
          <w:szCs w:val="22"/>
        </w:rPr>
      </w:pPr>
    </w:p>
    <w:p w14:paraId="7A607714" w14:textId="77777777" w:rsidR="006E4015" w:rsidRDefault="006E4015" w:rsidP="00D53938">
      <w:pPr>
        <w:jc w:val="both"/>
        <w:rPr>
          <w:rFonts w:ascii="Arial" w:hAnsi="Arial" w:cs="Arial"/>
          <w:sz w:val="22"/>
          <w:szCs w:val="22"/>
        </w:rPr>
      </w:pPr>
    </w:p>
    <w:p w14:paraId="61C53E10" w14:textId="77777777" w:rsidR="006E4015" w:rsidRDefault="006E4015" w:rsidP="00D53938">
      <w:pPr>
        <w:jc w:val="both"/>
        <w:rPr>
          <w:rFonts w:ascii="Arial" w:hAnsi="Arial" w:cs="Arial"/>
          <w:sz w:val="22"/>
          <w:szCs w:val="22"/>
        </w:rPr>
      </w:pPr>
    </w:p>
    <w:p w14:paraId="66EAD921" w14:textId="77777777" w:rsidR="006E4015" w:rsidRDefault="006E4015" w:rsidP="00D53938">
      <w:pPr>
        <w:jc w:val="both"/>
        <w:rPr>
          <w:rFonts w:ascii="Arial" w:hAnsi="Arial" w:cs="Arial"/>
          <w:sz w:val="22"/>
          <w:szCs w:val="22"/>
        </w:rPr>
      </w:pPr>
    </w:p>
    <w:p w14:paraId="5A98C7B7" w14:textId="77777777" w:rsidR="006E4015" w:rsidRDefault="006E4015" w:rsidP="00D53938">
      <w:pPr>
        <w:jc w:val="both"/>
        <w:rPr>
          <w:rFonts w:ascii="Arial" w:hAnsi="Arial" w:cs="Arial"/>
          <w:sz w:val="22"/>
          <w:szCs w:val="22"/>
        </w:rPr>
      </w:pPr>
    </w:p>
    <w:p w14:paraId="32329392" w14:textId="77777777" w:rsidR="006E4015" w:rsidRDefault="006E4015" w:rsidP="00D53938">
      <w:pPr>
        <w:jc w:val="both"/>
        <w:rPr>
          <w:rFonts w:ascii="Arial" w:hAnsi="Arial" w:cs="Arial"/>
          <w:sz w:val="22"/>
          <w:szCs w:val="22"/>
        </w:rPr>
      </w:pPr>
    </w:p>
    <w:p w14:paraId="59540494" w14:textId="77777777" w:rsidR="006E4015" w:rsidRDefault="006E4015" w:rsidP="00D53938">
      <w:pPr>
        <w:jc w:val="both"/>
        <w:rPr>
          <w:rFonts w:ascii="Arial" w:hAnsi="Arial" w:cs="Arial"/>
          <w:sz w:val="22"/>
          <w:szCs w:val="22"/>
        </w:rPr>
      </w:pPr>
    </w:p>
    <w:p w14:paraId="074098FB" w14:textId="77777777" w:rsidR="006E4015" w:rsidRDefault="006E4015" w:rsidP="00D53938">
      <w:pPr>
        <w:jc w:val="both"/>
        <w:rPr>
          <w:rFonts w:ascii="Arial" w:hAnsi="Arial" w:cs="Arial"/>
          <w:sz w:val="22"/>
          <w:szCs w:val="22"/>
        </w:rPr>
      </w:pPr>
    </w:p>
    <w:p w14:paraId="54398849" w14:textId="77777777" w:rsidR="006E4015" w:rsidRDefault="006E4015" w:rsidP="00D53938">
      <w:pPr>
        <w:jc w:val="both"/>
        <w:rPr>
          <w:rFonts w:ascii="Arial" w:hAnsi="Arial" w:cs="Arial"/>
          <w:sz w:val="22"/>
          <w:szCs w:val="22"/>
        </w:rPr>
      </w:pPr>
    </w:p>
    <w:p w14:paraId="3E2E2DB7" w14:textId="77777777" w:rsidR="006E4015" w:rsidRDefault="006E4015" w:rsidP="00D53938">
      <w:pPr>
        <w:jc w:val="both"/>
        <w:rPr>
          <w:rFonts w:ascii="Arial" w:hAnsi="Arial" w:cs="Arial"/>
          <w:sz w:val="22"/>
          <w:szCs w:val="22"/>
        </w:rPr>
      </w:pPr>
    </w:p>
    <w:p w14:paraId="0C9C8D1E" w14:textId="77777777" w:rsidR="006E4015" w:rsidRDefault="006E4015" w:rsidP="00D53938">
      <w:pPr>
        <w:jc w:val="both"/>
        <w:rPr>
          <w:rFonts w:ascii="Arial" w:hAnsi="Arial" w:cs="Arial"/>
          <w:sz w:val="22"/>
          <w:szCs w:val="22"/>
        </w:rPr>
      </w:pPr>
    </w:p>
    <w:p w14:paraId="6CDE5DE2" w14:textId="77777777" w:rsidR="006E4015" w:rsidRDefault="006E4015" w:rsidP="00D53938">
      <w:pPr>
        <w:jc w:val="both"/>
        <w:rPr>
          <w:rFonts w:ascii="Arial" w:hAnsi="Arial" w:cs="Arial"/>
          <w:sz w:val="22"/>
          <w:szCs w:val="22"/>
        </w:rPr>
      </w:pPr>
    </w:p>
    <w:p w14:paraId="29C4AAD4" w14:textId="77777777" w:rsidR="006E4015" w:rsidRDefault="006E4015" w:rsidP="00D53938">
      <w:pPr>
        <w:jc w:val="both"/>
        <w:rPr>
          <w:rFonts w:ascii="Arial" w:hAnsi="Arial" w:cs="Arial"/>
          <w:sz w:val="22"/>
          <w:szCs w:val="22"/>
        </w:rPr>
      </w:pPr>
    </w:p>
    <w:p w14:paraId="78DA4714" w14:textId="77777777" w:rsidR="006E4015" w:rsidRDefault="006E4015" w:rsidP="00D53938">
      <w:pPr>
        <w:jc w:val="both"/>
        <w:rPr>
          <w:rFonts w:ascii="Arial" w:hAnsi="Arial" w:cs="Arial"/>
          <w:sz w:val="22"/>
          <w:szCs w:val="22"/>
        </w:rPr>
      </w:pPr>
    </w:p>
    <w:p w14:paraId="68E5AFB7" w14:textId="77777777" w:rsidR="006E4015" w:rsidRDefault="006E4015" w:rsidP="00D53938">
      <w:pPr>
        <w:jc w:val="both"/>
        <w:rPr>
          <w:rFonts w:ascii="Arial" w:hAnsi="Arial" w:cs="Arial"/>
          <w:sz w:val="22"/>
          <w:szCs w:val="22"/>
        </w:rPr>
      </w:pPr>
    </w:p>
    <w:p w14:paraId="4E92FD96" w14:textId="77777777" w:rsidR="006E4015" w:rsidRDefault="006E4015" w:rsidP="00D53938">
      <w:pPr>
        <w:jc w:val="both"/>
        <w:rPr>
          <w:rFonts w:ascii="Arial" w:hAnsi="Arial" w:cs="Arial"/>
          <w:sz w:val="22"/>
          <w:szCs w:val="22"/>
        </w:rPr>
      </w:pPr>
    </w:p>
    <w:p w14:paraId="781731DD" w14:textId="77777777" w:rsidR="006E4015" w:rsidRDefault="006E4015" w:rsidP="00D53938">
      <w:pPr>
        <w:jc w:val="both"/>
        <w:rPr>
          <w:rFonts w:ascii="Arial" w:hAnsi="Arial" w:cs="Arial"/>
          <w:sz w:val="22"/>
          <w:szCs w:val="22"/>
        </w:rPr>
      </w:pPr>
    </w:p>
    <w:p w14:paraId="2CE0EB57" w14:textId="77777777" w:rsidR="006E4015" w:rsidRDefault="006E4015" w:rsidP="00D53938">
      <w:pPr>
        <w:jc w:val="both"/>
        <w:rPr>
          <w:rFonts w:ascii="Arial" w:hAnsi="Arial" w:cs="Arial"/>
          <w:sz w:val="22"/>
          <w:szCs w:val="22"/>
        </w:rPr>
      </w:pPr>
    </w:p>
    <w:p w14:paraId="4BB12C6A" w14:textId="77777777" w:rsidR="006E4015" w:rsidRDefault="006E4015" w:rsidP="00D53938">
      <w:pPr>
        <w:jc w:val="both"/>
        <w:rPr>
          <w:rFonts w:ascii="Arial" w:hAnsi="Arial" w:cs="Arial"/>
          <w:sz w:val="22"/>
          <w:szCs w:val="22"/>
        </w:rPr>
      </w:pPr>
    </w:p>
    <w:p w14:paraId="6701C71B" w14:textId="77777777" w:rsidR="006E4015" w:rsidRDefault="006E4015" w:rsidP="00D53938">
      <w:pPr>
        <w:jc w:val="both"/>
        <w:rPr>
          <w:rFonts w:ascii="Arial" w:hAnsi="Arial" w:cs="Arial"/>
          <w:sz w:val="22"/>
          <w:szCs w:val="22"/>
        </w:rPr>
      </w:pPr>
    </w:p>
    <w:p w14:paraId="4A404687" w14:textId="77777777" w:rsidR="006E4015" w:rsidRDefault="006E4015" w:rsidP="00D53938">
      <w:pPr>
        <w:jc w:val="both"/>
        <w:rPr>
          <w:rFonts w:ascii="Arial" w:hAnsi="Arial" w:cs="Arial"/>
          <w:sz w:val="22"/>
          <w:szCs w:val="22"/>
        </w:rPr>
      </w:pPr>
    </w:p>
    <w:p w14:paraId="1EDE7C37" w14:textId="77777777" w:rsidR="006E4015" w:rsidRDefault="006E4015" w:rsidP="00D53938">
      <w:pPr>
        <w:jc w:val="both"/>
        <w:rPr>
          <w:rFonts w:ascii="Arial" w:hAnsi="Arial" w:cs="Arial"/>
          <w:sz w:val="22"/>
          <w:szCs w:val="22"/>
        </w:rPr>
      </w:pPr>
    </w:p>
    <w:p w14:paraId="58501548" w14:textId="77777777" w:rsidR="006E4015" w:rsidRDefault="006E4015" w:rsidP="00D53938">
      <w:pPr>
        <w:jc w:val="both"/>
        <w:rPr>
          <w:rFonts w:ascii="Arial" w:hAnsi="Arial" w:cs="Arial"/>
          <w:sz w:val="22"/>
          <w:szCs w:val="22"/>
        </w:rPr>
      </w:pPr>
    </w:p>
    <w:p w14:paraId="134D5A0E" w14:textId="77777777" w:rsidR="006E4015" w:rsidRDefault="006E4015" w:rsidP="00D53938">
      <w:pPr>
        <w:jc w:val="both"/>
        <w:rPr>
          <w:rFonts w:ascii="Arial" w:hAnsi="Arial" w:cs="Arial"/>
          <w:sz w:val="22"/>
          <w:szCs w:val="22"/>
        </w:rPr>
      </w:pPr>
    </w:p>
    <w:p w14:paraId="198477F8" w14:textId="77777777" w:rsidR="006E4015" w:rsidRDefault="006E4015" w:rsidP="00D53938">
      <w:pPr>
        <w:jc w:val="both"/>
        <w:rPr>
          <w:rFonts w:ascii="Arial" w:hAnsi="Arial" w:cs="Arial"/>
          <w:sz w:val="22"/>
          <w:szCs w:val="22"/>
        </w:rPr>
      </w:pPr>
    </w:p>
    <w:p w14:paraId="09FB375E" w14:textId="77777777" w:rsidR="006E4015" w:rsidRDefault="006E4015" w:rsidP="00D53938">
      <w:pPr>
        <w:jc w:val="both"/>
        <w:rPr>
          <w:rFonts w:ascii="Arial" w:hAnsi="Arial" w:cs="Arial"/>
          <w:sz w:val="22"/>
          <w:szCs w:val="22"/>
        </w:rPr>
      </w:pPr>
    </w:p>
    <w:p w14:paraId="0587D590" w14:textId="77777777" w:rsidR="006E4015" w:rsidRDefault="006E4015" w:rsidP="00D53938">
      <w:pPr>
        <w:jc w:val="both"/>
        <w:rPr>
          <w:rFonts w:ascii="Arial" w:hAnsi="Arial" w:cs="Arial"/>
          <w:sz w:val="22"/>
          <w:szCs w:val="22"/>
        </w:rPr>
      </w:pPr>
    </w:p>
    <w:p w14:paraId="4718A292" w14:textId="77777777" w:rsidR="006E4015" w:rsidRDefault="006E4015" w:rsidP="00D53938">
      <w:pPr>
        <w:jc w:val="both"/>
        <w:rPr>
          <w:rFonts w:ascii="Arial" w:hAnsi="Arial" w:cs="Arial"/>
          <w:sz w:val="22"/>
          <w:szCs w:val="22"/>
        </w:rPr>
      </w:pPr>
    </w:p>
    <w:p w14:paraId="172189CB" w14:textId="77777777" w:rsidR="006E4015" w:rsidRDefault="006E4015" w:rsidP="00D53938">
      <w:pPr>
        <w:jc w:val="both"/>
        <w:rPr>
          <w:rFonts w:ascii="Arial" w:hAnsi="Arial" w:cs="Arial"/>
          <w:sz w:val="22"/>
          <w:szCs w:val="22"/>
        </w:rPr>
      </w:pPr>
    </w:p>
    <w:p w14:paraId="7CAFE08C" w14:textId="77777777" w:rsidR="006E4015" w:rsidRDefault="006E4015" w:rsidP="00D53938">
      <w:pPr>
        <w:jc w:val="both"/>
        <w:rPr>
          <w:rFonts w:ascii="Arial" w:hAnsi="Arial" w:cs="Arial"/>
          <w:sz w:val="22"/>
          <w:szCs w:val="22"/>
        </w:rPr>
      </w:pPr>
    </w:p>
    <w:p w14:paraId="024656B8" w14:textId="77777777" w:rsidR="006E4015" w:rsidRDefault="006E4015" w:rsidP="00D53938">
      <w:pPr>
        <w:jc w:val="both"/>
        <w:rPr>
          <w:rFonts w:ascii="Arial" w:hAnsi="Arial" w:cs="Arial"/>
          <w:sz w:val="22"/>
          <w:szCs w:val="22"/>
        </w:rPr>
      </w:pPr>
    </w:p>
    <w:p w14:paraId="5F798E0F" w14:textId="77777777" w:rsidR="006E4015" w:rsidRDefault="006E4015" w:rsidP="00D53938">
      <w:pPr>
        <w:jc w:val="both"/>
        <w:rPr>
          <w:rFonts w:ascii="Arial" w:hAnsi="Arial" w:cs="Arial"/>
          <w:sz w:val="22"/>
          <w:szCs w:val="22"/>
        </w:rPr>
      </w:pPr>
    </w:p>
    <w:p w14:paraId="554BBEA6" w14:textId="77777777" w:rsidR="006E4015" w:rsidRDefault="006E4015" w:rsidP="00D53938">
      <w:pPr>
        <w:jc w:val="both"/>
        <w:rPr>
          <w:rFonts w:ascii="Arial" w:hAnsi="Arial" w:cs="Arial"/>
          <w:sz w:val="22"/>
          <w:szCs w:val="22"/>
        </w:rPr>
      </w:pPr>
    </w:p>
    <w:p w14:paraId="55DDD80B" w14:textId="77777777" w:rsidR="006E4015" w:rsidRDefault="006E4015" w:rsidP="00D53938">
      <w:pPr>
        <w:jc w:val="both"/>
        <w:rPr>
          <w:rFonts w:ascii="Arial" w:hAnsi="Arial" w:cs="Arial"/>
          <w:sz w:val="22"/>
          <w:szCs w:val="22"/>
        </w:rPr>
      </w:pPr>
    </w:p>
    <w:p w14:paraId="3AB613DC" w14:textId="77777777" w:rsidR="006E4015" w:rsidRDefault="006E4015" w:rsidP="00D53938">
      <w:pPr>
        <w:jc w:val="both"/>
        <w:rPr>
          <w:rFonts w:ascii="Arial" w:hAnsi="Arial" w:cs="Arial"/>
          <w:sz w:val="22"/>
          <w:szCs w:val="22"/>
        </w:rPr>
      </w:pPr>
    </w:p>
    <w:p w14:paraId="7624AE0B" w14:textId="77777777" w:rsidR="006E4015" w:rsidRDefault="006E4015" w:rsidP="00D53938">
      <w:pPr>
        <w:jc w:val="both"/>
        <w:rPr>
          <w:rFonts w:ascii="Arial" w:hAnsi="Arial" w:cs="Arial"/>
          <w:sz w:val="22"/>
          <w:szCs w:val="22"/>
        </w:rPr>
      </w:pPr>
    </w:p>
    <w:p w14:paraId="7835D501" w14:textId="77777777" w:rsidR="006E4015" w:rsidRDefault="006E4015" w:rsidP="00D53938">
      <w:pPr>
        <w:jc w:val="both"/>
        <w:rPr>
          <w:rFonts w:ascii="Arial" w:hAnsi="Arial" w:cs="Arial"/>
          <w:sz w:val="22"/>
          <w:szCs w:val="22"/>
        </w:rPr>
      </w:pPr>
    </w:p>
    <w:p w14:paraId="44396EB1" w14:textId="77777777" w:rsidR="006E4015" w:rsidRDefault="006E4015" w:rsidP="00D53938">
      <w:pPr>
        <w:jc w:val="both"/>
        <w:rPr>
          <w:rFonts w:ascii="Arial" w:hAnsi="Arial" w:cs="Arial"/>
          <w:sz w:val="22"/>
          <w:szCs w:val="22"/>
        </w:rPr>
      </w:pPr>
    </w:p>
    <w:p w14:paraId="6A58425B" w14:textId="77777777" w:rsidR="006E4015" w:rsidRDefault="006E4015" w:rsidP="00D53938">
      <w:pPr>
        <w:jc w:val="both"/>
        <w:rPr>
          <w:rFonts w:ascii="Arial" w:hAnsi="Arial" w:cs="Arial"/>
          <w:sz w:val="22"/>
          <w:szCs w:val="22"/>
        </w:rPr>
      </w:pPr>
    </w:p>
    <w:p w14:paraId="56F696E4" w14:textId="77777777" w:rsidR="006E4015" w:rsidRPr="001107EF" w:rsidRDefault="006E4015" w:rsidP="00D53938">
      <w:pPr>
        <w:jc w:val="both"/>
        <w:rPr>
          <w:rFonts w:ascii="Arial" w:hAnsi="Arial" w:cs="Arial"/>
          <w:sz w:val="22"/>
          <w:szCs w:val="22"/>
        </w:rPr>
      </w:pPr>
    </w:p>
    <w:p w14:paraId="4D079001" w14:textId="77777777" w:rsidR="005770AA" w:rsidRPr="00223566" w:rsidRDefault="005770AA" w:rsidP="00223566">
      <w:pPr>
        <w:pStyle w:val="Nagwek1"/>
        <w:numPr>
          <w:ilvl w:val="0"/>
          <w:numId w:val="1"/>
        </w:numPr>
        <w:jc w:val="both"/>
        <w:rPr>
          <w:rFonts w:cs="Arial"/>
        </w:rPr>
      </w:pPr>
      <w:bookmarkStart w:id="83" w:name="_Toc475077820"/>
      <w:r w:rsidRPr="00223566">
        <w:rPr>
          <w:rFonts w:cs="Arial"/>
        </w:rPr>
        <w:t>STEROWNIA, POMIESZCZENIE SZAF STEROWNICZYCH I POMIESZCZENIE INŻYNIERSKIE</w:t>
      </w:r>
      <w:bookmarkEnd w:id="83"/>
    </w:p>
    <w:p w14:paraId="362C54C6" w14:textId="77777777" w:rsidR="005770AA" w:rsidRPr="005770AA" w:rsidRDefault="005770AA" w:rsidP="00FB1C61"/>
    <w:p w14:paraId="5DBD04AC" w14:textId="77777777" w:rsidR="00605F61"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niniejszym punkcie zdefiniowano minimalne wymagania montażowe dla sterowni, pomieszczenia szaf sterowniczych oraz pomieszczenia inżynierskiego.</w:t>
      </w:r>
    </w:p>
    <w:p w14:paraId="37692509" w14:textId="77777777" w:rsidR="00102383" w:rsidRPr="00605F61" w:rsidRDefault="00102383" w:rsidP="00FB1C61">
      <w:pPr>
        <w:jc w:val="both"/>
        <w:rPr>
          <w:rFonts w:ascii="Arial" w:eastAsia="Calibri" w:hAnsi="Arial" w:cs="Arial"/>
          <w:sz w:val="22"/>
          <w:szCs w:val="22"/>
          <w:lang w:eastAsia="en-US"/>
        </w:rPr>
      </w:pPr>
    </w:p>
    <w:p w14:paraId="57BE88FC" w14:textId="77777777" w:rsidR="005366CB" w:rsidRDefault="00605F61" w:rsidP="00340186">
      <w:pPr>
        <w:pStyle w:val="Nagwek1"/>
        <w:numPr>
          <w:ilvl w:val="1"/>
          <w:numId w:val="1"/>
        </w:numPr>
        <w:tabs>
          <w:tab w:val="clear" w:pos="792"/>
          <w:tab w:val="num" w:pos="567"/>
        </w:tabs>
        <w:ind w:left="567" w:hanging="567"/>
      </w:pPr>
      <w:bookmarkStart w:id="84" w:name="_Toc475077821"/>
      <w:r>
        <w:t>Wymagania montażowe</w:t>
      </w:r>
      <w:bookmarkEnd w:id="84"/>
    </w:p>
    <w:p w14:paraId="439A06A9" w14:textId="77777777" w:rsidR="00605F61" w:rsidRPr="00605F61" w:rsidRDefault="00605F61" w:rsidP="00FB1C61">
      <w:pPr>
        <w:rPr>
          <w:rFonts w:eastAsia="Calibri"/>
        </w:rPr>
      </w:pPr>
    </w:p>
    <w:p w14:paraId="06FE5671"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Połączenia między szafami sterowniczymi zlokalizowanymi w pomieszczeniu technicznym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obiektowymi skrzynkami złącznymi, do których są podłączone indywidualne kable aparatury obiektowej muszą być zrealizowane za pomocą kabli wielożyłowych.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szczególnych przypadkach dopuszcza się zastosowanie indywidualnego kabla bezpośrednio z obiektowego przyrządu pomiarowego do szaf sterowniczych. </w:t>
      </w:r>
    </w:p>
    <w:p w14:paraId="6646E6BE"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Wprowadzenie kabli z obiektu do budynku sterowni musi być zrealizowan</w:t>
      </w:r>
      <w:r w:rsidR="00CA1BC4">
        <w:rPr>
          <w:rFonts w:ascii="Arial" w:eastAsia="Calibri" w:hAnsi="Arial" w:cs="Arial"/>
          <w:sz w:val="22"/>
          <w:szCs w:val="22"/>
          <w:lang w:eastAsia="en-US"/>
        </w:rPr>
        <w:t>e</w:t>
      </w:r>
      <w:r w:rsidRPr="005366CB">
        <w:rPr>
          <w:rFonts w:ascii="Arial" w:eastAsia="Calibri" w:hAnsi="Arial" w:cs="Arial"/>
          <w:sz w:val="22"/>
          <w:szCs w:val="22"/>
          <w:lang w:eastAsia="en-US"/>
        </w:rPr>
        <w:t xml:space="preserve"> za pomocą modułowych systemów uszczelnień przejść kablowych, które zapewniają zabezpieczenie budynku i pomieszczeń przed przedostawaniem się wody, ognia, gazów, pyłów oraz gryzoni.</w:t>
      </w:r>
    </w:p>
    <w:p w14:paraId="490F01FB"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Każda obiektowy kabel wielożyłowy musi zostać przyłączony do odpowiadającej mu listwy zaciskowej w odpowiednich szafach sterowniczych. Wszystkie żyły kabli muszą być przyłączone do zacisków listwy zaciskowej dedykowanej dla danego kabla.</w:t>
      </w:r>
    </w:p>
    <w:p w14:paraId="5FCBD6C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Połączenia między szafami w pomieszczeniach szaf sterowniczych należy realizować kablami wielożyłowymi oraz kablami prefabrykowanymi.</w:t>
      </w:r>
    </w:p>
    <w:p w14:paraId="29FC1711"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470DC18A"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W pomieszczeniu stero</w:t>
      </w:r>
      <w:r w:rsidR="005E047C">
        <w:rPr>
          <w:rFonts w:ascii="Arial" w:eastAsia="Calibri" w:hAnsi="Arial" w:cs="Arial"/>
          <w:sz w:val="22"/>
          <w:szCs w:val="22"/>
          <w:lang w:eastAsia="en-US"/>
        </w:rPr>
        <w:t xml:space="preserve">wni i pomieszczeniu </w:t>
      </w:r>
      <w:r w:rsidRPr="005366CB">
        <w:rPr>
          <w:rFonts w:ascii="Arial" w:eastAsia="Calibri" w:hAnsi="Arial" w:cs="Arial"/>
          <w:sz w:val="22"/>
          <w:szCs w:val="22"/>
          <w:lang w:eastAsia="en-US"/>
        </w:rPr>
        <w:t>szaf sterowniczych musi być zainstalowany system podłogi podniesionej (podłogi technicznej), pod którą należy zainstalować trasy kablowe do rozprowadzenia okablowania do/pomiędzy szafami sterowniczymi, stacjami operatorskimi, itp.</w:t>
      </w:r>
    </w:p>
    <w:p w14:paraId="75C6A737"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Konsole operatorskie oraz inne elementy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wraz z odpowiednimi panelami, monitorami, klawiaturami, drukarkami itp. zainstalowane będą w sterowni. </w:t>
      </w:r>
    </w:p>
    <w:p w14:paraId="6109F23F" w14:textId="77777777" w:rsidR="005366CB" w:rsidRPr="005366CB" w:rsidRDefault="005366CB" w:rsidP="00FB1C61">
      <w:pPr>
        <w:jc w:val="both"/>
        <w:rPr>
          <w:rFonts w:ascii="Arial" w:eastAsia="Calibri" w:hAnsi="Arial" w:cs="Arial"/>
          <w:sz w:val="22"/>
          <w:szCs w:val="22"/>
          <w:lang w:eastAsia="en-US"/>
        </w:rPr>
      </w:pPr>
    </w:p>
    <w:p w14:paraId="559F521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sterowni musi być wydzielone odrębne pomieszczenie – pomieszczenie inżynierskie,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w którym należy zlokalizować:</w:t>
      </w:r>
    </w:p>
    <w:p w14:paraId="5C1D628C" w14:textId="77777777" w:rsidR="005366CB" w:rsidRPr="00E84583" w:rsidRDefault="005366CB" w:rsidP="00FB1C61">
      <w:pPr>
        <w:numPr>
          <w:ilvl w:val="0"/>
          <w:numId w:val="63"/>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stacje inżynierskie, służące do konfiguracji i diagnostyki systemów (DCS, PLC, ESD). </w:t>
      </w:r>
    </w:p>
    <w:p w14:paraId="6E5A6A0D" w14:textId="77777777" w:rsidR="005366CB"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Zarówno sterownia jak i pomieszczenie inżynierskie musi być odpowiednio klimatyzowane </w:t>
      </w:r>
      <w:r w:rsidR="008F7011" w:rsidRPr="00E84583">
        <w:rPr>
          <w:rFonts w:ascii="Arial" w:eastAsia="Calibri" w:hAnsi="Arial" w:cs="Arial"/>
          <w:sz w:val="22"/>
          <w:szCs w:val="22"/>
          <w:lang w:eastAsia="en-US"/>
        </w:rPr>
        <w:t xml:space="preserve">     </w:t>
      </w:r>
      <w:r w:rsidRPr="00E84583">
        <w:rPr>
          <w:rFonts w:ascii="Arial" w:eastAsia="Calibri" w:hAnsi="Arial" w:cs="Arial"/>
          <w:sz w:val="22"/>
          <w:szCs w:val="22"/>
          <w:lang w:eastAsia="en-US"/>
        </w:rPr>
        <w:t>i wentylowane. Pracownicy muszą posiadać możliwość regulacji temperatury w tych pomieszczeniach.</w:t>
      </w:r>
    </w:p>
    <w:p w14:paraId="1DA362B8" w14:textId="77777777" w:rsidR="0069300A" w:rsidRPr="00E84583" w:rsidRDefault="005366CB" w:rsidP="00FB1C61">
      <w:pPr>
        <w:jc w:val="both"/>
        <w:rPr>
          <w:rFonts w:ascii="Arial" w:eastAsia="Calibri" w:hAnsi="Arial" w:cs="Arial"/>
          <w:sz w:val="22"/>
          <w:szCs w:val="22"/>
          <w:lang w:eastAsia="en-US"/>
        </w:rPr>
      </w:pPr>
      <w:r w:rsidRPr="00E84583">
        <w:rPr>
          <w:rFonts w:ascii="Arial" w:eastAsia="Calibri" w:hAnsi="Arial" w:cs="Arial"/>
          <w:sz w:val="22"/>
          <w:szCs w:val="22"/>
          <w:lang w:eastAsia="en-US"/>
        </w:rPr>
        <w:t xml:space="preserve">Sterownia oraz pomieszczenie inżynierskie muszą być </w:t>
      </w:r>
      <w:r w:rsidR="002876C8" w:rsidRPr="00E84583">
        <w:rPr>
          <w:rFonts w:ascii="Arial" w:eastAsia="Calibri" w:hAnsi="Arial" w:cs="Arial"/>
          <w:sz w:val="22"/>
          <w:szCs w:val="22"/>
          <w:lang w:eastAsia="en-US"/>
        </w:rPr>
        <w:t xml:space="preserve">tak zaprojektowane i wyposażone, aby zapewnić wymagany poziom ergonomii </w:t>
      </w:r>
      <w:r w:rsidR="0069300A" w:rsidRPr="00E84583">
        <w:rPr>
          <w:rFonts w:ascii="Arial" w:eastAsia="Calibri" w:hAnsi="Arial" w:cs="Arial"/>
          <w:sz w:val="22"/>
          <w:szCs w:val="22"/>
          <w:lang w:eastAsia="en-US"/>
        </w:rPr>
        <w:t>i bezpieczeństwa pracy dla obsługi instalacji.      W szczególności dotyczy to:</w:t>
      </w:r>
    </w:p>
    <w:p w14:paraId="200EF933" w14:textId="77777777" w:rsidR="0069300A" w:rsidRPr="00E84583" w:rsidRDefault="0069300A"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umeblowania (monitory ustawiane pod różnymi kątami z regulacją położenia panelu</w:t>
      </w:r>
      <w:r w:rsidR="000B4D20" w:rsidRPr="00E84583">
        <w:rPr>
          <w:rFonts w:ascii="Arial" w:eastAsia="Calibri" w:hAnsi="Arial" w:cs="Arial"/>
          <w:sz w:val="22"/>
          <w:szCs w:val="22"/>
          <w:lang w:eastAsia="en-US"/>
        </w:rPr>
        <w:t>, ergonomiczna klawiatura, stół, fotel, itp.),</w:t>
      </w:r>
    </w:p>
    <w:p w14:paraId="797AD086" w14:textId="77777777" w:rsidR="000B4D20" w:rsidRPr="00E84583" w:rsidRDefault="000B4D20" w:rsidP="0069300A">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poziomu hałasu (poziom hałasu nie może przekraczać 65dBA),</w:t>
      </w:r>
    </w:p>
    <w:p w14:paraId="779E8AF4" w14:textId="77777777" w:rsidR="0069300A" w:rsidRDefault="000B4D20" w:rsidP="00FB1C61">
      <w:pPr>
        <w:numPr>
          <w:ilvl w:val="0"/>
          <w:numId w:val="62"/>
        </w:numPr>
        <w:contextualSpacing/>
        <w:jc w:val="both"/>
        <w:rPr>
          <w:rFonts w:ascii="Arial" w:eastAsia="Calibri" w:hAnsi="Arial" w:cs="Arial"/>
          <w:sz w:val="22"/>
          <w:szCs w:val="22"/>
          <w:lang w:eastAsia="en-US"/>
        </w:rPr>
      </w:pPr>
      <w:r w:rsidRPr="00E84583">
        <w:rPr>
          <w:rFonts w:ascii="Arial" w:eastAsia="Calibri" w:hAnsi="Arial" w:cs="Arial"/>
          <w:sz w:val="22"/>
          <w:szCs w:val="22"/>
          <w:lang w:eastAsia="en-US"/>
        </w:rPr>
        <w:t>oświetlenia (wykonanie oświetlenia zgodnie z normą PN-EN 12464-1:201</w:t>
      </w:r>
      <w:r w:rsidR="000665DB">
        <w:rPr>
          <w:rFonts w:ascii="Arial" w:eastAsia="Calibri" w:hAnsi="Arial" w:cs="Arial"/>
          <w:sz w:val="22"/>
          <w:szCs w:val="22"/>
          <w:lang w:eastAsia="en-US"/>
        </w:rPr>
        <w:t>2</w:t>
      </w:r>
      <w:r w:rsidRPr="00E84583">
        <w:rPr>
          <w:rFonts w:ascii="Arial" w:eastAsia="Calibri" w:hAnsi="Arial" w:cs="Arial"/>
          <w:sz w:val="22"/>
          <w:szCs w:val="22"/>
          <w:lang w:eastAsia="en-US"/>
        </w:rPr>
        <w:t>).</w:t>
      </w:r>
    </w:p>
    <w:p w14:paraId="1845B099" w14:textId="77777777" w:rsidR="00C66B0C" w:rsidRPr="00E84583" w:rsidRDefault="00C66B0C" w:rsidP="00C66B0C">
      <w:pPr>
        <w:ind w:left="720"/>
        <w:contextualSpacing/>
        <w:jc w:val="both"/>
        <w:rPr>
          <w:rFonts w:ascii="Arial" w:eastAsia="Calibri" w:hAnsi="Arial" w:cs="Arial"/>
          <w:sz w:val="22"/>
          <w:szCs w:val="22"/>
          <w:lang w:eastAsia="en-US"/>
        </w:rPr>
      </w:pPr>
    </w:p>
    <w:p w14:paraId="44949E18"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Ciągi szaf zlokalizowanych w pomieszczeniu szaf sterowniczych składać się będą z:</w:t>
      </w:r>
    </w:p>
    <w:p w14:paraId="1481E79F"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krosowych,</w:t>
      </w:r>
    </w:p>
    <w:p w14:paraId="569F7DA0"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szaf systemu DCS (szafy I/O, szafy kontrolerów, szafy stacji operatorskich </w:t>
      </w:r>
      <w:r w:rsidR="008F7011">
        <w:rPr>
          <w:rFonts w:ascii="Arial" w:eastAsia="Calibri" w:hAnsi="Arial" w:cs="Arial"/>
          <w:sz w:val="22"/>
          <w:szCs w:val="22"/>
          <w:lang w:eastAsia="en-US"/>
        </w:rPr>
        <w:t xml:space="preserve">                  </w:t>
      </w:r>
      <w:r w:rsidRPr="005366CB">
        <w:rPr>
          <w:rFonts w:ascii="Arial" w:eastAsia="Calibri" w:hAnsi="Arial" w:cs="Arial"/>
          <w:sz w:val="22"/>
          <w:szCs w:val="22"/>
          <w:lang w:eastAsia="en-US"/>
        </w:rPr>
        <w:t>i serwerów)</w:t>
      </w:r>
    </w:p>
    <w:p w14:paraId="3FA34C2D"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sterowników programowalnych – PLC/ESD,</w:t>
      </w:r>
    </w:p>
    <w:p w14:paraId="76AE2725"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szaf/szafek systemu G</w:t>
      </w:r>
      <w:r w:rsidR="0024628A">
        <w:rPr>
          <w:rFonts w:ascii="Arial" w:eastAsia="Calibri" w:hAnsi="Arial" w:cs="Arial"/>
          <w:sz w:val="22"/>
          <w:szCs w:val="22"/>
          <w:lang w:eastAsia="en-US"/>
        </w:rPr>
        <w:t>D</w:t>
      </w:r>
      <w:r w:rsidRPr="005366CB">
        <w:rPr>
          <w:rFonts w:ascii="Arial" w:eastAsia="Calibri" w:hAnsi="Arial" w:cs="Arial"/>
          <w:sz w:val="22"/>
          <w:szCs w:val="22"/>
          <w:lang w:eastAsia="en-US"/>
        </w:rPr>
        <w:t>S</w:t>
      </w:r>
      <w:r w:rsidR="006B2867">
        <w:rPr>
          <w:rFonts w:ascii="Arial" w:eastAsia="Calibri" w:hAnsi="Arial" w:cs="Arial"/>
          <w:sz w:val="22"/>
          <w:szCs w:val="22"/>
          <w:lang w:eastAsia="en-US"/>
        </w:rPr>
        <w:t>,</w:t>
      </w:r>
    </w:p>
    <w:p w14:paraId="1220BD9D"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dystrybucji mocy,</w:t>
      </w:r>
    </w:p>
    <w:p w14:paraId="0D16FD97"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sieciowych,</w:t>
      </w:r>
    </w:p>
    <w:p w14:paraId="460B3D42" w14:textId="77777777" w:rsidR="005366CB" w:rsidRPr="005366CB" w:rsidRDefault="005366CB" w:rsidP="00FB1C61">
      <w:pPr>
        <w:numPr>
          <w:ilvl w:val="0"/>
          <w:numId w:val="6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 pomocniczych</w:t>
      </w:r>
      <w:r w:rsidR="006B2867">
        <w:rPr>
          <w:rFonts w:ascii="Arial" w:eastAsia="Calibri" w:hAnsi="Arial" w:cs="Arial"/>
          <w:sz w:val="22"/>
          <w:szCs w:val="22"/>
          <w:lang w:eastAsia="en-US"/>
        </w:rPr>
        <w:t>.</w:t>
      </w:r>
    </w:p>
    <w:p w14:paraId="3839D7A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E140BB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Pomieszczenie szaf sterowniczych musi mieć zapewnione warunki temperatury i wilgotności zgodne z dopuszczalnymi przez producentów warunkami pracy. Musi być wyposażone w co najmniej dwa niezależne klimatyzatory dobrane w taki sposób, aby praca jednego z nich zapewniała utrzymanie w pomieszczeniu wymaganej temperatury. Klimatyzatory musza być zasilane z dwóch niezależnych obwodów. Klimatyzatory muszą pracować w takim układzie, aby po przywróceniu utraconego wcześniej zasilania samoczynnie podejmowały pracę i nie była wymagana ingerencja obsługi. Klimatyzatory nie mogą być montowane bezpośrednio nad szafami sterowniczymi ze względu na istniejące ryzyko wycieku płynu chłodniczego lub skroplin.</w:t>
      </w:r>
    </w:p>
    <w:p w14:paraId="0212861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Niedopuszczalne jest, aby w bezpośrednim sąsiedztwie komponentów </w:t>
      </w:r>
      <w:r w:rsidR="00437477">
        <w:rPr>
          <w:rFonts w:ascii="Arial" w:eastAsia="Calibri" w:hAnsi="Arial" w:cs="Arial"/>
          <w:sz w:val="22"/>
          <w:szCs w:val="22"/>
          <w:lang w:eastAsia="en-US"/>
        </w:rPr>
        <w:t>s</w:t>
      </w:r>
      <w:r w:rsidRPr="005366CB">
        <w:rPr>
          <w:rFonts w:ascii="Arial" w:eastAsia="Calibri" w:hAnsi="Arial" w:cs="Arial"/>
          <w:sz w:val="22"/>
          <w:szCs w:val="22"/>
          <w:lang w:eastAsia="en-US"/>
        </w:rPr>
        <w:t xml:space="preserve">ystemów przebiegały instalacje wodno-kanalizacyjne, rynnowe, itp. Nie zaleca się, aby komponenty </w:t>
      </w:r>
      <w:r w:rsidR="00437477">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znajdowały się poniżej poziomu gruntu, jeżeli nie wykonano odpowiednich zabezpieczeń przed zalaniem woda deszczową i/lub gruntową.</w:t>
      </w:r>
    </w:p>
    <w:p w14:paraId="1BADBCB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32DE5C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Urządzenia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stacje operatorskie, inżynierskie, szafy itd. zlokalizowane w sterowni, pomieszczeniu szaf sterowniczych oraz w pomieszczeniu inżynierskim muszą zostać podłączone do systemu uziemienia.</w:t>
      </w:r>
    </w:p>
    <w:p w14:paraId="42D56C6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0AC3BD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Wymagany system uziemienia składa się z trzech niezależnych systemów uziemień:</w:t>
      </w:r>
    </w:p>
    <w:p w14:paraId="3A800563"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Uziemienie ochronne (PE), do którego należy podłączyć wszystkie metalowe obudowy urządzeń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szaf, koryt kablowych, itp.</w:t>
      </w:r>
    </w:p>
    <w:p w14:paraId="5C5B8AD8"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Uziemienie systemowe (FES), do którego należy podłączyć wszystkie punkty odniesienia 0 Volt dla sygnałów elektrycznych i elektronicznych oraz ekrany kabli. Kable pomiarowe należy uziemiać po stronie szafy krosowej w punkcie rozszycia kabla.</w:t>
      </w:r>
    </w:p>
    <w:p w14:paraId="3EEA5F2E" w14:textId="77777777" w:rsidR="005366CB" w:rsidRPr="005366CB" w:rsidRDefault="005366CB" w:rsidP="00FB1C61">
      <w:pPr>
        <w:numPr>
          <w:ilvl w:val="0"/>
          <w:numId w:val="6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Uziemienie obwodów iskrobezpiecznych (ISE), do którego należy podłączyć wszystkie punkty odniesienia dla barier oraz ekranów kabli iskrobezpiecznych. Kable pomiarowe należy uziemiać po stronie szafy krosowej w punkcie rozszycia kabla.  </w:t>
      </w:r>
    </w:p>
    <w:p w14:paraId="405231F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C53AAC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Wymienione wyżej systemy uziemienia muszą być zarówno odizolowane od siebie oraz od innych przewodzących elementów. </w:t>
      </w:r>
    </w:p>
    <w:p w14:paraId="20CC145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Każdy z systemów uziemienia musi być odpowiednio oznakowany. </w:t>
      </w:r>
    </w:p>
    <w:p w14:paraId="5034812E"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Wszystkie systemy uziemień muszą być podłączone do centralnego punktu sieci uziemiającej poza sterownią, pomieszczeniem szaf sterowniczych i pomieszczeniem inżynierskim.</w:t>
      </w:r>
    </w:p>
    <w:p w14:paraId="094C9110" w14:textId="77777777" w:rsidR="009A0D22" w:rsidRDefault="009A0D22" w:rsidP="00FB1C61">
      <w:pPr>
        <w:autoSpaceDE w:val="0"/>
        <w:autoSpaceDN w:val="0"/>
        <w:adjustRightInd w:val="0"/>
        <w:jc w:val="both"/>
        <w:rPr>
          <w:rFonts w:ascii="Arial" w:eastAsia="Calibri" w:hAnsi="Arial" w:cs="Arial"/>
          <w:sz w:val="22"/>
          <w:szCs w:val="22"/>
          <w:lang w:eastAsia="en-US"/>
        </w:rPr>
      </w:pPr>
    </w:p>
    <w:p w14:paraId="5965D400" w14:textId="77777777" w:rsidR="009A0D22" w:rsidRDefault="005366CB" w:rsidP="00C66B0C">
      <w:pPr>
        <w:pStyle w:val="Nagwek1"/>
        <w:numPr>
          <w:ilvl w:val="1"/>
          <w:numId w:val="1"/>
        </w:numPr>
        <w:tabs>
          <w:tab w:val="clear" w:pos="792"/>
          <w:tab w:val="num" w:pos="567"/>
        </w:tabs>
        <w:ind w:left="567" w:hanging="567"/>
        <w:jc w:val="both"/>
      </w:pPr>
      <w:bookmarkStart w:id="85" w:name="_Toc475077822"/>
      <w:r w:rsidRPr="00F379A6">
        <w:t xml:space="preserve">Podstawowe urządzenia branży </w:t>
      </w:r>
      <w:proofErr w:type="spellStart"/>
      <w:r w:rsidRPr="00F379A6">
        <w:t>PiA</w:t>
      </w:r>
      <w:proofErr w:type="spellEnd"/>
      <w:r w:rsidRPr="00F379A6">
        <w:t xml:space="preserve"> stanowiące wyposażenie sterowni </w:t>
      </w:r>
      <w:r w:rsidRPr="00F379A6">
        <w:br/>
        <w:t>i pomieszczeń technicznych</w:t>
      </w:r>
      <w:bookmarkEnd w:id="85"/>
      <w:r w:rsidRPr="00F379A6">
        <w:t xml:space="preserve"> </w:t>
      </w:r>
    </w:p>
    <w:p w14:paraId="3282DEE4" w14:textId="77777777" w:rsidR="00141891" w:rsidRPr="00141891" w:rsidRDefault="00141891" w:rsidP="00FB1C61">
      <w:pPr>
        <w:rPr>
          <w:rFonts w:eastAsia="Calibri"/>
        </w:rPr>
      </w:pPr>
    </w:p>
    <w:p w14:paraId="61AD90F7" w14:textId="77777777"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 xml:space="preserve">Podstawowe urządzenia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stanowiące wyposażenie  sterowni oraz pomieszczeń technicznych to:</w:t>
      </w:r>
    </w:p>
    <w:p w14:paraId="5A9F4027"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DCS do sterowania, regulacji i archiwizacji danych,</w:t>
      </w:r>
    </w:p>
    <w:p w14:paraId="2A6CEBA4"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sterowniki programowalne (PLC/ESD) do zabezpieczeń i blokad,</w:t>
      </w:r>
    </w:p>
    <w:p w14:paraId="2F98B364"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dedykowane sterowniki PLC w ramach dostaw pakietowych,</w:t>
      </w:r>
    </w:p>
    <w:p w14:paraId="1026E1BE"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pożarowego (FDS),</w:t>
      </w:r>
    </w:p>
    <w:p w14:paraId="3EAEE468"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gazów palnych i toksycznych (G</w:t>
      </w:r>
      <w:r w:rsidR="00B610C2">
        <w:rPr>
          <w:rFonts w:ascii="Arial" w:eastAsia="Calibri" w:hAnsi="Arial" w:cs="Arial"/>
          <w:sz w:val="22"/>
          <w:szCs w:val="22"/>
          <w:lang w:eastAsia="en-US"/>
        </w:rPr>
        <w:t>D</w:t>
      </w:r>
      <w:r w:rsidRPr="005366CB">
        <w:rPr>
          <w:rFonts w:ascii="Arial" w:eastAsia="Calibri" w:hAnsi="Arial" w:cs="Arial"/>
          <w:sz w:val="22"/>
          <w:szCs w:val="22"/>
          <w:lang w:eastAsia="en-US"/>
        </w:rPr>
        <w:t>S),</w:t>
      </w:r>
    </w:p>
    <w:p w14:paraId="567D2DF7"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system </w:t>
      </w:r>
      <w:proofErr w:type="spellStart"/>
      <w:r w:rsidRPr="005366CB">
        <w:rPr>
          <w:rFonts w:ascii="Arial" w:eastAsia="Calibri" w:hAnsi="Arial" w:cs="Arial"/>
          <w:sz w:val="22"/>
          <w:szCs w:val="22"/>
          <w:lang w:eastAsia="en-US"/>
        </w:rPr>
        <w:t>antypompażowy</w:t>
      </w:r>
      <w:proofErr w:type="spellEnd"/>
      <w:r w:rsidRPr="005366CB">
        <w:rPr>
          <w:rFonts w:ascii="Arial" w:eastAsia="Calibri" w:hAnsi="Arial" w:cs="Arial"/>
          <w:sz w:val="22"/>
          <w:szCs w:val="22"/>
          <w:lang w:eastAsia="en-US"/>
        </w:rPr>
        <w:t>,</w:t>
      </w:r>
    </w:p>
    <w:p w14:paraId="1B5941D0" w14:textId="77777777" w:rsidR="005366CB" w:rsidRPr="005366CB"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monitoringu maszyn (MMS),</w:t>
      </w:r>
    </w:p>
    <w:p w14:paraId="4A3E7D50" w14:textId="77777777" w:rsidR="005366CB" w:rsidRPr="00910B98" w:rsidRDefault="005366CB" w:rsidP="00FB1C61">
      <w:pPr>
        <w:numPr>
          <w:ilvl w:val="0"/>
          <w:numId w:val="65"/>
        </w:numPr>
        <w:contextualSpacing/>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(AMS)</w:t>
      </w:r>
    </w:p>
    <w:p w14:paraId="5A5A3B1B" w14:textId="77777777" w:rsidR="00C06AD4" w:rsidRPr="005366CB" w:rsidRDefault="00C06AD4" w:rsidP="00FB1C61">
      <w:pPr>
        <w:rPr>
          <w:rFonts w:ascii="Arial" w:eastAsia="Calibri" w:hAnsi="Arial" w:cs="Arial"/>
          <w:sz w:val="22"/>
          <w:szCs w:val="22"/>
          <w:lang w:eastAsia="en-US"/>
        </w:rPr>
      </w:pPr>
    </w:p>
    <w:p w14:paraId="529A5ADE" w14:textId="77777777" w:rsidR="005366CB" w:rsidRPr="005366CB" w:rsidRDefault="005366CB" w:rsidP="00FB1C61">
      <w:pPr>
        <w:rPr>
          <w:rFonts w:ascii="Arial" w:eastAsia="Calibri" w:hAnsi="Arial" w:cs="Arial"/>
          <w:sz w:val="22"/>
          <w:szCs w:val="22"/>
          <w:lang w:eastAsia="en-US"/>
        </w:rPr>
      </w:pPr>
      <w:r w:rsidRPr="005366CB">
        <w:rPr>
          <w:rFonts w:ascii="Arial" w:eastAsia="Calibri" w:hAnsi="Arial" w:cs="Arial"/>
          <w:sz w:val="22"/>
          <w:szCs w:val="22"/>
          <w:lang w:eastAsia="en-US"/>
        </w:rPr>
        <w:t>Do realizacji połączeń ww. systemów należy stosować następujące rodzaje szaf:</w:t>
      </w:r>
    </w:p>
    <w:p w14:paraId="069CCB3F"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krosowe,</w:t>
      </w:r>
    </w:p>
    <w:p w14:paraId="482DE622"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szafy dystrybucji mocy,</w:t>
      </w:r>
    </w:p>
    <w:p w14:paraId="23E293AD" w14:textId="77777777" w:rsidR="005366CB" w:rsidRPr="005366CB" w:rsidRDefault="005366CB" w:rsidP="00FB1C61">
      <w:pPr>
        <w:numPr>
          <w:ilvl w:val="0"/>
          <w:numId w:val="66"/>
        </w:numPr>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szafy przekaźnikowe (IRC – </w:t>
      </w:r>
      <w:proofErr w:type="spellStart"/>
      <w:r w:rsidRPr="005366CB">
        <w:rPr>
          <w:rFonts w:ascii="Arial" w:eastAsia="Calibri" w:hAnsi="Arial" w:cs="Arial"/>
          <w:sz w:val="22"/>
          <w:szCs w:val="22"/>
          <w:lang w:eastAsia="en-US"/>
        </w:rPr>
        <w:t>Interposing</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Cabinet</w:t>
      </w:r>
      <w:proofErr w:type="spellEnd"/>
      <w:r w:rsidRPr="005366CB">
        <w:rPr>
          <w:rFonts w:ascii="Arial" w:eastAsia="Calibri" w:hAnsi="Arial" w:cs="Arial"/>
          <w:sz w:val="22"/>
          <w:szCs w:val="22"/>
          <w:lang w:eastAsia="en-US"/>
        </w:rPr>
        <w:t xml:space="preserve">) dla połączeń między branżą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a branżą elektryczną.</w:t>
      </w:r>
    </w:p>
    <w:p w14:paraId="464807D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Szafa przekaźników pośredniczących (IRC) stosowana jako separacja do przekazywania sygnałów z branży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do elektrycznej i odwrotnie musi spełniać min. poniższe wymagania.</w:t>
      </w:r>
    </w:p>
    <w:p w14:paraId="5461EBEB" w14:textId="77777777" w:rsidR="005366CB" w:rsidRPr="000B3F6B" w:rsidRDefault="005366CB" w:rsidP="00FB1C61">
      <w:pPr>
        <w:numPr>
          <w:ilvl w:val="0"/>
          <w:numId w:val="67"/>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Szafa przeka</w:t>
      </w:r>
      <w:r w:rsidR="003121D6">
        <w:rPr>
          <w:rFonts w:ascii="Arial" w:eastAsia="Calibri" w:hAnsi="Arial" w:cs="Arial"/>
          <w:sz w:val="22"/>
          <w:szCs w:val="22"/>
          <w:lang w:eastAsia="en-US"/>
        </w:rPr>
        <w:t>źników musi spełniać wymagania</w:t>
      </w:r>
      <w:r w:rsidRPr="005366CB">
        <w:rPr>
          <w:rFonts w:ascii="Arial" w:eastAsia="Calibri" w:hAnsi="Arial" w:cs="Arial"/>
          <w:sz w:val="22"/>
          <w:szCs w:val="22"/>
          <w:lang w:eastAsia="en-US"/>
        </w:rPr>
        <w:t xml:space="preserve"> opisane w dokumencie </w:t>
      </w:r>
      <w:r w:rsidRPr="000B3F6B">
        <w:rPr>
          <w:rFonts w:ascii="Arial" w:eastAsia="Calibri" w:hAnsi="Arial" w:cs="Arial"/>
          <w:sz w:val="22"/>
          <w:szCs w:val="22"/>
          <w:lang w:eastAsia="en-US"/>
        </w:rPr>
        <w:t>„Wymagania ogólne budowy nowych i modernizacji instalacji  produkcyjnych w branży elektrycznej – załączniki techniczne do kontraktów”.</w:t>
      </w:r>
    </w:p>
    <w:p w14:paraId="4BA47947" w14:textId="77777777" w:rsidR="005366CB" w:rsidRPr="005366CB" w:rsidRDefault="005366CB" w:rsidP="00FB1C61">
      <w:pPr>
        <w:numPr>
          <w:ilvl w:val="0"/>
          <w:numId w:val="67"/>
        </w:numPr>
        <w:contextualSpacing/>
        <w:jc w:val="both"/>
        <w:rPr>
          <w:rFonts w:ascii="Arial" w:eastAsia="Calibri" w:hAnsi="Arial" w:cs="Arial"/>
          <w:i/>
          <w:sz w:val="22"/>
          <w:szCs w:val="22"/>
          <w:lang w:eastAsia="en-US"/>
        </w:rPr>
      </w:pPr>
      <w:r w:rsidRPr="005366CB">
        <w:rPr>
          <w:rFonts w:ascii="Arial" w:eastAsia="Calibri" w:hAnsi="Arial" w:cs="Arial"/>
          <w:sz w:val="22"/>
          <w:szCs w:val="22"/>
          <w:lang w:eastAsia="en-US"/>
        </w:rPr>
        <w:t xml:space="preserve">Zabudowane w szafie pośredniczącej przekaźniki dedykowane dla pętli blokadowych (pomiędzy branżą elektryczną a branżą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 sterownikiem PLC-ESD) z określoną klasyfikacją SIL muszą spełniać wymagania klasyfikacji SIL danej pętli blokadowej.</w:t>
      </w:r>
    </w:p>
    <w:p w14:paraId="7FCD69A3"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Przekaźniki pośredniczące zasilane z systemów DCS/PLC muszą mieć cewkę zasilaną napięciem 24V DC.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przystosowane do pracy pod napięciem 230V AC muszą być wykorzystywane przez branżę elektryczną. Przekaźniki muszą być odporne na zakłócenia elektromagnetyczne oraz wyposażone w sygnalizatory stanu pracy (dioda LED).</w:t>
      </w:r>
    </w:p>
    <w:p w14:paraId="065A920C"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Przekaźniki pośredniczące zasilane przez branżę elektryczną muszą mieć cewkę zasila</w:t>
      </w:r>
      <w:r w:rsidR="00134A97">
        <w:rPr>
          <w:rFonts w:ascii="Arial" w:eastAsia="Calibri" w:hAnsi="Arial" w:cs="Arial"/>
          <w:sz w:val="22"/>
          <w:szCs w:val="22"/>
          <w:lang w:eastAsia="en-US"/>
        </w:rPr>
        <w:t>ną napięciem 230V AC</w:t>
      </w:r>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muszą być wykorzystywane przez branżę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Przekaźniki muszą być odporne n</w:t>
      </w:r>
      <w:r w:rsidR="00B945EA">
        <w:rPr>
          <w:rFonts w:ascii="Arial" w:eastAsia="Calibri" w:hAnsi="Arial" w:cs="Arial"/>
          <w:sz w:val="22"/>
          <w:szCs w:val="22"/>
          <w:lang w:eastAsia="en-US"/>
        </w:rPr>
        <w:t>a zakłócenia elektromagnetyczne</w:t>
      </w:r>
      <w:r w:rsidRPr="005366CB">
        <w:rPr>
          <w:rFonts w:ascii="Arial" w:eastAsia="Calibri" w:hAnsi="Arial" w:cs="Arial"/>
          <w:sz w:val="22"/>
          <w:szCs w:val="22"/>
          <w:lang w:eastAsia="en-US"/>
        </w:rPr>
        <w:t xml:space="preserve"> oraz wyposażone w sygnalizatory stanu pracy (dioda LED).</w:t>
      </w:r>
    </w:p>
    <w:p w14:paraId="5BA18557"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Zastosowane przekaźniki pośredniczące muszą umożliwiać wymianę bez konieczności rozłączania obwodu elektrycznego.</w:t>
      </w:r>
    </w:p>
    <w:p w14:paraId="5E85302C" w14:textId="77777777" w:rsidR="005366CB" w:rsidRPr="005366CB" w:rsidRDefault="005366CB" w:rsidP="00FB1C61">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komunikacji szeregowej i sygnałów analogowych trzeba zastosować separację galwaniczną pomiędzy branżami </w:t>
      </w:r>
      <w:proofErr w:type="spellStart"/>
      <w:r w:rsidRPr="005366CB">
        <w:rPr>
          <w:rFonts w:ascii="Arial" w:eastAsia="Calibri" w:hAnsi="Arial" w:cs="Arial"/>
          <w:sz w:val="22"/>
          <w:szCs w:val="22"/>
          <w:lang w:eastAsia="en-US"/>
        </w:rPr>
        <w:t>PiA</w:t>
      </w:r>
      <w:proofErr w:type="spellEnd"/>
      <w:r w:rsidRPr="005366CB">
        <w:rPr>
          <w:rFonts w:ascii="Arial" w:eastAsia="Calibri" w:hAnsi="Arial" w:cs="Arial"/>
          <w:sz w:val="22"/>
          <w:szCs w:val="22"/>
          <w:lang w:eastAsia="en-US"/>
        </w:rPr>
        <w:t xml:space="preserve">, a elektryczną. </w:t>
      </w:r>
    </w:p>
    <w:p w14:paraId="3695F275" w14:textId="77777777" w:rsidR="00134A97" w:rsidRDefault="005366CB" w:rsidP="00134A97">
      <w:pPr>
        <w:numPr>
          <w:ilvl w:val="0"/>
          <w:numId w:val="6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wewnątrz szafy muszą być rozdzielone na grupy </w:t>
      </w:r>
      <w:r w:rsidR="006C1BB6">
        <w:rPr>
          <w:rFonts w:ascii="Arial" w:eastAsia="Calibri" w:hAnsi="Arial" w:cs="Arial"/>
          <w:sz w:val="22"/>
          <w:szCs w:val="22"/>
          <w:lang w:eastAsia="en-US"/>
        </w:rPr>
        <w:t>po kątem</w:t>
      </w:r>
      <w:r w:rsidRPr="005366CB">
        <w:rPr>
          <w:rFonts w:ascii="Arial" w:eastAsia="Calibri" w:hAnsi="Arial" w:cs="Arial"/>
          <w:sz w:val="22"/>
          <w:szCs w:val="22"/>
          <w:lang w:eastAsia="en-US"/>
        </w:rPr>
        <w:t xml:space="preserve"> napięcia - </w:t>
      </w:r>
      <w:r w:rsidR="008E4390">
        <w:rPr>
          <w:rFonts w:ascii="Arial" w:eastAsia="Calibri" w:hAnsi="Arial" w:cs="Arial"/>
          <w:sz w:val="22"/>
          <w:szCs w:val="22"/>
          <w:lang w:eastAsia="en-US"/>
        </w:rPr>
        <w:t xml:space="preserve">        </w:t>
      </w:r>
      <w:r w:rsidR="00134A97">
        <w:rPr>
          <w:rFonts w:ascii="Arial" w:eastAsia="Calibri" w:hAnsi="Arial" w:cs="Arial"/>
          <w:sz w:val="22"/>
          <w:szCs w:val="22"/>
          <w:lang w:eastAsia="en-US"/>
        </w:rPr>
        <w:t xml:space="preserve">24V DC, </w:t>
      </w:r>
      <w:r w:rsidRPr="005366CB">
        <w:rPr>
          <w:rFonts w:ascii="Arial" w:eastAsia="Calibri" w:hAnsi="Arial" w:cs="Arial"/>
          <w:sz w:val="22"/>
          <w:szCs w:val="22"/>
          <w:lang w:eastAsia="en-US"/>
        </w:rPr>
        <w:t>230V AC. Dla każdego z napięć muszą być oddzielne listwy zaciskowe.</w:t>
      </w:r>
    </w:p>
    <w:p w14:paraId="3183509D" w14:textId="77777777" w:rsidR="00134A97" w:rsidRPr="00C66B0C" w:rsidRDefault="00134A97" w:rsidP="00134A97">
      <w:pPr>
        <w:autoSpaceDE w:val="0"/>
        <w:autoSpaceDN w:val="0"/>
        <w:adjustRightInd w:val="0"/>
        <w:contextualSpacing/>
        <w:jc w:val="both"/>
        <w:rPr>
          <w:rFonts w:ascii="Arial" w:eastAsia="Calibri" w:hAnsi="Arial" w:cs="Arial"/>
          <w:sz w:val="22"/>
          <w:szCs w:val="22"/>
          <w:lang w:eastAsia="en-US"/>
        </w:rPr>
      </w:pPr>
    </w:p>
    <w:p w14:paraId="15B8764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elektrycznego zasilania bezprzerwowego UPS nie wchodzi w zakres niniejszego opracowania.</w:t>
      </w:r>
    </w:p>
    <w:p w14:paraId="609E09B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9E854E1" w14:textId="77777777" w:rsidR="00910B98" w:rsidRPr="00C66B0C" w:rsidRDefault="005366CB" w:rsidP="00C66B0C">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 każdego zasilacza UPS należy doprowadzić </w:t>
      </w:r>
      <w:r w:rsidR="005939D5">
        <w:rPr>
          <w:rFonts w:ascii="Arial" w:eastAsia="Calibri" w:hAnsi="Arial" w:cs="Arial"/>
          <w:sz w:val="22"/>
          <w:szCs w:val="22"/>
          <w:lang w:eastAsia="en-US"/>
        </w:rPr>
        <w:t xml:space="preserve">do DCS </w:t>
      </w:r>
      <w:r w:rsidRPr="005366CB">
        <w:rPr>
          <w:rFonts w:ascii="Arial" w:eastAsia="Calibri" w:hAnsi="Arial" w:cs="Arial"/>
          <w:sz w:val="22"/>
          <w:szCs w:val="22"/>
          <w:lang w:eastAsia="en-US"/>
        </w:rPr>
        <w:t xml:space="preserve">sygnały informujące o jego nieprawidłowej pracy. Sygnały muszą być przekazane za pomocą </w:t>
      </w:r>
      <w:proofErr w:type="spellStart"/>
      <w:r w:rsidRPr="005366CB">
        <w:rPr>
          <w:rFonts w:ascii="Arial" w:eastAsia="Calibri" w:hAnsi="Arial" w:cs="Arial"/>
          <w:sz w:val="22"/>
          <w:szCs w:val="22"/>
          <w:lang w:eastAsia="en-US"/>
        </w:rPr>
        <w:t>bezpotencjałowych</w:t>
      </w:r>
      <w:proofErr w:type="spellEnd"/>
      <w:r w:rsidRPr="005366CB">
        <w:rPr>
          <w:rFonts w:ascii="Arial" w:eastAsia="Calibri" w:hAnsi="Arial" w:cs="Arial"/>
          <w:sz w:val="22"/>
          <w:szCs w:val="22"/>
          <w:lang w:eastAsia="en-US"/>
        </w:rPr>
        <w:t xml:space="preserve"> styków przekaźników zlokalizowanych w szafie przekaźników pośredniczących lub za pomocą kom</w:t>
      </w:r>
      <w:r w:rsidR="005770AA">
        <w:rPr>
          <w:rFonts w:ascii="Arial" w:eastAsia="Calibri" w:hAnsi="Arial" w:cs="Arial"/>
          <w:sz w:val="22"/>
          <w:szCs w:val="22"/>
          <w:lang w:eastAsia="en-US"/>
        </w:rPr>
        <w:t xml:space="preserve">unikacji szeregowej </w:t>
      </w:r>
      <w:proofErr w:type="spellStart"/>
      <w:r w:rsidR="005770AA">
        <w:rPr>
          <w:rFonts w:ascii="Arial" w:eastAsia="Calibri" w:hAnsi="Arial" w:cs="Arial"/>
          <w:sz w:val="22"/>
          <w:szCs w:val="22"/>
          <w:lang w:eastAsia="en-US"/>
        </w:rPr>
        <w:t>Modbus</w:t>
      </w:r>
      <w:proofErr w:type="spellEnd"/>
      <w:r w:rsidR="005770AA">
        <w:rPr>
          <w:rFonts w:ascii="Arial" w:eastAsia="Calibri" w:hAnsi="Arial" w:cs="Arial"/>
          <w:sz w:val="22"/>
          <w:szCs w:val="22"/>
          <w:lang w:eastAsia="en-US"/>
        </w:rPr>
        <w:t xml:space="preserve"> RTU.</w:t>
      </w:r>
    </w:p>
    <w:p w14:paraId="510CFE93" w14:textId="77777777" w:rsidR="00910B98" w:rsidRDefault="00910B98" w:rsidP="00FB1C61">
      <w:pPr>
        <w:jc w:val="both"/>
        <w:rPr>
          <w:rFonts w:ascii="Arial" w:hAnsi="Arial" w:cs="Arial"/>
          <w:sz w:val="22"/>
          <w:szCs w:val="22"/>
        </w:rPr>
      </w:pPr>
    </w:p>
    <w:p w14:paraId="7A8F2823" w14:textId="77777777" w:rsidR="006E4015" w:rsidRDefault="006E4015" w:rsidP="00FB1C61">
      <w:pPr>
        <w:jc w:val="both"/>
        <w:rPr>
          <w:rFonts w:ascii="Arial" w:hAnsi="Arial" w:cs="Arial"/>
          <w:sz w:val="22"/>
          <w:szCs w:val="22"/>
        </w:rPr>
      </w:pPr>
    </w:p>
    <w:p w14:paraId="6103C5A4" w14:textId="77777777" w:rsidR="006E4015" w:rsidRDefault="006E4015" w:rsidP="00FB1C61">
      <w:pPr>
        <w:jc w:val="both"/>
        <w:rPr>
          <w:rFonts w:ascii="Arial" w:hAnsi="Arial" w:cs="Arial"/>
          <w:sz w:val="22"/>
          <w:szCs w:val="22"/>
        </w:rPr>
      </w:pPr>
    </w:p>
    <w:p w14:paraId="68C21964" w14:textId="77777777" w:rsidR="006E4015" w:rsidRDefault="006E4015" w:rsidP="00FB1C61">
      <w:pPr>
        <w:jc w:val="both"/>
        <w:rPr>
          <w:rFonts w:ascii="Arial" w:hAnsi="Arial" w:cs="Arial"/>
          <w:sz w:val="22"/>
          <w:szCs w:val="22"/>
        </w:rPr>
      </w:pPr>
    </w:p>
    <w:p w14:paraId="7954F1FC" w14:textId="77777777" w:rsidR="006E4015" w:rsidRDefault="006E4015" w:rsidP="00FB1C61">
      <w:pPr>
        <w:jc w:val="both"/>
        <w:rPr>
          <w:rFonts w:ascii="Arial" w:hAnsi="Arial" w:cs="Arial"/>
          <w:sz w:val="22"/>
          <w:szCs w:val="22"/>
        </w:rPr>
      </w:pPr>
    </w:p>
    <w:p w14:paraId="4AD43686" w14:textId="77777777" w:rsidR="006E4015" w:rsidRDefault="006E4015" w:rsidP="00FB1C61">
      <w:pPr>
        <w:jc w:val="both"/>
        <w:rPr>
          <w:rFonts w:ascii="Arial" w:hAnsi="Arial" w:cs="Arial"/>
          <w:sz w:val="22"/>
          <w:szCs w:val="22"/>
        </w:rPr>
      </w:pPr>
    </w:p>
    <w:p w14:paraId="4A3C94C3" w14:textId="77777777" w:rsidR="006E4015" w:rsidRDefault="006E4015" w:rsidP="00FB1C61">
      <w:pPr>
        <w:jc w:val="both"/>
        <w:rPr>
          <w:rFonts w:ascii="Arial" w:hAnsi="Arial" w:cs="Arial"/>
          <w:sz w:val="22"/>
          <w:szCs w:val="22"/>
        </w:rPr>
      </w:pPr>
    </w:p>
    <w:p w14:paraId="1123CDC4" w14:textId="77777777" w:rsidR="006E4015" w:rsidRDefault="006E4015" w:rsidP="00FB1C61">
      <w:pPr>
        <w:jc w:val="both"/>
        <w:rPr>
          <w:rFonts w:ascii="Arial" w:hAnsi="Arial" w:cs="Arial"/>
          <w:sz w:val="22"/>
          <w:szCs w:val="22"/>
        </w:rPr>
      </w:pPr>
    </w:p>
    <w:p w14:paraId="25999246" w14:textId="77777777" w:rsidR="006E4015" w:rsidRDefault="006E4015" w:rsidP="00FB1C61">
      <w:pPr>
        <w:jc w:val="both"/>
        <w:rPr>
          <w:rFonts w:ascii="Arial" w:hAnsi="Arial" w:cs="Arial"/>
          <w:sz w:val="22"/>
          <w:szCs w:val="22"/>
        </w:rPr>
      </w:pPr>
    </w:p>
    <w:p w14:paraId="0F8D5881" w14:textId="77777777" w:rsidR="006E4015" w:rsidRDefault="006E4015" w:rsidP="00FB1C61">
      <w:pPr>
        <w:jc w:val="both"/>
        <w:rPr>
          <w:rFonts w:ascii="Arial" w:hAnsi="Arial" w:cs="Arial"/>
          <w:sz w:val="22"/>
          <w:szCs w:val="22"/>
        </w:rPr>
      </w:pPr>
    </w:p>
    <w:p w14:paraId="3C8914DF" w14:textId="77777777" w:rsidR="006E4015" w:rsidRDefault="006E4015" w:rsidP="00FB1C61">
      <w:pPr>
        <w:jc w:val="both"/>
        <w:rPr>
          <w:rFonts w:ascii="Arial" w:hAnsi="Arial" w:cs="Arial"/>
          <w:sz w:val="22"/>
          <w:szCs w:val="22"/>
        </w:rPr>
      </w:pPr>
    </w:p>
    <w:p w14:paraId="71F277D7" w14:textId="77777777" w:rsidR="006E4015" w:rsidRDefault="006E4015" w:rsidP="00FB1C61">
      <w:pPr>
        <w:jc w:val="both"/>
        <w:rPr>
          <w:rFonts w:ascii="Arial" w:hAnsi="Arial" w:cs="Arial"/>
          <w:sz w:val="22"/>
          <w:szCs w:val="22"/>
        </w:rPr>
      </w:pPr>
    </w:p>
    <w:p w14:paraId="7DEC6238" w14:textId="77777777" w:rsidR="006E4015" w:rsidRPr="001107EF" w:rsidRDefault="006E4015" w:rsidP="00FB1C61">
      <w:pPr>
        <w:jc w:val="both"/>
        <w:rPr>
          <w:rFonts w:ascii="Arial" w:hAnsi="Arial" w:cs="Arial"/>
          <w:sz w:val="22"/>
          <w:szCs w:val="22"/>
        </w:rPr>
      </w:pPr>
    </w:p>
    <w:p w14:paraId="70810CEE" w14:textId="77777777" w:rsidR="005770AA" w:rsidRPr="00E86EFD" w:rsidRDefault="005770AA" w:rsidP="00E86EFD">
      <w:pPr>
        <w:pStyle w:val="Nagwek1"/>
        <w:numPr>
          <w:ilvl w:val="0"/>
          <w:numId w:val="1"/>
        </w:numPr>
        <w:jc w:val="both"/>
        <w:rPr>
          <w:rFonts w:cs="Arial"/>
        </w:rPr>
      </w:pPr>
      <w:bookmarkStart w:id="86" w:name="_Toc475077823"/>
      <w:r w:rsidRPr="00E86EFD">
        <w:rPr>
          <w:rFonts w:cs="Arial"/>
        </w:rPr>
        <w:t>SYSTEMY MONITOROWANIA I STEROWANIA (DCS)</w:t>
      </w:r>
      <w:bookmarkEnd w:id="86"/>
    </w:p>
    <w:p w14:paraId="21D9F9C7" w14:textId="77777777" w:rsidR="005770AA" w:rsidRDefault="005770AA" w:rsidP="00FB1C61">
      <w:pPr>
        <w:jc w:val="both"/>
        <w:rPr>
          <w:rFonts w:ascii="Arial" w:eastAsia="Calibri" w:hAnsi="Arial" w:cs="Arial"/>
          <w:sz w:val="22"/>
          <w:szCs w:val="22"/>
          <w:lang w:eastAsia="en-US"/>
        </w:rPr>
      </w:pPr>
    </w:p>
    <w:p w14:paraId="42500FC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Poniżej opisano minimalne wymagania stawiane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ystemom DCS i ich komponentom oferowanym dla ANWIL S.A. Opisane wymagania dotyczą części sprzętowej, programowej, zasad licencjonowania oraz obsługi gwarancyjnej.</w:t>
      </w:r>
    </w:p>
    <w:p w14:paraId="14790508" w14:textId="77777777" w:rsidR="005366CB" w:rsidRPr="005366CB" w:rsidRDefault="005366CB" w:rsidP="00FB1C61">
      <w:pPr>
        <w:jc w:val="both"/>
        <w:rPr>
          <w:rFonts w:ascii="Arial" w:eastAsia="Calibri" w:hAnsi="Arial" w:cs="Arial"/>
          <w:sz w:val="22"/>
          <w:szCs w:val="22"/>
          <w:lang w:eastAsia="en-US"/>
        </w:rPr>
      </w:pPr>
    </w:p>
    <w:p w14:paraId="01C2B3F0"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Oferowane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ystemy DCS muszą umożliwiać realizację następujących funkcji:</w:t>
      </w:r>
    </w:p>
    <w:p w14:paraId="257DC239"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akwizycja i przetwarzanie sygnałów wejściowych/wyjściowych,</w:t>
      </w:r>
    </w:p>
    <w:p w14:paraId="6490DBD9"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regulacja i sterowanie,</w:t>
      </w:r>
    </w:p>
    <w:p w14:paraId="244F0E31"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synchronizacja czasu,</w:t>
      </w:r>
    </w:p>
    <w:p w14:paraId="07E03908"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procesów technologicznych,</w:t>
      </w:r>
    </w:p>
    <w:p w14:paraId="3FF8A978"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i alarmowanie,</w:t>
      </w:r>
    </w:p>
    <w:p w14:paraId="418A37F6"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historyzacja i archiwizacja danych,</w:t>
      </w:r>
    </w:p>
    <w:p w14:paraId="6E91AA43"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raportowanie,</w:t>
      </w:r>
    </w:p>
    <w:p w14:paraId="653DBAA2" w14:textId="77777777" w:rsidR="005366CB" w:rsidRPr="005366CB" w:rsidRDefault="005366CB" w:rsidP="00FB1C61">
      <w:pPr>
        <w:numPr>
          <w:ilvl w:val="0"/>
          <w:numId w:val="68"/>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komunikacja wewnątrz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oraz komunikacja z systemami zewnętrznymi.</w:t>
      </w:r>
    </w:p>
    <w:p w14:paraId="0C2DC115" w14:textId="77777777" w:rsidR="00B610C2" w:rsidRDefault="00B610C2" w:rsidP="00FB1C61">
      <w:pPr>
        <w:jc w:val="both"/>
        <w:rPr>
          <w:rFonts w:ascii="Arial" w:eastAsia="Calibri" w:hAnsi="Arial" w:cs="Arial"/>
          <w:sz w:val="22"/>
          <w:szCs w:val="22"/>
          <w:lang w:eastAsia="en-US"/>
        </w:rPr>
      </w:pPr>
    </w:p>
    <w:p w14:paraId="5254E924"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dla oferowanych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ystemów DCS muszą być spełnione następujące wymagania w zakresie:</w:t>
      </w:r>
    </w:p>
    <w:p w14:paraId="1E80F1DB"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redundancji,</w:t>
      </w:r>
    </w:p>
    <w:p w14:paraId="53CB27FD"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bezprzerwowej pracy,</w:t>
      </w:r>
    </w:p>
    <w:p w14:paraId="33C9EF0D"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skalowalności,</w:t>
      </w:r>
    </w:p>
    <w:p w14:paraId="64E48CE7"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nadmiarowości,</w:t>
      </w:r>
    </w:p>
    <w:p w14:paraId="2EFE6930"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odpowiedniej wydajności,</w:t>
      </w:r>
    </w:p>
    <w:p w14:paraId="71162629"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realizacji kopii zapasowych,</w:t>
      </w:r>
    </w:p>
    <w:p w14:paraId="79C2D6EC"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warunków licencyjnych,</w:t>
      </w:r>
    </w:p>
    <w:p w14:paraId="42BC0875" w14:textId="77777777" w:rsidR="005366CB" w:rsidRPr="005366CB" w:rsidRDefault="005366CB" w:rsidP="00FB1C61">
      <w:pPr>
        <w:numPr>
          <w:ilvl w:val="0"/>
          <w:numId w:val="69"/>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profesjonalnej obsługi gwarancyjnej.</w:t>
      </w:r>
    </w:p>
    <w:p w14:paraId="429D398F" w14:textId="77777777" w:rsidR="005366CB" w:rsidRPr="005366CB" w:rsidRDefault="005366CB" w:rsidP="00FB1C61">
      <w:pPr>
        <w:jc w:val="both"/>
        <w:rPr>
          <w:rFonts w:ascii="Arial" w:eastAsia="Calibri" w:hAnsi="Arial" w:cs="Arial"/>
          <w:sz w:val="22"/>
          <w:szCs w:val="22"/>
          <w:lang w:eastAsia="en-US"/>
        </w:rPr>
      </w:pPr>
    </w:p>
    <w:p w14:paraId="24B6009D"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75423C75"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091641E7" w14:textId="77777777" w:rsidR="00FD57C2" w:rsidRPr="00FD57C2" w:rsidRDefault="00FD57C2" w:rsidP="00FB1C61">
      <w:pPr>
        <w:pStyle w:val="Akapitzlist"/>
        <w:numPr>
          <w:ilvl w:val="0"/>
          <w:numId w:val="143"/>
        </w:numPr>
        <w:jc w:val="both"/>
        <w:rPr>
          <w:rFonts w:ascii="Arial" w:eastAsia="Calibri" w:hAnsi="Arial" w:cs="Arial"/>
          <w:b/>
          <w:vanish/>
          <w:sz w:val="22"/>
          <w:szCs w:val="22"/>
          <w:lang w:eastAsia="en-US"/>
        </w:rPr>
      </w:pPr>
    </w:p>
    <w:p w14:paraId="35EAF5E3" w14:textId="77777777" w:rsidR="005366CB" w:rsidRPr="00F379A6" w:rsidRDefault="005366CB" w:rsidP="00340186">
      <w:pPr>
        <w:pStyle w:val="Nagwek1"/>
        <w:numPr>
          <w:ilvl w:val="1"/>
          <w:numId w:val="1"/>
        </w:numPr>
        <w:tabs>
          <w:tab w:val="clear" w:pos="792"/>
          <w:tab w:val="num" w:pos="567"/>
        </w:tabs>
        <w:ind w:left="567" w:hanging="567"/>
      </w:pPr>
      <w:bookmarkStart w:id="87" w:name="_Toc475077824"/>
      <w:r w:rsidRPr="00F379A6">
        <w:t>Akwizycja i przetwarzanie sygnałów wejściowych/wyjściowych</w:t>
      </w:r>
      <w:bookmarkEnd w:id="87"/>
    </w:p>
    <w:p w14:paraId="11E7DD6F" w14:textId="77777777" w:rsidR="005366CB" w:rsidRPr="005366CB" w:rsidRDefault="005366CB" w:rsidP="00FB1C61">
      <w:pPr>
        <w:contextualSpacing/>
        <w:jc w:val="both"/>
        <w:rPr>
          <w:rFonts w:ascii="Arial" w:eastAsia="Calibri" w:hAnsi="Arial" w:cs="Arial"/>
          <w:b/>
          <w:sz w:val="22"/>
          <w:szCs w:val="22"/>
          <w:lang w:eastAsia="en-US"/>
        </w:rPr>
      </w:pPr>
    </w:p>
    <w:p w14:paraId="0726A83F"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8" w:name="_Toc475077825"/>
      <w:r w:rsidRPr="00633218">
        <w:rPr>
          <w:rFonts w:cs="Arial"/>
          <w:szCs w:val="22"/>
        </w:rPr>
        <w:t>Moduły wejść/wyjść</w:t>
      </w:r>
      <w:bookmarkEnd w:id="88"/>
    </w:p>
    <w:p w14:paraId="71111FD9" w14:textId="77777777" w:rsidR="005366CB" w:rsidRPr="005366CB" w:rsidRDefault="005366CB" w:rsidP="00FB1C61">
      <w:pPr>
        <w:jc w:val="both"/>
        <w:rPr>
          <w:rFonts w:ascii="Arial" w:eastAsia="Calibri" w:hAnsi="Arial" w:cs="Arial"/>
          <w:sz w:val="22"/>
          <w:szCs w:val="22"/>
          <w:lang w:eastAsia="en-US"/>
        </w:rPr>
      </w:pPr>
    </w:p>
    <w:p w14:paraId="38FFB30E"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Moduły wejść/wyjść oferowanych </w:t>
      </w:r>
      <w:r w:rsidR="003B6D06">
        <w:rPr>
          <w:rFonts w:ascii="Arial" w:eastAsia="Calibri" w:hAnsi="Arial" w:cs="Arial"/>
          <w:sz w:val="22"/>
          <w:szCs w:val="22"/>
          <w:lang w:eastAsia="en-US"/>
        </w:rPr>
        <w:t>s</w:t>
      </w:r>
      <w:r w:rsidRPr="005366CB">
        <w:rPr>
          <w:rFonts w:ascii="Arial" w:eastAsia="Calibri" w:hAnsi="Arial" w:cs="Arial"/>
          <w:sz w:val="22"/>
          <w:szCs w:val="22"/>
          <w:lang w:eastAsia="en-US"/>
        </w:rPr>
        <w:t>ystemów DCS muszą obsługiwać co najmniej poniższe standardowe typy sygnałów:</w:t>
      </w:r>
    </w:p>
    <w:p w14:paraId="4484F73A" w14:textId="77777777" w:rsidR="005366CB" w:rsidRPr="005366CB" w:rsidRDefault="005366CB" w:rsidP="008F7011">
      <w:pPr>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51B5F8C8" w14:textId="77777777">
        <w:tc>
          <w:tcPr>
            <w:tcW w:w="2235" w:type="dxa"/>
          </w:tcPr>
          <w:p w14:paraId="3C0D4F6D"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65ACDCE4"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p w14:paraId="33A2FDEE"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14:paraId="0EF46AE8"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14:paraId="61E099C0" w14:textId="77777777">
        <w:trPr>
          <w:trHeight w:val="168"/>
        </w:trPr>
        <w:tc>
          <w:tcPr>
            <w:tcW w:w="2235" w:type="dxa"/>
          </w:tcPr>
          <w:p w14:paraId="4D15FAD4" w14:textId="77777777" w:rsidR="005366CB" w:rsidRPr="005366CB" w:rsidRDefault="005366CB" w:rsidP="005366CB">
            <w:pPr>
              <w:rPr>
                <w:rFonts w:ascii="Arial" w:eastAsia="Calibri" w:hAnsi="Arial" w:cs="Arial"/>
                <w:sz w:val="22"/>
                <w:szCs w:val="22"/>
                <w:lang w:eastAsia="en-US"/>
              </w:rPr>
            </w:pPr>
          </w:p>
        </w:tc>
        <w:tc>
          <w:tcPr>
            <w:tcW w:w="6662" w:type="dxa"/>
          </w:tcPr>
          <w:p w14:paraId="5F447F9D"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1B424A30" w14:textId="77777777">
        <w:tc>
          <w:tcPr>
            <w:tcW w:w="2235" w:type="dxa"/>
          </w:tcPr>
          <w:p w14:paraId="0077544A"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7CE93FD2"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14:paraId="634CC962" w14:textId="77777777">
        <w:tc>
          <w:tcPr>
            <w:tcW w:w="2235" w:type="dxa"/>
          </w:tcPr>
          <w:p w14:paraId="5924CBDB" w14:textId="77777777" w:rsidR="005366CB" w:rsidRPr="005366CB" w:rsidRDefault="005366CB" w:rsidP="005366CB">
            <w:pPr>
              <w:rPr>
                <w:rFonts w:ascii="Arial" w:eastAsia="Calibri" w:hAnsi="Arial" w:cs="Arial"/>
                <w:sz w:val="22"/>
                <w:szCs w:val="22"/>
                <w:lang w:eastAsia="en-US"/>
              </w:rPr>
            </w:pPr>
          </w:p>
        </w:tc>
        <w:tc>
          <w:tcPr>
            <w:tcW w:w="6662" w:type="dxa"/>
          </w:tcPr>
          <w:p w14:paraId="73AD8824" w14:textId="77777777" w:rsidR="005366CB" w:rsidRPr="005366CB" w:rsidRDefault="005366CB" w:rsidP="005366CB">
            <w:pPr>
              <w:rPr>
                <w:rFonts w:ascii="Arial" w:eastAsia="Calibri" w:hAnsi="Arial" w:cs="Arial"/>
                <w:sz w:val="22"/>
                <w:szCs w:val="22"/>
                <w:lang w:eastAsia="en-US"/>
              </w:rPr>
            </w:pPr>
          </w:p>
        </w:tc>
      </w:tr>
      <w:tr w:rsidR="005366CB" w:rsidRPr="005366CB" w14:paraId="50406F7E" w14:textId="77777777">
        <w:tc>
          <w:tcPr>
            <w:tcW w:w="2235" w:type="dxa"/>
          </w:tcPr>
          <w:p w14:paraId="13D69BA2"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2B1D3FF6"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1C2B9D5B"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1A7BDC78" w14:textId="77777777">
        <w:tc>
          <w:tcPr>
            <w:tcW w:w="2235" w:type="dxa"/>
          </w:tcPr>
          <w:p w14:paraId="530220E5" w14:textId="77777777" w:rsidR="005366CB" w:rsidRPr="005366CB" w:rsidRDefault="005366CB" w:rsidP="005366CB">
            <w:pPr>
              <w:rPr>
                <w:rFonts w:ascii="Arial" w:eastAsia="Calibri" w:hAnsi="Arial" w:cs="Arial"/>
                <w:sz w:val="22"/>
                <w:szCs w:val="22"/>
                <w:lang w:eastAsia="en-US"/>
              </w:rPr>
            </w:pPr>
          </w:p>
        </w:tc>
        <w:tc>
          <w:tcPr>
            <w:tcW w:w="6662" w:type="dxa"/>
          </w:tcPr>
          <w:p w14:paraId="13B4CF28"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763E2B43" w14:textId="77777777">
        <w:tc>
          <w:tcPr>
            <w:tcW w:w="2235" w:type="dxa"/>
          </w:tcPr>
          <w:p w14:paraId="1CC59E25"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6450ADE8"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p>
          <w:p w14:paraId="062C8D87"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r w:rsidR="005366CB" w:rsidRPr="005366CB" w14:paraId="27CA9357" w14:textId="77777777">
        <w:tc>
          <w:tcPr>
            <w:tcW w:w="2235" w:type="dxa"/>
          </w:tcPr>
          <w:p w14:paraId="4A0EA486" w14:textId="77777777" w:rsidR="005366CB" w:rsidRPr="005366CB" w:rsidRDefault="005366CB" w:rsidP="005366CB">
            <w:pPr>
              <w:rPr>
                <w:rFonts w:ascii="Arial" w:eastAsia="Calibri" w:hAnsi="Arial" w:cs="Arial"/>
                <w:sz w:val="22"/>
                <w:szCs w:val="22"/>
                <w:lang w:eastAsia="en-US"/>
              </w:rPr>
            </w:pPr>
          </w:p>
        </w:tc>
        <w:tc>
          <w:tcPr>
            <w:tcW w:w="6662" w:type="dxa"/>
          </w:tcPr>
          <w:p w14:paraId="2ECA73D6"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46277BF5" w14:textId="77777777">
        <w:tc>
          <w:tcPr>
            <w:tcW w:w="2235" w:type="dxa"/>
          </w:tcPr>
          <w:p w14:paraId="218325BB" w14:textId="77777777" w:rsidR="005366CB" w:rsidRPr="005366CB" w:rsidRDefault="005366CB" w:rsidP="000B3F6B">
            <w:pPr>
              <w:rPr>
                <w:rFonts w:ascii="Arial" w:eastAsia="Calibri" w:hAnsi="Arial" w:cs="Arial"/>
                <w:sz w:val="22"/>
                <w:szCs w:val="22"/>
                <w:lang w:eastAsia="en-US"/>
              </w:rPr>
            </w:pPr>
            <w:r w:rsidRPr="005366CB">
              <w:rPr>
                <w:rFonts w:ascii="Arial" w:eastAsia="Calibri" w:hAnsi="Arial" w:cs="Arial"/>
                <w:sz w:val="22"/>
                <w:szCs w:val="22"/>
                <w:lang w:eastAsia="en-US"/>
              </w:rPr>
              <w:t>PI (</w:t>
            </w:r>
            <w:proofErr w:type="spellStart"/>
            <w:r w:rsidRPr="005366CB">
              <w:rPr>
                <w:rFonts w:ascii="Arial" w:eastAsia="Calibri" w:hAnsi="Arial" w:cs="Arial"/>
                <w:sz w:val="22"/>
                <w:szCs w:val="22"/>
                <w:lang w:eastAsia="en-US"/>
              </w:rPr>
              <w:t>pulse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3F4B4875" w14:textId="77777777" w:rsidR="005366CB" w:rsidRPr="005366CB" w:rsidRDefault="005366CB" w:rsidP="00987BF6">
            <w:pPr>
              <w:numPr>
                <w:ilvl w:val="0"/>
                <w:numId w:val="73"/>
              </w:numPr>
              <w:autoSpaceDE w:val="0"/>
              <w:autoSpaceDN w:val="0"/>
              <w:adjustRightInd w:val="0"/>
              <w:spacing w:after="200"/>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wejścia impulsowe 0…10 000 </w:t>
            </w:r>
            <w:proofErr w:type="spellStart"/>
            <w:r w:rsidRPr="005366CB">
              <w:rPr>
                <w:rFonts w:ascii="Arial" w:eastAsia="Calibri" w:hAnsi="Arial" w:cs="Arial"/>
                <w:sz w:val="22"/>
                <w:szCs w:val="22"/>
                <w:lang w:eastAsia="en-US"/>
              </w:rPr>
              <w:t>H</w:t>
            </w:r>
            <w:r w:rsidR="00987BF6">
              <w:rPr>
                <w:rFonts w:ascii="Arial" w:eastAsia="Calibri" w:hAnsi="Arial" w:cs="Arial"/>
                <w:sz w:val="22"/>
                <w:szCs w:val="22"/>
                <w:lang w:eastAsia="en-US"/>
              </w:rPr>
              <w:t>z</w:t>
            </w:r>
            <w:proofErr w:type="spellEnd"/>
          </w:p>
        </w:tc>
      </w:tr>
    </w:tbl>
    <w:p w14:paraId="73CB3C78" w14:textId="77777777" w:rsidR="005366CB" w:rsidRPr="005366CB" w:rsidRDefault="005366CB" w:rsidP="000B3F6B">
      <w:pPr>
        <w:autoSpaceDE w:val="0"/>
        <w:autoSpaceDN w:val="0"/>
        <w:adjustRightInd w:val="0"/>
        <w:jc w:val="both"/>
        <w:rPr>
          <w:rFonts w:ascii="Arial" w:eastAsia="Calibri" w:hAnsi="Arial" w:cs="Arial"/>
          <w:sz w:val="22"/>
          <w:szCs w:val="22"/>
          <w:lang w:eastAsia="en-US"/>
        </w:rPr>
      </w:pPr>
    </w:p>
    <w:p w14:paraId="56DBB8F6" w14:textId="77777777" w:rsidR="00B610C2" w:rsidRDefault="005366CB" w:rsidP="008F701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redundantne nie mogą być podłączone do tych samych modułów wejść/wyjść.</w:t>
      </w:r>
    </w:p>
    <w:p w14:paraId="4653887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wejściowe/wyjściowe należy alokować do modułów segregując je pod kątem realizacji tych samych funkcji lub obsługi wspólnego fragmentu instalacji.</w:t>
      </w:r>
    </w:p>
    <w:p w14:paraId="0DA7019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AF3E45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Dla wszystkich sygnałów wejściowych/wyjściowych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zapewniać diagnostykę polegającą na wykrywaniu:</w:t>
      </w:r>
    </w:p>
    <w:p w14:paraId="598B3D63"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przerwanego toru pomiarowego,</w:t>
      </w:r>
    </w:p>
    <w:p w14:paraId="4DBED4C2"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przekroczenia zakresów pomiarowych,</w:t>
      </w:r>
    </w:p>
    <w:p w14:paraId="2CF4EF7E"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zwarcia dla tych typów sygnałów, dla których jest to możliwe.</w:t>
      </w:r>
    </w:p>
    <w:p w14:paraId="4B948685" w14:textId="77777777" w:rsidR="00325C56" w:rsidRPr="005366CB" w:rsidRDefault="00325C56" w:rsidP="00FB1C61">
      <w:pPr>
        <w:autoSpaceDE w:val="0"/>
        <w:autoSpaceDN w:val="0"/>
        <w:adjustRightInd w:val="0"/>
        <w:jc w:val="both"/>
        <w:rPr>
          <w:rFonts w:ascii="Arial" w:eastAsia="Calibri" w:hAnsi="Arial" w:cs="Arial"/>
          <w:sz w:val="22"/>
          <w:szCs w:val="22"/>
          <w:lang w:eastAsia="en-US"/>
        </w:rPr>
      </w:pPr>
    </w:p>
    <w:p w14:paraId="1BF97CAD"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89" w:name="_Toc475077826"/>
      <w:r w:rsidRPr="00633218">
        <w:rPr>
          <w:rFonts w:cs="Arial"/>
          <w:szCs w:val="22"/>
        </w:rPr>
        <w:t>Protokoły i standardy komunikacyjne</w:t>
      </w:r>
      <w:bookmarkEnd w:id="89"/>
    </w:p>
    <w:p w14:paraId="4D30C2F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2B3D6C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Standardowo akwizycję sygnałów z aparatury obiektowej oraz sterowanie należy realizować poprzez moduły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W szczególnych przypadkach i za zgodą Kupującego, dopuszczalne jest stosowanie protokołów komunikacyjnych, takich jak:</w:t>
      </w:r>
    </w:p>
    <w:p w14:paraId="28430C06"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Foundation </w:t>
      </w:r>
      <w:proofErr w:type="spellStart"/>
      <w:r w:rsidRPr="005366CB">
        <w:rPr>
          <w:rFonts w:ascii="Arial" w:eastAsia="Calibri" w:hAnsi="Arial" w:cs="Arial"/>
          <w:sz w:val="22"/>
          <w:szCs w:val="22"/>
          <w:lang w:eastAsia="en-US"/>
        </w:rPr>
        <w:t>Fieldbus</w:t>
      </w:r>
      <w:proofErr w:type="spellEnd"/>
    </w:p>
    <w:p w14:paraId="2F310E75"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Profibus</w:t>
      </w:r>
      <w:proofErr w:type="spellEnd"/>
    </w:p>
    <w:p w14:paraId="080474E6" w14:textId="77777777" w:rsidR="005366CB" w:rsidRPr="005366CB" w:rsidRDefault="005366CB" w:rsidP="00FB1C61">
      <w:pPr>
        <w:numPr>
          <w:ilvl w:val="0"/>
          <w:numId w:val="74"/>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Device Net</w:t>
      </w:r>
    </w:p>
    <w:p w14:paraId="2E055F97"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1F30FB00"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Do realizacji wymiany danych (komunikacji) pomiędzy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ystemami DCS a innymi systemami należy używać standardowe protokoły komunikacyjne, takie jak:</w:t>
      </w:r>
    </w:p>
    <w:p w14:paraId="3519EBFE"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14:paraId="3E7F4391"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TCP,</w:t>
      </w:r>
    </w:p>
    <w:p w14:paraId="334FF8C7"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OPC,</w:t>
      </w:r>
    </w:p>
    <w:p w14:paraId="1E07C1BD"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Profibus</w:t>
      </w:r>
      <w:proofErr w:type="spellEnd"/>
      <w:r w:rsidRPr="005366CB">
        <w:rPr>
          <w:rFonts w:ascii="Arial" w:eastAsia="Calibri" w:hAnsi="Arial" w:cs="Arial"/>
          <w:sz w:val="22"/>
          <w:szCs w:val="22"/>
          <w:lang w:eastAsia="en-US"/>
        </w:rPr>
        <w:t>,</w:t>
      </w:r>
    </w:p>
    <w:p w14:paraId="2AA0222A" w14:textId="77777777" w:rsidR="005366CB" w:rsidRPr="005366CB" w:rsidRDefault="005366CB" w:rsidP="00FB1C61">
      <w:pPr>
        <w:numPr>
          <w:ilvl w:val="0"/>
          <w:numId w:val="75"/>
        </w:numPr>
        <w:autoSpaceDE w:val="0"/>
        <w:autoSpaceDN w:val="0"/>
        <w:adjustRightInd w:val="0"/>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Profinet</w:t>
      </w:r>
      <w:proofErr w:type="spellEnd"/>
      <w:r w:rsidRPr="005366CB">
        <w:rPr>
          <w:rFonts w:ascii="Arial" w:eastAsia="Calibri" w:hAnsi="Arial" w:cs="Arial"/>
          <w:sz w:val="22"/>
          <w:szCs w:val="22"/>
          <w:lang w:eastAsia="en-US"/>
        </w:rPr>
        <w:t>.</w:t>
      </w:r>
    </w:p>
    <w:p w14:paraId="5C4B6911"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540A99C6"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realizacja komunikacji z użyciem powyższych protokołów jest niemożliwa, </w:t>
      </w:r>
      <w:r w:rsidRPr="005366CB">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może zastosować inne rozwiązanie, pod warunkiem uzyskania akceptacji ze strony </w:t>
      </w:r>
      <w:r w:rsidRPr="005366CB">
        <w:rPr>
          <w:rFonts w:ascii="Arial" w:eastAsia="Calibri" w:hAnsi="Arial" w:cs="Arial"/>
          <w:iCs/>
          <w:sz w:val="22"/>
          <w:szCs w:val="22"/>
          <w:lang w:eastAsia="en-US"/>
        </w:rPr>
        <w:t>Kupującego</w:t>
      </w:r>
      <w:r w:rsidR="00E57254">
        <w:rPr>
          <w:rFonts w:ascii="Arial" w:eastAsia="Calibri" w:hAnsi="Arial" w:cs="Arial"/>
          <w:sz w:val="22"/>
          <w:szCs w:val="22"/>
          <w:lang w:eastAsia="en-US"/>
        </w:rPr>
        <w:t xml:space="preserve">. </w:t>
      </w:r>
    </w:p>
    <w:p w14:paraId="35BA30A6" w14:textId="77777777" w:rsidR="00E57254" w:rsidRPr="005366CB" w:rsidRDefault="00E57254" w:rsidP="00FB1C61">
      <w:pPr>
        <w:autoSpaceDE w:val="0"/>
        <w:autoSpaceDN w:val="0"/>
        <w:adjustRightInd w:val="0"/>
        <w:jc w:val="both"/>
        <w:rPr>
          <w:rFonts w:ascii="Arial" w:eastAsia="Calibri" w:hAnsi="Arial" w:cs="Arial"/>
          <w:sz w:val="22"/>
          <w:szCs w:val="22"/>
          <w:lang w:eastAsia="en-US"/>
        </w:rPr>
      </w:pPr>
    </w:p>
    <w:p w14:paraId="42E9237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wymieniane za pomocą standardowych protokołów komunikacyjnych nie mogą być wykorzystywane do celów sterowania ciągłego. Zalecane jest używanie tych sygnałów tylko do odczytu (</w:t>
      </w:r>
      <w:proofErr w:type="spellStart"/>
      <w:r w:rsidRPr="005366CB">
        <w:rPr>
          <w:rFonts w:ascii="Arial" w:eastAsia="Calibri" w:hAnsi="Arial" w:cs="Arial"/>
          <w:sz w:val="22"/>
          <w:szCs w:val="22"/>
          <w:lang w:eastAsia="en-US"/>
        </w:rPr>
        <w:t>read</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only</w:t>
      </w:r>
      <w:proofErr w:type="spellEnd"/>
      <w:r w:rsidRPr="005366CB">
        <w:rPr>
          <w:rFonts w:ascii="Arial" w:eastAsia="Calibri" w:hAnsi="Arial" w:cs="Arial"/>
          <w:sz w:val="22"/>
          <w:szCs w:val="22"/>
          <w:lang w:eastAsia="en-US"/>
        </w:rPr>
        <w:t>).</w:t>
      </w:r>
    </w:p>
    <w:p w14:paraId="0502CAA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72424A8"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Do realizacji komunikacji pomiędzy systemami, należy używać połączeń w standardach:</w:t>
      </w:r>
    </w:p>
    <w:p w14:paraId="209F1447" w14:textId="77777777"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RS232 / RS485 / RS422,</w:t>
      </w:r>
    </w:p>
    <w:p w14:paraId="11D9BA11" w14:textId="77777777" w:rsidR="005366CB" w:rsidRPr="005366CB" w:rsidRDefault="005366CB" w:rsidP="00FB1C61">
      <w:pPr>
        <w:numPr>
          <w:ilvl w:val="0"/>
          <w:numId w:val="76"/>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Ethernet.</w:t>
      </w:r>
    </w:p>
    <w:p w14:paraId="68C3E295" w14:textId="77777777" w:rsidR="005366CB" w:rsidRPr="005366CB" w:rsidRDefault="005366CB" w:rsidP="00FB1C61">
      <w:pPr>
        <w:autoSpaceDE w:val="0"/>
        <w:autoSpaceDN w:val="0"/>
        <w:adjustRightInd w:val="0"/>
        <w:contextualSpacing/>
        <w:rPr>
          <w:rFonts w:ascii="Arial" w:eastAsia="Calibri" w:hAnsi="Arial" w:cs="Arial"/>
          <w:sz w:val="22"/>
          <w:szCs w:val="22"/>
          <w:lang w:eastAsia="en-US"/>
        </w:rPr>
      </w:pPr>
    </w:p>
    <w:p w14:paraId="3DD8681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kiedy połączenie wychodzi poza pomieszczenie systemu DCS należy zastosować konwersję sygnału elektrycznego na optyczny.</w:t>
      </w:r>
    </w:p>
    <w:p w14:paraId="321EEF4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7CE99A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wymiany danych (komunikacji) z innymi systemami</w:t>
      </w:r>
      <w:r w:rsidR="00C04CDA">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r w:rsidR="004619D7">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004619D7">
        <w:rPr>
          <w:rFonts w:ascii="Arial" w:eastAsia="Calibri" w:hAnsi="Arial" w:cs="Arial"/>
          <w:sz w:val="22"/>
          <w:szCs w:val="22"/>
          <w:lang w:eastAsia="en-US"/>
        </w:rPr>
        <w:t xml:space="preserve">jest </w:t>
      </w:r>
      <w:r w:rsidRPr="005366CB">
        <w:rPr>
          <w:rFonts w:ascii="Arial" w:eastAsia="Calibri" w:hAnsi="Arial" w:cs="Arial"/>
          <w:sz w:val="22"/>
          <w:szCs w:val="22"/>
          <w:lang w:eastAsia="en-US"/>
        </w:rPr>
        <w:t>zobowiązany do dostarczenia listy wymienianych sygnałów zawierającej następujące informacje:</w:t>
      </w:r>
    </w:p>
    <w:p w14:paraId="7BEACA6D"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14:paraId="7964C176"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deskryptor sygnału/zmiennej,</w:t>
      </w:r>
    </w:p>
    <w:p w14:paraId="295ED477"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14:paraId="360991CD"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14:paraId="282B44A2" w14:textId="77777777"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14:paraId="1EF4C88E" w14:textId="77777777" w:rsidR="005366CB" w:rsidRPr="005366CB" w:rsidRDefault="005366CB" w:rsidP="00FD6F87">
      <w:pPr>
        <w:numPr>
          <w:ilvl w:val="0"/>
          <w:numId w:val="77"/>
        </w:numPr>
        <w:autoSpaceDE w:val="0"/>
        <w:autoSpaceDN w:val="0"/>
        <w:adjustRightInd w:val="0"/>
        <w:ind w:left="714" w:hanging="357"/>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14:paraId="2FBEB0ED"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4196368F"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0" w:name="_Toc475077827"/>
      <w:r w:rsidRPr="00633218">
        <w:rPr>
          <w:rFonts w:cs="Arial"/>
          <w:szCs w:val="22"/>
        </w:rPr>
        <w:t>Przetwarzanie sygnałów</w:t>
      </w:r>
      <w:bookmarkEnd w:id="90"/>
    </w:p>
    <w:p w14:paraId="3AB7EA36"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3CA0E06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Zebrane sygnały analogowe i binarne są przetwarzane przez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sz w:val="22"/>
          <w:szCs w:val="22"/>
          <w:lang w:eastAsia="en-US"/>
        </w:rPr>
        <w:t>, np. archiwizowane w bazie danych lub przeliczane w celu uzyskania informacji pochodnych.</w:t>
      </w:r>
    </w:p>
    <w:p w14:paraId="02CE8207"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475F048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umożliwiać wykonywanie co najmniej następujących operacji na przetwarzanych sygnałach:</w:t>
      </w:r>
    </w:p>
    <w:p w14:paraId="233CD163" w14:textId="77777777"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operacje logiczne (logika </w:t>
      </w:r>
      <w:proofErr w:type="spellStart"/>
      <w:r w:rsidRPr="005366CB">
        <w:rPr>
          <w:rFonts w:ascii="Arial" w:eastAsia="Calibri" w:hAnsi="Arial" w:cs="Arial"/>
          <w:sz w:val="22"/>
          <w:szCs w:val="22"/>
          <w:lang w:eastAsia="en-US"/>
        </w:rPr>
        <w:t>Bool’a</w:t>
      </w:r>
      <w:proofErr w:type="spellEnd"/>
      <w:r w:rsidRPr="005366CB">
        <w:rPr>
          <w:rFonts w:ascii="Arial" w:eastAsia="Calibri" w:hAnsi="Arial" w:cs="Arial"/>
          <w:sz w:val="22"/>
          <w:szCs w:val="22"/>
          <w:lang w:eastAsia="en-US"/>
        </w:rPr>
        <w:t>) na sygnałach dyskretnych:</w:t>
      </w:r>
    </w:p>
    <w:p w14:paraId="6F398B7E" w14:textId="77777777"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val="en-GB" w:eastAsia="en-US"/>
        </w:rPr>
        <w:t xml:space="preserve">AND, OR, NOR, XOR, NOT, NAND, JEŻELI .. </w:t>
      </w:r>
      <w:r w:rsidRPr="005366CB">
        <w:rPr>
          <w:rFonts w:ascii="Arial" w:eastAsia="Calibri" w:hAnsi="Arial" w:cs="Arial"/>
          <w:sz w:val="22"/>
          <w:szCs w:val="22"/>
          <w:lang w:eastAsia="en-US"/>
        </w:rPr>
        <w:t>TO</w:t>
      </w:r>
    </w:p>
    <w:p w14:paraId="0DA95A63" w14:textId="77777777" w:rsidR="005366CB" w:rsidRPr="005366CB" w:rsidRDefault="005366CB" w:rsidP="00FB1C61">
      <w:pPr>
        <w:numPr>
          <w:ilvl w:val="0"/>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matematyczne:</w:t>
      </w:r>
    </w:p>
    <w:p w14:paraId="34FD33F3" w14:textId="77777777" w:rsidR="005366CB" w:rsidRPr="005366CB" w:rsidRDefault="005366CB" w:rsidP="00FB1C61">
      <w:pPr>
        <w:numPr>
          <w:ilvl w:val="1"/>
          <w:numId w:val="7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 -, *, /, DIV, MOD</w:t>
      </w:r>
    </w:p>
    <w:p w14:paraId="70BEBCA7" w14:textId="77777777"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arytmetyczne i trygonometryczne:</w:t>
      </w:r>
    </w:p>
    <w:p w14:paraId="60584887" w14:textId="77777777"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val="en-GB" w:eastAsia="en-US"/>
        </w:rPr>
      </w:pPr>
      <w:r w:rsidRPr="005366CB">
        <w:rPr>
          <w:rFonts w:ascii="Arial" w:eastAsia="Calibri" w:hAnsi="Arial" w:cs="Arial"/>
          <w:sz w:val="22"/>
          <w:szCs w:val="22"/>
          <w:lang w:val="en-GB" w:eastAsia="en-US"/>
        </w:rPr>
        <w:t>SIN, COS, TAN, ABS, LN, MIN, MAX, ŚREDNIA, SQR, SQRT</w:t>
      </w:r>
    </w:p>
    <w:p w14:paraId="35E3589B" w14:textId="77777777" w:rsidR="005366CB" w:rsidRPr="005366CB" w:rsidRDefault="005366CB" w:rsidP="00FB1C61">
      <w:pPr>
        <w:numPr>
          <w:ilvl w:val="0"/>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operacje porównywania:</w:t>
      </w:r>
    </w:p>
    <w:p w14:paraId="6DCB0BEC" w14:textId="77777777" w:rsidR="005366CB" w:rsidRPr="005366CB" w:rsidRDefault="005366CB" w:rsidP="00FB1C61">
      <w:pPr>
        <w:numPr>
          <w:ilvl w:val="1"/>
          <w:numId w:val="79"/>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&lt;, &lt;=, &gt;, &gt;=, =, &lt;&gt;</w:t>
      </w:r>
    </w:p>
    <w:p w14:paraId="21953FDE" w14:textId="77777777" w:rsidR="005366CB" w:rsidRPr="005366CB" w:rsidRDefault="005366CB" w:rsidP="00FB1C61">
      <w:pPr>
        <w:numPr>
          <w:ilvl w:val="0"/>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funkcje specjalne:</w:t>
      </w:r>
    </w:p>
    <w:p w14:paraId="75BFE71C" w14:textId="77777777" w:rsidR="005366CB" w:rsidRDefault="005366CB" w:rsidP="00FB1C61">
      <w:pPr>
        <w:numPr>
          <w:ilvl w:val="1"/>
          <w:numId w:val="80"/>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filtracja, skalowanie, konwersja typów, opóźnienia od zboczy.</w:t>
      </w:r>
    </w:p>
    <w:p w14:paraId="5E12179A" w14:textId="77777777" w:rsidR="00B84098" w:rsidRPr="00E57254" w:rsidRDefault="00B84098" w:rsidP="00B84098">
      <w:pPr>
        <w:autoSpaceDE w:val="0"/>
        <w:autoSpaceDN w:val="0"/>
        <w:adjustRightInd w:val="0"/>
        <w:ind w:left="1440"/>
        <w:contextualSpacing/>
        <w:rPr>
          <w:rFonts w:ascii="Arial" w:eastAsia="Calibri" w:hAnsi="Arial" w:cs="Arial"/>
          <w:sz w:val="22"/>
          <w:szCs w:val="22"/>
          <w:lang w:eastAsia="en-US"/>
        </w:rPr>
      </w:pPr>
    </w:p>
    <w:p w14:paraId="772067A7" w14:textId="77777777" w:rsidR="005366CB" w:rsidRPr="00603E44" w:rsidRDefault="005366CB" w:rsidP="00340186">
      <w:pPr>
        <w:pStyle w:val="Nagwek1"/>
        <w:numPr>
          <w:ilvl w:val="1"/>
          <w:numId w:val="1"/>
        </w:numPr>
        <w:tabs>
          <w:tab w:val="clear" w:pos="792"/>
          <w:tab w:val="num" w:pos="567"/>
        </w:tabs>
        <w:ind w:left="567" w:hanging="567"/>
      </w:pPr>
      <w:bookmarkStart w:id="91" w:name="_Toc475077828"/>
      <w:r w:rsidRPr="00603E44">
        <w:t>Regulacja i sterowanie</w:t>
      </w:r>
      <w:bookmarkEnd w:id="91"/>
    </w:p>
    <w:p w14:paraId="31356369" w14:textId="77777777" w:rsidR="005366CB" w:rsidRPr="005366CB" w:rsidRDefault="005366CB" w:rsidP="00FB1C61">
      <w:pPr>
        <w:autoSpaceDE w:val="0"/>
        <w:autoSpaceDN w:val="0"/>
        <w:adjustRightInd w:val="0"/>
        <w:contextualSpacing/>
        <w:rPr>
          <w:rFonts w:ascii="Arial" w:eastAsia="Calibri" w:hAnsi="Arial" w:cs="Arial"/>
          <w:b/>
          <w:sz w:val="22"/>
          <w:szCs w:val="22"/>
          <w:lang w:eastAsia="en-US"/>
        </w:rPr>
      </w:pPr>
    </w:p>
    <w:p w14:paraId="683382C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zapewniać możliwość sterowania binarnego, sekwencyjnego oraz analogowego.</w:t>
      </w:r>
    </w:p>
    <w:p w14:paraId="1B2D82C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C00099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zapewniać możliwość automatycznej regulacji procesów. Konfiguracja systemu musi zapewniać </w:t>
      </w:r>
      <w:proofErr w:type="spellStart"/>
      <w:r w:rsidRPr="005366CB">
        <w:rPr>
          <w:rFonts w:ascii="Arial" w:eastAsia="Calibri" w:hAnsi="Arial" w:cs="Arial"/>
          <w:sz w:val="22"/>
          <w:szCs w:val="22"/>
          <w:lang w:eastAsia="en-US"/>
        </w:rPr>
        <w:t>bezuderzeniowe</w:t>
      </w:r>
      <w:proofErr w:type="spellEnd"/>
      <w:r w:rsidRPr="005366CB">
        <w:rPr>
          <w:rFonts w:ascii="Arial" w:eastAsia="Calibri" w:hAnsi="Arial" w:cs="Arial"/>
          <w:sz w:val="22"/>
          <w:szCs w:val="22"/>
          <w:lang w:eastAsia="en-US"/>
        </w:rPr>
        <w:t xml:space="preserve"> przechodzenie pomiędzy trybami sterowania </w:t>
      </w:r>
      <w:r w:rsidRPr="005366CB">
        <w:rPr>
          <w:rFonts w:ascii="Arial" w:eastAsia="Calibri" w:hAnsi="Arial" w:cs="Arial"/>
          <w:sz w:val="22"/>
          <w:szCs w:val="22"/>
          <w:lang w:eastAsia="en-US"/>
        </w:rPr>
        <w:br/>
        <w:t>i regulacji (</w:t>
      </w:r>
      <w:proofErr w:type="spellStart"/>
      <w:r w:rsidRPr="005366CB">
        <w:rPr>
          <w:rFonts w:ascii="Arial" w:eastAsia="Calibri" w:hAnsi="Arial" w:cs="Arial"/>
          <w:sz w:val="22"/>
          <w:szCs w:val="22"/>
          <w:lang w:eastAsia="en-US"/>
        </w:rPr>
        <w:t>bezskokowa</w:t>
      </w:r>
      <w:proofErr w:type="spellEnd"/>
      <w:r w:rsidRPr="005366CB">
        <w:rPr>
          <w:rFonts w:ascii="Arial" w:eastAsia="Calibri" w:hAnsi="Arial" w:cs="Arial"/>
          <w:sz w:val="22"/>
          <w:szCs w:val="22"/>
          <w:lang w:eastAsia="en-US"/>
        </w:rPr>
        <w:t xml:space="preserve"> zmiana wartości sygnału sterującego).</w:t>
      </w:r>
    </w:p>
    <w:p w14:paraId="687D40F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831624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umożliwiać regulację procesu z wykorzystaniem co najmniej następujących algorytmów:</w:t>
      </w:r>
    </w:p>
    <w:p w14:paraId="0992FF07"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dwupołożeniowy z histerezą,</w:t>
      </w:r>
    </w:p>
    <w:p w14:paraId="674E77D9"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regulatory P, PI, PID,</w:t>
      </w:r>
    </w:p>
    <w:p w14:paraId="4858A489"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kaskadowy,</w:t>
      </w:r>
    </w:p>
    <w:p w14:paraId="0BACFA68"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wyprzedzenie/opóźnienie,</w:t>
      </w:r>
    </w:p>
    <w:p w14:paraId="060F2B12"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krokowy,</w:t>
      </w:r>
    </w:p>
    <w:p w14:paraId="0EF4095D" w14:textId="77777777" w:rsidR="005366CB" w:rsidRPr="005366CB" w:rsidRDefault="005366CB" w:rsidP="00FB1C61">
      <w:pPr>
        <w:numPr>
          <w:ilvl w:val="0"/>
          <w:numId w:val="8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stosunku.</w:t>
      </w:r>
    </w:p>
    <w:p w14:paraId="4317F4A0" w14:textId="77777777"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14:paraId="09106EA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oraz z punktu widzenia zmienności wartości zadanej:</w:t>
      </w:r>
    </w:p>
    <w:p w14:paraId="5672A070" w14:textId="77777777"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stałowartościowy,</w:t>
      </w:r>
    </w:p>
    <w:p w14:paraId="0681CE5E" w14:textId="77777777" w:rsidR="005366CB" w:rsidRPr="005366CB" w:rsidRDefault="005366CB" w:rsidP="00FB1C61">
      <w:pPr>
        <w:numPr>
          <w:ilvl w:val="0"/>
          <w:numId w:val="81"/>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regulator nadążny.</w:t>
      </w:r>
    </w:p>
    <w:p w14:paraId="3CD6B248"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13824E99" w14:textId="77777777" w:rsidR="005366CB" w:rsidRPr="00603E44" w:rsidRDefault="005366CB" w:rsidP="00340186">
      <w:pPr>
        <w:pStyle w:val="Nagwek1"/>
        <w:numPr>
          <w:ilvl w:val="1"/>
          <w:numId w:val="1"/>
        </w:numPr>
        <w:tabs>
          <w:tab w:val="clear" w:pos="792"/>
          <w:tab w:val="num" w:pos="567"/>
        </w:tabs>
        <w:ind w:left="567" w:hanging="567"/>
      </w:pPr>
      <w:bookmarkStart w:id="92" w:name="_Toc475077829"/>
      <w:r w:rsidRPr="00603E44">
        <w:t>Synchronizacja czasu</w:t>
      </w:r>
      <w:bookmarkEnd w:id="92"/>
    </w:p>
    <w:p w14:paraId="090E0047"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792D5C36" w14:textId="77777777" w:rsidR="00B84098" w:rsidRPr="005366CB" w:rsidRDefault="00C636A7"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sidR="00B610C2">
        <w:rPr>
          <w:rFonts w:ascii="Arial" w:eastAsia="Calibri" w:hAnsi="Arial" w:cs="Arial"/>
          <w:sz w:val="22"/>
          <w:szCs w:val="22"/>
          <w:lang w:eastAsia="en-US"/>
        </w:rPr>
        <w:t>s</w:t>
      </w:r>
      <w:r w:rsidR="005366CB" w:rsidRPr="005366CB">
        <w:rPr>
          <w:rFonts w:ascii="Arial" w:eastAsia="Calibri" w:hAnsi="Arial" w:cs="Arial"/>
          <w:sz w:val="22"/>
          <w:szCs w:val="22"/>
          <w:lang w:eastAsia="en-US"/>
        </w:rPr>
        <w:t>ystemu DCS z wiarygodnym źródłem czasu.</w:t>
      </w:r>
    </w:p>
    <w:p w14:paraId="5C377B34" w14:textId="77777777" w:rsidR="005366CB" w:rsidRPr="00603E44" w:rsidRDefault="005366CB" w:rsidP="00340186">
      <w:pPr>
        <w:pStyle w:val="Nagwek1"/>
        <w:numPr>
          <w:ilvl w:val="1"/>
          <w:numId w:val="1"/>
        </w:numPr>
        <w:tabs>
          <w:tab w:val="clear" w:pos="792"/>
          <w:tab w:val="num" w:pos="567"/>
        </w:tabs>
        <w:ind w:left="567" w:hanging="567"/>
      </w:pPr>
      <w:bookmarkStart w:id="93" w:name="_Toc475077830"/>
      <w:r w:rsidRPr="00603E44">
        <w:t>Wizualizacja procesów technologicznych</w:t>
      </w:r>
      <w:bookmarkEnd w:id="93"/>
    </w:p>
    <w:p w14:paraId="577E4FD5" w14:textId="77777777"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14:paraId="23C98555"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4" w:name="_Toc475077831"/>
      <w:r w:rsidRPr="00633218">
        <w:rPr>
          <w:rFonts w:cs="Arial"/>
          <w:szCs w:val="22"/>
        </w:rPr>
        <w:t>Ekrany wizualizacyjne</w:t>
      </w:r>
      <w:bookmarkEnd w:id="94"/>
    </w:p>
    <w:p w14:paraId="050CD763" w14:textId="77777777" w:rsidR="005366CB" w:rsidRPr="005366CB" w:rsidRDefault="005366CB" w:rsidP="00FB1C61">
      <w:pPr>
        <w:autoSpaceDE w:val="0"/>
        <w:autoSpaceDN w:val="0"/>
        <w:adjustRightInd w:val="0"/>
        <w:jc w:val="both"/>
        <w:rPr>
          <w:rFonts w:ascii="Arial" w:eastAsia="Calibri" w:hAnsi="Arial" w:cs="Arial"/>
          <w:b/>
          <w:sz w:val="22"/>
          <w:szCs w:val="22"/>
          <w:lang w:eastAsia="en-US"/>
        </w:rPr>
      </w:pPr>
    </w:p>
    <w:p w14:paraId="58AFABB5"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Aplikacja wizualizacyjna </w:t>
      </w:r>
      <w:r w:rsidR="000A0F4E">
        <w:rPr>
          <w:rFonts w:ascii="Arial" w:eastAsia="Calibri" w:hAnsi="Arial" w:cs="Arial"/>
          <w:sz w:val="22"/>
          <w:szCs w:val="22"/>
          <w:lang w:eastAsia="en-US"/>
        </w:rPr>
        <w:t>s</w:t>
      </w:r>
      <w:r w:rsidRPr="005366CB">
        <w:rPr>
          <w:rFonts w:ascii="Arial" w:eastAsia="Calibri" w:hAnsi="Arial" w:cs="Arial"/>
          <w:sz w:val="22"/>
          <w:szCs w:val="22"/>
          <w:lang w:eastAsia="en-US"/>
        </w:rPr>
        <w:t>ystemu DCS musi pozwalać na szybką i płynną nawigację pomiędzy ekranami. Struktura aplikacji powinna się opierać na 3 głównych rodzajach ekranów:</w:t>
      </w:r>
    </w:p>
    <w:p w14:paraId="665B282D"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Ekran przedstawiający schemat instalacji objętej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 podziałem na węzły technologiczne. Rozmieszczenie elementów symbolizujących dane węzły, należy wykonać wg powiązań procesowych między tymi instalacjami lub położenia geograficznego.</w:t>
      </w:r>
    </w:p>
    <w:p w14:paraId="522135FD"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schematy węzłów instalacji, wykonane na podstawie schematów P&amp;ID. Na schemacie należy umieścić punkty pomiarowe wraz z mierzonymi wartościami, stan elementów wykonawczych, stan pętli regulacyjnych oraz inne informacje zbierane z aparatury obiektowej.</w:t>
      </w:r>
    </w:p>
    <w:p w14:paraId="5F211D79" w14:textId="77777777" w:rsidR="005366CB" w:rsidRPr="005366CB" w:rsidRDefault="005366CB" w:rsidP="00FB1C61">
      <w:pPr>
        <w:numPr>
          <w:ilvl w:val="0"/>
          <w:numId w:val="82"/>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Ekrany szczegółowe grup pomiarów i </w:t>
      </w:r>
      <w:proofErr w:type="spellStart"/>
      <w:r w:rsidRPr="005366CB">
        <w:rPr>
          <w:rFonts w:ascii="Arial" w:eastAsia="Calibri" w:hAnsi="Arial" w:cs="Arial"/>
          <w:sz w:val="22"/>
          <w:szCs w:val="22"/>
          <w:lang w:eastAsia="en-US"/>
        </w:rPr>
        <w:t>wysterowań</w:t>
      </w:r>
      <w:proofErr w:type="spellEnd"/>
      <w:r w:rsidRPr="005366CB">
        <w:rPr>
          <w:rFonts w:ascii="Arial" w:eastAsia="Calibri" w:hAnsi="Arial" w:cs="Arial"/>
          <w:sz w:val="22"/>
          <w:szCs w:val="22"/>
          <w:lang w:eastAsia="en-US"/>
        </w:rPr>
        <w:t>, wykorzystywane w szczególnych przypadkach, gdy konieczna jest diagnostyka lub reakcja operatora. Ekrany te powinny zawierać wszystkie informacje niezbędne dla bezpiecznego i świadomego przeprowadzenia operacji, dla której są przeznaczone. Przykładowo, ekran systemu bezpieczeństwa powinien zawierać: stan systemu, stan sygnałów MOS i POS oraz zezwolenia na ich zakładanie, detekcję pierwszej przyczyny, itp.</w:t>
      </w:r>
    </w:p>
    <w:p w14:paraId="1474A0BF" w14:textId="77777777" w:rsidR="005366CB" w:rsidRPr="005366CB" w:rsidRDefault="005366CB" w:rsidP="00FB1C61">
      <w:pPr>
        <w:jc w:val="both"/>
        <w:rPr>
          <w:rFonts w:ascii="Arial" w:eastAsia="Calibri" w:hAnsi="Arial" w:cs="Arial"/>
          <w:sz w:val="22"/>
          <w:szCs w:val="22"/>
          <w:lang w:eastAsia="en-US"/>
        </w:rPr>
      </w:pPr>
    </w:p>
    <w:p w14:paraId="5947878B"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Do ekranów szczegółowych zaliczamy ekrany przedstawiające stan systemów pomocniczych, takich jak:</w:t>
      </w:r>
    </w:p>
    <w:p w14:paraId="2827B644"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zasilania elektrycznego,</w:t>
      </w:r>
    </w:p>
    <w:p w14:paraId="16880F38"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monitoringu maszyn,</w:t>
      </w:r>
    </w:p>
    <w:p w14:paraId="7CBC99E0"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detekcji gazów niebezpiecznych,</w:t>
      </w:r>
    </w:p>
    <w:p w14:paraId="6A6831F7"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przeciwpożarowy,</w:t>
      </w:r>
    </w:p>
    <w:p w14:paraId="3A51B9DB" w14:textId="77777777" w:rsidR="005366CB" w:rsidRPr="005366CB" w:rsidRDefault="005366CB" w:rsidP="00FB1C61">
      <w:pPr>
        <w:numPr>
          <w:ilvl w:val="0"/>
          <w:numId w:val="9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systemy bezpieczeństwa,</w:t>
      </w:r>
    </w:p>
    <w:p w14:paraId="6C53DA53" w14:textId="77777777" w:rsidR="005366CB" w:rsidRPr="005366CB" w:rsidRDefault="005366CB" w:rsidP="00FB1C61">
      <w:pPr>
        <w:jc w:val="both"/>
        <w:rPr>
          <w:rFonts w:ascii="Arial" w:eastAsia="Calibri" w:hAnsi="Arial" w:cs="Arial"/>
          <w:sz w:val="22"/>
          <w:szCs w:val="22"/>
          <w:lang w:eastAsia="en-US"/>
        </w:rPr>
      </w:pPr>
    </w:p>
    <w:p w14:paraId="67EBA533"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 także ekrany diagnostyczne oraz ekrany dla złożonych urządzeń posiadających własne systemy sterowania, takie jak:</w:t>
      </w:r>
    </w:p>
    <w:p w14:paraId="562D89E4"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awarii bieżących i historycznych,</w:t>
      </w:r>
    </w:p>
    <w:p w14:paraId="2C0FCD0A"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zdarzeń bieżących i historycznych,</w:t>
      </w:r>
    </w:p>
    <w:p w14:paraId="7539D0F8"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trendów wielkości mierzonych,</w:t>
      </w:r>
    </w:p>
    <w:p w14:paraId="4612C037" w14:textId="77777777" w:rsidR="005366CB" w:rsidRPr="005366CB" w:rsidRDefault="005366CB" w:rsidP="00FB1C61">
      <w:pPr>
        <w:numPr>
          <w:ilvl w:val="0"/>
          <w:numId w:val="83"/>
        </w:numPr>
        <w:autoSpaceDE w:val="0"/>
        <w:autoSpaceDN w:val="0"/>
        <w:adjustRightInd w:val="0"/>
        <w:contextualSpacing/>
        <w:rPr>
          <w:rFonts w:ascii="Arial" w:eastAsia="Calibri" w:hAnsi="Arial" w:cs="Arial"/>
          <w:i/>
          <w:iCs/>
          <w:sz w:val="22"/>
          <w:szCs w:val="22"/>
          <w:lang w:eastAsia="en-US"/>
        </w:rPr>
      </w:pPr>
      <w:r w:rsidRPr="005366CB">
        <w:rPr>
          <w:rFonts w:ascii="Arial" w:eastAsia="Calibri" w:hAnsi="Arial" w:cs="Arial"/>
          <w:sz w:val="22"/>
          <w:szCs w:val="22"/>
          <w:lang w:eastAsia="en-US"/>
        </w:rPr>
        <w:t xml:space="preserve">ekran stanu modułów wejść/wyjść </w:t>
      </w:r>
      <w:r w:rsidR="000A0F4E">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p>
    <w:p w14:paraId="5864DD37" w14:textId="77777777" w:rsidR="005366CB" w:rsidRPr="005366CB" w:rsidRDefault="005366CB" w:rsidP="00FB1C61">
      <w:pPr>
        <w:numPr>
          <w:ilvl w:val="0"/>
          <w:numId w:val="8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ekran stanu komunikacji z powiązanymi urządzeniami i systemami,</w:t>
      </w:r>
    </w:p>
    <w:p w14:paraId="30875BA7" w14:textId="77777777" w:rsidR="00C66B0C" w:rsidRDefault="005366CB" w:rsidP="00FB1C61">
      <w:pPr>
        <w:numPr>
          <w:ilvl w:val="0"/>
          <w:numId w:val="83"/>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ekran bilansu materiałowego i energetycznego instalacji.</w:t>
      </w:r>
    </w:p>
    <w:p w14:paraId="53D3D2E2" w14:textId="77777777" w:rsidR="00C66B0C" w:rsidRPr="005366CB" w:rsidRDefault="00C66B0C" w:rsidP="00FB1C61">
      <w:pPr>
        <w:jc w:val="both"/>
        <w:rPr>
          <w:rFonts w:ascii="Arial" w:eastAsia="Calibri" w:hAnsi="Arial" w:cs="Arial"/>
          <w:sz w:val="22"/>
          <w:szCs w:val="22"/>
          <w:lang w:eastAsia="en-US"/>
        </w:rPr>
      </w:pPr>
    </w:p>
    <w:p w14:paraId="004E114E"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5" w:name="_Toc475077832"/>
      <w:r w:rsidRPr="00633218">
        <w:rPr>
          <w:rFonts w:cs="Arial"/>
          <w:szCs w:val="22"/>
        </w:rPr>
        <w:t>Wymagania wobec układu ekranów</w:t>
      </w:r>
      <w:bookmarkEnd w:id="95"/>
    </w:p>
    <w:p w14:paraId="4DFA91B6" w14:textId="77777777" w:rsidR="005366CB" w:rsidRPr="005366CB" w:rsidRDefault="005366CB" w:rsidP="00FB1C61">
      <w:pPr>
        <w:autoSpaceDE w:val="0"/>
        <w:autoSpaceDN w:val="0"/>
        <w:adjustRightInd w:val="0"/>
        <w:contextualSpacing/>
        <w:rPr>
          <w:rFonts w:ascii="Arial" w:eastAsia="Calibri" w:hAnsi="Arial" w:cs="Arial"/>
          <w:sz w:val="22"/>
          <w:szCs w:val="22"/>
          <w:lang w:eastAsia="en-US"/>
        </w:rPr>
      </w:pPr>
    </w:p>
    <w:p w14:paraId="20B4CBB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Tło na wszystkich ekranach przedstawiających grafiki procesowe powinno być jednolite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takie samo. Zaleca się używanie koloru szarego.</w:t>
      </w:r>
    </w:p>
    <w:p w14:paraId="52F6D542"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6260394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każdym ekranie powinien znajdować się jednoznaczny nagłówek opisujący, którego węzła dany ekran dotyczy i jakiego rodzaju informacje są na nim prezentowane.</w:t>
      </w:r>
    </w:p>
    <w:p w14:paraId="2081BBF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C140F6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Ekrany prezentujące stan instalacji technologicznych należy wykonać na podstawie aktualnych schematów P&amp;ID.</w:t>
      </w:r>
    </w:p>
    <w:p w14:paraId="189EB54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B9C879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Niezależnie od wyświetlanego ekranu, operator musi być powiadamiany o wchodzącym alarmie.</w:t>
      </w:r>
    </w:p>
    <w:p w14:paraId="5F0A3A7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671D12E"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Występujące alarmy procesowe powinny być identyfikowane nazwą punktu i jego opisem, wraz</w:t>
      </w:r>
      <w:r w:rsidR="00EF6A40">
        <w:rPr>
          <w:rFonts w:ascii="Arial" w:eastAsia="Calibri" w:hAnsi="Arial" w:cs="Arial"/>
          <w:sz w:val="22"/>
          <w:szCs w:val="22"/>
          <w:lang w:eastAsia="en-US"/>
        </w:rPr>
        <w:t xml:space="preserve"> z bieżącą wartością pomiarową.</w:t>
      </w:r>
    </w:p>
    <w:p w14:paraId="7772A567" w14:textId="77777777" w:rsidR="000A7AC8" w:rsidRPr="005366CB" w:rsidRDefault="000A7AC8" w:rsidP="00FB1C61">
      <w:pPr>
        <w:autoSpaceDE w:val="0"/>
        <w:autoSpaceDN w:val="0"/>
        <w:adjustRightInd w:val="0"/>
        <w:jc w:val="both"/>
        <w:rPr>
          <w:rFonts w:ascii="Arial" w:eastAsia="Calibri" w:hAnsi="Arial" w:cs="Arial"/>
          <w:sz w:val="22"/>
          <w:szCs w:val="22"/>
          <w:lang w:eastAsia="en-US"/>
        </w:rPr>
      </w:pPr>
    </w:p>
    <w:p w14:paraId="04405C81"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6" w:name="_Toc475077833"/>
      <w:r w:rsidRPr="00633218">
        <w:rPr>
          <w:rFonts w:cs="Arial"/>
          <w:szCs w:val="22"/>
        </w:rPr>
        <w:t>Wymagania wobec symboli graficznych</w:t>
      </w:r>
      <w:bookmarkEnd w:id="96"/>
    </w:p>
    <w:p w14:paraId="34296C8C" w14:textId="77777777" w:rsidR="005366CB" w:rsidRPr="005366CB" w:rsidRDefault="005366CB" w:rsidP="00FB1C61">
      <w:pPr>
        <w:autoSpaceDE w:val="0"/>
        <w:autoSpaceDN w:val="0"/>
        <w:adjustRightInd w:val="0"/>
        <w:contextualSpacing/>
        <w:jc w:val="both"/>
        <w:rPr>
          <w:rFonts w:ascii="Arial" w:eastAsia="Calibri" w:hAnsi="Arial" w:cs="Arial"/>
          <w:b/>
          <w:sz w:val="22"/>
          <w:szCs w:val="22"/>
          <w:lang w:eastAsia="en-US"/>
        </w:rPr>
      </w:pPr>
    </w:p>
    <w:p w14:paraId="34360CB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graficzne muszą wyglądem odzwierciedlać kształt symbolizowanych elementów.</w:t>
      </w:r>
    </w:p>
    <w:p w14:paraId="18931B8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E94E43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Symbole graficzne przedstawiające elementy danego rodzaju, należy możliwie ujednolicić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obrębie całej aplikacji.</w:t>
      </w:r>
    </w:p>
    <w:p w14:paraId="1103CC5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9C35F4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Oferowany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mieć możliwość tworzenia biblioteki symboli (punktów pomiarowych, sygnalizatorów, pomp, zaworów, itp.). Zdefiniowany w bibliotece symbol może być wykorzystany do reprezentowania wielu elementów tego samego typu. Wykonawca aplikacji jest zobowiązany do jak najszerszego korzystania z tej funkcjonalności. </w:t>
      </w: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musi mieć możliwość wprowadzania zmian dla symbolu w bibliotece i możliwość szybkiego wprowadzenia tych zmian we wszystkich miejscach gdzie jest on wykorzystany.</w:t>
      </w:r>
    </w:p>
    <w:p w14:paraId="372B04A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85F518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 schematach nie należy umieszczać symboli elementów nie monitorowanych (np. zaworów ręcznych bez sygnalizatorów położenia) i nie sterowanych, chyba że ma to istotne znaczenie dla zrozumienia wizualizowanego procesu.</w:t>
      </w:r>
    </w:p>
    <w:p w14:paraId="4BC7FC2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221B9B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Symbole dużych elementów, zajmujących znaczącą część ekranu nie powinny być wypełnione kolorem, być animowane ani w żaden inny sposób utrudniać dostępu do pozostałych istotnych informacji.</w:t>
      </w:r>
    </w:p>
    <w:p w14:paraId="72DE6EE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A509FE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z symboli musi posiadać opis umożliwiający jednoznaczną identyfikację elementu, którego stan odzwierciedla.</w:t>
      </w:r>
    </w:p>
    <w:p w14:paraId="6214406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unikać używania kolorów zarezerwowanych dla alarmów.</w:t>
      </w:r>
    </w:p>
    <w:p w14:paraId="3DF7B28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Stosowanie elementów migających jest dopuszczalne wyłącznie dla sygnalizacji nie przyjętych alarmów (np. wyklucza się stosowanie migania dla przejściowych stanów zaworów).</w:t>
      </w:r>
    </w:p>
    <w:p w14:paraId="6289536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950F573"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7" w:name="_Toc475077834"/>
      <w:r w:rsidRPr="00633218">
        <w:rPr>
          <w:rFonts w:cs="Arial"/>
          <w:szCs w:val="22"/>
        </w:rPr>
        <w:t>Wymagania wobec funkcji sterujących</w:t>
      </w:r>
      <w:bookmarkEnd w:id="97"/>
    </w:p>
    <w:p w14:paraId="41E5199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D1477E7"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Aplikacja wizualizacyjna nie może samodzielnie realizować algorytmów automatycznego sterowania i regulacji instalacją (np. za pomocą skryptów). Wszystkie algorytmy sterujące powinny być realizowane w kontrolerach DCS. Stacja operatorska umożliwia uprawnionym użytkownikom tylko świadome, ręczne sterowanie urządzeniami i elementami wykonawczymi, zmianę wartości zadanych, rozpoczęcie lub zatrzymanie wybranej sekwencji, itp.</w:t>
      </w:r>
    </w:p>
    <w:p w14:paraId="6548808E" w14:textId="77777777" w:rsidR="005366CB" w:rsidRPr="005366CB" w:rsidRDefault="005366CB" w:rsidP="00FB1C61">
      <w:pPr>
        <w:jc w:val="both"/>
        <w:rPr>
          <w:rFonts w:ascii="Arial" w:eastAsia="Calibri" w:hAnsi="Arial" w:cs="Arial"/>
          <w:sz w:val="22"/>
          <w:szCs w:val="22"/>
          <w:lang w:eastAsia="en-US"/>
        </w:rPr>
      </w:pPr>
    </w:p>
    <w:p w14:paraId="2978A4CC"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8" w:name="_Toc475077835"/>
      <w:r w:rsidRPr="00633218">
        <w:rPr>
          <w:rFonts w:cs="Arial"/>
          <w:szCs w:val="22"/>
        </w:rPr>
        <w:t>Wymagania wobec oprogramowania stacji operatorskich</w:t>
      </w:r>
      <w:bookmarkEnd w:id="98"/>
    </w:p>
    <w:p w14:paraId="1456FE74" w14:textId="77777777" w:rsidR="005366CB" w:rsidRPr="005366CB" w:rsidRDefault="005366CB" w:rsidP="00FB1C61">
      <w:pPr>
        <w:contextualSpacing/>
        <w:jc w:val="both"/>
        <w:rPr>
          <w:rFonts w:ascii="Arial" w:eastAsia="Calibri" w:hAnsi="Arial" w:cs="Arial"/>
          <w:b/>
          <w:sz w:val="22"/>
          <w:szCs w:val="22"/>
          <w:lang w:eastAsia="en-US"/>
        </w:rPr>
      </w:pPr>
    </w:p>
    <w:p w14:paraId="686C618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zamykania ani minimalizowania aplikacji wizualizacyjnej.</w:t>
      </w:r>
    </w:p>
    <w:p w14:paraId="20E6A3DB" w14:textId="77777777" w:rsidR="005366CB" w:rsidRPr="005366CB" w:rsidRDefault="005366CB" w:rsidP="00FB1C61">
      <w:pPr>
        <w:jc w:val="both"/>
        <w:rPr>
          <w:rFonts w:ascii="Arial" w:eastAsia="Calibri" w:hAnsi="Arial" w:cs="Arial"/>
          <w:sz w:val="22"/>
          <w:szCs w:val="22"/>
          <w:lang w:eastAsia="en-US"/>
        </w:rPr>
      </w:pPr>
    </w:p>
    <w:p w14:paraId="4B28CF4A"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Użytkownicy stacji operatorskich o zwykłych uprawnieniach nie mogą mieć możliwości uruchamiania konsoli systemowej ani programów innych niż przypisane dla tych użytkowników.</w:t>
      </w:r>
    </w:p>
    <w:p w14:paraId="77A535B4" w14:textId="77777777" w:rsid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Po uruchomieniu lub restarcie stacji operatorskiej aplikacja wizualizacyjna musi się uruchamiać automatycznie. W czasie uruchamiania aplikacji, użytkownik nie może mieć możliwości uruchomienia innych programów, niż tych, które są przyporządkowane do jego poziomu dostępu.</w:t>
      </w:r>
    </w:p>
    <w:p w14:paraId="180A22D8" w14:textId="77777777" w:rsidR="000A7AC8" w:rsidRPr="005366CB" w:rsidRDefault="000A7AC8" w:rsidP="00FB1C61">
      <w:pPr>
        <w:jc w:val="both"/>
        <w:rPr>
          <w:rFonts w:ascii="Arial" w:eastAsia="Calibri" w:hAnsi="Arial" w:cs="Arial"/>
          <w:sz w:val="22"/>
          <w:szCs w:val="22"/>
          <w:lang w:eastAsia="en-US"/>
        </w:rPr>
      </w:pPr>
    </w:p>
    <w:p w14:paraId="57E77409"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Stacje operatorskie muszą być zabezpieczone przed niepowołanym dostępem.</w:t>
      </w:r>
    </w:p>
    <w:p w14:paraId="655B669E" w14:textId="77777777" w:rsidR="005366CB" w:rsidRPr="005366CB" w:rsidRDefault="005366CB" w:rsidP="00FB1C61">
      <w:pPr>
        <w:jc w:val="both"/>
        <w:rPr>
          <w:rFonts w:ascii="Arial" w:eastAsia="Calibri" w:hAnsi="Arial" w:cs="Arial"/>
          <w:sz w:val="22"/>
          <w:szCs w:val="22"/>
          <w:lang w:eastAsia="en-US"/>
        </w:rPr>
      </w:pPr>
    </w:p>
    <w:p w14:paraId="7E7CA412" w14:textId="77777777" w:rsidR="005366CB" w:rsidRPr="00633218" w:rsidRDefault="005366CB" w:rsidP="00633218">
      <w:pPr>
        <w:pStyle w:val="Nagwek1"/>
        <w:numPr>
          <w:ilvl w:val="2"/>
          <w:numId w:val="1"/>
        </w:numPr>
        <w:tabs>
          <w:tab w:val="clear" w:pos="1440"/>
          <w:tab w:val="num" w:pos="709"/>
        </w:tabs>
        <w:ind w:left="709" w:hanging="709"/>
        <w:jc w:val="both"/>
        <w:rPr>
          <w:rFonts w:cs="Arial"/>
          <w:szCs w:val="22"/>
        </w:rPr>
      </w:pPr>
      <w:bookmarkStart w:id="99" w:name="_Toc475077836"/>
      <w:r w:rsidRPr="00633218">
        <w:rPr>
          <w:rFonts w:cs="Arial"/>
          <w:szCs w:val="22"/>
        </w:rPr>
        <w:t>Wymagania wobec edytora grafik</w:t>
      </w:r>
      <w:bookmarkEnd w:id="99"/>
    </w:p>
    <w:p w14:paraId="0EAF3D3B" w14:textId="77777777" w:rsidR="005366CB" w:rsidRPr="005366CB" w:rsidRDefault="005366CB" w:rsidP="00FB1C61">
      <w:pPr>
        <w:contextualSpacing/>
        <w:jc w:val="both"/>
        <w:rPr>
          <w:rFonts w:ascii="Arial" w:eastAsia="Calibri" w:hAnsi="Arial" w:cs="Arial"/>
          <w:b/>
          <w:sz w:val="22"/>
          <w:szCs w:val="22"/>
          <w:lang w:eastAsia="en-US"/>
        </w:rPr>
      </w:pPr>
    </w:p>
    <w:p w14:paraId="73CCA91E"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Edytor ekranów wizualizacyjnych musi spełniać minimum następujące wymagania:</w:t>
      </w:r>
    </w:p>
    <w:p w14:paraId="0D80D5F1"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co najmniej 256-kolorowa paleta kolorów,</w:t>
      </w:r>
    </w:p>
    <w:p w14:paraId="229C43B6"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tworzenia bibliotek symboli graficznych, które można stosować wielokrotnie w obrębie aplikacji, w celu prezentowania stanu identycznych elementów, </w:t>
      </w:r>
    </w:p>
    <w:p w14:paraId="5FDE69B1"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tworzenia animacji elementów i symboli, takich jak zmiana kolorów, miganie, zmiana wielkości lub położenia, widzialność,</w:t>
      </w:r>
    </w:p>
    <w:p w14:paraId="72899D90"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wiązania elementów graficznych i symboli ze skryptami realizującymi inne funkcje </w:t>
      </w:r>
      <w:r w:rsidR="00F06367">
        <w:rPr>
          <w:rFonts w:ascii="Arial" w:eastAsia="Calibri" w:hAnsi="Arial" w:cs="Arial"/>
          <w:sz w:val="22"/>
          <w:szCs w:val="22"/>
          <w:lang w:eastAsia="en-US"/>
        </w:rPr>
        <w:t>s</w:t>
      </w:r>
      <w:r w:rsidRPr="005366CB">
        <w:rPr>
          <w:rFonts w:ascii="Arial" w:eastAsia="Calibri" w:hAnsi="Arial" w:cs="Arial"/>
          <w:sz w:val="22"/>
          <w:szCs w:val="22"/>
          <w:lang w:eastAsia="en-US"/>
        </w:rPr>
        <w:t>ystemu DCS (np. działania na bazie danych),</w:t>
      </w:r>
    </w:p>
    <w:p w14:paraId="246E9D97"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importowania grafik wykonanych za pomocą innych programów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w standardowych formatach (*.</w:t>
      </w:r>
      <w:proofErr w:type="spellStart"/>
      <w:r w:rsidRPr="005366CB">
        <w:rPr>
          <w:rFonts w:ascii="Arial" w:eastAsia="Calibri" w:hAnsi="Arial" w:cs="Arial"/>
          <w:sz w:val="22"/>
          <w:szCs w:val="22"/>
          <w:lang w:eastAsia="en-US"/>
        </w:rPr>
        <w:t>bmp</w:t>
      </w:r>
      <w:proofErr w:type="spellEnd"/>
      <w:r w:rsidRPr="005366CB">
        <w:rPr>
          <w:rFonts w:ascii="Arial" w:eastAsia="Calibri" w:hAnsi="Arial" w:cs="Arial"/>
          <w:sz w:val="22"/>
          <w:szCs w:val="22"/>
          <w:lang w:eastAsia="en-US"/>
        </w:rPr>
        <w:t>, *.jpg, *.gif),</w:t>
      </w:r>
    </w:p>
    <w:p w14:paraId="42A0827F" w14:textId="77777777" w:rsidR="005366CB" w:rsidRPr="005366CB" w:rsidRDefault="005366CB" w:rsidP="00FB1C61">
      <w:pPr>
        <w:numPr>
          <w:ilvl w:val="0"/>
          <w:numId w:val="84"/>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możliwość rozróżniania rodzajów i stanów alarmów poprzez różnicowanie kolorystyki.</w:t>
      </w:r>
    </w:p>
    <w:p w14:paraId="22BB1768" w14:textId="77777777" w:rsidR="005366CB" w:rsidRPr="005366CB" w:rsidRDefault="005366CB" w:rsidP="00FB1C61">
      <w:pPr>
        <w:jc w:val="both"/>
        <w:rPr>
          <w:rFonts w:ascii="Arial" w:eastAsia="Calibri" w:hAnsi="Arial" w:cs="Arial"/>
          <w:sz w:val="22"/>
          <w:szCs w:val="22"/>
          <w:lang w:eastAsia="en-US"/>
        </w:rPr>
      </w:pPr>
    </w:p>
    <w:p w14:paraId="7E7DBF61" w14:textId="77777777" w:rsidR="005366CB" w:rsidRPr="005E539E" w:rsidRDefault="005366CB" w:rsidP="00340186">
      <w:pPr>
        <w:pStyle w:val="Nagwek1"/>
        <w:numPr>
          <w:ilvl w:val="1"/>
          <w:numId w:val="1"/>
        </w:numPr>
        <w:tabs>
          <w:tab w:val="clear" w:pos="792"/>
          <w:tab w:val="num" w:pos="567"/>
        </w:tabs>
        <w:ind w:left="567" w:hanging="567"/>
      </w:pPr>
      <w:bookmarkStart w:id="100" w:name="_Toc475077837"/>
      <w:r w:rsidRPr="005E539E">
        <w:t>Diagnostyka i alarmowanie</w:t>
      </w:r>
      <w:bookmarkEnd w:id="100"/>
    </w:p>
    <w:p w14:paraId="3923DAD5" w14:textId="77777777" w:rsidR="005366CB" w:rsidRPr="005366CB" w:rsidRDefault="005366CB" w:rsidP="00FB1C61">
      <w:pPr>
        <w:contextualSpacing/>
        <w:jc w:val="both"/>
        <w:rPr>
          <w:rFonts w:ascii="Arial" w:eastAsia="Calibri" w:hAnsi="Arial" w:cs="Arial"/>
          <w:b/>
          <w:sz w:val="22"/>
          <w:szCs w:val="22"/>
          <w:lang w:eastAsia="en-US"/>
        </w:rPr>
      </w:pPr>
    </w:p>
    <w:p w14:paraId="2F8EFB1E" w14:textId="77777777" w:rsidR="005366CB" w:rsidRPr="005366CB" w:rsidRDefault="005366CB" w:rsidP="00FB1C61">
      <w:pPr>
        <w:jc w:val="both"/>
        <w:rPr>
          <w:rFonts w:ascii="Arial" w:eastAsia="Calibri" w:hAnsi="Arial" w:cs="Arial"/>
          <w:sz w:val="22"/>
          <w:szCs w:val="22"/>
          <w:lang w:eastAsia="en-US"/>
        </w:rPr>
      </w:pPr>
      <w:r w:rsidRPr="005366CB">
        <w:rPr>
          <w:rFonts w:ascii="Arial" w:eastAsia="Calibri" w:hAnsi="Arial" w:cs="Arial"/>
          <w:sz w:val="22"/>
          <w:szCs w:val="22"/>
          <w:lang w:eastAsia="en-US"/>
        </w:rPr>
        <w:t>System DCS musi alarmować oraz umożliwiać diagnostykę przy następujących zdarzeniach:</w:t>
      </w:r>
    </w:p>
    <w:p w14:paraId="1B446A4B"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CPU kontrolera,</w:t>
      </w:r>
    </w:p>
    <w:p w14:paraId="2AAE8229"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komunikacyjnego,</w:t>
      </w:r>
    </w:p>
    <w:p w14:paraId="03C41A3E"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wyjęcie modułu wejść/wyjść,</w:t>
      </w:r>
    </w:p>
    <w:p w14:paraId="152F6A9B"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CPU kontrolera,</w:t>
      </w:r>
    </w:p>
    <w:p w14:paraId="57198AFB"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komunikacyjnego,</w:t>
      </w:r>
    </w:p>
    <w:p w14:paraId="09F5B4C0"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modułu wejść/wyjść,</w:t>
      </w:r>
    </w:p>
    <w:p w14:paraId="3223DD01"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uszkodzenie kanału na module wejść/wyjść,</w:t>
      </w:r>
    </w:p>
    <w:p w14:paraId="24E22C22"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wystąpieniu wartości sygnału wejściowego/wyjściowego poza zakresem,</w:t>
      </w:r>
    </w:p>
    <w:p w14:paraId="13C3D3BE"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błędy komunikacyjne,</w:t>
      </w:r>
    </w:p>
    <w:p w14:paraId="5A9EED20"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praca bez redundancji (CPU, wejścia/wyjścia, komunikacji),</w:t>
      </w:r>
    </w:p>
    <w:p w14:paraId="1DFBBAF2" w14:textId="77777777" w:rsidR="005366CB" w:rsidRPr="005366CB" w:rsidRDefault="005366CB" w:rsidP="00FB1C61">
      <w:pPr>
        <w:numPr>
          <w:ilvl w:val="0"/>
          <w:numId w:val="85"/>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awaria zasilania (systemowego, obiektowego).</w:t>
      </w:r>
    </w:p>
    <w:p w14:paraId="5D3F92FB" w14:textId="77777777" w:rsidR="00C66B0C" w:rsidRPr="005366CB" w:rsidRDefault="00C66B0C" w:rsidP="00FB1C61">
      <w:pPr>
        <w:jc w:val="both"/>
        <w:rPr>
          <w:rFonts w:ascii="Arial" w:eastAsia="Calibri" w:hAnsi="Arial" w:cs="Arial"/>
          <w:sz w:val="22"/>
          <w:szCs w:val="22"/>
          <w:lang w:eastAsia="en-US"/>
        </w:rPr>
      </w:pPr>
    </w:p>
    <w:p w14:paraId="6AF68272" w14:textId="77777777" w:rsidR="005366CB" w:rsidRPr="005E539E" w:rsidRDefault="005366CB" w:rsidP="00340186">
      <w:pPr>
        <w:pStyle w:val="Nagwek1"/>
        <w:numPr>
          <w:ilvl w:val="1"/>
          <w:numId w:val="1"/>
        </w:numPr>
        <w:tabs>
          <w:tab w:val="clear" w:pos="792"/>
          <w:tab w:val="num" w:pos="567"/>
        </w:tabs>
        <w:ind w:left="567" w:hanging="567"/>
      </w:pPr>
      <w:bookmarkStart w:id="101" w:name="_Toc475077838"/>
      <w:r w:rsidRPr="005E539E">
        <w:t>Historyzacja i archiwizacja</w:t>
      </w:r>
      <w:bookmarkEnd w:id="101"/>
    </w:p>
    <w:p w14:paraId="0DF73266"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5F5524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historyzację „online” wszystkich sygnałów analogowych (minimum pół roku), alarmów, zdarzeń oraz działań operatora (minimum 100 000 pozycji).</w:t>
      </w:r>
    </w:p>
    <w:p w14:paraId="6069447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173748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możliwość wyświetlania historii zmian sygnałów w postaci trendów.</w:t>
      </w:r>
    </w:p>
    <w:p w14:paraId="054916F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0039C2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Oprócz wykresów wartości chwilowych,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prezentować informacje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o wartościach maksymalnych, minimalnych, średnich z określonych przedziałów czasowych. W przypadku równoczesnego wyświetlania więcej niż jednego sygnału, dla każdego sygnału (lub typu) musi być osobna skala odpowiadająca jego pełnemu zakresowi w jednostkach inżynierskich.</w:t>
      </w:r>
    </w:p>
    <w:p w14:paraId="0589B55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EFEC784" w14:textId="77777777" w:rsidR="000A7AC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Oprócz historyzacji krótkoterminowej, </w:t>
      </w:r>
      <w:r w:rsidR="00F06367">
        <w:rPr>
          <w:rFonts w:ascii="Arial" w:eastAsia="Calibri" w:hAnsi="Arial" w:cs="Arial"/>
          <w:iCs/>
          <w:sz w:val="22"/>
          <w:szCs w:val="22"/>
          <w:lang w:eastAsia="en-US"/>
        </w:rPr>
        <w:t>s</w:t>
      </w:r>
      <w:r w:rsidRPr="005366CB">
        <w:rPr>
          <w:rFonts w:ascii="Arial" w:eastAsia="Calibri" w:hAnsi="Arial" w:cs="Arial"/>
          <w:iCs/>
          <w:sz w:val="22"/>
          <w:szCs w:val="22"/>
          <w:lang w:eastAsia="en-US"/>
        </w:rPr>
        <w:t>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DCS musi dokonywać archiwizacji długookresowej, w tym eksportu wartości historycznych na zewnętrzne nośniki danych. Ewentualne odtworzenie danych historycznych z archiwum powinno być procesem szybkim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wygodnym. </w:t>
      </w:r>
      <w:r w:rsidR="00FC5E9F">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musi zapewnić możliwość wykorzystania odtworzonych danych przez inne aplikacje, np. raportowanie.</w:t>
      </w:r>
    </w:p>
    <w:p w14:paraId="5F38BE8F" w14:textId="77777777" w:rsidR="00EC7920" w:rsidRDefault="00EC7920" w:rsidP="00FB1C61">
      <w:pPr>
        <w:autoSpaceDE w:val="0"/>
        <w:autoSpaceDN w:val="0"/>
        <w:adjustRightInd w:val="0"/>
        <w:jc w:val="both"/>
        <w:rPr>
          <w:rFonts w:ascii="Arial" w:eastAsia="Calibri" w:hAnsi="Arial" w:cs="Arial"/>
          <w:sz w:val="22"/>
          <w:szCs w:val="22"/>
          <w:lang w:eastAsia="en-US"/>
        </w:rPr>
      </w:pPr>
    </w:p>
    <w:p w14:paraId="1EF3693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Użytkownicy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 DCS muszą mieć możliwość: wyświetlania wykresów historyzowanych przebiegów z wybranego okresu czasu, wyszukania osiągnięcia przez daną wielkość określonej wartości (przekroczenia poziomu wysokiego lub niskiego). Wykresy muszą być skalowalne – użytkownik musi mieć możliwość przybliżenia wybranego fragmentu wykresu poprzez zawężenie skali. Należy zapewnić możliwość swobodnego wyboru zestawu sygnałów przedstawianych na wykresach, wydruku wygenerowanego wykresu oraz zapisu do pliku.</w:t>
      </w:r>
    </w:p>
    <w:p w14:paraId="7B1820B8"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67AC2675" w14:textId="77777777" w:rsidR="005366CB" w:rsidRPr="005E539E" w:rsidRDefault="005366CB" w:rsidP="00340186">
      <w:pPr>
        <w:pStyle w:val="Nagwek1"/>
        <w:numPr>
          <w:ilvl w:val="1"/>
          <w:numId w:val="1"/>
        </w:numPr>
        <w:tabs>
          <w:tab w:val="clear" w:pos="792"/>
          <w:tab w:val="num" w:pos="567"/>
        </w:tabs>
        <w:ind w:left="567" w:hanging="567"/>
      </w:pPr>
      <w:bookmarkStart w:id="102" w:name="_Toc475077839"/>
      <w:r w:rsidRPr="005E539E">
        <w:t>Raportowanie</w:t>
      </w:r>
      <w:bookmarkEnd w:id="102"/>
    </w:p>
    <w:p w14:paraId="524C3AD5" w14:textId="77777777" w:rsidR="005366CB" w:rsidRPr="005366CB" w:rsidRDefault="005366CB" w:rsidP="00FB1C61">
      <w:pPr>
        <w:autoSpaceDE w:val="0"/>
        <w:autoSpaceDN w:val="0"/>
        <w:adjustRightInd w:val="0"/>
        <w:contextualSpacing/>
        <w:jc w:val="both"/>
        <w:rPr>
          <w:rFonts w:ascii="Arial" w:eastAsia="Calibri" w:hAnsi="Arial" w:cs="Arial"/>
          <w:b/>
          <w:bCs/>
          <w:sz w:val="22"/>
          <w:szCs w:val="22"/>
          <w:lang w:eastAsia="en-US"/>
        </w:rPr>
      </w:pPr>
    </w:p>
    <w:p w14:paraId="5179DF8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Funkcjonalność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pozwalać na:</w:t>
      </w:r>
    </w:p>
    <w:p w14:paraId="4B8162A9"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listy raportów,</w:t>
      </w:r>
    </w:p>
    <w:p w14:paraId="3DB2C9B5"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nowych raportów,</w:t>
      </w:r>
    </w:p>
    <w:p w14:paraId="0EF0F634"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edycję raportów wcześniej zdefiniowanych,</w:t>
      </w:r>
    </w:p>
    <w:p w14:paraId="4D21ED60" w14:textId="77777777" w:rsidR="005366CB" w:rsidRP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usunięcie zdefiniowanych raportów,</w:t>
      </w:r>
    </w:p>
    <w:p w14:paraId="299C5677" w14:textId="77777777" w:rsidR="005366CB" w:rsidRDefault="005366CB" w:rsidP="00FB1C61">
      <w:pPr>
        <w:numPr>
          <w:ilvl w:val="0"/>
          <w:numId w:val="8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definiowanie metod automatycznego tworzenia raportów (w odpowiedzi na zdarzenie</w:t>
      </w:r>
    </w:p>
    <w:p w14:paraId="6DADDDDB" w14:textId="77777777" w:rsidR="00E57254" w:rsidRPr="005366CB" w:rsidRDefault="006E6676" w:rsidP="00FB1C61">
      <w:pPr>
        <w:autoSpaceDE w:val="0"/>
        <w:autoSpaceDN w:val="0"/>
        <w:adjustRightInd w:val="0"/>
        <w:ind w:left="720"/>
        <w:contextualSpacing/>
        <w:jc w:val="both"/>
        <w:rPr>
          <w:rFonts w:ascii="Arial" w:eastAsia="Calibri" w:hAnsi="Arial" w:cs="Arial"/>
          <w:sz w:val="22"/>
          <w:szCs w:val="22"/>
          <w:lang w:eastAsia="en-US"/>
        </w:rPr>
      </w:pPr>
      <w:r>
        <w:rPr>
          <w:rFonts w:ascii="Arial" w:eastAsia="Calibri" w:hAnsi="Arial" w:cs="Arial"/>
          <w:sz w:val="22"/>
          <w:szCs w:val="22"/>
          <w:lang w:eastAsia="en-US"/>
        </w:rPr>
        <w:t>lub o określonej godzinie),</w:t>
      </w:r>
    </w:p>
    <w:p w14:paraId="42251777"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generowanie raportu na żądanie operatora,</w:t>
      </w:r>
    </w:p>
    <w:p w14:paraId="24020247"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archiwizację przez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oraz inne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ystemy (poprzez możliwość przesłania wygenerowanego raportu),</w:t>
      </w:r>
    </w:p>
    <w:p w14:paraId="7C1E33A8" w14:textId="77777777" w:rsidR="005366CB" w:rsidRPr="005366CB" w:rsidRDefault="005366CB" w:rsidP="00FB1C61">
      <w:pPr>
        <w:numPr>
          <w:ilvl w:val="0"/>
          <w:numId w:val="86"/>
        </w:numPr>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automatyczny wydruk.</w:t>
      </w:r>
    </w:p>
    <w:p w14:paraId="2DB0BA61" w14:textId="77777777" w:rsidR="005366CB" w:rsidRPr="005366CB" w:rsidRDefault="005366CB" w:rsidP="00FB1C61">
      <w:pPr>
        <w:jc w:val="both"/>
        <w:rPr>
          <w:rFonts w:ascii="Arial" w:eastAsia="Calibri" w:hAnsi="Arial" w:cs="Arial"/>
          <w:sz w:val="22"/>
          <w:szCs w:val="22"/>
          <w:lang w:eastAsia="en-US"/>
        </w:rPr>
      </w:pPr>
    </w:p>
    <w:p w14:paraId="6FEAE8F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definiowania raportu 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 należy zapewnić możliwość określania:</w:t>
      </w:r>
    </w:p>
    <w:p w14:paraId="21F726E4"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raportu,</w:t>
      </w:r>
    </w:p>
    <w:p w14:paraId="219BBB4B"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nazwy linii produkcyjnej,</w:t>
      </w:r>
    </w:p>
    <w:p w14:paraId="6E6CE424"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zmiennych, które będą raportowane,</w:t>
      </w:r>
    </w:p>
    <w:p w14:paraId="6279263F"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bilansowych, które będą raportowane ,</w:t>
      </w:r>
    </w:p>
    <w:p w14:paraId="5CBD31C0"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14:paraId="612A7E0C" w14:textId="77777777" w:rsidR="005366CB" w:rsidRPr="005366CB" w:rsidRDefault="005366CB" w:rsidP="00FB1C61">
      <w:pPr>
        <w:numPr>
          <w:ilvl w:val="0"/>
          <w:numId w:val="8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dane osoby generującej raport.</w:t>
      </w:r>
    </w:p>
    <w:p w14:paraId="36327065" w14:textId="77777777" w:rsidR="00C06AD4" w:rsidRDefault="00C06AD4" w:rsidP="00FB1C61">
      <w:pPr>
        <w:autoSpaceDE w:val="0"/>
        <w:autoSpaceDN w:val="0"/>
        <w:adjustRightInd w:val="0"/>
        <w:jc w:val="both"/>
        <w:rPr>
          <w:rFonts w:ascii="Arial" w:eastAsia="Calibri" w:hAnsi="Arial" w:cs="Arial"/>
          <w:sz w:val="22"/>
          <w:szCs w:val="22"/>
          <w:lang w:eastAsia="en-US"/>
        </w:rPr>
      </w:pPr>
    </w:p>
    <w:p w14:paraId="480EAAF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Każdy raport powinien zawierać przynajmniej następujące informacje:</w:t>
      </w:r>
    </w:p>
    <w:p w14:paraId="75C151CA"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raportu,</w:t>
      </w:r>
    </w:p>
    <w:p w14:paraId="146BBBF4"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nazwę linii produkcyjnej,</w:t>
      </w:r>
    </w:p>
    <w:p w14:paraId="04164601"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datę i godzinę wygenerowania raportu,</w:t>
      </w:r>
    </w:p>
    <w:p w14:paraId="658836FA"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sygnałów/zmiennych (aktualne, historyzowane lub obliczone w zależności od</w:t>
      </w:r>
    </w:p>
    <w:p w14:paraId="35B211E0"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rodzaju raportu),</w:t>
      </w:r>
    </w:p>
    <w:p w14:paraId="0B649E49" w14:textId="77777777" w:rsidR="005366CB" w:rsidRPr="005366CB" w:rsidRDefault="005366CB" w:rsidP="00FB1C61">
      <w:pPr>
        <w:numPr>
          <w:ilvl w:val="0"/>
          <w:numId w:val="8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okres za który raport jest generowany.</w:t>
      </w:r>
    </w:p>
    <w:p w14:paraId="2E191D2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4812C34" w14:textId="77777777" w:rsidR="005366CB" w:rsidRPr="006E6676" w:rsidRDefault="005366CB" w:rsidP="00FB1C61">
      <w:pPr>
        <w:autoSpaceDE w:val="0"/>
        <w:autoSpaceDN w:val="0"/>
        <w:adjustRightInd w:val="0"/>
        <w:jc w:val="both"/>
        <w:rPr>
          <w:rFonts w:ascii="Arial" w:eastAsia="Calibri" w:hAnsi="Arial" w:cs="Arial"/>
          <w:sz w:val="22"/>
          <w:szCs w:val="22"/>
          <w:lang w:eastAsia="en-US"/>
        </w:rPr>
      </w:pPr>
      <w:r w:rsidRPr="006E6676">
        <w:rPr>
          <w:rFonts w:ascii="Arial" w:eastAsia="Calibri" w:hAnsi="Arial" w:cs="Arial"/>
          <w:iCs/>
          <w:sz w:val="22"/>
          <w:szCs w:val="22"/>
          <w:lang w:eastAsia="en-US"/>
        </w:rPr>
        <w:t>System DCS</w:t>
      </w:r>
      <w:r w:rsidRPr="006E6676">
        <w:rPr>
          <w:rFonts w:ascii="Arial" w:eastAsia="Calibri" w:hAnsi="Arial" w:cs="Arial"/>
          <w:i/>
          <w:iCs/>
          <w:sz w:val="22"/>
          <w:szCs w:val="22"/>
          <w:lang w:eastAsia="en-US"/>
        </w:rPr>
        <w:t xml:space="preserve"> </w:t>
      </w:r>
      <w:r w:rsidRPr="006E6676">
        <w:rPr>
          <w:rFonts w:ascii="Arial" w:eastAsia="Calibri" w:hAnsi="Arial" w:cs="Arial"/>
          <w:sz w:val="22"/>
          <w:szCs w:val="22"/>
          <w:lang w:eastAsia="en-US"/>
        </w:rPr>
        <w:t>musi zapewnić możliwość elastycznego tworzenia różnych raportów na przykład:</w:t>
      </w:r>
    </w:p>
    <w:p w14:paraId="3A898D19" w14:textId="77777777"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dobowy/miesięczny raport produkcji instalacji wraz z wartościami zmiennych oraz danymi bilansowymi,</w:t>
      </w:r>
    </w:p>
    <w:p w14:paraId="49F6D97D" w14:textId="77777777" w:rsidR="005366CB" w:rsidRPr="006E6676" w:rsidRDefault="005366CB" w:rsidP="00FB1C61">
      <w:pPr>
        <w:numPr>
          <w:ilvl w:val="0"/>
          <w:numId w:val="89"/>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raport zamykający zmianę, zawierający wartości zmiennych oraz dane bilansowe,</w:t>
      </w:r>
    </w:p>
    <w:p w14:paraId="1E026F59" w14:textId="77777777"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raport </w:t>
      </w:r>
      <w:r w:rsidR="005366CB" w:rsidRPr="006E6676">
        <w:rPr>
          <w:rFonts w:ascii="Arial" w:eastAsia="Calibri" w:hAnsi="Arial" w:cs="Arial"/>
          <w:sz w:val="22"/>
          <w:szCs w:val="22"/>
          <w:lang w:eastAsia="en-US"/>
        </w:rPr>
        <w:t>alarmów (jakie wystąpiły w danym okresie czasu, wyświetlić daty/godziny wystąpienia w danym przedziale czasowym wybranego alarmu, itd.),</w:t>
      </w:r>
    </w:p>
    <w:p w14:paraId="5E766220" w14:textId="77777777" w:rsidR="005366CB" w:rsidRPr="006E6676" w:rsidRDefault="00276765" w:rsidP="00FB1C61">
      <w:pPr>
        <w:numPr>
          <w:ilvl w:val="0"/>
          <w:numId w:val="89"/>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raport </w:t>
      </w:r>
      <w:r w:rsidR="005366CB" w:rsidRPr="006E6676">
        <w:rPr>
          <w:rFonts w:ascii="Arial" w:eastAsia="Calibri" w:hAnsi="Arial" w:cs="Arial"/>
          <w:sz w:val="22"/>
          <w:szCs w:val="22"/>
          <w:lang w:eastAsia="en-US"/>
        </w:rPr>
        <w:t>zdarzeń (wyszukanie czasów wystąpienia wybranych zdarzeń, itp.).</w:t>
      </w:r>
    </w:p>
    <w:p w14:paraId="7E9F59AF" w14:textId="77777777" w:rsidR="005366CB" w:rsidRPr="006E6676" w:rsidRDefault="005366CB" w:rsidP="00FB1C61">
      <w:pPr>
        <w:autoSpaceDE w:val="0"/>
        <w:autoSpaceDN w:val="0"/>
        <w:adjustRightInd w:val="0"/>
        <w:jc w:val="both"/>
        <w:rPr>
          <w:rFonts w:ascii="Arial" w:eastAsia="Calibri" w:hAnsi="Arial" w:cs="Arial"/>
          <w:sz w:val="22"/>
          <w:szCs w:val="22"/>
          <w:lang w:eastAsia="en-US"/>
        </w:rPr>
      </w:pPr>
    </w:p>
    <w:p w14:paraId="42409CA3" w14:textId="77777777" w:rsidR="005366CB" w:rsidRPr="00340186" w:rsidRDefault="005366CB" w:rsidP="00340186">
      <w:pPr>
        <w:pStyle w:val="Nagwek1"/>
        <w:numPr>
          <w:ilvl w:val="1"/>
          <w:numId w:val="1"/>
        </w:numPr>
        <w:tabs>
          <w:tab w:val="clear" w:pos="792"/>
          <w:tab w:val="num" w:pos="567"/>
        </w:tabs>
        <w:ind w:left="567" w:hanging="567"/>
      </w:pPr>
      <w:bookmarkStart w:id="103" w:name="_Toc475077840"/>
      <w:r w:rsidRPr="00340186">
        <w:t>Redundancja i bezprzerwowa praca</w:t>
      </w:r>
      <w:bookmarkEnd w:id="103"/>
    </w:p>
    <w:p w14:paraId="43C6020A" w14:textId="77777777" w:rsidR="005366CB" w:rsidRPr="006E6676" w:rsidRDefault="005366CB" w:rsidP="00FB1C61">
      <w:pPr>
        <w:autoSpaceDE w:val="0"/>
        <w:autoSpaceDN w:val="0"/>
        <w:adjustRightInd w:val="0"/>
        <w:contextualSpacing/>
        <w:rPr>
          <w:rFonts w:ascii="Arial" w:eastAsia="Calibri" w:hAnsi="Arial" w:cs="Arial"/>
          <w:b/>
          <w:bCs/>
          <w:sz w:val="22"/>
          <w:szCs w:val="22"/>
          <w:lang w:eastAsia="en-US"/>
        </w:rPr>
      </w:pPr>
    </w:p>
    <w:p w14:paraId="1E4917E5" w14:textId="77777777" w:rsidR="005366CB" w:rsidRPr="006E6676" w:rsidRDefault="005366CB" w:rsidP="00FB1C61">
      <w:pPr>
        <w:autoSpaceDE w:val="0"/>
        <w:autoSpaceDN w:val="0"/>
        <w:adjustRightInd w:val="0"/>
        <w:jc w:val="both"/>
        <w:rPr>
          <w:rFonts w:ascii="Arial" w:eastAsia="Calibri" w:hAnsi="Arial" w:cs="Arial"/>
          <w:i/>
          <w:iCs/>
          <w:sz w:val="22"/>
          <w:szCs w:val="22"/>
          <w:lang w:eastAsia="en-US"/>
        </w:rPr>
      </w:pPr>
      <w:r w:rsidRPr="006E6676">
        <w:rPr>
          <w:rFonts w:ascii="Arial" w:eastAsia="Calibri" w:hAnsi="Arial" w:cs="Arial"/>
          <w:iCs/>
          <w:sz w:val="22"/>
          <w:szCs w:val="22"/>
          <w:lang w:eastAsia="en-US"/>
        </w:rPr>
        <w:t>Systemy DCS</w:t>
      </w:r>
      <w:r w:rsidRPr="006E6676">
        <w:rPr>
          <w:rFonts w:ascii="Arial" w:eastAsia="Calibri" w:hAnsi="Arial" w:cs="Arial"/>
          <w:i/>
          <w:iCs/>
          <w:sz w:val="22"/>
          <w:szCs w:val="22"/>
          <w:lang w:eastAsia="en-US"/>
        </w:rPr>
        <w:t xml:space="preserve"> </w:t>
      </w:r>
      <w:r w:rsidRPr="006E6676">
        <w:rPr>
          <w:rFonts w:ascii="Arial" w:eastAsia="Calibri" w:hAnsi="Arial" w:cs="Arial"/>
          <w:iCs/>
          <w:sz w:val="22"/>
          <w:szCs w:val="22"/>
          <w:lang w:eastAsia="en-US"/>
        </w:rPr>
        <w:t>muszą posiadać zaimplementowaną redundancję na poziomie:</w:t>
      </w:r>
    </w:p>
    <w:p w14:paraId="752672FF" w14:textId="77777777" w:rsidR="005366CB" w:rsidRPr="006E6676" w:rsidRDefault="00176874" w:rsidP="00FB1C61">
      <w:pPr>
        <w:numPr>
          <w:ilvl w:val="0"/>
          <w:numId w:val="90"/>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k</w:t>
      </w:r>
      <w:r w:rsidR="005366CB" w:rsidRPr="006E6676">
        <w:rPr>
          <w:rFonts w:ascii="Arial" w:eastAsia="Calibri" w:hAnsi="Arial" w:cs="Arial"/>
          <w:sz w:val="22"/>
          <w:szCs w:val="22"/>
          <w:lang w:eastAsia="en-US"/>
        </w:rPr>
        <w:t>ontrolerów (CPU),</w:t>
      </w:r>
    </w:p>
    <w:p w14:paraId="5F16936D"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 xml:space="preserve">wewnętrznej magistrali łączącej poszczególne komponenty </w:t>
      </w:r>
      <w:r w:rsidR="009B00E6">
        <w:rPr>
          <w:rFonts w:ascii="Arial" w:eastAsia="Calibri" w:hAnsi="Arial" w:cs="Arial"/>
          <w:sz w:val="22"/>
          <w:szCs w:val="22"/>
          <w:lang w:eastAsia="en-US"/>
        </w:rPr>
        <w:t>s</w:t>
      </w:r>
      <w:r w:rsidRPr="006E6676">
        <w:rPr>
          <w:rFonts w:ascii="Arial" w:eastAsia="Calibri" w:hAnsi="Arial" w:cs="Arial"/>
          <w:iCs/>
          <w:sz w:val="22"/>
          <w:szCs w:val="22"/>
          <w:lang w:eastAsia="en-US"/>
        </w:rPr>
        <w:t>ystemu DCS</w:t>
      </w:r>
      <w:r w:rsidRPr="006E6676">
        <w:rPr>
          <w:rFonts w:ascii="Arial" w:eastAsia="Calibri" w:hAnsi="Arial" w:cs="Arial"/>
          <w:sz w:val="22"/>
          <w:szCs w:val="22"/>
          <w:lang w:eastAsia="en-US"/>
        </w:rPr>
        <w:t>,</w:t>
      </w:r>
    </w:p>
    <w:p w14:paraId="0022A0EE"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komunikacji ze sterownikami/systemami zabezpieczeń (odstępstwo dopuszczalne pod warunkiem uzyskania akceptacji Kupującego),</w:t>
      </w:r>
    </w:p>
    <w:p w14:paraId="4B848641"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zasilania (zasilacze muszą być dobrane z takim zapasem, by umożliwić utrzymanie całego systemu podczas pracy na jednym zasilaczu, gdy drugi ulegnie awarii),</w:t>
      </w:r>
    </w:p>
    <w:p w14:paraId="361F4382" w14:textId="77777777" w:rsidR="005366CB" w:rsidRPr="006E6676" w:rsidRDefault="005366CB" w:rsidP="00FB1C61">
      <w:pPr>
        <w:numPr>
          <w:ilvl w:val="0"/>
          <w:numId w:val="90"/>
        </w:numPr>
        <w:autoSpaceDE w:val="0"/>
        <w:autoSpaceDN w:val="0"/>
        <w:adjustRightInd w:val="0"/>
        <w:contextualSpacing/>
        <w:jc w:val="both"/>
        <w:rPr>
          <w:rFonts w:ascii="Arial" w:eastAsia="Calibri" w:hAnsi="Arial" w:cs="Arial"/>
          <w:sz w:val="22"/>
          <w:szCs w:val="22"/>
          <w:lang w:eastAsia="en-US"/>
        </w:rPr>
      </w:pPr>
      <w:r w:rsidRPr="006E6676">
        <w:rPr>
          <w:rFonts w:ascii="Arial" w:eastAsia="Calibri" w:hAnsi="Arial" w:cs="Arial"/>
          <w:sz w:val="22"/>
          <w:szCs w:val="22"/>
          <w:lang w:eastAsia="en-US"/>
        </w:rPr>
        <w:t>stacji operatorskich HMI poprzez użycie kilku nieredundantnych komputerów pracujących z tym samym oprogramowaniem aplikacyjnym.</w:t>
      </w:r>
    </w:p>
    <w:p w14:paraId="686D968F" w14:textId="77777777" w:rsidR="005366CB" w:rsidRPr="006E6676" w:rsidRDefault="005366CB" w:rsidP="00FB1C61">
      <w:pPr>
        <w:autoSpaceDE w:val="0"/>
        <w:autoSpaceDN w:val="0"/>
        <w:adjustRightInd w:val="0"/>
        <w:rPr>
          <w:rFonts w:ascii="Arial" w:eastAsia="Calibri" w:hAnsi="Arial" w:cs="Arial"/>
          <w:sz w:val="22"/>
          <w:szCs w:val="22"/>
          <w:lang w:eastAsia="en-US"/>
        </w:rPr>
      </w:pPr>
    </w:p>
    <w:p w14:paraId="4F35DEF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obwodów krytycznych (np. układów regulacyjnych) z punktu widzenia procesu technologicznego, należy stosować redundantne moduły wejść/wyjść.</w:t>
      </w:r>
    </w:p>
    <w:p w14:paraId="60B77C9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A33F5B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14:paraId="36672CA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zależy od jego poziomu krytyczności i musi być uzgodniony z Kupującym.</w:t>
      </w:r>
    </w:p>
    <w:p w14:paraId="2F29BA9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EE8399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14:paraId="5DF5ACDE"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34F5B337" w14:textId="77777777" w:rsidR="005366CB" w:rsidRPr="00857CF0" w:rsidRDefault="005366CB" w:rsidP="00340186">
      <w:pPr>
        <w:pStyle w:val="Nagwek1"/>
        <w:numPr>
          <w:ilvl w:val="1"/>
          <w:numId w:val="1"/>
        </w:numPr>
        <w:tabs>
          <w:tab w:val="clear" w:pos="792"/>
          <w:tab w:val="num" w:pos="567"/>
        </w:tabs>
        <w:ind w:left="567" w:hanging="567"/>
      </w:pPr>
      <w:bookmarkStart w:id="104" w:name="_Toc475077841"/>
      <w:r w:rsidRPr="00857CF0">
        <w:t>Skalowalność</w:t>
      </w:r>
      <w:bookmarkEnd w:id="104"/>
    </w:p>
    <w:p w14:paraId="50E91467" w14:textId="77777777"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14:paraId="18C0A1F1" w14:textId="77777777" w:rsidR="005366CB" w:rsidRPr="005366CB" w:rsidRDefault="003249D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musi zapewnić możliwość </w:t>
      </w:r>
      <w:r w:rsidR="009F749D">
        <w:rPr>
          <w:rFonts w:ascii="Arial" w:eastAsia="Calibri" w:hAnsi="Arial" w:cs="Arial"/>
          <w:sz w:val="22"/>
          <w:szCs w:val="22"/>
          <w:lang w:eastAsia="en-US"/>
        </w:rPr>
        <w:t xml:space="preserve">rozszerzenia jego </w:t>
      </w:r>
      <w:r w:rsidR="005366CB" w:rsidRPr="005366CB">
        <w:rPr>
          <w:rFonts w:ascii="Arial" w:eastAsia="Calibri" w:hAnsi="Arial" w:cs="Arial"/>
          <w:sz w:val="22"/>
          <w:szCs w:val="22"/>
          <w:lang w:eastAsia="en-US"/>
        </w:rPr>
        <w:t>licencji w zakresie:</w:t>
      </w:r>
    </w:p>
    <w:p w14:paraId="31114AF5" w14:textId="77777777"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większej liczby przetwarzanych sygnałów,</w:t>
      </w:r>
    </w:p>
    <w:p w14:paraId="7F755983" w14:textId="77777777" w:rsidR="005366CB" w:rsidRPr="005366CB" w:rsidRDefault="005366CB" w:rsidP="00FB1C61">
      <w:pPr>
        <w:numPr>
          <w:ilvl w:val="0"/>
          <w:numId w:val="9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obsługi dodatkowych stacji operatorskich.</w:t>
      </w:r>
    </w:p>
    <w:p w14:paraId="53F805D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D05616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posiadać możliwość rozszerzenia o następujący sprzęt:</w:t>
      </w:r>
    </w:p>
    <w:p w14:paraId="0277554A"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moduły wejść/wyjść,</w:t>
      </w:r>
    </w:p>
    <w:p w14:paraId="370F9E79"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stacje operatorskie,</w:t>
      </w:r>
    </w:p>
    <w:p w14:paraId="6D3F5056" w14:textId="77777777" w:rsidR="005366CB" w:rsidRP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dodatkowe karty komunikacyjne do wymiany danych z innymi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ystemami</w:t>
      </w:r>
      <w:r w:rsidRPr="005366CB">
        <w:rPr>
          <w:rFonts w:ascii="Arial" w:eastAsia="Calibri" w:hAnsi="Arial" w:cs="Arial"/>
          <w:sz w:val="22"/>
          <w:szCs w:val="22"/>
          <w:lang w:eastAsia="en-US"/>
        </w:rPr>
        <w:t>,</w:t>
      </w:r>
    </w:p>
    <w:p w14:paraId="30F9F5EB" w14:textId="77777777" w:rsidR="005366CB" w:rsidRDefault="005366CB" w:rsidP="00FB1C61">
      <w:pPr>
        <w:numPr>
          <w:ilvl w:val="0"/>
          <w:numId w:val="9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dodatkowy serwer do wymiany danych z innymi systemami.</w:t>
      </w:r>
    </w:p>
    <w:p w14:paraId="005C09D3" w14:textId="77777777" w:rsidR="00AF7914" w:rsidRPr="00C66B0C" w:rsidRDefault="00AF7914" w:rsidP="00AF7914">
      <w:pPr>
        <w:autoSpaceDE w:val="0"/>
        <w:autoSpaceDN w:val="0"/>
        <w:adjustRightInd w:val="0"/>
        <w:ind w:left="360"/>
        <w:contextualSpacing/>
        <w:jc w:val="both"/>
        <w:rPr>
          <w:rFonts w:ascii="Arial" w:eastAsia="Calibri" w:hAnsi="Arial" w:cs="Arial"/>
          <w:sz w:val="22"/>
          <w:szCs w:val="22"/>
          <w:lang w:eastAsia="en-US"/>
        </w:rPr>
      </w:pPr>
    </w:p>
    <w:p w14:paraId="65F181C6" w14:textId="77777777" w:rsidR="005366CB" w:rsidRPr="00857CF0" w:rsidRDefault="005366CB" w:rsidP="00340186">
      <w:pPr>
        <w:pStyle w:val="Nagwek1"/>
        <w:numPr>
          <w:ilvl w:val="1"/>
          <w:numId w:val="1"/>
        </w:numPr>
        <w:tabs>
          <w:tab w:val="clear" w:pos="792"/>
          <w:tab w:val="num" w:pos="567"/>
        </w:tabs>
        <w:ind w:left="567" w:hanging="567"/>
      </w:pPr>
      <w:bookmarkStart w:id="105" w:name="_Toc475077842"/>
      <w:r w:rsidRPr="00857CF0">
        <w:t>Nadmiarowość</w:t>
      </w:r>
      <w:bookmarkEnd w:id="105"/>
    </w:p>
    <w:p w14:paraId="7D0C6384" w14:textId="77777777" w:rsidR="005366CB" w:rsidRPr="005366CB" w:rsidRDefault="005366CB" w:rsidP="00FB1C61">
      <w:pPr>
        <w:autoSpaceDE w:val="0"/>
        <w:autoSpaceDN w:val="0"/>
        <w:adjustRightInd w:val="0"/>
        <w:contextualSpacing/>
        <w:jc w:val="both"/>
        <w:rPr>
          <w:rFonts w:ascii="Arial,Bold" w:eastAsia="Calibri" w:hAnsi="Arial,Bold" w:cs="Arial,Bold"/>
          <w:b/>
          <w:bCs/>
          <w:sz w:val="22"/>
          <w:szCs w:val="22"/>
          <w:lang w:eastAsia="en-US"/>
        </w:rPr>
      </w:pPr>
    </w:p>
    <w:p w14:paraId="5F52BE5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00A172A5">
        <w:rPr>
          <w:rFonts w:ascii="Arial" w:eastAsia="Calibri" w:hAnsi="Arial" w:cs="Arial"/>
          <w:sz w:val="22"/>
          <w:szCs w:val="22"/>
          <w:lang w:eastAsia="en-US"/>
        </w:rPr>
        <w:t>musi być</w:t>
      </w:r>
      <w:r w:rsidRPr="005366CB">
        <w:rPr>
          <w:rFonts w:ascii="Arial" w:eastAsia="Calibri" w:hAnsi="Arial" w:cs="Arial"/>
          <w:sz w:val="22"/>
          <w:szCs w:val="22"/>
          <w:lang w:eastAsia="en-US"/>
        </w:rPr>
        <w:t xml:space="preserve"> dostarcza</w:t>
      </w:r>
      <w:r w:rsidR="00175F1F">
        <w:rPr>
          <w:rFonts w:ascii="Arial" w:eastAsia="Calibri" w:hAnsi="Arial" w:cs="Arial"/>
          <w:sz w:val="22"/>
          <w:szCs w:val="22"/>
          <w:lang w:eastAsia="en-US"/>
        </w:rPr>
        <w:t>ny</w:t>
      </w:r>
      <w:r w:rsidRPr="005366CB">
        <w:rPr>
          <w:rFonts w:ascii="Arial" w:eastAsia="Calibri" w:hAnsi="Arial" w:cs="Arial"/>
          <w:sz w:val="22"/>
          <w:szCs w:val="22"/>
          <w:lang w:eastAsia="en-US"/>
        </w:rPr>
        <w:t xml:space="preserve"> z minimalną nadmiarowością (rezerwą), obejmującą minimum 15% wolnych wejść/wyjść dla każdego typu sygnału. Rezerwowe kanały muszą być okablowane do zacisków wyjściowych z szafy i w pełni wyposażone (np. w urządzenia takie jak separatory Ex, itp.).</w:t>
      </w:r>
    </w:p>
    <w:p w14:paraId="045C94A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EBE9E7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15% nadmiarowości w licencjach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14:paraId="21D2C52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DE2355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na ewentualną rozbudowę.</w:t>
      </w:r>
    </w:p>
    <w:p w14:paraId="5A264CE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A625B59"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umożliwiającej obsłużenie w pełni wyposażonej szafy (po zainstalowaniu w rezerwowej przestrzeni dodatkowyc</w:t>
      </w:r>
      <w:r w:rsidR="00EF6A40">
        <w:rPr>
          <w:rFonts w:ascii="Arial" w:eastAsia="Calibri" w:hAnsi="Arial" w:cs="Arial"/>
          <w:sz w:val="22"/>
          <w:szCs w:val="22"/>
          <w:lang w:eastAsia="en-US"/>
        </w:rPr>
        <w:t>h modułów, przekaźników, itp.).</w:t>
      </w:r>
    </w:p>
    <w:p w14:paraId="7A5715BC" w14:textId="77777777" w:rsidR="000A7AC8" w:rsidRPr="005366CB" w:rsidRDefault="000A7AC8" w:rsidP="00FB1C61">
      <w:pPr>
        <w:autoSpaceDE w:val="0"/>
        <w:autoSpaceDN w:val="0"/>
        <w:adjustRightInd w:val="0"/>
        <w:jc w:val="both"/>
        <w:rPr>
          <w:rFonts w:ascii="Arial" w:eastAsia="Calibri" w:hAnsi="Arial" w:cs="Arial"/>
          <w:sz w:val="22"/>
          <w:szCs w:val="22"/>
          <w:lang w:eastAsia="en-US"/>
        </w:rPr>
      </w:pPr>
    </w:p>
    <w:p w14:paraId="79E9B42C" w14:textId="77777777" w:rsidR="005366CB" w:rsidRPr="00857CF0" w:rsidRDefault="005366CB" w:rsidP="00340186">
      <w:pPr>
        <w:pStyle w:val="Nagwek1"/>
        <w:numPr>
          <w:ilvl w:val="1"/>
          <w:numId w:val="1"/>
        </w:numPr>
        <w:tabs>
          <w:tab w:val="clear" w:pos="792"/>
          <w:tab w:val="num" w:pos="567"/>
        </w:tabs>
        <w:ind w:left="567" w:hanging="567"/>
      </w:pPr>
      <w:bookmarkStart w:id="106" w:name="_Toc475077843"/>
      <w:r w:rsidRPr="00857CF0">
        <w:t>Wydajność</w:t>
      </w:r>
      <w:bookmarkEnd w:id="106"/>
    </w:p>
    <w:p w14:paraId="15B1E4F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4A9774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Średnie obciążenie każdej jednostki centralnej CPU podczas normalnej pracy instalacji technologicznej nie może być większe niż 70% maksymalnego obciążenia.</w:t>
      </w:r>
    </w:p>
    <w:p w14:paraId="5451A45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B19F392" w14:textId="77777777" w:rsidR="002608FE"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poszczególnych rodzajów sygnałów zostaną sprecyzowane na etapie postępowania zakupowego maksymalne czasy odświeżenia. Przykładowe czasy znajdują się w poniższej tabeli.</w:t>
      </w:r>
    </w:p>
    <w:p w14:paraId="0DA205B4" w14:textId="77777777" w:rsidR="005366CB" w:rsidRPr="005366CB" w:rsidRDefault="005366CB" w:rsidP="005366CB">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1"/>
      </w:tblGrid>
      <w:tr w:rsidR="005366CB" w:rsidRPr="005366CB" w14:paraId="6C760755" w14:textId="77777777">
        <w:trPr>
          <w:cantSplit/>
          <w:jc w:val="center"/>
        </w:trPr>
        <w:tc>
          <w:tcPr>
            <w:tcW w:w="3070" w:type="dxa"/>
          </w:tcPr>
          <w:p w14:paraId="1BC17FD1" w14:textId="77777777"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Wielkość mierzona</w:t>
            </w:r>
          </w:p>
        </w:tc>
        <w:tc>
          <w:tcPr>
            <w:tcW w:w="3071" w:type="dxa"/>
          </w:tcPr>
          <w:p w14:paraId="69513BF5" w14:textId="77777777" w:rsidR="005366CB" w:rsidRPr="007B6091" w:rsidRDefault="005366CB" w:rsidP="006E6676">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14:paraId="6D390ED6" w14:textId="77777777">
        <w:trPr>
          <w:cantSplit/>
          <w:jc w:val="center"/>
        </w:trPr>
        <w:tc>
          <w:tcPr>
            <w:tcW w:w="3070" w:type="dxa"/>
          </w:tcPr>
          <w:p w14:paraId="07044636"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Prędkość, ciśnienie</w:t>
            </w:r>
          </w:p>
        </w:tc>
        <w:tc>
          <w:tcPr>
            <w:tcW w:w="3071" w:type="dxa"/>
          </w:tcPr>
          <w:p w14:paraId="4A0642AF"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14:paraId="4FD02265" w14:textId="77777777">
        <w:trPr>
          <w:cantSplit/>
          <w:jc w:val="center"/>
        </w:trPr>
        <w:tc>
          <w:tcPr>
            <w:tcW w:w="3070" w:type="dxa"/>
          </w:tcPr>
          <w:p w14:paraId="40FB0AB9"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Przepływ</w:t>
            </w:r>
          </w:p>
        </w:tc>
        <w:tc>
          <w:tcPr>
            <w:tcW w:w="3071" w:type="dxa"/>
          </w:tcPr>
          <w:p w14:paraId="79D73318"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s</w:t>
            </w:r>
          </w:p>
        </w:tc>
      </w:tr>
      <w:tr w:rsidR="005366CB" w:rsidRPr="005366CB" w14:paraId="4A88920D" w14:textId="77777777">
        <w:trPr>
          <w:cantSplit/>
          <w:jc w:val="center"/>
        </w:trPr>
        <w:tc>
          <w:tcPr>
            <w:tcW w:w="3070" w:type="dxa"/>
          </w:tcPr>
          <w:p w14:paraId="7EC44E23"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Poziom, temperatura</w:t>
            </w:r>
          </w:p>
        </w:tc>
        <w:tc>
          <w:tcPr>
            <w:tcW w:w="3071" w:type="dxa"/>
          </w:tcPr>
          <w:p w14:paraId="4BF67F90"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1 ÷ 5 s</w:t>
            </w:r>
          </w:p>
        </w:tc>
      </w:tr>
      <w:tr w:rsidR="005366CB" w:rsidRPr="005366CB" w14:paraId="1AF74BDF" w14:textId="77777777">
        <w:trPr>
          <w:cantSplit/>
          <w:jc w:val="center"/>
        </w:trPr>
        <w:tc>
          <w:tcPr>
            <w:tcW w:w="3070" w:type="dxa"/>
          </w:tcPr>
          <w:p w14:paraId="7457D549"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Pomiary specjalne</w:t>
            </w:r>
          </w:p>
        </w:tc>
        <w:tc>
          <w:tcPr>
            <w:tcW w:w="3071" w:type="dxa"/>
          </w:tcPr>
          <w:p w14:paraId="689E462E" w14:textId="77777777" w:rsidR="005366CB" w:rsidRPr="006E6676" w:rsidRDefault="005366CB" w:rsidP="006E6676">
            <w:pPr>
              <w:autoSpaceDE w:val="0"/>
              <w:autoSpaceDN w:val="0"/>
              <w:adjustRightInd w:val="0"/>
              <w:spacing w:before="40" w:after="40"/>
              <w:rPr>
                <w:rFonts w:ascii="Arial" w:eastAsia="Calibri" w:hAnsi="Arial" w:cs="Arial"/>
                <w:sz w:val="22"/>
                <w:szCs w:val="22"/>
                <w:lang w:eastAsia="en-US"/>
              </w:rPr>
            </w:pPr>
            <w:r w:rsidRPr="006E6676">
              <w:rPr>
                <w:rFonts w:ascii="Arial" w:eastAsia="Calibri" w:hAnsi="Arial" w:cs="Arial"/>
                <w:sz w:val="22"/>
                <w:szCs w:val="22"/>
                <w:lang w:eastAsia="en-US"/>
              </w:rPr>
              <w:t>0,5 s</w:t>
            </w:r>
          </w:p>
        </w:tc>
      </w:tr>
    </w:tbl>
    <w:p w14:paraId="1C2678D7" w14:textId="77777777" w:rsidR="00D84793" w:rsidRDefault="00D84793" w:rsidP="00FB1C61">
      <w:pPr>
        <w:autoSpaceDE w:val="0"/>
        <w:autoSpaceDN w:val="0"/>
        <w:adjustRightInd w:val="0"/>
        <w:jc w:val="both"/>
        <w:rPr>
          <w:rFonts w:ascii="Arial" w:eastAsia="Calibri" w:hAnsi="Arial" w:cs="Arial"/>
          <w:sz w:val="22"/>
          <w:szCs w:val="22"/>
          <w:lang w:eastAsia="en-US"/>
        </w:rPr>
      </w:pPr>
    </w:p>
    <w:p w14:paraId="0AF686E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przypadku sygnałów nie tylko wizualizowanych, ale stanowiących wielkości mierzone układów regulacji, nadrzędnym kryterium wymaganego czasu odświeżania jest zapewnienie warunków bezpiecznej pracy i odpowiedniej dla danego układu jakości regulacji.</w:t>
      </w:r>
    </w:p>
    <w:p w14:paraId="2EA1371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9CC110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System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musi zapewniać krótkie czasy odpowiedzi na następujące akcje operatora:</w:t>
      </w:r>
    </w:p>
    <w:p w14:paraId="24B6FE6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2410"/>
      </w:tblGrid>
      <w:tr w:rsidR="005366CB" w:rsidRPr="005366CB" w14:paraId="48C8F898" w14:textId="77777777">
        <w:trPr>
          <w:jc w:val="center"/>
        </w:trPr>
        <w:tc>
          <w:tcPr>
            <w:tcW w:w="6062" w:type="dxa"/>
          </w:tcPr>
          <w:p w14:paraId="1B4BB295" w14:textId="77777777"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Parametr</w:t>
            </w:r>
          </w:p>
        </w:tc>
        <w:tc>
          <w:tcPr>
            <w:tcW w:w="2410" w:type="dxa"/>
          </w:tcPr>
          <w:p w14:paraId="420EB1D4" w14:textId="77777777" w:rsidR="005366CB" w:rsidRPr="007B6091" w:rsidRDefault="005366CB" w:rsidP="007B6091">
            <w:pPr>
              <w:autoSpaceDE w:val="0"/>
              <w:autoSpaceDN w:val="0"/>
              <w:adjustRightInd w:val="0"/>
              <w:spacing w:before="40" w:after="40"/>
              <w:rPr>
                <w:rFonts w:ascii="Arial" w:eastAsia="Calibri" w:hAnsi="Arial" w:cs="Arial"/>
                <w:b/>
                <w:sz w:val="22"/>
                <w:szCs w:val="22"/>
                <w:lang w:eastAsia="en-US"/>
              </w:rPr>
            </w:pPr>
            <w:r w:rsidRPr="007B6091">
              <w:rPr>
                <w:rFonts w:ascii="Arial" w:eastAsia="Calibri" w:hAnsi="Arial" w:cs="Arial"/>
                <w:b/>
                <w:sz w:val="22"/>
                <w:szCs w:val="22"/>
                <w:lang w:eastAsia="en-US"/>
              </w:rPr>
              <w:t>Czas odświeżania</w:t>
            </w:r>
          </w:p>
        </w:tc>
      </w:tr>
      <w:tr w:rsidR="005366CB" w:rsidRPr="005366CB" w14:paraId="148B315A" w14:textId="77777777">
        <w:trPr>
          <w:jc w:val="center"/>
        </w:trPr>
        <w:tc>
          <w:tcPr>
            <w:tcW w:w="6062" w:type="dxa"/>
          </w:tcPr>
          <w:p w14:paraId="60F5AC3E"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wartości i stanów na ekranach synoptycznych</w:t>
            </w:r>
          </w:p>
        </w:tc>
        <w:tc>
          <w:tcPr>
            <w:tcW w:w="2410" w:type="dxa"/>
          </w:tcPr>
          <w:p w14:paraId="4BDDBC3C"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14:paraId="4FA29AE4" w14:textId="77777777">
        <w:trPr>
          <w:jc w:val="center"/>
        </w:trPr>
        <w:tc>
          <w:tcPr>
            <w:tcW w:w="6062" w:type="dxa"/>
          </w:tcPr>
          <w:p w14:paraId="3AF0FE38"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Aktualizacja informacji o aktywnych alarmach i zdarzeniach</w:t>
            </w:r>
          </w:p>
        </w:tc>
        <w:tc>
          <w:tcPr>
            <w:tcW w:w="2410" w:type="dxa"/>
          </w:tcPr>
          <w:p w14:paraId="4A5590D8"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1 s</w:t>
            </w:r>
          </w:p>
        </w:tc>
      </w:tr>
      <w:tr w:rsidR="005366CB" w:rsidRPr="005366CB" w14:paraId="1DE24F6E" w14:textId="77777777">
        <w:trPr>
          <w:jc w:val="center"/>
        </w:trPr>
        <w:tc>
          <w:tcPr>
            <w:tcW w:w="6062" w:type="dxa"/>
          </w:tcPr>
          <w:p w14:paraId="2C1CF04D"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Wywołanie grafik</w:t>
            </w:r>
          </w:p>
        </w:tc>
        <w:tc>
          <w:tcPr>
            <w:tcW w:w="2410" w:type="dxa"/>
          </w:tcPr>
          <w:p w14:paraId="6D3B7AC8"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4 s</w:t>
            </w:r>
          </w:p>
        </w:tc>
      </w:tr>
      <w:tr w:rsidR="005366CB" w:rsidRPr="005366CB" w14:paraId="0297AE45" w14:textId="77777777">
        <w:trPr>
          <w:jc w:val="center"/>
        </w:trPr>
        <w:tc>
          <w:tcPr>
            <w:tcW w:w="6062" w:type="dxa"/>
          </w:tcPr>
          <w:p w14:paraId="0E0E03B5" w14:textId="77777777" w:rsidR="005366CB" w:rsidRPr="005366CB" w:rsidRDefault="005366CB" w:rsidP="002500F8">
            <w:pPr>
              <w:autoSpaceDE w:val="0"/>
              <w:autoSpaceDN w:val="0"/>
              <w:adjustRightInd w:val="0"/>
              <w:spacing w:before="40" w:after="40"/>
              <w:jc w:val="both"/>
              <w:rPr>
                <w:rFonts w:ascii="Arial" w:eastAsia="Calibri" w:hAnsi="Arial" w:cs="Arial"/>
                <w:sz w:val="22"/>
                <w:szCs w:val="22"/>
                <w:lang w:eastAsia="en-US"/>
              </w:rPr>
            </w:pPr>
            <w:r w:rsidRPr="005366CB">
              <w:rPr>
                <w:rFonts w:ascii="Arial" w:eastAsia="Calibri" w:hAnsi="Arial" w:cs="Arial"/>
                <w:sz w:val="22"/>
                <w:szCs w:val="22"/>
                <w:lang w:eastAsia="en-US"/>
              </w:rPr>
              <w:t>Wywołanie ekranu danych historycznych</w:t>
            </w:r>
          </w:p>
        </w:tc>
        <w:tc>
          <w:tcPr>
            <w:tcW w:w="2410" w:type="dxa"/>
          </w:tcPr>
          <w:p w14:paraId="4AB0FAF0" w14:textId="77777777" w:rsidR="005366CB" w:rsidRPr="005366CB" w:rsidRDefault="005366CB" w:rsidP="002500F8">
            <w:pPr>
              <w:autoSpaceDE w:val="0"/>
              <w:autoSpaceDN w:val="0"/>
              <w:adjustRightInd w:val="0"/>
              <w:spacing w:before="40" w:after="40"/>
              <w:rPr>
                <w:rFonts w:ascii="Arial" w:eastAsia="Calibri" w:hAnsi="Arial" w:cs="Arial"/>
                <w:sz w:val="22"/>
                <w:szCs w:val="22"/>
                <w:lang w:eastAsia="en-US"/>
              </w:rPr>
            </w:pPr>
            <w:r w:rsidRPr="005366CB">
              <w:rPr>
                <w:rFonts w:ascii="Arial" w:eastAsia="Calibri" w:hAnsi="Arial" w:cs="Arial"/>
                <w:sz w:val="22"/>
                <w:szCs w:val="22"/>
                <w:lang w:eastAsia="en-US"/>
              </w:rPr>
              <w:t>5 s</w:t>
            </w:r>
          </w:p>
        </w:tc>
      </w:tr>
    </w:tbl>
    <w:p w14:paraId="100541D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4BAC3F9" w14:textId="77777777" w:rsidR="005366CB" w:rsidRPr="00857CF0" w:rsidRDefault="005366CB" w:rsidP="00340186">
      <w:pPr>
        <w:pStyle w:val="Nagwek1"/>
        <w:numPr>
          <w:ilvl w:val="1"/>
          <w:numId w:val="1"/>
        </w:numPr>
        <w:tabs>
          <w:tab w:val="clear" w:pos="792"/>
          <w:tab w:val="num" w:pos="567"/>
        </w:tabs>
        <w:ind w:left="567" w:hanging="567"/>
      </w:pPr>
      <w:bookmarkStart w:id="107" w:name="_Toc475077844"/>
      <w:r w:rsidRPr="00857CF0">
        <w:t>Kopie zapasowe</w:t>
      </w:r>
      <w:bookmarkEnd w:id="107"/>
    </w:p>
    <w:p w14:paraId="7BFCF827"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2C8E20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podpisaniem protokołu z zakończenia testów FAT oraz przed dopuszczeniem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do eksploatacji, musi nas</w:t>
      </w:r>
      <w:r w:rsidR="00084BE7">
        <w:rPr>
          <w:rFonts w:ascii="Arial" w:eastAsia="Calibri" w:hAnsi="Arial" w:cs="Arial"/>
          <w:sz w:val="22"/>
          <w:szCs w:val="22"/>
          <w:lang w:eastAsia="en-US"/>
        </w:rPr>
        <w:t>tąpić przekazanie przez Kontraktora</w:t>
      </w:r>
      <w:r w:rsidRPr="005366CB">
        <w:rPr>
          <w:rFonts w:ascii="Arial" w:eastAsia="Calibri" w:hAnsi="Arial" w:cs="Arial"/>
          <w:sz w:val="22"/>
          <w:szCs w:val="22"/>
          <w:lang w:eastAsia="en-US"/>
        </w:rPr>
        <w:t xml:space="preserve"> aktualnej kopii oprogramowania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(w dwóch egzemplarzach na oddzielnych i opisanych nośnikach).</w:t>
      </w:r>
    </w:p>
    <w:p w14:paraId="5F9536E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A67695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przekazania przez </w:t>
      </w:r>
      <w:r w:rsidR="002500F8">
        <w:rPr>
          <w:rFonts w:ascii="Arial" w:eastAsia="Calibri" w:hAnsi="Arial" w:cs="Arial"/>
          <w:sz w:val="22"/>
          <w:szCs w:val="22"/>
          <w:lang w:eastAsia="en-US"/>
        </w:rPr>
        <w:t>Kontraktora</w:t>
      </w:r>
      <w:r w:rsidRPr="005366CB">
        <w:rPr>
          <w:rFonts w:ascii="Arial" w:eastAsia="Calibri" w:hAnsi="Arial" w:cs="Arial"/>
          <w:sz w:val="22"/>
          <w:szCs w:val="22"/>
          <w:lang w:eastAsia="en-US"/>
        </w:rPr>
        <w:t xml:space="preserve"> kopii oprogramowania przed podpisaniem protokołu z testów FAT, kopiowane oprogramowanie musi być pozbawione wszystkich usterek i wad wykrytych podczas testów FAT.</w:t>
      </w:r>
    </w:p>
    <w:p w14:paraId="6C414EB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07615D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Kopie oprogramowania muszą obejmować kompletne oprogramowanie oferowanego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niezbędne do jego ponownej instalacji:</w:t>
      </w:r>
    </w:p>
    <w:p w14:paraId="6D3135C4"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systemy operacyjne,</w:t>
      </w:r>
    </w:p>
    <w:p w14:paraId="13E89DC9"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systemowe i narzędziowe producenta,</w:t>
      </w:r>
    </w:p>
    <w:p w14:paraId="5DF9EBFA" w14:textId="77777777" w:rsidR="005366CB" w:rsidRPr="005366CB" w:rsidRDefault="005366CB" w:rsidP="00FB1C61">
      <w:pPr>
        <w:numPr>
          <w:ilvl w:val="0"/>
          <w:numId w:val="93"/>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oprogramowanie aplikacyjne,</w:t>
      </w:r>
    </w:p>
    <w:p w14:paraId="57DECC5B" w14:textId="77777777"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drivery komunikacyjne, </w:t>
      </w:r>
    </w:p>
    <w:p w14:paraId="1952A68A" w14:textId="77777777" w:rsidR="005366CB" w:rsidRPr="005366CB" w:rsidRDefault="005366CB" w:rsidP="00FB1C61">
      <w:pPr>
        <w:numPr>
          <w:ilvl w:val="0"/>
          <w:numId w:val="9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inne oprogramowanie niezbędne do prawidłowego działania </w:t>
      </w:r>
      <w:r w:rsidR="009B00E6">
        <w:rPr>
          <w:rFonts w:ascii="Arial" w:eastAsia="Calibri" w:hAnsi="Arial" w:cs="Arial"/>
          <w:sz w:val="22"/>
          <w:szCs w:val="22"/>
          <w:lang w:eastAsia="en-US"/>
        </w:rPr>
        <w:t>s</w:t>
      </w:r>
      <w:r w:rsidRPr="005366CB">
        <w:rPr>
          <w:rFonts w:ascii="Arial" w:eastAsia="Calibri" w:hAnsi="Arial" w:cs="Arial"/>
          <w:sz w:val="22"/>
          <w:szCs w:val="22"/>
          <w:lang w:eastAsia="en-US"/>
        </w:rPr>
        <w:t>ystemu DCS.</w:t>
      </w:r>
    </w:p>
    <w:p w14:paraId="12CBA9B1" w14:textId="77777777" w:rsidR="00D84793" w:rsidRDefault="00D84793" w:rsidP="00FB1C61">
      <w:pPr>
        <w:autoSpaceDE w:val="0"/>
        <w:autoSpaceDN w:val="0"/>
        <w:adjustRightInd w:val="0"/>
        <w:jc w:val="both"/>
        <w:rPr>
          <w:rFonts w:ascii="Arial" w:eastAsia="Calibri" w:hAnsi="Arial" w:cs="Arial"/>
          <w:sz w:val="22"/>
          <w:szCs w:val="22"/>
          <w:lang w:eastAsia="en-US"/>
        </w:rPr>
      </w:pPr>
    </w:p>
    <w:p w14:paraId="2A39AF9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Nośniki na których przekazane zostanie oprogramowanie będą wolne od jakichkolwiek wad. Jeżeli w okresie gwarancji zostanie stwierdzona wadliwość nośników, nastąpi ich wymiana na nośnik wolny od wad w terminie 14 dni od daty zgłoszenia.</w:t>
      </w:r>
    </w:p>
    <w:p w14:paraId="0210ED00"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5E60C9A0"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9B00E6">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nastąpić przekazanie instrukcji wykonywania oraz</w:t>
      </w:r>
    </w:p>
    <w:p w14:paraId="4223FAE9" w14:textId="77777777" w:rsidR="005366CB" w:rsidRPr="00C06AD4"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odtwarzania </w:t>
      </w:r>
      <w:r w:rsidRPr="005366CB">
        <w:rPr>
          <w:rFonts w:ascii="Arial" w:eastAsia="Calibri" w:hAnsi="Arial" w:cs="Arial"/>
          <w:iCs/>
          <w:sz w:val="22"/>
          <w:szCs w:val="22"/>
          <w:lang w:eastAsia="en-US"/>
        </w:rPr>
        <w:t xml:space="preserve">kopii zapasowej </w:t>
      </w:r>
      <w:r w:rsidR="00B610C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795D89D1" w14:textId="77777777" w:rsidR="00325C56" w:rsidRDefault="005366CB" w:rsidP="009703E0">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wyposażony w narzędzia do wykonywania/odtwarzania </w:t>
      </w:r>
      <w:r w:rsidRPr="005366CB">
        <w:rPr>
          <w:rFonts w:ascii="Arial" w:eastAsia="Calibri" w:hAnsi="Arial" w:cs="Arial"/>
          <w:iCs/>
          <w:sz w:val="22"/>
          <w:szCs w:val="22"/>
          <w:lang w:eastAsia="en-US"/>
        </w:rPr>
        <w:t>kopii zapasowej</w:t>
      </w:r>
      <w:r w:rsidR="009703E0">
        <w:rPr>
          <w:rFonts w:ascii="Arial" w:eastAsia="Calibri" w:hAnsi="Arial" w:cs="Arial"/>
          <w:sz w:val="22"/>
          <w:szCs w:val="22"/>
          <w:lang w:eastAsia="en-US"/>
        </w:rPr>
        <w:t>.</w:t>
      </w:r>
    </w:p>
    <w:p w14:paraId="147D1A94" w14:textId="77777777" w:rsidR="009703E0" w:rsidRPr="005366CB" w:rsidRDefault="009703E0" w:rsidP="009703E0">
      <w:pPr>
        <w:autoSpaceDE w:val="0"/>
        <w:autoSpaceDN w:val="0"/>
        <w:adjustRightInd w:val="0"/>
        <w:jc w:val="both"/>
        <w:rPr>
          <w:rFonts w:ascii="Arial" w:eastAsia="Calibri" w:hAnsi="Arial" w:cs="Arial"/>
          <w:sz w:val="22"/>
          <w:szCs w:val="22"/>
          <w:lang w:eastAsia="en-US"/>
        </w:rPr>
      </w:pPr>
    </w:p>
    <w:p w14:paraId="1E7158CA" w14:textId="77777777" w:rsidR="005366CB" w:rsidRPr="00857CF0" w:rsidRDefault="005366CB" w:rsidP="00340186">
      <w:pPr>
        <w:pStyle w:val="Nagwek1"/>
        <w:numPr>
          <w:ilvl w:val="1"/>
          <w:numId w:val="1"/>
        </w:numPr>
        <w:tabs>
          <w:tab w:val="clear" w:pos="792"/>
          <w:tab w:val="num" w:pos="567"/>
        </w:tabs>
        <w:ind w:left="567" w:hanging="567"/>
      </w:pPr>
      <w:bookmarkStart w:id="108" w:name="_Toc475077845"/>
      <w:r w:rsidRPr="00857CF0">
        <w:t>Licencjonowanie</w:t>
      </w:r>
      <w:bookmarkEnd w:id="108"/>
    </w:p>
    <w:p w14:paraId="7D67F99F"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18E04A77" w14:textId="77777777" w:rsidR="005366CB" w:rsidRPr="005366CB" w:rsidRDefault="005366CB" w:rsidP="00FB1C61">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 xml:space="preserve">Wraz z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muszą zostać dostarczone wszystkie niezbędne licencje producenta</w:t>
      </w:r>
    </w:p>
    <w:p w14:paraId="6F957AE3" w14:textId="77777777" w:rsidR="005366CB" w:rsidRPr="005366CB" w:rsidRDefault="009B00E6" w:rsidP="00FB1C61">
      <w:pPr>
        <w:autoSpaceDE w:val="0"/>
        <w:autoSpaceDN w:val="0"/>
        <w:adjustRightInd w:val="0"/>
        <w:rPr>
          <w:rFonts w:ascii="Arial" w:eastAsia="Calibri" w:hAnsi="Arial" w:cs="Arial"/>
          <w:sz w:val="22"/>
          <w:szCs w:val="22"/>
          <w:lang w:eastAsia="en-US"/>
        </w:rPr>
      </w:pP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jak również firm trzecich, wymagane do:</w:t>
      </w:r>
    </w:p>
    <w:p w14:paraId="5498577E"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prawidłowego funkcjonowania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zgodnie z polityką licencyjną producenta,</w:t>
      </w:r>
    </w:p>
    <w:p w14:paraId="73614E84"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możliwości pełnej modyfikacji/konfiguracji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DCS wraz ze wszystkimi modułami funkcjonalnymi,</w:t>
      </w:r>
    </w:p>
    <w:p w14:paraId="770E24AC" w14:textId="77777777" w:rsidR="005366CB" w:rsidRPr="005366CB" w:rsidRDefault="005366CB" w:rsidP="00FB1C61">
      <w:pPr>
        <w:numPr>
          <w:ilvl w:val="0"/>
          <w:numId w:val="9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używania oprogramowania umożliwiającego prowadzenie działań serwisowych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w:t>
      </w:r>
    </w:p>
    <w:p w14:paraId="74A1CB19" w14:textId="77777777" w:rsidR="005366CB" w:rsidRPr="005366CB" w:rsidRDefault="005366CB" w:rsidP="00FB1C61">
      <w:pPr>
        <w:autoSpaceDE w:val="0"/>
        <w:autoSpaceDN w:val="0"/>
        <w:adjustRightInd w:val="0"/>
        <w:contextualSpacing/>
        <w:jc w:val="both"/>
        <w:rPr>
          <w:rFonts w:ascii="Arial" w:eastAsia="Calibri" w:hAnsi="Arial" w:cs="Arial"/>
          <w:sz w:val="22"/>
          <w:szCs w:val="22"/>
          <w:lang w:eastAsia="en-US"/>
        </w:rPr>
      </w:pPr>
    </w:p>
    <w:p w14:paraId="7DF97E9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licencji ograniczonych (liczbą zmiennych, liczbą stanowisk), należy przedstawić aktualną politykę licencyjną producentów elementów </w:t>
      </w:r>
      <w:r w:rsidR="00084BE7">
        <w:rPr>
          <w:rFonts w:ascii="Arial" w:eastAsia="Calibri" w:hAnsi="Arial" w:cs="Arial"/>
          <w:sz w:val="22"/>
          <w:szCs w:val="22"/>
          <w:lang w:eastAsia="en-US"/>
        </w:rPr>
        <w:t>s</w:t>
      </w:r>
      <w:r w:rsidRPr="005366CB">
        <w:rPr>
          <w:rFonts w:ascii="Arial" w:eastAsia="Calibri" w:hAnsi="Arial" w:cs="Arial"/>
          <w:sz w:val="22"/>
          <w:szCs w:val="22"/>
          <w:lang w:eastAsia="en-US"/>
        </w:rPr>
        <w:t>ystemu DCS wraz z obowiązującym wykazem cen.</w:t>
      </w:r>
    </w:p>
    <w:p w14:paraId="677A07BF"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F8820B3" w14:textId="77777777"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10 lat od daty podpisania protokołu przekazania.</w:t>
      </w:r>
    </w:p>
    <w:p w14:paraId="345B4599"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C89DEDE" w14:textId="77777777" w:rsidR="00C66B0C"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stosunku do przekazanego oprogramowania, K</w:t>
      </w:r>
      <w:r w:rsidRPr="005366CB">
        <w:rPr>
          <w:rFonts w:ascii="Arial" w:eastAsia="Calibri" w:hAnsi="Arial" w:cs="Arial"/>
          <w:iCs/>
          <w:sz w:val="22"/>
          <w:szCs w:val="22"/>
          <w:lang w:eastAsia="en-US"/>
        </w:rPr>
        <w:t xml:space="preserve">upujący </w:t>
      </w:r>
      <w:r w:rsidRPr="005366CB">
        <w:rPr>
          <w:rFonts w:ascii="Arial" w:eastAsia="Calibri" w:hAnsi="Arial" w:cs="Arial"/>
          <w:sz w:val="22"/>
          <w:szCs w:val="22"/>
          <w:lang w:eastAsia="en-US"/>
        </w:rPr>
        <w:t xml:space="preserve">w okresie trwania gwarancji może dokonywać zmian lub aktualizacji sprzętu bez konieczności ponoszenia dodatkowych opłat licencyjnych </w:t>
      </w:r>
      <w:r w:rsidR="00084BE7">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4037ADC9" w14:textId="77777777" w:rsidR="00C66B0C" w:rsidRPr="005366CB" w:rsidRDefault="00C66B0C" w:rsidP="00FB1C61">
      <w:pPr>
        <w:autoSpaceDE w:val="0"/>
        <w:autoSpaceDN w:val="0"/>
        <w:adjustRightInd w:val="0"/>
        <w:jc w:val="both"/>
        <w:rPr>
          <w:rFonts w:ascii="Arial" w:eastAsia="Calibri" w:hAnsi="Arial" w:cs="Arial"/>
          <w:sz w:val="22"/>
          <w:szCs w:val="22"/>
          <w:lang w:eastAsia="en-US"/>
        </w:rPr>
      </w:pPr>
    </w:p>
    <w:p w14:paraId="3312C845" w14:textId="77777777" w:rsidR="005366CB" w:rsidRPr="00857CF0" w:rsidRDefault="005366CB" w:rsidP="00340186">
      <w:pPr>
        <w:pStyle w:val="Nagwek1"/>
        <w:numPr>
          <w:ilvl w:val="1"/>
          <w:numId w:val="1"/>
        </w:numPr>
        <w:tabs>
          <w:tab w:val="clear" w:pos="792"/>
          <w:tab w:val="num" w:pos="567"/>
        </w:tabs>
        <w:ind w:left="567" w:hanging="567"/>
      </w:pPr>
      <w:bookmarkStart w:id="109" w:name="_Toc475077846"/>
      <w:r w:rsidRPr="00857CF0">
        <w:t>Gwarancja</w:t>
      </w:r>
      <w:bookmarkEnd w:id="109"/>
    </w:p>
    <w:p w14:paraId="7299C725"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1079CC9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14:paraId="2BAB1B0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E3857F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 DCS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3292C38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364832A" w14:textId="77777777" w:rsidR="005366CB" w:rsidRPr="005366CB" w:rsidRDefault="001F4189"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sidR="00084BE7">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 DCS l</w:t>
      </w:r>
      <w:r w:rsidR="005366CB" w:rsidRPr="005366CB">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 itp.</w:t>
      </w:r>
    </w:p>
    <w:p w14:paraId="0208A9A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161BC92" w14:textId="77777777" w:rsidR="005366CB" w:rsidRPr="005366CB" w:rsidRDefault="00084BE7"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sidR="0018774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5366CB" w:rsidRPr="005366CB">
        <w:rPr>
          <w:rFonts w:ascii="Arial" w:eastAsia="Calibri" w:hAnsi="Arial" w:cs="Arial"/>
          <w:sz w:val="22"/>
          <w:szCs w:val="22"/>
          <w:lang w:eastAsia="en-US"/>
        </w:rPr>
        <w:t>w okresie trwania gwarancji.</w:t>
      </w:r>
    </w:p>
    <w:p w14:paraId="3D8BF06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C92753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przypadkach, gdy zakres prac obejmuje dostawy sprzętu informatycznego (serwery, stac</w:t>
      </w:r>
      <w:r w:rsidR="00932A88">
        <w:rPr>
          <w:rFonts w:ascii="Arial" w:eastAsia="Calibri" w:hAnsi="Arial" w:cs="Arial"/>
          <w:sz w:val="22"/>
          <w:szCs w:val="22"/>
          <w:lang w:eastAsia="en-US"/>
        </w:rPr>
        <w:t xml:space="preserve">je robocze, elementy sieciowe), </w:t>
      </w:r>
      <w:r w:rsidR="00084BE7">
        <w:rPr>
          <w:rFonts w:ascii="Arial" w:eastAsia="Calibri" w:hAnsi="Arial" w:cs="Arial"/>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14:paraId="59A771A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7BF259A"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DF373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DF373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5366CB" w:rsidRPr="005366CB">
        <w:rPr>
          <w:rFonts w:ascii="Arial" w:eastAsia="Calibri" w:hAnsi="Arial" w:cs="Arial"/>
          <w:sz w:val="22"/>
          <w:szCs w:val="22"/>
          <w:lang w:eastAsia="en-US"/>
        </w:rPr>
        <w:t xml:space="preserve">wdrażanego rozwiązania </w:t>
      </w:r>
      <w:r w:rsidR="00185041">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14:paraId="4B123EF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6056DA8" w14:textId="77777777"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sidR="00DF373A">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DCS </w:t>
      </w:r>
      <w:r w:rsidR="00185041">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185041">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14:paraId="694C922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98FF75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będzie liczony od daty podpisania końcowego protokołu odbiorowego.</w:t>
      </w:r>
    </w:p>
    <w:p w14:paraId="631103F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ED23DDA" w14:textId="77777777"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sz w:val="22"/>
          <w:szCs w:val="22"/>
          <w:lang w:eastAsia="en-US"/>
        </w:rPr>
        <w:t>, okres gwarancji ulega wydłużeniu</w:t>
      </w:r>
      <w:r w:rsidR="009703E0">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 o czas ich usunięcia.</w:t>
      </w:r>
    </w:p>
    <w:p w14:paraId="029B983C" w14:textId="77777777" w:rsidR="00B610C2" w:rsidRDefault="00B610C2" w:rsidP="00FB1C61">
      <w:pPr>
        <w:autoSpaceDE w:val="0"/>
        <w:autoSpaceDN w:val="0"/>
        <w:adjustRightInd w:val="0"/>
        <w:jc w:val="both"/>
        <w:rPr>
          <w:rFonts w:ascii="Arial" w:eastAsia="Calibri" w:hAnsi="Arial" w:cs="Arial"/>
          <w:sz w:val="22"/>
          <w:szCs w:val="22"/>
          <w:lang w:eastAsia="en-US"/>
        </w:rPr>
      </w:pPr>
    </w:p>
    <w:p w14:paraId="262BE69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ystemu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14:paraId="7D3978C2" w14:textId="77777777" w:rsidR="005366CB" w:rsidRPr="005366CB" w:rsidRDefault="005366CB" w:rsidP="00FB1C61">
      <w:pPr>
        <w:autoSpaceDE w:val="0"/>
        <w:autoSpaceDN w:val="0"/>
        <w:adjustRightInd w:val="0"/>
        <w:jc w:val="both"/>
        <w:rPr>
          <w:rFonts w:ascii="Arial" w:eastAsia="Calibri" w:hAnsi="Arial" w:cs="Arial"/>
          <w:b/>
          <w:bCs/>
          <w:sz w:val="22"/>
          <w:szCs w:val="22"/>
          <w:lang w:eastAsia="en-US"/>
        </w:rPr>
      </w:pPr>
    </w:p>
    <w:p w14:paraId="20DA95C7" w14:textId="77777777" w:rsidR="005366CB" w:rsidRPr="00857CF0" w:rsidRDefault="005366CB" w:rsidP="00340186">
      <w:pPr>
        <w:pStyle w:val="Nagwek1"/>
        <w:numPr>
          <w:ilvl w:val="1"/>
          <w:numId w:val="1"/>
        </w:numPr>
        <w:tabs>
          <w:tab w:val="clear" w:pos="792"/>
          <w:tab w:val="num" w:pos="567"/>
        </w:tabs>
        <w:ind w:left="567" w:hanging="567"/>
      </w:pPr>
      <w:bookmarkStart w:id="110" w:name="_Toc475077847"/>
      <w:r w:rsidRPr="00857CF0">
        <w:t>Dane uwierzytelniające</w:t>
      </w:r>
      <w:bookmarkEnd w:id="110"/>
    </w:p>
    <w:p w14:paraId="7CB0AAF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09B9E00" w14:textId="77777777" w:rsid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przekazaniem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DCS </w:t>
      </w:r>
      <w:r w:rsidRPr="005366C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DF373A">
        <w:rPr>
          <w:rFonts w:ascii="Arial" w:eastAsia="Calibri" w:hAnsi="Arial" w:cs="Arial"/>
          <w:iCs/>
          <w:sz w:val="22"/>
          <w:szCs w:val="22"/>
          <w:lang w:eastAsia="en-US"/>
        </w:rPr>
        <w:t>s</w:t>
      </w:r>
      <w:r w:rsidRPr="005366CB">
        <w:rPr>
          <w:rFonts w:ascii="Arial" w:eastAsia="Calibri" w:hAnsi="Arial" w:cs="Arial"/>
          <w:iCs/>
          <w:sz w:val="22"/>
          <w:szCs w:val="22"/>
          <w:lang w:eastAsia="en-US"/>
        </w:rPr>
        <w:t>ystemie</w:t>
      </w:r>
      <w:r w:rsidR="00406FA3">
        <w:rPr>
          <w:rFonts w:ascii="Arial" w:eastAsia="Calibri" w:hAnsi="Arial" w:cs="Arial"/>
          <w:sz w:val="22"/>
          <w:szCs w:val="22"/>
          <w:lang w:eastAsia="en-US"/>
        </w:rPr>
        <w:t>).</w:t>
      </w:r>
    </w:p>
    <w:p w14:paraId="0D091894" w14:textId="77777777" w:rsidR="00406FA3" w:rsidRDefault="00406FA3" w:rsidP="00FB1C61">
      <w:pPr>
        <w:jc w:val="both"/>
        <w:rPr>
          <w:rFonts w:ascii="Arial" w:hAnsi="Arial" w:cs="Arial"/>
          <w:sz w:val="22"/>
          <w:szCs w:val="22"/>
        </w:rPr>
      </w:pPr>
    </w:p>
    <w:p w14:paraId="3100B08C" w14:textId="77777777" w:rsidR="005057D0" w:rsidRDefault="005057D0" w:rsidP="00FB1C61">
      <w:pPr>
        <w:jc w:val="both"/>
        <w:rPr>
          <w:rFonts w:ascii="Arial" w:hAnsi="Arial" w:cs="Arial"/>
          <w:sz w:val="22"/>
          <w:szCs w:val="22"/>
        </w:rPr>
      </w:pPr>
    </w:p>
    <w:p w14:paraId="0281A8FB" w14:textId="77777777" w:rsidR="005057D0" w:rsidRDefault="005057D0" w:rsidP="00FB1C61">
      <w:pPr>
        <w:jc w:val="both"/>
        <w:rPr>
          <w:rFonts w:ascii="Arial" w:hAnsi="Arial" w:cs="Arial"/>
          <w:sz w:val="22"/>
          <w:szCs w:val="22"/>
        </w:rPr>
      </w:pPr>
    </w:p>
    <w:p w14:paraId="433C488D" w14:textId="77777777" w:rsidR="005057D0" w:rsidRDefault="005057D0" w:rsidP="00FB1C61">
      <w:pPr>
        <w:jc w:val="both"/>
        <w:rPr>
          <w:rFonts w:ascii="Arial" w:hAnsi="Arial" w:cs="Arial"/>
          <w:sz w:val="22"/>
          <w:szCs w:val="22"/>
        </w:rPr>
      </w:pPr>
    </w:p>
    <w:p w14:paraId="7AB818DF" w14:textId="77777777" w:rsidR="005057D0" w:rsidRDefault="005057D0" w:rsidP="00FB1C61">
      <w:pPr>
        <w:jc w:val="both"/>
        <w:rPr>
          <w:rFonts w:ascii="Arial" w:hAnsi="Arial" w:cs="Arial"/>
          <w:sz w:val="22"/>
          <w:szCs w:val="22"/>
        </w:rPr>
      </w:pPr>
    </w:p>
    <w:p w14:paraId="039F1714" w14:textId="77777777" w:rsidR="005057D0" w:rsidRDefault="005057D0" w:rsidP="00FB1C61">
      <w:pPr>
        <w:jc w:val="both"/>
        <w:rPr>
          <w:rFonts w:ascii="Arial" w:hAnsi="Arial" w:cs="Arial"/>
          <w:sz w:val="22"/>
          <w:szCs w:val="22"/>
        </w:rPr>
      </w:pPr>
    </w:p>
    <w:p w14:paraId="09451BAF" w14:textId="77777777" w:rsidR="005057D0" w:rsidRDefault="005057D0" w:rsidP="00FB1C61">
      <w:pPr>
        <w:jc w:val="both"/>
        <w:rPr>
          <w:rFonts w:ascii="Arial" w:hAnsi="Arial" w:cs="Arial"/>
          <w:sz w:val="22"/>
          <w:szCs w:val="22"/>
        </w:rPr>
      </w:pPr>
    </w:p>
    <w:p w14:paraId="3B43ABA4" w14:textId="77777777" w:rsidR="005057D0" w:rsidRDefault="005057D0" w:rsidP="00FB1C61">
      <w:pPr>
        <w:jc w:val="both"/>
        <w:rPr>
          <w:rFonts w:ascii="Arial" w:hAnsi="Arial" w:cs="Arial"/>
          <w:sz w:val="22"/>
          <w:szCs w:val="22"/>
        </w:rPr>
      </w:pPr>
    </w:p>
    <w:p w14:paraId="2E1C8CB8" w14:textId="77777777" w:rsidR="005057D0" w:rsidRDefault="005057D0" w:rsidP="00FB1C61">
      <w:pPr>
        <w:jc w:val="both"/>
        <w:rPr>
          <w:rFonts w:ascii="Arial" w:hAnsi="Arial" w:cs="Arial"/>
          <w:sz w:val="22"/>
          <w:szCs w:val="22"/>
        </w:rPr>
      </w:pPr>
    </w:p>
    <w:p w14:paraId="184F3607" w14:textId="77777777" w:rsidR="005057D0" w:rsidRDefault="005057D0" w:rsidP="00FB1C61">
      <w:pPr>
        <w:jc w:val="both"/>
        <w:rPr>
          <w:rFonts w:ascii="Arial" w:hAnsi="Arial" w:cs="Arial"/>
          <w:sz w:val="22"/>
          <w:szCs w:val="22"/>
        </w:rPr>
      </w:pPr>
    </w:p>
    <w:p w14:paraId="31D87373" w14:textId="77777777" w:rsidR="005057D0" w:rsidRDefault="005057D0" w:rsidP="00FB1C61">
      <w:pPr>
        <w:jc w:val="both"/>
        <w:rPr>
          <w:rFonts w:ascii="Arial" w:hAnsi="Arial" w:cs="Arial"/>
          <w:sz w:val="22"/>
          <w:szCs w:val="22"/>
        </w:rPr>
      </w:pPr>
    </w:p>
    <w:p w14:paraId="57D1D280" w14:textId="77777777" w:rsidR="005057D0" w:rsidRDefault="005057D0" w:rsidP="00FB1C61">
      <w:pPr>
        <w:jc w:val="both"/>
        <w:rPr>
          <w:rFonts w:ascii="Arial" w:hAnsi="Arial" w:cs="Arial"/>
          <w:sz w:val="22"/>
          <w:szCs w:val="22"/>
        </w:rPr>
      </w:pPr>
    </w:p>
    <w:p w14:paraId="27855C88" w14:textId="77777777" w:rsidR="005057D0" w:rsidRDefault="005057D0" w:rsidP="00FB1C61">
      <w:pPr>
        <w:jc w:val="both"/>
        <w:rPr>
          <w:rFonts w:ascii="Arial" w:hAnsi="Arial" w:cs="Arial"/>
          <w:sz w:val="22"/>
          <w:szCs w:val="22"/>
        </w:rPr>
      </w:pPr>
    </w:p>
    <w:p w14:paraId="423B93B0" w14:textId="77777777" w:rsidR="005057D0" w:rsidRDefault="005057D0" w:rsidP="00FB1C61">
      <w:pPr>
        <w:jc w:val="both"/>
        <w:rPr>
          <w:rFonts w:ascii="Arial" w:hAnsi="Arial" w:cs="Arial"/>
          <w:sz w:val="22"/>
          <w:szCs w:val="22"/>
        </w:rPr>
      </w:pPr>
    </w:p>
    <w:p w14:paraId="029DAF51" w14:textId="77777777" w:rsidR="005057D0" w:rsidRDefault="005057D0" w:rsidP="00FB1C61">
      <w:pPr>
        <w:jc w:val="both"/>
        <w:rPr>
          <w:rFonts w:ascii="Arial" w:hAnsi="Arial" w:cs="Arial"/>
          <w:sz w:val="22"/>
          <w:szCs w:val="22"/>
        </w:rPr>
      </w:pPr>
    </w:p>
    <w:p w14:paraId="765B6ADF" w14:textId="77777777" w:rsidR="005057D0" w:rsidRDefault="005057D0" w:rsidP="00FB1C61">
      <w:pPr>
        <w:jc w:val="both"/>
        <w:rPr>
          <w:rFonts w:ascii="Arial" w:hAnsi="Arial" w:cs="Arial"/>
          <w:sz w:val="22"/>
          <w:szCs w:val="22"/>
        </w:rPr>
      </w:pPr>
    </w:p>
    <w:p w14:paraId="2C1FF2EA" w14:textId="77777777" w:rsidR="005057D0" w:rsidRDefault="005057D0" w:rsidP="00FB1C61">
      <w:pPr>
        <w:jc w:val="both"/>
        <w:rPr>
          <w:rFonts w:ascii="Arial" w:hAnsi="Arial" w:cs="Arial"/>
          <w:sz w:val="22"/>
          <w:szCs w:val="22"/>
        </w:rPr>
      </w:pPr>
    </w:p>
    <w:p w14:paraId="60B6B5D3" w14:textId="77777777" w:rsidR="005057D0" w:rsidRDefault="005057D0" w:rsidP="00FB1C61">
      <w:pPr>
        <w:jc w:val="both"/>
        <w:rPr>
          <w:rFonts w:ascii="Arial" w:hAnsi="Arial" w:cs="Arial"/>
          <w:sz w:val="22"/>
          <w:szCs w:val="22"/>
        </w:rPr>
      </w:pPr>
    </w:p>
    <w:p w14:paraId="5C6A500B" w14:textId="77777777" w:rsidR="005057D0" w:rsidRDefault="005057D0" w:rsidP="00FB1C61">
      <w:pPr>
        <w:jc w:val="both"/>
        <w:rPr>
          <w:rFonts w:ascii="Arial" w:hAnsi="Arial" w:cs="Arial"/>
          <w:sz w:val="22"/>
          <w:szCs w:val="22"/>
        </w:rPr>
      </w:pPr>
    </w:p>
    <w:p w14:paraId="758DA184" w14:textId="77777777" w:rsidR="005057D0" w:rsidRDefault="005057D0" w:rsidP="00FB1C61">
      <w:pPr>
        <w:jc w:val="both"/>
        <w:rPr>
          <w:rFonts w:ascii="Arial" w:hAnsi="Arial" w:cs="Arial"/>
          <w:sz w:val="22"/>
          <w:szCs w:val="22"/>
        </w:rPr>
      </w:pPr>
    </w:p>
    <w:p w14:paraId="557A37E4" w14:textId="77777777" w:rsidR="005057D0" w:rsidRDefault="005057D0" w:rsidP="00FB1C61">
      <w:pPr>
        <w:jc w:val="both"/>
        <w:rPr>
          <w:rFonts w:ascii="Arial" w:hAnsi="Arial" w:cs="Arial"/>
          <w:sz w:val="22"/>
          <w:szCs w:val="22"/>
        </w:rPr>
      </w:pPr>
    </w:p>
    <w:p w14:paraId="4CBF183E" w14:textId="77777777" w:rsidR="005057D0" w:rsidRDefault="005057D0" w:rsidP="00FB1C61">
      <w:pPr>
        <w:jc w:val="both"/>
        <w:rPr>
          <w:rFonts w:ascii="Arial" w:hAnsi="Arial" w:cs="Arial"/>
          <w:sz w:val="22"/>
          <w:szCs w:val="22"/>
        </w:rPr>
      </w:pPr>
    </w:p>
    <w:p w14:paraId="5A11EA5F" w14:textId="77777777" w:rsidR="005057D0" w:rsidRDefault="005057D0" w:rsidP="00FB1C61">
      <w:pPr>
        <w:jc w:val="both"/>
        <w:rPr>
          <w:rFonts w:ascii="Arial" w:hAnsi="Arial" w:cs="Arial"/>
          <w:sz w:val="22"/>
          <w:szCs w:val="22"/>
        </w:rPr>
      </w:pPr>
    </w:p>
    <w:p w14:paraId="7C593545" w14:textId="77777777" w:rsidR="005057D0" w:rsidRDefault="005057D0" w:rsidP="00FB1C61">
      <w:pPr>
        <w:jc w:val="both"/>
        <w:rPr>
          <w:rFonts w:ascii="Arial" w:hAnsi="Arial" w:cs="Arial"/>
          <w:sz w:val="22"/>
          <w:szCs w:val="22"/>
        </w:rPr>
      </w:pPr>
    </w:p>
    <w:p w14:paraId="055D9474" w14:textId="77777777" w:rsidR="005057D0" w:rsidRDefault="005057D0" w:rsidP="00FB1C61">
      <w:pPr>
        <w:jc w:val="both"/>
        <w:rPr>
          <w:rFonts w:ascii="Arial" w:hAnsi="Arial" w:cs="Arial"/>
          <w:sz w:val="22"/>
          <w:szCs w:val="22"/>
        </w:rPr>
      </w:pPr>
    </w:p>
    <w:p w14:paraId="7214C755" w14:textId="77777777" w:rsidR="005057D0" w:rsidRPr="001107EF" w:rsidRDefault="005057D0" w:rsidP="00FB1C61">
      <w:pPr>
        <w:jc w:val="both"/>
        <w:rPr>
          <w:rFonts w:ascii="Arial" w:hAnsi="Arial" w:cs="Arial"/>
          <w:sz w:val="22"/>
          <w:szCs w:val="22"/>
        </w:rPr>
      </w:pPr>
    </w:p>
    <w:p w14:paraId="222FF3A1" w14:textId="77777777" w:rsidR="00406FA3" w:rsidRPr="00EF0E64" w:rsidRDefault="00406FA3" w:rsidP="00EF0E64">
      <w:pPr>
        <w:pStyle w:val="Nagwek1"/>
        <w:numPr>
          <w:ilvl w:val="0"/>
          <w:numId w:val="1"/>
        </w:numPr>
        <w:jc w:val="both"/>
        <w:rPr>
          <w:rFonts w:cs="Arial"/>
        </w:rPr>
      </w:pPr>
      <w:bookmarkStart w:id="111" w:name="_Toc475077848"/>
      <w:r w:rsidRPr="00EF0E64">
        <w:rPr>
          <w:rFonts w:cs="Arial"/>
        </w:rPr>
        <w:t>STEROWNIKI PLC (Z WYŁĄCZENIEM SYSTEMU ESD)</w:t>
      </w:r>
      <w:bookmarkEnd w:id="111"/>
    </w:p>
    <w:p w14:paraId="24A222C2"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7B1C39F3" w14:textId="77777777" w:rsidR="00FD57C2" w:rsidRPr="00FD57C2" w:rsidRDefault="00FD57C2" w:rsidP="00FB1C61">
      <w:pPr>
        <w:pStyle w:val="Akapitzlist"/>
        <w:numPr>
          <w:ilvl w:val="0"/>
          <w:numId w:val="143"/>
        </w:numPr>
        <w:autoSpaceDE w:val="0"/>
        <w:autoSpaceDN w:val="0"/>
        <w:adjustRightInd w:val="0"/>
        <w:rPr>
          <w:rFonts w:ascii="Arial" w:eastAsia="Calibri" w:hAnsi="Arial" w:cs="Arial"/>
          <w:b/>
          <w:bCs/>
          <w:vanish/>
          <w:sz w:val="22"/>
          <w:szCs w:val="22"/>
          <w:lang w:eastAsia="en-US"/>
        </w:rPr>
      </w:pPr>
    </w:p>
    <w:p w14:paraId="04E81871" w14:textId="77777777" w:rsidR="005366CB" w:rsidRPr="00857CF0" w:rsidRDefault="005366CB" w:rsidP="00340186">
      <w:pPr>
        <w:pStyle w:val="Nagwek1"/>
        <w:numPr>
          <w:ilvl w:val="1"/>
          <w:numId w:val="1"/>
        </w:numPr>
        <w:tabs>
          <w:tab w:val="clear" w:pos="792"/>
          <w:tab w:val="num" w:pos="567"/>
        </w:tabs>
        <w:ind w:left="567" w:hanging="567"/>
      </w:pPr>
      <w:bookmarkStart w:id="112" w:name="_Toc475077849"/>
      <w:r w:rsidRPr="00857CF0">
        <w:t>Wymagania wobec elementów sprzętowych</w:t>
      </w:r>
      <w:bookmarkEnd w:id="112"/>
    </w:p>
    <w:p w14:paraId="56FE4F96"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7540119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terowniki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muszą się charakteryzować budową modułową. Takie rozwiązanie pozwala na elastyczny dobór konfiguracji sprzętowej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w:t>
      </w:r>
      <w:r w:rsidR="00185041">
        <w:rPr>
          <w:rFonts w:ascii="Arial" w:eastAsia="Calibri" w:hAnsi="Arial" w:cs="Arial"/>
          <w:sz w:val="22"/>
          <w:szCs w:val="22"/>
          <w:lang w:eastAsia="en-US"/>
        </w:rPr>
        <w:t xml:space="preserve">                  </w:t>
      </w:r>
      <w:r w:rsidRPr="005366CB">
        <w:rPr>
          <w:rFonts w:ascii="Arial" w:eastAsia="Calibri" w:hAnsi="Arial" w:cs="Arial"/>
          <w:sz w:val="22"/>
          <w:szCs w:val="22"/>
          <w:lang w:eastAsia="en-US"/>
        </w:rPr>
        <w:t>i umożliwia jego rozbudowę.</w:t>
      </w:r>
    </w:p>
    <w:p w14:paraId="35EFE7D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F9DBAB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zasilane elementów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napięciem 230V AC lub 24V DC.</w:t>
      </w:r>
    </w:p>
    <w:p w14:paraId="711093E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407298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należy montować w szafach sterowniczych.</w:t>
      </w:r>
    </w:p>
    <w:p w14:paraId="41D14928"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4F05BF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Zaciski modułu wejść/wyjść </w:t>
      </w:r>
      <w:r w:rsidR="00B610C2">
        <w:rPr>
          <w:rFonts w:ascii="Arial" w:eastAsia="Calibri" w:hAnsi="Arial" w:cs="Arial"/>
          <w:sz w:val="22"/>
          <w:szCs w:val="22"/>
          <w:lang w:eastAsia="en-US"/>
        </w:rPr>
        <w:t>s</w:t>
      </w:r>
      <w:r w:rsidRPr="005366CB">
        <w:rPr>
          <w:rFonts w:ascii="Arial" w:eastAsia="Calibri" w:hAnsi="Arial" w:cs="Arial"/>
          <w:sz w:val="22"/>
          <w:szCs w:val="22"/>
          <w:lang w:eastAsia="en-US"/>
        </w:rPr>
        <w:t>terownika PLC nie mogą stanowić integralnej części modułu, aby w razie konieczności jego wymiany nie było konieczności odłączania przewodów.</w:t>
      </w:r>
    </w:p>
    <w:p w14:paraId="640439A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124238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CPU sterowników muszą być wyposażone w diody informujące o stanie awaryjnym, tj.: trybie RUN / STOP, aktywny ALARM.</w:t>
      </w:r>
    </w:p>
    <w:p w14:paraId="3274529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391C63F" w14:textId="77777777" w:rsidR="00AF7914"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Moduły oferowanych sterowników muszą obsługiwać co najmniej następujące rodzaje sygnałów wejść/wyjść:</w:t>
      </w:r>
    </w:p>
    <w:p w14:paraId="7A6F32BA" w14:textId="77777777" w:rsidR="00AF7914" w:rsidRDefault="00AF7914" w:rsidP="00FB1C61">
      <w:pPr>
        <w:autoSpaceDE w:val="0"/>
        <w:autoSpaceDN w:val="0"/>
        <w:adjustRightInd w:val="0"/>
        <w:jc w:val="both"/>
        <w:rPr>
          <w:rFonts w:ascii="Arial" w:eastAsia="Calibri" w:hAnsi="Arial" w:cs="Arial"/>
          <w:sz w:val="22"/>
          <w:szCs w:val="22"/>
          <w:lang w:eastAsia="en-US"/>
        </w:rPr>
      </w:pPr>
    </w:p>
    <w:p w14:paraId="16FA1397" w14:textId="77777777" w:rsidR="00D84793" w:rsidRPr="005366CB" w:rsidRDefault="00D84793" w:rsidP="00FB1C61">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462E54CA" w14:textId="77777777">
        <w:tc>
          <w:tcPr>
            <w:tcW w:w="2235" w:type="dxa"/>
          </w:tcPr>
          <w:p w14:paraId="12CE51D0"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102556C2"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p w14:paraId="037DFAD1"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RTD (Pt-100)</w:t>
            </w:r>
          </w:p>
          <w:p w14:paraId="130BC918"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TC (termopary)</w:t>
            </w:r>
          </w:p>
        </w:tc>
      </w:tr>
      <w:tr w:rsidR="005366CB" w:rsidRPr="005366CB" w14:paraId="4708EB62" w14:textId="77777777">
        <w:trPr>
          <w:trHeight w:val="168"/>
        </w:trPr>
        <w:tc>
          <w:tcPr>
            <w:tcW w:w="2235" w:type="dxa"/>
          </w:tcPr>
          <w:p w14:paraId="7A77B6A0" w14:textId="77777777" w:rsidR="005366CB" w:rsidRPr="005366CB" w:rsidRDefault="005366CB" w:rsidP="005366CB">
            <w:pPr>
              <w:rPr>
                <w:rFonts w:ascii="Arial" w:eastAsia="Calibri" w:hAnsi="Arial" w:cs="Arial"/>
                <w:sz w:val="22"/>
                <w:szCs w:val="22"/>
                <w:lang w:eastAsia="en-US"/>
              </w:rPr>
            </w:pPr>
          </w:p>
        </w:tc>
        <w:tc>
          <w:tcPr>
            <w:tcW w:w="6662" w:type="dxa"/>
          </w:tcPr>
          <w:p w14:paraId="5DA611E2"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467BEDBF" w14:textId="77777777">
        <w:tc>
          <w:tcPr>
            <w:tcW w:w="2235" w:type="dxa"/>
          </w:tcPr>
          <w:p w14:paraId="3C3AF81A"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3D4CCDB2"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14:paraId="2BE2C111" w14:textId="77777777">
        <w:tc>
          <w:tcPr>
            <w:tcW w:w="2235" w:type="dxa"/>
          </w:tcPr>
          <w:p w14:paraId="1B5C8830" w14:textId="77777777" w:rsidR="005366CB" w:rsidRPr="005366CB" w:rsidRDefault="005366CB" w:rsidP="005366CB">
            <w:pPr>
              <w:rPr>
                <w:rFonts w:ascii="Arial" w:eastAsia="Calibri" w:hAnsi="Arial" w:cs="Arial"/>
                <w:sz w:val="22"/>
                <w:szCs w:val="22"/>
                <w:lang w:eastAsia="en-US"/>
              </w:rPr>
            </w:pPr>
          </w:p>
        </w:tc>
        <w:tc>
          <w:tcPr>
            <w:tcW w:w="6662" w:type="dxa"/>
          </w:tcPr>
          <w:p w14:paraId="47E15E12" w14:textId="77777777" w:rsidR="005366CB" w:rsidRPr="005366CB" w:rsidRDefault="005366CB" w:rsidP="005366CB">
            <w:pPr>
              <w:rPr>
                <w:rFonts w:ascii="Arial" w:eastAsia="Calibri" w:hAnsi="Arial" w:cs="Arial"/>
                <w:sz w:val="22"/>
                <w:szCs w:val="22"/>
                <w:lang w:eastAsia="en-US"/>
              </w:rPr>
            </w:pPr>
          </w:p>
        </w:tc>
      </w:tr>
      <w:tr w:rsidR="005366CB" w:rsidRPr="005366CB" w14:paraId="51F1DB36" w14:textId="77777777">
        <w:tc>
          <w:tcPr>
            <w:tcW w:w="2235" w:type="dxa"/>
          </w:tcPr>
          <w:p w14:paraId="35156B90"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11CC4A9B"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6556E73C"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1A15234B" w14:textId="77777777">
        <w:tc>
          <w:tcPr>
            <w:tcW w:w="2235" w:type="dxa"/>
          </w:tcPr>
          <w:p w14:paraId="46738E78" w14:textId="77777777" w:rsidR="005366CB" w:rsidRPr="005366CB" w:rsidRDefault="005366CB" w:rsidP="005366CB">
            <w:pPr>
              <w:rPr>
                <w:rFonts w:ascii="Arial" w:eastAsia="Calibri" w:hAnsi="Arial" w:cs="Arial"/>
                <w:sz w:val="22"/>
                <w:szCs w:val="22"/>
                <w:lang w:eastAsia="en-US"/>
              </w:rPr>
            </w:pPr>
          </w:p>
        </w:tc>
        <w:tc>
          <w:tcPr>
            <w:tcW w:w="6662" w:type="dxa"/>
          </w:tcPr>
          <w:p w14:paraId="5A2D61FE"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466B008E" w14:textId="77777777">
        <w:tc>
          <w:tcPr>
            <w:tcW w:w="2235" w:type="dxa"/>
          </w:tcPr>
          <w:p w14:paraId="37F7BBCE"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35EC9338" w14:textId="77777777" w:rsidR="005366CB" w:rsidRPr="005366CB" w:rsidRDefault="007917D7"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Pr>
                <w:rFonts w:ascii="Arial" w:eastAsia="Calibri" w:hAnsi="Arial" w:cs="Arial"/>
                <w:sz w:val="22"/>
                <w:szCs w:val="22"/>
                <w:lang w:eastAsia="en-US"/>
              </w:rPr>
              <w:t>24 V</w:t>
            </w:r>
            <w:r w:rsidR="002319F5">
              <w:rPr>
                <w:rFonts w:ascii="Arial" w:eastAsia="Calibri" w:hAnsi="Arial" w:cs="Arial"/>
                <w:sz w:val="22"/>
                <w:szCs w:val="22"/>
                <w:lang w:eastAsia="en-US"/>
              </w:rPr>
              <w:t xml:space="preserve"> </w:t>
            </w:r>
            <w:r>
              <w:rPr>
                <w:rFonts w:ascii="Arial" w:eastAsia="Calibri" w:hAnsi="Arial" w:cs="Arial"/>
                <w:sz w:val="22"/>
                <w:szCs w:val="22"/>
                <w:lang w:eastAsia="en-US"/>
              </w:rPr>
              <w:t>DC</w:t>
            </w:r>
            <w:r w:rsidR="005366CB" w:rsidRPr="005366CB">
              <w:rPr>
                <w:rFonts w:ascii="Arial" w:eastAsia="Calibri" w:hAnsi="Arial" w:cs="Arial"/>
                <w:sz w:val="22"/>
                <w:szCs w:val="22"/>
                <w:lang w:eastAsia="en-US"/>
              </w:rPr>
              <w:t xml:space="preserve"> </w:t>
            </w:r>
          </w:p>
          <w:p w14:paraId="4FD8ACD3"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r w:rsidR="005366CB" w:rsidRPr="005366CB" w14:paraId="441EE2B5" w14:textId="77777777">
        <w:tc>
          <w:tcPr>
            <w:tcW w:w="2235" w:type="dxa"/>
          </w:tcPr>
          <w:p w14:paraId="120122A0" w14:textId="77777777" w:rsidR="005366CB" w:rsidRPr="005366CB" w:rsidRDefault="005366CB" w:rsidP="005366CB">
            <w:pPr>
              <w:rPr>
                <w:rFonts w:ascii="Arial" w:eastAsia="Calibri" w:hAnsi="Arial" w:cs="Arial"/>
                <w:sz w:val="22"/>
                <w:szCs w:val="22"/>
                <w:lang w:eastAsia="en-US"/>
              </w:rPr>
            </w:pPr>
          </w:p>
        </w:tc>
        <w:tc>
          <w:tcPr>
            <w:tcW w:w="6662" w:type="dxa"/>
          </w:tcPr>
          <w:p w14:paraId="509A2233"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486E217E" w14:textId="77777777">
        <w:tc>
          <w:tcPr>
            <w:tcW w:w="2235" w:type="dxa"/>
          </w:tcPr>
          <w:p w14:paraId="6FEC0DF9"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PI (</w:t>
            </w:r>
            <w:proofErr w:type="spellStart"/>
            <w:r w:rsidRPr="005366CB">
              <w:rPr>
                <w:rFonts w:ascii="Arial" w:eastAsia="Calibri" w:hAnsi="Arial" w:cs="Arial"/>
                <w:sz w:val="22"/>
                <w:szCs w:val="22"/>
                <w:lang w:eastAsia="en-US"/>
              </w:rPr>
              <w:t>pulse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4DE0E997" w14:textId="77777777" w:rsidR="005366CB" w:rsidRPr="005366CB" w:rsidRDefault="005366CB" w:rsidP="008F4B49">
            <w:pPr>
              <w:numPr>
                <w:ilvl w:val="0"/>
                <w:numId w:val="73"/>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wejścia impulsowe 0…10 000 </w:t>
            </w:r>
            <w:proofErr w:type="spellStart"/>
            <w:r w:rsidRPr="005366CB">
              <w:rPr>
                <w:rFonts w:ascii="Arial" w:eastAsia="Calibri" w:hAnsi="Arial" w:cs="Arial"/>
                <w:sz w:val="22"/>
                <w:szCs w:val="22"/>
                <w:lang w:eastAsia="en-US"/>
              </w:rPr>
              <w:t>H</w:t>
            </w:r>
            <w:r w:rsidR="008F4B49">
              <w:rPr>
                <w:rFonts w:ascii="Arial" w:eastAsia="Calibri" w:hAnsi="Arial" w:cs="Arial"/>
                <w:sz w:val="22"/>
                <w:szCs w:val="22"/>
                <w:lang w:eastAsia="en-US"/>
              </w:rPr>
              <w:t>z</w:t>
            </w:r>
            <w:proofErr w:type="spellEnd"/>
          </w:p>
        </w:tc>
      </w:tr>
    </w:tbl>
    <w:p w14:paraId="4407BE3B" w14:textId="77777777" w:rsidR="0093195F" w:rsidRDefault="0093195F" w:rsidP="00FB1C61">
      <w:pPr>
        <w:autoSpaceDE w:val="0"/>
        <w:autoSpaceDN w:val="0"/>
        <w:adjustRightInd w:val="0"/>
        <w:jc w:val="both"/>
        <w:rPr>
          <w:rFonts w:ascii="Arial" w:eastAsia="Calibri" w:hAnsi="Arial" w:cs="Arial"/>
          <w:sz w:val="22"/>
          <w:szCs w:val="22"/>
          <w:lang w:eastAsia="en-US"/>
        </w:rPr>
      </w:pPr>
    </w:p>
    <w:p w14:paraId="7819C70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Nie należy stosować modułów z mieszanymi typami sygnałów, poza szczególnie uzasadnionymi technicznie lub ekonomicznie przypadkami.</w:t>
      </w:r>
    </w:p>
    <w:p w14:paraId="0FF46EF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F50FDE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redundantne nie mogą być podłączone do tych samych modułów.</w:t>
      </w:r>
    </w:p>
    <w:p w14:paraId="51284A8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11C0C45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Sygnały powinny być przyporządkowane do modułów na zasadzie segregacji wg realizowania tych samych funkcji lub obsługi wspólnego fragmentu instalacji.</w:t>
      </w:r>
    </w:p>
    <w:p w14:paraId="2B38EB2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Przy doborze konfiguracji należy zapewnić przynajmniej 15% wolnych wejść/wyjść dla każdego rodzaju sygnału. Nadmiarowe kanały powinny być okablowane do zacisków wyjściowych z szafy i w pełni wyposażone (np. w urządzenia takie jak separatory Ex, itp.).</w:t>
      </w:r>
    </w:p>
    <w:p w14:paraId="41A26E8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F76AA0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minimum 20% wolnego miejsca w szafach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na ewentualną rozbudowę.</w:t>
      </w:r>
    </w:p>
    <w:p w14:paraId="566498F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C4E1DB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Wymagane jest zagwarantowanie odpowiedniego zapasu mocy zasilaczy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umożliwiającej obsłużenie w pełni wyposażonej szafy (po zainstalowaniu w rezerwowej przestrzeni dodatkowych modułów, przekaźników, itp.).</w:t>
      </w:r>
    </w:p>
    <w:p w14:paraId="0BD5EBD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8C5572C" w14:textId="77777777"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5366CB" w:rsidRPr="005366CB">
        <w:rPr>
          <w:rFonts w:ascii="Arial" w:eastAsia="Calibri" w:hAnsi="Arial" w:cs="Arial"/>
          <w:sz w:val="22"/>
          <w:szCs w:val="22"/>
          <w:lang w:eastAsia="en-US"/>
        </w:rPr>
        <w:t xml:space="preserve">zobowiązany jest do przedstawienia deklaracji ze strony producenta </w:t>
      </w:r>
      <w:r w:rsidR="003977DE">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iż oferowany produkt będzie objęty wsparciem technicznym oraz dostępne będą części zamienne przez okres co najmniej 5 lat od daty podpisania protokołu przekazania.</w:t>
      </w:r>
    </w:p>
    <w:p w14:paraId="35ADF21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D2C9A7E" w14:textId="77777777" w:rsidR="005366CB" w:rsidRPr="00857CF0" w:rsidRDefault="005366CB" w:rsidP="00340186">
      <w:pPr>
        <w:pStyle w:val="Nagwek1"/>
        <w:numPr>
          <w:ilvl w:val="1"/>
          <w:numId w:val="1"/>
        </w:numPr>
        <w:tabs>
          <w:tab w:val="clear" w:pos="792"/>
          <w:tab w:val="num" w:pos="567"/>
        </w:tabs>
        <w:ind w:left="567" w:hanging="567"/>
      </w:pPr>
      <w:bookmarkStart w:id="113" w:name="_Toc475077850"/>
      <w:r w:rsidRPr="00857CF0">
        <w:t>Wymagania wobec elementów programowych</w:t>
      </w:r>
      <w:bookmarkEnd w:id="113"/>
    </w:p>
    <w:p w14:paraId="632FBA93"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39157B5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Aplikacje </w:t>
      </w:r>
      <w:r w:rsidR="003977DE" w:rsidRPr="003977DE">
        <w:rPr>
          <w:rFonts w:ascii="Arial" w:eastAsia="Calibri" w:hAnsi="Arial" w:cs="Arial"/>
          <w:sz w:val="22"/>
          <w:szCs w:val="22"/>
          <w:lang w:eastAsia="en-US"/>
        </w:rPr>
        <w:t>s</w:t>
      </w:r>
      <w:r w:rsidRPr="003977DE">
        <w:rPr>
          <w:rFonts w:ascii="Arial" w:eastAsia="Calibri" w:hAnsi="Arial" w:cs="Arial"/>
          <w:sz w:val="22"/>
          <w:szCs w:val="22"/>
          <w:lang w:eastAsia="en-US"/>
        </w:rPr>
        <w:t xml:space="preserve">terowników </w:t>
      </w:r>
      <w:r w:rsidRPr="003977DE">
        <w:rPr>
          <w:rFonts w:ascii="Arial" w:eastAsia="Calibri" w:hAnsi="Arial" w:cs="Arial"/>
          <w:iCs/>
          <w:sz w:val="22"/>
          <w:szCs w:val="22"/>
          <w:lang w:eastAsia="en-US"/>
        </w:rPr>
        <w:t xml:space="preserve">PLC </w:t>
      </w:r>
      <w:r w:rsidRPr="003977DE">
        <w:rPr>
          <w:rFonts w:ascii="Arial" w:eastAsia="Calibri" w:hAnsi="Arial" w:cs="Arial"/>
          <w:sz w:val="22"/>
          <w:szCs w:val="22"/>
          <w:lang w:eastAsia="en-US"/>
        </w:rPr>
        <w:t>muszą być</w:t>
      </w:r>
      <w:r w:rsidRPr="005366CB">
        <w:rPr>
          <w:rFonts w:ascii="Arial" w:eastAsia="Calibri" w:hAnsi="Arial" w:cs="Arial"/>
          <w:sz w:val="22"/>
          <w:szCs w:val="22"/>
          <w:lang w:eastAsia="en-US"/>
        </w:rPr>
        <w:t xml:space="preserve"> wykonane w jednym z poniższych języków programowania, zgodnych z </w:t>
      </w:r>
      <w:r w:rsidR="00E00A75">
        <w:rPr>
          <w:rFonts w:ascii="Arial" w:eastAsia="Calibri" w:hAnsi="Arial" w:cs="Arial"/>
          <w:sz w:val="22"/>
          <w:szCs w:val="22"/>
          <w:lang w:eastAsia="en-US"/>
        </w:rPr>
        <w:t>PN-EN</w:t>
      </w:r>
      <w:r w:rsidRPr="005366CB">
        <w:rPr>
          <w:rFonts w:ascii="Arial" w:eastAsia="Calibri" w:hAnsi="Arial" w:cs="Arial"/>
          <w:sz w:val="22"/>
          <w:szCs w:val="22"/>
          <w:lang w:eastAsia="en-US"/>
        </w:rPr>
        <w:t xml:space="preserve"> 61131-3:</w:t>
      </w:r>
    </w:p>
    <w:p w14:paraId="0829553B"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bloków funkcjonalnych (FBD - </w:t>
      </w:r>
      <w:proofErr w:type="spellStart"/>
      <w:r w:rsidRPr="005366CB">
        <w:rPr>
          <w:rFonts w:ascii="Arial" w:eastAsia="Calibri" w:hAnsi="Arial" w:cs="Arial"/>
          <w:sz w:val="22"/>
          <w:szCs w:val="22"/>
          <w:lang w:eastAsia="en-US"/>
        </w:rPr>
        <w:t>functional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block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diagrams</w:t>
      </w:r>
      <w:proofErr w:type="spellEnd"/>
      <w:r w:rsidRPr="005366CB">
        <w:rPr>
          <w:rFonts w:ascii="Arial" w:eastAsia="Calibri" w:hAnsi="Arial" w:cs="Arial"/>
          <w:sz w:val="22"/>
          <w:szCs w:val="22"/>
          <w:lang w:eastAsia="en-US"/>
        </w:rPr>
        <w:t>),</w:t>
      </w:r>
    </w:p>
    <w:p w14:paraId="34B77ABF" w14:textId="77777777" w:rsidR="005366CB" w:rsidRPr="005366CB" w:rsidRDefault="00F05079" w:rsidP="00FB1C61">
      <w:pPr>
        <w:numPr>
          <w:ilvl w:val="0"/>
          <w:numId w:val="73"/>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schemat drabinkowy (L</w:t>
      </w:r>
      <w:r w:rsidR="005366CB" w:rsidRPr="005366CB">
        <w:rPr>
          <w:rFonts w:ascii="Arial" w:eastAsia="Calibri" w:hAnsi="Arial" w:cs="Arial"/>
          <w:sz w:val="22"/>
          <w:szCs w:val="22"/>
          <w:lang w:eastAsia="en-US"/>
        </w:rPr>
        <w:t xml:space="preserve">D - </w:t>
      </w:r>
      <w:proofErr w:type="spellStart"/>
      <w:r w:rsidR="005366CB" w:rsidRPr="005366CB">
        <w:rPr>
          <w:rFonts w:ascii="Arial" w:eastAsia="Calibri" w:hAnsi="Arial" w:cs="Arial"/>
          <w:sz w:val="22"/>
          <w:szCs w:val="22"/>
          <w:lang w:eastAsia="en-US"/>
        </w:rPr>
        <w:t>ladder</w:t>
      </w:r>
      <w:proofErr w:type="spellEnd"/>
      <w:r w:rsidR="005366CB" w:rsidRPr="005366CB">
        <w:rPr>
          <w:rFonts w:ascii="Arial" w:eastAsia="Calibri" w:hAnsi="Arial" w:cs="Arial"/>
          <w:sz w:val="22"/>
          <w:szCs w:val="22"/>
          <w:lang w:eastAsia="en-US"/>
        </w:rPr>
        <w:t xml:space="preserve"> diagram),</w:t>
      </w:r>
    </w:p>
    <w:p w14:paraId="7DECC1B5" w14:textId="77777777" w:rsidR="005366CB" w:rsidRPr="005366CB" w:rsidRDefault="005366CB" w:rsidP="00FB1C61">
      <w:pPr>
        <w:numPr>
          <w:ilvl w:val="0"/>
          <w:numId w:val="73"/>
        </w:numPr>
        <w:autoSpaceDE w:val="0"/>
        <w:autoSpaceDN w:val="0"/>
        <w:adjustRightInd w:val="0"/>
        <w:contextualSpacing/>
        <w:jc w:val="both"/>
        <w:rPr>
          <w:rFonts w:ascii="Arial" w:eastAsia="Calibri" w:hAnsi="Arial" w:cs="Arial"/>
          <w:sz w:val="22"/>
          <w:szCs w:val="22"/>
          <w:lang w:val="en-GB" w:eastAsia="en-US"/>
        </w:rPr>
      </w:pPr>
      <w:proofErr w:type="spellStart"/>
      <w:r w:rsidRPr="005366CB">
        <w:rPr>
          <w:rFonts w:ascii="Arial" w:eastAsia="Calibri" w:hAnsi="Arial" w:cs="Arial"/>
          <w:sz w:val="22"/>
          <w:szCs w:val="22"/>
          <w:lang w:val="en-GB" w:eastAsia="en-US"/>
        </w:rPr>
        <w:t>schemat</w:t>
      </w:r>
      <w:proofErr w:type="spellEnd"/>
      <w:r w:rsidRPr="005366CB">
        <w:rPr>
          <w:rFonts w:ascii="Arial" w:eastAsia="Calibri" w:hAnsi="Arial" w:cs="Arial"/>
          <w:sz w:val="22"/>
          <w:szCs w:val="22"/>
          <w:lang w:val="en-GB" w:eastAsia="en-US"/>
        </w:rPr>
        <w:t xml:space="preserve"> </w:t>
      </w:r>
      <w:proofErr w:type="spellStart"/>
      <w:r w:rsidRPr="005366CB">
        <w:rPr>
          <w:rFonts w:ascii="Arial" w:eastAsia="Calibri" w:hAnsi="Arial" w:cs="Arial"/>
          <w:sz w:val="22"/>
          <w:szCs w:val="22"/>
          <w:lang w:val="en-GB" w:eastAsia="en-US"/>
        </w:rPr>
        <w:t>bloków</w:t>
      </w:r>
      <w:proofErr w:type="spellEnd"/>
      <w:r w:rsidRPr="005366CB">
        <w:rPr>
          <w:rFonts w:ascii="Arial" w:eastAsia="Calibri" w:hAnsi="Arial" w:cs="Arial"/>
          <w:sz w:val="22"/>
          <w:szCs w:val="22"/>
          <w:lang w:val="en-GB" w:eastAsia="en-US"/>
        </w:rPr>
        <w:t xml:space="preserve"> </w:t>
      </w:r>
      <w:proofErr w:type="spellStart"/>
      <w:r w:rsidRPr="005366CB">
        <w:rPr>
          <w:rFonts w:ascii="Arial" w:eastAsia="Calibri" w:hAnsi="Arial" w:cs="Arial"/>
          <w:sz w:val="22"/>
          <w:szCs w:val="22"/>
          <w:lang w:val="en-GB" w:eastAsia="en-US"/>
        </w:rPr>
        <w:t>sekwencyjnych</w:t>
      </w:r>
      <w:proofErr w:type="spellEnd"/>
      <w:r w:rsidRPr="005366CB">
        <w:rPr>
          <w:rFonts w:ascii="Arial" w:eastAsia="Calibri" w:hAnsi="Arial" w:cs="Arial"/>
          <w:sz w:val="22"/>
          <w:szCs w:val="22"/>
          <w:lang w:val="en-GB" w:eastAsia="en-US"/>
        </w:rPr>
        <w:t xml:space="preserve"> (SFC – sequential function chart).</w:t>
      </w:r>
    </w:p>
    <w:p w14:paraId="7ED0322A" w14:textId="77777777" w:rsidR="005366CB" w:rsidRPr="005366CB" w:rsidRDefault="005366CB" w:rsidP="00FB1C61">
      <w:pPr>
        <w:autoSpaceDE w:val="0"/>
        <w:autoSpaceDN w:val="0"/>
        <w:adjustRightInd w:val="0"/>
        <w:contextualSpacing/>
        <w:jc w:val="both"/>
        <w:rPr>
          <w:rFonts w:ascii="Arial" w:eastAsia="Calibri" w:hAnsi="Arial" w:cs="Arial"/>
          <w:sz w:val="22"/>
          <w:szCs w:val="22"/>
          <w:lang w:val="en-GB" w:eastAsia="en-US"/>
        </w:rPr>
      </w:pPr>
    </w:p>
    <w:p w14:paraId="1421676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Warunkiem odbioru aplikacji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jest przekazanie pełnej wersji programu, zawierającej listy zmiennych oraz szczegółowe opisy i komentarze w języku polskim lub angielskim. Przekazana kopia musi być aktualna, zgodna z przetestowanym programem znajdującym się w pamięci sterownika.</w:t>
      </w:r>
    </w:p>
    <w:p w14:paraId="608799E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Wszystkim sygnałom wejść/wyjść w kodzie programu muszą być przypisane symbole, zgodne z oznaczeniami punktów pomiarowych w dokumentacji.</w:t>
      </w:r>
    </w:p>
    <w:p w14:paraId="4D2900F3" w14:textId="77777777" w:rsidR="005366CB" w:rsidRPr="005366CB" w:rsidRDefault="005366CB" w:rsidP="00FB1C61">
      <w:pPr>
        <w:autoSpaceDE w:val="0"/>
        <w:autoSpaceDN w:val="0"/>
        <w:adjustRightInd w:val="0"/>
        <w:rPr>
          <w:rFonts w:ascii="Arial" w:eastAsia="Calibri" w:hAnsi="Arial" w:cs="Arial"/>
          <w:sz w:val="22"/>
          <w:szCs w:val="22"/>
          <w:lang w:eastAsia="en-US"/>
        </w:rPr>
      </w:pPr>
    </w:p>
    <w:p w14:paraId="39163AA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Struktura programu musi być logiczna, umoż</w:t>
      </w:r>
      <w:r w:rsidR="003977DE">
        <w:rPr>
          <w:rFonts w:ascii="Arial" w:eastAsia="Calibri" w:hAnsi="Arial" w:cs="Arial"/>
          <w:sz w:val="22"/>
          <w:szCs w:val="22"/>
          <w:lang w:eastAsia="en-US"/>
        </w:rPr>
        <w:t>liwiająca analizę kodu. Kontraktor</w:t>
      </w:r>
      <w:r w:rsidRPr="005366CB">
        <w:rPr>
          <w:rFonts w:ascii="Arial" w:eastAsia="Calibri" w:hAnsi="Arial" w:cs="Arial"/>
          <w:sz w:val="22"/>
          <w:szCs w:val="22"/>
          <w:lang w:eastAsia="en-US"/>
        </w:rPr>
        <w:t xml:space="preserve"> jest zobowiązany do wykorzystywania mechanizmów skracających kod programu, takich jak bloki funkcyjne. Program musi umożliwiać edycję kodu źródłowego oraz jego zmiany.</w:t>
      </w:r>
    </w:p>
    <w:p w14:paraId="24D5D4D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A541035"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Kupujący musi mieć dostęp do zawartości wszystkich bloków programu (nie dotyczy standardowych bloków stworzonych przez producenta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PLC lub oprogramowania narzędziowego). W przypadku zabezpieczenia pamięci sterownika lub bloków programu hasłami,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jest zobowiązany do przekazania tych haseł </w:t>
      </w:r>
      <w:r w:rsidRPr="005366CB">
        <w:rPr>
          <w:rFonts w:ascii="Arial" w:eastAsia="Calibri" w:hAnsi="Arial" w:cs="Arial"/>
          <w:iCs/>
          <w:sz w:val="22"/>
          <w:szCs w:val="22"/>
          <w:lang w:eastAsia="en-US"/>
        </w:rPr>
        <w:t>Kupującemu</w:t>
      </w:r>
      <w:r w:rsidRPr="005366CB">
        <w:rPr>
          <w:rFonts w:ascii="Arial" w:eastAsia="Calibri" w:hAnsi="Arial" w:cs="Arial"/>
          <w:sz w:val="22"/>
          <w:szCs w:val="22"/>
          <w:lang w:eastAsia="en-US"/>
        </w:rPr>
        <w:t>.</w:t>
      </w:r>
    </w:p>
    <w:p w14:paraId="45FE86A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07FFCB2" w14:textId="77777777" w:rsidR="002500F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narzędziowe, wykorzystane do wykonania programu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 xml:space="preserve">terownika </w:t>
      </w:r>
      <w:r w:rsidRPr="005366CB">
        <w:rPr>
          <w:rFonts w:ascii="Arial" w:eastAsia="Calibri" w:hAnsi="Arial" w:cs="Arial"/>
          <w:iCs/>
          <w:sz w:val="22"/>
          <w:szCs w:val="22"/>
          <w:lang w:eastAsia="en-US"/>
        </w:rPr>
        <w:t>PLC</w:t>
      </w:r>
      <w:r w:rsidRPr="005366CB">
        <w:rPr>
          <w:rFonts w:ascii="Arial" w:eastAsia="Calibri" w:hAnsi="Arial" w:cs="Arial"/>
          <w:sz w:val="22"/>
          <w:szCs w:val="22"/>
          <w:lang w:eastAsia="en-US"/>
        </w:rPr>
        <w:t>, musi być jego najnowszą wersją.</w:t>
      </w:r>
    </w:p>
    <w:p w14:paraId="590E1E9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danych (komunikacji) z innymi systemami </w:t>
      </w:r>
      <w:r w:rsidR="003977DE">
        <w:rPr>
          <w:rFonts w:ascii="Arial" w:eastAsia="Calibri" w:hAnsi="Arial" w:cs="Arial"/>
          <w:iCs/>
          <w:sz w:val="22"/>
          <w:szCs w:val="22"/>
          <w:lang w:eastAsia="en-US"/>
        </w:rPr>
        <w:t>Kontraktor</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jest zobowiązany do dostarczenia listy wymienianych sygnałów zawierającej następujące informacje:</w:t>
      </w:r>
    </w:p>
    <w:p w14:paraId="0DB77BB8"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oznaczenie sygnału/zmiennej,</w:t>
      </w:r>
    </w:p>
    <w:p w14:paraId="5311E98E"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deskryptor sygnału/zmiennej,</w:t>
      </w:r>
    </w:p>
    <w:p w14:paraId="7139D0C3"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typ, długość,</w:t>
      </w:r>
    </w:p>
    <w:p w14:paraId="520AC36C"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adres,</w:t>
      </w:r>
    </w:p>
    <w:p w14:paraId="01F7E65F"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nastawy alarmowe LL/L/H/HH,</w:t>
      </w:r>
    </w:p>
    <w:p w14:paraId="1E4D7FB7" w14:textId="77777777" w:rsidR="005366CB" w:rsidRPr="005366CB" w:rsidRDefault="005366CB" w:rsidP="00FB1C61">
      <w:pPr>
        <w:numPr>
          <w:ilvl w:val="0"/>
          <w:numId w:val="77"/>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zakres pomiarowy oraz jednostka inżynierska.</w:t>
      </w:r>
    </w:p>
    <w:p w14:paraId="1E29419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2FC6DC02" w14:textId="77777777" w:rsidR="005366CB" w:rsidRPr="005366CB" w:rsidRDefault="002500F8"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3977DE">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w:t>
      </w:r>
      <w:r w:rsidR="005366CB" w:rsidRPr="005366CB">
        <w:rPr>
          <w:rFonts w:ascii="Arial" w:eastAsia="Calibri" w:hAnsi="Arial" w:cs="Arial"/>
          <w:iCs/>
          <w:sz w:val="22"/>
          <w:szCs w:val="22"/>
          <w:lang w:eastAsia="en-US"/>
        </w:rPr>
        <w:t xml:space="preserve">PLC </w:t>
      </w:r>
      <w:r w:rsidR="005366CB" w:rsidRPr="005366CB">
        <w:rPr>
          <w:rFonts w:ascii="Arial" w:eastAsia="Calibri" w:hAnsi="Arial" w:cs="Arial"/>
          <w:sz w:val="22"/>
          <w:szCs w:val="22"/>
          <w:lang w:eastAsia="en-US"/>
        </w:rPr>
        <w:t>jest zobowiązany do dostarczenia oprogramowania narzędziowego, pozwalającego na:</w:t>
      </w:r>
    </w:p>
    <w:p w14:paraId="7AF30680"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Pr="005366CB">
        <w:rPr>
          <w:rFonts w:ascii="Arial" w:eastAsia="Calibri" w:hAnsi="Arial" w:cs="Arial"/>
          <w:sz w:val="22"/>
          <w:szCs w:val="22"/>
          <w:lang w:eastAsia="en-US"/>
        </w:rPr>
        <w:br/>
        <w:t xml:space="preserve">z </w:t>
      </w:r>
      <w:r w:rsidR="00E00A75">
        <w:rPr>
          <w:rFonts w:ascii="Arial" w:eastAsia="Calibri" w:hAnsi="Arial" w:cs="Arial"/>
          <w:sz w:val="22"/>
          <w:szCs w:val="22"/>
          <w:lang w:eastAsia="en-US"/>
        </w:rPr>
        <w:t xml:space="preserve">PN-EN </w:t>
      </w:r>
      <w:r w:rsidRPr="005366CB">
        <w:rPr>
          <w:rFonts w:ascii="Arial" w:eastAsia="Calibri" w:hAnsi="Arial" w:cs="Arial"/>
          <w:sz w:val="22"/>
          <w:szCs w:val="22"/>
          <w:lang w:eastAsia="en-US"/>
        </w:rPr>
        <w:t>61131-3,</w:t>
      </w:r>
    </w:p>
    <w:p w14:paraId="584D4B2B"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14:paraId="28499567"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14:paraId="29F54FA9"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14:paraId="42FDC58F" w14:textId="77777777" w:rsidR="005366CB" w:rsidRPr="005366CB" w:rsidRDefault="005366CB" w:rsidP="00FB1C61">
      <w:pPr>
        <w:numPr>
          <w:ilvl w:val="0"/>
          <w:numId w:val="9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w:t>
      </w:r>
      <w:proofErr w:type="spellStart"/>
      <w:r w:rsidRPr="005366CB">
        <w:rPr>
          <w:rFonts w:ascii="Arial" w:eastAsia="Calibri" w:hAnsi="Arial" w:cs="Arial"/>
          <w:sz w:val="22"/>
          <w:szCs w:val="22"/>
          <w:lang w:eastAsia="en-US"/>
        </w:rPr>
        <w:t>upload</w:t>
      </w:r>
      <w:proofErr w:type="spellEnd"/>
      <w:r w:rsidRPr="005366CB">
        <w:rPr>
          <w:rFonts w:ascii="Arial" w:eastAsia="Calibri" w:hAnsi="Arial" w:cs="Arial"/>
          <w:sz w:val="22"/>
          <w:szCs w:val="22"/>
          <w:lang w:eastAsia="en-US"/>
        </w:rPr>
        <w:t>) w celu wykonania kopii bezpieczeństwa.</w:t>
      </w:r>
    </w:p>
    <w:p w14:paraId="1C90DD8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C8EA6E7" w14:textId="77777777" w:rsidR="005366CB" w:rsidRPr="005366CB" w:rsidRDefault="005366CB" w:rsidP="00E85E82">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zawierać wszystkie biblioteki niezbędne do obsługi dostarczonej</w:t>
      </w:r>
      <w:r w:rsidR="00E85E82">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konfiguracji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Wraz z oprogramowaniem należy dostarczyć licencje wymagane do jego legalnego użytkowania.</w:t>
      </w:r>
    </w:p>
    <w:p w14:paraId="07A5F49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4A50453" w14:textId="77777777" w:rsidR="005366CB" w:rsidRPr="00857CF0" w:rsidRDefault="005366CB" w:rsidP="00340186">
      <w:pPr>
        <w:pStyle w:val="Nagwek1"/>
        <w:numPr>
          <w:ilvl w:val="1"/>
          <w:numId w:val="1"/>
        </w:numPr>
        <w:tabs>
          <w:tab w:val="clear" w:pos="792"/>
          <w:tab w:val="num" w:pos="567"/>
        </w:tabs>
        <w:ind w:left="567" w:hanging="567"/>
      </w:pPr>
      <w:bookmarkStart w:id="114" w:name="_Toc475077851"/>
      <w:r w:rsidRPr="00857CF0">
        <w:t>Synchronizacja czasu</w:t>
      </w:r>
      <w:bookmarkEnd w:id="114"/>
    </w:p>
    <w:p w14:paraId="49A391DC"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231F771F"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zapewnić możliwość synchronizacji czasu dla </w:t>
      </w:r>
      <w:r>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terownika PLC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z wiarygodnym źródłem czasu.</w:t>
      </w:r>
    </w:p>
    <w:p w14:paraId="09299DB5" w14:textId="77777777" w:rsidR="005366CB" w:rsidRPr="005366CB" w:rsidRDefault="005366CB" w:rsidP="00FB1C61">
      <w:pPr>
        <w:autoSpaceDE w:val="0"/>
        <w:autoSpaceDN w:val="0"/>
        <w:adjustRightInd w:val="0"/>
        <w:contextualSpacing/>
        <w:rPr>
          <w:rFonts w:ascii="Arial" w:eastAsia="Calibri" w:hAnsi="Arial" w:cs="Arial"/>
          <w:b/>
          <w:bCs/>
          <w:sz w:val="22"/>
          <w:szCs w:val="22"/>
          <w:lang w:eastAsia="en-US"/>
        </w:rPr>
      </w:pPr>
    </w:p>
    <w:p w14:paraId="1C93DA22" w14:textId="77777777" w:rsidR="005366CB" w:rsidRPr="00857CF0" w:rsidRDefault="005366CB" w:rsidP="00340186">
      <w:pPr>
        <w:pStyle w:val="Nagwek1"/>
        <w:numPr>
          <w:ilvl w:val="1"/>
          <w:numId w:val="1"/>
        </w:numPr>
        <w:tabs>
          <w:tab w:val="clear" w:pos="792"/>
          <w:tab w:val="num" w:pos="567"/>
        </w:tabs>
        <w:ind w:left="567" w:hanging="567"/>
      </w:pPr>
      <w:bookmarkStart w:id="115" w:name="_Toc475077852"/>
      <w:r w:rsidRPr="00857CF0">
        <w:t>Redundancja i bezprzerwowa praca</w:t>
      </w:r>
      <w:bookmarkEnd w:id="115"/>
    </w:p>
    <w:p w14:paraId="6F2418B9"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56D5714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Sterowniki PLC muszą posiadać zaimplementowaną redundancję na poziomie:</w:t>
      </w:r>
    </w:p>
    <w:p w14:paraId="5566DB26" w14:textId="77777777" w:rsidR="005366CB" w:rsidRP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CPU sterownika,</w:t>
      </w:r>
    </w:p>
    <w:p w14:paraId="65F22967" w14:textId="77777777" w:rsidR="005366CB" w:rsidRDefault="005366CB" w:rsidP="00FB1C61">
      <w:pPr>
        <w:numPr>
          <w:ilvl w:val="0"/>
          <w:numId w:val="9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komunikacji ze sterownikami/systemami zabezpieczeń (odstępstwo dopuszczalne po akceptacji Kupującego).</w:t>
      </w:r>
    </w:p>
    <w:p w14:paraId="162B4424" w14:textId="77777777" w:rsidR="00744882" w:rsidRPr="005366CB" w:rsidRDefault="00744882" w:rsidP="00744882">
      <w:pPr>
        <w:autoSpaceDE w:val="0"/>
        <w:autoSpaceDN w:val="0"/>
        <w:adjustRightInd w:val="0"/>
        <w:ind w:left="720"/>
        <w:contextualSpacing/>
        <w:jc w:val="both"/>
        <w:rPr>
          <w:rFonts w:ascii="Arial" w:eastAsia="Calibri" w:hAnsi="Arial" w:cs="Arial"/>
          <w:sz w:val="22"/>
          <w:szCs w:val="22"/>
          <w:lang w:eastAsia="en-US"/>
        </w:rPr>
      </w:pPr>
    </w:p>
    <w:p w14:paraId="14E1C5E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zastosowania </w:t>
      </w:r>
      <w:r w:rsidR="003977DE">
        <w:rPr>
          <w:rFonts w:ascii="Arial" w:eastAsia="Calibri" w:hAnsi="Arial" w:cs="Arial"/>
          <w:sz w:val="22"/>
          <w:szCs w:val="22"/>
          <w:lang w:eastAsia="en-US"/>
        </w:rPr>
        <w:t>s</w:t>
      </w:r>
      <w:r w:rsidRPr="005366CB">
        <w:rPr>
          <w:rFonts w:ascii="Arial" w:eastAsia="Calibri" w:hAnsi="Arial" w:cs="Arial"/>
          <w:sz w:val="22"/>
          <w:szCs w:val="22"/>
          <w:lang w:eastAsia="en-US"/>
        </w:rPr>
        <w:t>terownika PLC obsługującego obwody krytyczne z punktu widzenia procesu technologicznego (określone w projekcie technicznym) należy stosować redundancję na poziomie:</w:t>
      </w:r>
    </w:p>
    <w:p w14:paraId="347160C5" w14:textId="77777777"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modułów wejść/wyjść,</w:t>
      </w:r>
    </w:p>
    <w:p w14:paraId="7C9A2E18" w14:textId="77777777" w:rsidR="005366CB" w:rsidRPr="005366CB" w:rsidRDefault="005366CB" w:rsidP="00FB1C61">
      <w:pPr>
        <w:numPr>
          <w:ilvl w:val="0"/>
          <w:numId w:val="98"/>
        </w:numPr>
        <w:autoSpaceDE w:val="0"/>
        <w:autoSpaceDN w:val="0"/>
        <w:adjustRightInd w:val="0"/>
        <w:contextualSpacing/>
        <w:rPr>
          <w:rFonts w:ascii="Arial" w:eastAsia="Calibri" w:hAnsi="Arial" w:cs="Arial"/>
          <w:sz w:val="22"/>
          <w:szCs w:val="22"/>
          <w:lang w:eastAsia="en-US"/>
        </w:rPr>
      </w:pPr>
      <w:r w:rsidRPr="005366CB">
        <w:rPr>
          <w:rFonts w:ascii="Arial" w:eastAsia="Calibri" w:hAnsi="Arial" w:cs="Arial"/>
          <w:sz w:val="22"/>
          <w:szCs w:val="22"/>
          <w:lang w:eastAsia="en-US"/>
        </w:rPr>
        <w:t>zasilaczy (zasilacze muszą być dobrane z takim zapasem, by umożliwić utrzymanie całego systemu podczas pracy na jednym zasilaczu, gdy drugi będzie w awarii).</w:t>
      </w:r>
    </w:p>
    <w:p w14:paraId="41E74854"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0CE90D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w:t>
      </w:r>
      <w:r w:rsidR="003977DE">
        <w:rPr>
          <w:rFonts w:ascii="Arial" w:eastAsia="Calibri" w:hAnsi="Arial" w:cs="Arial"/>
          <w:iCs/>
          <w:sz w:val="22"/>
          <w:szCs w:val="22"/>
          <w:lang w:eastAsia="en-US"/>
        </w:rPr>
        <w:t>st</w:t>
      </w:r>
      <w:r w:rsidRPr="005366CB">
        <w:rPr>
          <w:rFonts w:ascii="Arial" w:eastAsia="Calibri" w:hAnsi="Arial" w:cs="Arial"/>
          <w:iCs/>
          <w:sz w:val="22"/>
          <w:szCs w:val="22"/>
          <w:lang w:eastAsia="en-US"/>
        </w:rPr>
        <w: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musi zapewnić jego bezprzerwową pracę. W przypadku awarii jednego z redundantnych elementów, drugi musi przejąć pracę pierwszego w sposób automatyczny, bez ingerencji operatora.</w:t>
      </w:r>
    </w:p>
    <w:p w14:paraId="6F9839A9" w14:textId="77777777" w:rsidR="00AA41DE" w:rsidRDefault="00AA41DE" w:rsidP="00FB1C61">
      <w:pPr>
        <w:autoSpaceDE w:val="0"/>
        <w:autoSpaceDN w:val="0"/>
        <w:adjustRightInd w:val="0"/>
        <w:jc w:val="both"/>
        <w:rPr>
          <w:rFonts w:ascii="Arial" w:eastAsia="Calibri" w:hAnsi="Arial" w:cs="Arial"/>
          <w:sz w:val="22"/>
          <w:szCs w:val="22"/>
          <w:lang w:eastAsia="en-US"/>
        </w:rPr>
      </w:pPr>
    </w:p>
    <w:p w14:paraId="3DE8FE4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Wymagany poziom redundancji elementów </w:t>
      </w:r>
      <w:r w:rsidR="003977DE">
        <w:rPr>
          <w:rFonts w:ascii="Arial" w:eastAsia="Calibri" w:hAnsi="Arial" w:cs="Arial"/>
          <w:iCs/>
          <w:sz w:val="22"/>
          <w:szCs w:val="22"/>
          <w:lang w:eastAsia="en-US"/>
        </w:rPr>
        <w:t>s</w:t>
      </w:r>
      <w:r w:rsidR="000349C9">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zależy od jego poziomu krytyczności i musi być uzgodniony z Kupującym.</w:t>
      </w:r>
    </w:p>
    <w:p w14:paraId="2E6EF92D"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25A0CF6"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Prace serwisowe oraz wymiana poszczególnych modułów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się odbywać bez konieczności wyłączenia całego systemu.</w:t>
      </w:r>
    </w:p>
    <w:p w14:paraId="03B01C80"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164219F8" w14:textId="77777777" w:rsidR="005366CB" w:rsidRPr="00857CF0" w:rsidRDefault="005366CB" w:rsidP="00340186">
      <w:pPr>
        <w:pStyle w:val="Nagwek1"/>
        <w:numPr>
          <w:ilvl w:val="1"/>
          <w:numId w:val="1"/>
        </w:numPr>
        <w:tabs>
          <w:tab w:val="clear" w:pos="792"/>
          <w:tab w:val="num" w:pos="567"/>
        </w:tabs>
        <w:ind w:left="567" w:hanging="567"/>
      </w:pPr>
      <w:bookmarkStart w:id="116" w:name="_Toc475077853"/>
      <w:r w:rsidRPr="00857CF0">
        <w:t>Gwarancja</w:t>
      </w:r>
      <w:bookmarkEnd w:id="116"/>
    </w:p>
    <w:p w14:paraId="00EAECCE"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4F8B46A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5366CB">
        <w:rPr>
          <w:rFonts w:ascii="Arial" w:eastAsia="Calibri" w:hAnsi="Arial" w:cs="Arial"/>
          <w:sz w:val="22"/>
          <w:szCs w:val="22"/>
          <w:lang w:eastAsia="en-US"/>
        </w:rPr>
        <w:t xml:space="preserve"> okresem gwarancyjnym, na poprawne, zgodne z dokumentacją techniczną funkcjonowanie.</w:t>
      </w:r>
    </w:p>
    <w:p w14:paraId="2D22F1E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30A7F44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Sterownik PLC </w:t>
      </w:r>
      <w:r w:rsidRPr="005366CB">
        <w:rPr>
          <w:rFonts w:ascii="Arial" w:eastAsia="Calibri" w:hAnsi="Arial" w:cs="Arial"/>
          <w:sz w:val="22"/>
          <w:szCs w:val="22"/>
          <w:lang w:eastAsia="en-US"/>
        </w:rPr>
        <w:t xml:space="preserve">musi umożliwiać jego integrację z innymi systemami, sprecyzowanymi przez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36541AB2"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5390E7A5"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usunięcia wszystkich wykrytych wad oraz usterek wdrażanego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 PLC l</w:t>
      </w:r>
      <w:r w:rsidR="005366CB" w:rsidRPr="005366CB">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terownika</w:t>
      </w:r>
      <w:r w:rsidR="005366CB" w:rsidRPr="005366CB">
        <w:rPr>
          <w:rFonts w:ascii="Arial" w:eastAsia="Calibri" w:hAnsi="Arial" w:cs="Arial"/>
          <w:sz w:val="22"/>
          <w:szCs w:val="22"/>
          <w:lang w:eastAsia="en-US"/>
        </w:rPr>
        <w:t>, itp.</w:t>
      </w:r>
    </w:p>
    <w:p w14:paraId="79137BA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7B7AD5C2"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jest zobligowany do przyjmowania zgłoszeń u</w:t>
      </w:r>
      <w:r w:rsidR="005366CB" w:rsidRPr="005366CB">
        <w:rPr>
          <w:rFonts w:ascii="Arial" w:eastAsia="Calibri" w:hAnsi="Arial" w:cs="Arial"/>
          <w:iCs/>
          <w:sz w:val="22"/>
          <w:szCs w:val="22"/>
          <w:lang w:eastAsia="en-US"/>
        </w:rPr>
        <w:t xml:space="preserve">sterek </w:t>
      </w:r>
      <w:r w:rsidR="005366CB" w:rsidRPr="005366CB">
        <w:rPr>
          <w:rFonts w:ascii="Arial" w:eastAsia="Calibri" w:hAnsi="Arial" w:cs="Arial"/>
          <w:sz w:val="22"/>
          <w:szCs w:val="22"/>
          <w:lang w:eastAsia="en-US"/>
        </w:rPr>
        <w:t xml:space="preserve">oraz </w:t>
      </w:r>
      <w:r w:rsidR="005366CB" w:rsidRPr="005366CB">
        <w:rPr>
          <w:rFonts w:ascii="Arial" w:eastAsia="Calibri" w:hAnsi="Arial" w:cs="Arial"/>
          <w:iCs/>
          <w:sz w:val="22"/>
          <w:szCs w:val="22"/>
          <w:lang w:eastAsia="en-US"/>
        </w:rPr>
        <w:t xml:space="preserve">awarii </w:t>
      </w:r>
      <w:r w:rsidR="005366CB" w:rsidRPr="005366CB">
        <w:rPr>
          <w:rFonts w:ascii="Arial" w:eastAsia="Calibri" w:hAnsi="Arial" w:cs="Arial"/>
          <w:sz w:val="22"/>
          <w:szCs w:val="22"/>
          <w:lang w:eastAsia="en-US"/>
        </w:rPr>
        <w:t xml:space="preserve">dotyczących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terowników PLC </w:t>
      </w:r>
      <w:r w:rsidR="005366CB" w:rsidRPr="005366CB">
        <w:rPr>
          <w:rFonts w:ascii="Arial" w:eastAsia="Calibri" w:hAnsi="Arial" w:cs="Arial"/>
          <w:sz w:val="22"/>
          <w:szCs w:val="22"/>
          <w:lang w:eastAsia="en-US"/>
        </w:rPr>
        <w:t>w okresie trwania gwarancji.</w:t>
      </w:r>
    </w:p>
    <w:p w14:paraId="32676080"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2EDCD11"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przypadkach, gdy zakres prac obejmuje dostawy sprzętu informatycznego (serwery, stacje robocze, elementy sieciowe), </w:t>
      </w:r>
      <w:r w:rsidR="003977D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zapewni niezbędnych specjalistów oraz części zamienne i materiały potrzebne do serwisowania oraz usuwania u</w:t>
      </w:r>
      <w:r w:rsidRPr="005366CB">
        <w:rPr>
          <w:rFonts w:ascii="Arial" w:eastAsia="Calibri" w:hAnsi="Arial" w:cs="Arial"/>
          <w:iCs/>
          <w:sz w:val="22"/>
          <w:szCs w:val="22"/>
          <w:lang w:eastAsia="en-US"/>
        </w:rPr>
        <w:t>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Pr="005366CB">
        <w:rPr>
          <w:rFonts w:ascii="Arial" w:eastAsia="Calibri" w:hAnsi="Arial" w:cs="Arial"/>
          <w:sz w:val="22"/>
          <w:szCs w:val="22"/>
          <w:lang w:eastAsia="en-US"/>
        </w:rPr>
        <w:t>tych elementów.</w:t>
      </w:r>
    </w:p>
    <w:p w14:paraId="37E0D25A"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6F2A3FB" w14:textId="77777777" w:rsidR="005366CB" w:rsidRPr="005366CB" w:rsidRDefault="003977DE"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usuwania </w:t>
      </w:r>
      <w:r w:rsidR="000C736A">
        <w:rPr>
          <w:rFonts w:ascii="Arial" w:eastAsia="Calibri" w:hAnsi="Arial" w:cs="Arial"/>
          <w:iCs/>
          <w:sz w:val="22"/>
          <w:szCs w:val="22"/>
          <w:lang w:eastAsia="en-US"/>
        </w:rPr>
        <w:t>u</w:t>
      </w:r>
      <w:r w:rsidR="005366CB" w:rsidRPr="005366CB">
        <w:rPr>
          <w:rFonts w:ascii="Arial" w:eastAsia="Calibri" w:hAnsi="Arial" w:cs="Arial"/>
          <w:iCs/>
          <w:sz w:val="22"/>
          <w:szCs w:val="22"/>
          <w:lang w:eastAsia="en-US"/>
        </w:rPr>
        <w:t>sterek</w:t>
      </w:r>
      <w:r w:rsidR="005366CB" w:rsidRPr="005366CB">
        <w:rPr>
          <w:rFonts w:ascii="Arial" w:eastAsia="Calibri" w:hAnsi="Arial" w:cs="Arial"/>
          <w:sz w:val="22"/>
          <w:szCs w:val="22"/>
          <w:lang w:eastAsia="en-US"/>
        </w:rPr>
        <w:t>/</w:t>
      </w:r>
      <w:r w:rsidR="000C736A">
        <w:rPr>
          <w:rFonts w:ascii="Arial" w:eastAsia="Calibri" w:hAnsi="Arial" w:cs="Arial"/>
          <w:iCs/>
          <w:sz w:val="22"/>
          <w:szCs w:val="22"/>
          <w:lang w:eastAsia="en-US"/>
        </w:rPr>
        <w:t>a</w:t>
      </w:r>
      <w:r w:rsidR="005366CB" w:rsidRPr="005366CB">
        <w:rPr>
          <w:rFonts w:ascii="Arial" w:eastAsia="Calibri" w:hAnsi="Arial" w:cs="Arial"/>
          <w:iCs/>
          <w:sz w:val="22"/>
          <w:szCs w:val="22"/>
          <w:lang w:eastAsia="en-US"/>
        </w:rPr>
        <w:t xml:space="preserve">warii </w:t>
      </w:r>
      <w:r w:rsidR="000C736A">
        <w:rPr>
          <w:rFonts w:ascii="Arial" w:eastAsia="Calibri" w:hAnsi="Arial" w:cs="Arial"/>
          <w:sz w:val="22"/>
          <w:szCs w:val="22"/>
          <w:lang w:eastAsia="en-US"/>
        </w:rPr>
        <w:t xml:space="preserve">wdrażanego rozwiązania </w:t>
      </w:r>
      <w:r w:rsidR="009703E0">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w sprecyzowanym przez </w:t>
      </w:r>
      <w:r w:rsidR="005366CB" w:rsidRPr="005366CB">
        <w:rPr>
          <w:rFonts w:ascii="Arial" w:eastAsia="Calibri" w:hAnsi="Arial" w:cs="Arial"/>
          <w:iCs/>
          <w:sz w:val="22"/>
          <w:szCs w:val="22"/>
          <w:lang w:eastAsia="en-US"/>
        </w:rPr>
        <w:t xml:space="preserve">Kupującego </w:t>
      </w:r>
      <w:r w:rsidR="005366CB" w:rsidRPr="005366CB">
        <w:rPr>
          <w:rFonts w:ascii="Arial" w:eastAsia="Calibri" w:hAnsi="Arial" w:cs="Arial"/>
          <w:sz w:val="22"/>
          <w:szCs w:val="22"/>
          <w:lang w:eastAsia="en-US"/>
        </w:rPr>
        <w:t>na etapie postępowania zakupowego czasie.</w:t>
      </w:r>
    </w:p>
    <w:p w14:paraId="6589B37E"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6EB7C469" w14:textId="77777777" w:rsidR="005366CB" w:rsidRPr="005366CB" w:rsidRDefault="003977DE" w:rsidP="00FB1C61">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zobligowany do wymiany sprzętu lub oprogramowania </w:t>
      </w:r>
      <w:r>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terownika PLC </w:t>
      </w:r>
      <w:r w:rsidR="000C736A">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w przypadku wykrycia </w:t>
      </w:r>
      <w:r w:rsidR="00EF3426">
        <w:rPr>
          <w:rFonts w:ascii="Arial" w:eastAsia="Calibri" w:hAnsi="Arial" w:cs="Arial"/>
          <w:iCs/>
          <w:sz w:val="22"/>
          <w:szCs w:val="22"/>
          <w:lang w:eastAsia="en-US"/>
        </w:rPr>
        <w:t>w</w:t>
      </w:r>
      <w:r w:rsidR="005366CB" w:rsidRPr="005366CB">
        <w:rPr>
          <w:rFonts w:ascii="Arial" w:eastAsia="Calibri" w:hAnsi="Arial" w:cs="Arial"/>
          <w:iCs/>
          <w:sz w:val="22"/>
          <w:szCs w:val="22"/>
          <w:lang w:eastAsia="en-US"/>
        </w:rPr>
        <w:t>ad nieusuwalnych</w:t>
      </w:r>
      <w:r w:rsidR="005366CB" w:rsidRPr="005366CB">
        <w:rPr>
          <w:rFonts w:ascii="Arial" w:eastAsia="Calibri" w:hAnsi="Arial" w:cs="Arial"/>
          <w:sz w:val="22"/>
          <w:szCs w:val="22"/>
          <w:lang w:eastAsia="en-US"/>
        </w:rPr>
        <w:t>.</w:t>
      </w:r>
    </w:p>
    <w:p w14:paraId="1AF6CF9B"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098730A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Okres gwarancji dla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terownika PLC </w:t>
      </w:r>
      <w:r w:rsidRPr="005366CB">
        <w:rPr>
          <w:rFonts w:ascii="Arial" w:eastAsia="Calibri" w:hAnsi="Arial" w:cs="Arial"/>
          <w:sz w:val="22"/>
          <w:szCs w:val="22"/>
          <w:lang w:eastAsia="en-US"/>
        </w:rPr>
        <w:t>będzie liczony od daty podpisania końcowego protokołu odbiorowego.</w:t>
      </w:r>
    </w:p>
    <w:p w14:paraId="2262F547"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p>
    <w:p w14:paraId="49686083" w14:textId="77777777" w:rsidR="00910B98"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wystąpienia </w:t>
      </w:r>
      <w:r w:rsidRPr="005366CB">
        <w:rPr>
          <w:rFonts w:ascii="Arial" w:eastAsia="Calibri" w:hAnsi="Arial" w:cs="Arial"/>
          <w:iCs/>
          <w:sz w:val="22"/>
          <w:szCs w:val="22"/>
          <w:lang w:eastAsia="en-US"/>
        </w:rPr>
        <w:t>usterek</w:t>
      </w:r>
      <w:r w:rsidRPr="005366CB">
        <w:rPr>
          <w:rFonts w:ascii="Arial" w:eastAsia="Calibri" w:hAnsi="Arial" w:cs="Arial"/>
          <w:sz w:val="22"/>
          <w:szCs w:val="22"/>
          <w:lang w:eastAsia="en-US"/>
        </w:rPr>
        <w:t>/a</w:t>
      </w:r>
      <w:r w:rsidRPr="005366CB">
        <w:rPr>
          <w:rFonts w:ascii="Arial" w:eastAsia="Calibri" w:hAnsi="Arial" w:cs="Arial"/>
          <w:iCs/>
          <w:sz w:val="22"/>
          <w:szCs w:val="22"/>
          <w:lang w:eastAsia="en-US"/>
        </w:rPr>
        <w:t xml:space="preserve">warii </w:t>
      </w:r>
      <w:r w:rsidR="003977DE">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sz w:val="22"/>
          <w:szCs w:val="22"/>
          <w:lang w:eastAsia="en-US"/>
        </w:rPr>
        <w:t>, okres gwarancji ulega w</w:t>
      </w:r>
      <w:r w:rsidR="00910B98">
        <w:rPr>
          <w:rFonts w:ascii="Arial" w:eastAsia="Calibri" w:hAnsi="Arial" w:cs="Arial"/>
          <w:sz w:val="22"/>
          <w:szCs w:val="22"/>
          <w:lang w:eastAsia="en-US"/>
        </w:rPr>
        <w:t>ydłużeniu o czas ich usunięcia.</w:t>
      </w:r>
    </w:p>
    <w:p w14:paraId="444B5283"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przypadku wymiany sprzętu bądź oprogramowania </w:t>
      </w:r>
      <w:r w:rsidR="00ED5B0A">
        <w:rPr>
          <w:rFonts w:ascii="Arial" w:eastAsia="Calibri" w:hAnsi="Arial" w:cs="Arial"/>
          <w:iCs/>
          <w:sz w:val="22"/>
          <w:szCs w:val="22"/>
          <w:lang w:eastAsia="en-US"/>
        </w:rPr>
        <w:t>s</w:t>
      </w:r>
      <w:r w:rsidRPr="005366CB">
        <w:rPr>
          <w:rFonts w:ascii="Arial" w:eastAsia="Calibri" w:hAnsi="Arial" w:cs="Arial"/>
          <w:iCs/>
          <w:sz w:val="22"/>
          <w:szCs w:val="22"/>
          <w:lang w:eastAsia="en-US"/>
        </w:rPr>
        <w:t>terownika PLC</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nowe, wolne od wad, okres gwarancji na wymienione elementy będzie liczony ponownie od daty ich wymiany.</w:t>
      </w:r>
    </w:p>
    <w:p w14:paraId="18A94C06" w14:textId="77777777" w:rsidR="00325C56" w:rsidRDefault="00325C56" w:rsidP="00FB1C61">
      <w:pPr>
        <w:jc w:val="both"/>
        <w:rPr>
          <w:rFonts w:ascii="Arial" w:hAnsi="Arial" w:cs="Arial"/>
          <w:sz w:val="22"/>
          <w:szCs w:val="22"/>
        </w:rPr>
      </w:pPr>
    </w:p>
    <w:p w14:paraId="31D65341" w14:textId="77777777" w:rsidR="005057D0" w:rsidRDefault="005057D0" w:rsidP="00FB1C61">
      <w:pPr>
        <w:jc w:val="both"/>
        <w:rPr>
          <w:rFonts w:ascii="Arial" w:hAnsi="Arial" w:cs="Arial"/>
          <w:sz w:val="22"/>
          <w:szCs w:val="22"/>
        </w:rPr>
      </w:pPr>
    </w:p>
    <w:p w14:paraId="0644ACA0" w14:textId="77777777" w:rsidR="005057D0" w:rsidRDefault="005057D0" w:rsidP="00FB1C61">
      <w:pPr>
        <w:jc w:val="both"/>
        <w:rPr>
          <w:rFonts w:ascii="Arial" w:hAnsi="Arial" w:cs="Arial"/>
          <w:sz w:val="22"/>
          <w:szCs w:val="22"/>
        </w:rPr>
      </w:pPr>
    </w:p>
    <w:p w14:paraId="139F1898" w14:textId="77777777" w:rsidR="005057D0" w:rsidRDefault="005057D0" w:rsidP="00FB1C61">
      <w:pPr>
        <w:jc w:val="both"/>
        <w:rPr>
          <w:rFonts w:ascii="Arial" w:hAnsi="Arial" w:cs="Arial"/>
          <w:sz w:val="22"/>
          <w:szCs w:val="22"/>
        </w:rPr>
      </w:pPr>
    </w:p>
    <w:p w14:paraId="597F47F9" w14:textId="77777777" w:rsidR="005057D0" w:rsidRDefault="005057D0" w:rsidP="00FB1C61">
      <w:pPr>
        <w:jc w:val="both"/>
        <w:rPr>
          <w:rFonts w:ascii="Arial" w:hAnsi="Arial" w:cs="Arial"/>
          <w:sz w:val="22"/>
          <w:szCs w:val="22"/>
        </w:rPr>
      </w:pPr>
    </w:p>
    <w:p w14:paraId="02F9039D" w14:textId="77777777" w:rsidR="005057D0" w:rsidRDefault="005057D0" w:rsidP="00FB1C61">
      <w:pPr>
        <w:jc w:val="both"/>
        <w:rPr>
          <w:rFonts w:ascii="Arial" w:hAnsi="Arial" w:cs="Arial"/>
          <w:sz w:val="22"/>
          <w:szCs w:val="22"/>
        </w:rPr>
      </w:pPr>
    </w:p>
    <w:p w14:paraId="260C3D95" w14:textId="77777777" w:rsidR="005057D0" w:rsidRDefault="005057D0" w:rsidP="00FB1C61">
      <w:pPr>
        <w:jc w:val="both"/>
        <w:rPr>
          <w:rFonts w:ascii="Arial" w:hAnsi="Arial" w:cs="Arial"/>
          <w:sz w:val="22"/>
          <w:szCs w:val="22"/>
        </w:rPr>
      </w:pPr>
    </w:p>
    <w:p w14:paraId="3EA342AA" w14:textId="77777777" w:rsidR="005057D0" w:rsidRDefault="005057D0" w:rsidP="00FB1C61">
      <w:pPr>
        <w:jc w:val="both"/>
        <w:rPr>
          <w:rFonts w:ascii="Arial" w:hAnsi="Arial" w:cs="Arial"/>
          <w:sz w:val="22"/>
          <w:szCs w:val="22"/>
        </w:rPr>
      </w:pPr>
    </w:p>
    <w:p w14:paraId="184153D2" w14:textId="77777777" w:rsidR="005057D0" w:rsidRDefault="005057D0" w:rsidP="00FB1C61">
      <w:pPr>
        <w:jc w:val="both"/>
        <w:rPr>
          <w:rFonts w:ascii="Arial" w:hAnsi="Arial" w:cs="Arial"/>
          <w:sz w:val="22"/>
          <w:szCs w:val="22"/>
        </w:rPr>
      </w:pPr>
    </w:p>
    <w:p w14:paraId="1D394D86" w14:textId="77777777" w:rsidR="005057D0" w:rsidRDefault="005057D0" w:rsidP="00FB1C61">
      <w:pPr>
        <w:jc w:val="both"/>
        <w:rPr>
          <w:rFonts w:ascii="Arial" w:hAnsi="Arial" w:cs="Arial"/>
          <w:sz w:val="22"/>
          <w:szCs w:val="22"/>
        </w:rPr>
      </w:pPr>
    </w:p>
    <w:p w14:paraId="3A5FC3EE" w14:textId="77777777" w:rsidR="005057D0" w:rsidRDefault="005057D0" w:rsidP="00FB1C61">
      <w:pPr>
        <w:jc w:val="both"/>
        <w:rPr>
          <w:rFonts w:ascii="Arial" w:hAnsi="Arial" w:cs="Arial"/>
          <w:sz w:val="22"/>
          <w:szCs w:val="22"/>
        </w:rPr>
      </w:pPr>
    </w:p>
    <w:p w14:paraId="06EC486C" w14:textId="77777777" w:rsidR="005057D0" w:rsidRDefault="005057D0" w:rsidP="00FB1C61">
      <w:pPr>
        <w:jc w:val="both"/>
        <w:rPr>
          <w:rFonts w:ascii="Arial" w:hAnsi="Arial" w:cs="Arial"/>
          <w:sz w:val="22"/>
          <w:szCs w:val="22"/>
        </w:rPr>
      </w:pPr>
    </w:p>
    <w:p w14:paraId="31A30B3C" w14:textId="77777777" w:rsidR="005057D0" w:rsidRDefault="005057D0" w:rsidP="00FB1C61">
      <w:pPr>
        <w:jc w:val="both"/>
        <w:rPr>
          <w:rFonts w:ascii="Arial" w:hAnsi="Arial" w:cs="Arial"/>
          <w:sz w:val="22"/>
          <w:szCs w:val="22"/>
        </w:rPr>
      </w:pPr>
    </w:p>
    <w:p w14:paraId="56F2D8E2" w14:textId="77777777" w:rsidR="005057D0" w:rsidRDefault="005057D0" w:rsidP="00FB1C61">
      <w:pPr>
        <w:jc w:val="both"/>
        <w:rPr>
          <w:rFonts w:ascii="Arial" w:hAnsi="Arial" w:cs="Arial"/>
          <w:sz w:val="22"/>
          <w:szCs w:val="22"/>
        </w:rPr>
      </w:pPr>
    </w:p>
    <w:p w14:paraId="3D773902" w14:textId="77777777" w:rsidR="005057D0" w:rsidRDefault="005057D0" w:rsidP="00FB1C61">
      <w:pPr>
        <w:jc w:val="both"/>
        <w:rPr>
          <w:rFonts w:ascii="Arial" w:hAnsi="Arial" w:cs="Arial"/>
          <w:sz w:val="22"/>
          <w:szCs w:val="22"/>
        </w:rPr>
      </w:pPr>
    </w:p>
    <w:p w14:paraId="21D2D294" w14:textId="77777777" w:rsidR="005057D0" w:rsidRDefault="005057D0" w:rsidP="00FB1C61">
      <w:pPr>
        <w:jc w:val="both"/>
        <w:rPr>
          <w:rFonts w:ascii="Arial" w:hAnsi="Arial" w:cs="Arial"/>
          <w:sz w:val="22"/>
          <w:szCs w:val="22"/>
        </w:rPr>
      </w:pPr>
    </w:p>
    <w:p w14:paraId="2FE52ADE" w14:textId="77777777" w:rsidR="005057D0" w:rsidRDefault="005057D0" w:rsidP="00FB1C61">
      <w:pPr>
        <w:jc w:val="both"/>
        <w:rPr>
          <w:rFonts w:ascii="Arial" w:hAnsi="Arial" w:cs="Arial"/>
          <w:sz w:val="22"/>
          <w:szCs w:val="22"/>
        </w:rPr>
      </w:pPr>
    </w:p>
    <w:p w14:paraId="05AA5BD9" w14:textId="77777777" w:rsidR="005057D0" w:rsidRDefault="005057D0" w:rsidP="00FB1C61">
      <w:pPr>
        <w:jc w:val="both"/>
        <w:rPr>
          <w:rFonts w:ascii="Arial" w:hAnsi="Arial" w:cs="Arial"/>
          <w:sz w:val="22"/>
          <w:szCs w:val="22"/>
        </w:rPr>
      </w:pPr>
    </w:p>
    <w:p w14:paraId="73923519" w14:textId="77777777" w:rsidR="005057D0" w:rsidRDefault="005057D0" w:rsidP="00FB1C61">
      <w:pPr>
        <w:jc w:val="both"/>
        <w:rPr>
          <w:rFonts w:ascii="Arial" w:hAnsi="Arial" w:cs="Arial"/>
          <w:sz w:val="22"/>
          <w:szCs w:val="22"/>
        </w:rPr>
      </w:pPr>
    </w:p>
    <w:p w14:paraId="4B0BF2CC" w14:textId="77777777" w:rsidR="005057D0" w:rsidRDefault="005057D0" w:rsidP="00FB1C61">
      <w:pPr>
        <w:jc w:val="both"/>
        <w:rPr>
          <w:rFonts w:ascii="Arial" w:hAnsi="Arial" w:cs="Arial"/>
          <w:sz w:val="22"/>
          <w:szCs w:val="22"/>
        </w:rPr>
      </w:pPr>
    </w:p>
    <w:p w14:paraId="246E598C" w14:textId="77777777" w:rsidR="005057D0" w:rsidRDefault="005057D0" w:rsidP="00FB1C61">
      <w:pPr>
        <w:jc w:val="both"/>
        <w:rPr>
          <w:rFonts w:ascii="Arial" w:hAnsi="Arial" w:cs="Arial"/>
          <w:sz w:val="22"/>
          <w:szCs w:val="22"/>
        </w:rPr>
      </w:pPr>
    </w:p>
    <w:p w14:paraId="386E16BE" w14:textId="77777777" w:rsidR="005057D0" w:rsidRDefault="005057D0" w:rsidP="00FB1C61">
      <w:pPr>
        <w:jc w:val="both"/>
        <w:rPr>
          <w:rFonts w:ascii="Arial" w:hAnsi="Arial" w:cs="Arial"/>
          <w:sz w:val="22"/>
          <w:szCs w:val="22"/>
        </w:rPr>
      </w:pPr>
    </w:p>
    <w:p w14:paraId="726B4A6A" w14:textId="77777777" w:rsidR="005057D0" w:rsidRPr="001107EF" w:rsidRDefault="005057D0" w:rsidP="00FB1C61">
      <w:pPr>
        <w:jc w:val="both"/>
        <w:rPr>
          <w:rFonts w:ascii="Arial" w:hAnsi="Arial" w:cs="Arial"/>
          <w:sz w:val="22"/>
          <w:szCs w:val="22"/>
        </w:rPr>
      </w:pPr>
    </w:p>
    <w:p w14:paraId="1912CB15" w14:textId="77777777" w:rsidR="00406FA3" w:rsidRPr="00E86EFD" w:rsidRDefault="00406FA3" w:rsidP="00E86EFD">
      <w:pPr>
        <w:pStyle w:val="Nagwek1"/>
        <w:numPr>
          <w:ilvl w:val="0"/>
          <w:numId w:val="1"/>
        </w:numPr>
        <w:jc w:val="both"/>
        <w:rPr>
          <w:rFonts w:cs="Arial"/>
        </w:rPr>
      </w:pPr>
      <w:bookmarkStart w:id="117" w:name="_Toc475077854"/>
      <w:r w:rsidRPr="00E86EFD">
        <w:rPr>
          <w:rFonts w:cs="Arial"/>
        </w:rPr>
        <w:t>SYSTEMY ZABEZPIECZEŃ ESD</w:t>
      </w:r>
      <w:bookmarkEnd w:id="117"/>
    </w:p>
    <w:p w14:paraId="0105A0CD" w14:textId="77777777" w:rsidR="00406FA3" w:rsidRPr="00406FA3" w:rsidRDefault="00406FA3" w:rsidP="00FB1C61"/>
    <w:p w14:paraId="4FF6867A" w14:textId="77777777" w:rsidR="005366CB" w:rsidRPr="00857CF0" w:rsidRDefault="005366CB" w:rsidP="00340186">
      <w:pPr>
        <w:pStyle w:val="Nagwek1"/>
        <w:numPr>
          <w:ilvl w:val="1"/>
          <w:numId w:val="1"/>
        </w:numPr>
        <w:tabs>
          <w:tab w:val="clear" w:pos="792"/>
          <w:tab w:val="num" w:pos="567"/>
        </w:tabs>
        <w:ind w:left="567" w:hanging="567"/>
      </w:pPr>
      <w:bookmarkStart w:id="118" w:name="_Toc475077855"/>
      <w:r w:rsidRPr="00857CF0">
        <w:t>Klasyfikacja SIL i implementacja funkcji blokadowych</w:t>
      </w:r>
      <w:bookmarkEnd w:id="118"/>
    </w:p>
    <w:p w14:paraId="3F91E464" w14:textId="77777777" w:rsidR="005366CB" w:rsidRPr="005366CB" w:rsidRDefault="005366CB" w:rsidP="00FB1C61">
      <w:pPr>
        <w:autoSpaceDE w:val="0"/>
        <w:autoSpaceDN w:val="0"/>
        <w:adjustRightInd w:val="0"/>
        <w:rPr>
          <w:rFonts w:ascii="Arial" w:eastAsia="Calibri" w:hAnsi="Arial" w:cs="Arial"/>
          <w:b/>
          <w:bCs/>
          <w:sz w:val="22"/>
          <w:szCs w:val="22"/>
          <w:lang w:eastAsia="en-US"/>
        </w:rPr>
      </w:pPr>
    </w:p>
    <w:p w14:paraId="5AF3AF1C" w14:textId="77777777" w:rsidR="005366CB" w:rsidRPr="005366CB" w:rsidRDefault="005366CB" w:rsidP="00FB1C61">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Implementacja funkcji blokadowych w sterownikach bezpieczeństwa oraz dobór jakościowy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ilościowy obiektowej automatyki zabezpieczeń będzie zrealizowany w oparciu o wyniki przeprowadzonej wcześniej analizy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w:t>
      </w:r>
    </w:p>
    <w:p w14:paraId="5191BCC2" w14:textId="77777777" w:rsidR="005366CB" w:rsidRPr="005366CB" w:rsidRDefault="005366CB" w:rsidP="00FB1C61">
      <w:pPr>
        <w:autoSpaceDE w:val="0"/>
        <w:autoSpaceDN w:val="0"/>
        <w:adjustRightInd w:val="0"/>
        <w:jc w:val="both"/>
        <w:rPr>
          <w:rFonts w:ascii="Arial" w:eastAsia="Calibri" w:hAnsi="Arial" w:cs="Arial"/>
          <w:i/>
          <w:iCs/>
          <w:sz w:val="22"/>
          <w:szCs w:val="22"/>
          <w:lang w:eastAsia="en-US"/>
        </w:rPr>
      </w:pPr>
    </w:p>
    <w:p w14:paraId="5F03346B" w14:textId="77777777" w:rsidR="005366CB" w:rsidRPr="005366CB" w:rsidRDefault="004E15FA" w:rsidP="00FB1C61">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systemów bezpieczeństwa wykona analizę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 xml:space="preserve">za pomocą metodologii bazującej na wymaganiach normy PN-EN 61511. Analiza </w:t>
      </w:r>
      <w:r w:rsidR="005366CB" w:rsidRPr="005366CB">
        <w:rPr>
          <w:rFonts w:ascii="Arial" w:eastAsia="Calibri" w:hAnsi="Arial" w:cs="Arial"/>
          <w:iCs/>
          <w:sz w:val="22"/>
          <w:szCs w:val="22"/>
          <w:lang w:eastAsia="en-US"/>
        </w:rPr>
        <w:t>SIL</w:t>
      </w:r>
      <w:r w:rsidR="005366CB" w:rsidRPr="005366CB">
        <w:rPr>
          <w:rFonts w:ascii="Arial" w:eastAsia="Calibri" w:hAnsi="Arial" w:cs="Arial"/>
          <w:i/>
          <w:iCs/>
          <w:sz w:val="22"/>
          <w:szCs w:val="22"/>
          <w:lang w:eastAsia="en-US"/>
        </w:rPr>
        <w:t xml:space="preserve"> </w:t>
      </w:r>
      <w:r w:rsidR="005366CB" w:rsidRPr="005366CB">
        <w:rPr>
          <w:rFonts w:ascii="Arial" w:eastAsia="Calibri" w:hAnsi="Arial" w:cs="Arial"/>
          <w:sz w:val="22"/>
          <w:szCs w:val="22"/>
          <w:lang w:eastAsia="en-US"/>
        </w:rPr>
        <w:t>będzie wykonana z uwzględnieniem następujących założeń:</w:t>
      </w:r>
    </w:p>
    <w:p w14:paraId="18FED3D3"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Ocena ryzyka obejmie aspekty bezpieczeństwa ludzi, środowiska oraz ekonomiczne.</w:t>
      </w:r>
    </w:p>
    <w:p w14:paraId="03110F29"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Konsekwencje ekonomiczne będą obejmowały straty majątkowe oraz straty produkcji.</w:t>
      </w:r>
    </w:p>
    <w:p w14:paraId="407F52A3"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Klasyfikacja poziomu integralności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będzie dokonana w oparciu o przedstawioną poniżej </w:t>
      </w:r>
      <w:r w:rsidR="004E15FA">
        <w:rPr>
          <w:rFonts w:ascii="Arial" w:eastAsia="Calibri" w:hAnsi="Arial" w:cs="Arial"/>
          <w:sz w:val="22"/>
          <w:szCs w:val="22"/>
          <w:lang w:eastAsia="en-US"/>
        </w:rPr>
        <w:t>m</w:t>
      </w:r>
      <w:r w:rsidRPr="005366CB">
        <w:rPr>
          <w:rFonts w:ascii="Arial" w:eastAsia="Calibri" w:hAnsi="Arial" w:cs="Arial"/>
          <w:sz w:val="22"/>
          <w:szCs w:val="22"/>
          <w:lang w:eastAsia="en-US"/>
        </w:rPr>
        <w:t xml:space="preserve">acierz </w:t>
      </w:r>
      <w:r w:rsidR="004E15FA">
        <w:rPr>
          <w:rFonts w:ascii="Arial" w:eastAsia="Calibri" w:hAnsi="Arial" w:cs="Arial"/>
          <w:sz w:val="22"/>
          <w:szCs w:val="22"/>
          <w:lang w:eastAsia="en-US"/>
        </w:rPr>
        <w:t>r</w:t>
      </w:r>
      <w:r w:rsidRPr="005366CB">
        <w:rPr>
          <w:rFonts w:ascii="Arial" w:eastAsia="Calibri" w:hAnsi="Arial" w:cs="Arial"/>
          <w:sz w:val="22"/>
          <w:szCs w:val="22"/>
          <w:lang w:eastAsia="en-US"/>
        </w:rPr>
        <w:t>yzyka.</w:t>
      </w:r>
    </w:p>
    <w:p w14:paraId="6F9220A4" w14:textId="77777777" w:rsidR="005366CB" w:rsidRPr="005366CB" w:rsidRDefault="005366CB" w:rsidP="00FB1C61">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Straty produkcyjne będą szacowane na podstawie dostarczonych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danych opisujących straty finansowe wynikające z przestojów produkcji.</w:t>
      </w:r>
    </w:p>
    <w:p w14:paraId="53FB13DC" w14:textId="77777777" w:rsidR="00AF7914" w:rsidRPr="005057D0" w:rsidRDefault="005366CB" w:rsidP="005057D0">
      <w:pPr>
        <w:numPr>
          <w:ilvl w:val="0"/>
          <w:numId w:val="9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Finalna implementacja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(programowa i sprzętowa) musi spełniać określony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interwał testowy TI dla elementów finalnych i inicjatorów przy zachowaniu wymaganego poziomu klasyfikacji SIL. Szczegółowe dane odnośnie wymaganych interwałów testowych zostaną przedstawione przez </w:t>
      </w:r>
      <w:r w:rsidRPr="005366CB">
        <w:rPr>
          <w:rFonts w:ascii="Arial" w:eastAsia="Calibri" w:hAnsi="Arial" w:cs="Arial"/>
          <w:iCs/>
          <w:sz w:val="22"/>
          <w:szCs w:val="22"/>
          <w:lang w:eastAsia="en-US"/>
        </w:rPr>
        <w:t>Kupującego</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na etapie wykonywania projektu bazowego.</w:t>
      </w:r>
      <w:bookmarkStart w:id="119" w:name="_MON_1286624161"/>
      <w:bookmarkStart w:id="120" w:name="_MON_1286684611"/>
      <w:bookmarkEnd w:id="119"/>
      <w:bookmarkEnd w:id="120"/>
    </w:p>
    <w:p w14:paraId="6235C87E" w14:textId="77777777" w:rsidR="00C66B0C" w:rsidRDefault="00C66B0C" w:rsidP="00AA41DE">
      <w:pPr>
        <w:autoSpaceDE w:val="0"/>
        <w:autoSpaceDN w:val="0"/>
        <w:adjustRightInd w:val="0"/>
        <w:jc w:val="center"/>
        <w:rPr>
          <w:rFonts w:ascii="Calibri" w:eastAsia="Calibri" w:hAnsi="Calibri"/>
          <w:sz w:val="22"/>
          <w:szCs w:val="22"/>
          <w:lang w:eastAsia="en-US"/>
        </w:rPr>
      </w:pPr>
    </w:p>
    <w:tbl>
      <w:tblPr>
        <w:tblW w:w="9016" w:type="dxa"/>
        <w:tblInd w:w="55" w:type="dxa"/>
        <w:tblCellMar>
          <w:left w:w="70" w:type="dxa"/>
          <w:right w:w="70" w:type="dxa"/>
        </w:tblCellMar>
        <w:tblLook w:val="0000" w:firstRow="0" w:lastRow="0" w:firstColumn="0" w:lastColumn="0" w:noHBand="0" w:noVBand="0"/>
      </w:tblPr>
      <w:tblGrid>
        <w:gridCol w:w="196"/>
        <w:gridCol w:w="500"/>
        <w:gridCol w:w="500"/>
        <w:gridCol w:w="196"/>
        <w:gridCol w:w="1240"/>
        <w:gridCol w:w="196"/>
        <w:gridCol w:w="1240"/>
        <w:gridCol w:w="1240"/>
        <w:gridCol w:w="1240"/>
        <w:gridCol w:w="1240"/>
        <w:gridCol w:w="1240"/>
        <w:gridCol w:w="196"/>
      </w:tblGrid>
      <w:tr w:rsidR="00E84B7C" w14:paraId="09EA68F4" w14:textId="77777777">
        <w:trPr>
          <w:trHeight w:val="79"/>
        </w:trPr>
        <w:tc>
          <w:tcPr>
            <w:tcW w:w="144" w:type="dxa"/>
            <w:tcBorders>
              <w:top w:val="single" w:sz="4" w:space="0" w:color="auto"/>
              <w:left w:val="single" w:sz="4" w:space="0" w:color="auto"/>
              <w:bottom w:val="nil"/>
              <w:right w:val="nil"/>
            </w:tcBorders>
            <w:noWrap/>
            <w:vAlign w:val="bottom"/>
          </w:tcPr>
          <w:p w14:paraId="4459875A"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noWrap/>
            <w:vAlign w:val="bottom"/>
          </w:tcPr>
          <w:p w14:paraId="39AA7205"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4" w:space="0" w:color="auto"/>
              <w:left w:val="nil"/>
              <w:bottom w:val="nil"/>
              <w:right w:val="nil"/>
            </w:tcBorders>
            <w:noWrap/>
            <w:vAlign w:val="bottom"/>
          </w:tcPr>
          <w:p w14:paraId="5AE4F9FD"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noWrap/>
            <w:vAlign w:val="bottom"/>
          </w:tcPr>
          <w:p w14:paraId="1D574663"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383417E3"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nil"/>
            </w:tcBorders>
            <w:noWrap/>
            <w:vAlign w:val="bottom"/>
          </w:tcPr>
          <w:p w14:paraId="418523B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2BB85C41"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5AB8009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5FFC0FB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63F42F1B"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4" w:space="0" w:color="auto"/>
              <w:left w:val="nil"/>
              <w:bottom w:val="nil"/>
              <w:right w:val="nil"/>
            </w:tcBorders>
            <w:noWrap/>
            <w:vAlign w:val="bottom"/>
          </w:tcPr>
          <w:p w14:paraId="29C0052A"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4" w:space="0" w:color="auto"/>
              <w:left w:val="nil"/>
              <w:bottom w:val="nil"/>
              <w:right w:val="single" w:sz="4" w:space="0" w:color="auto"/>
            </w:tcBorders>
            <w:noWrap/>
            <w:vAlign w:val="bottom"/>
          </w:tcPr>
          <w:p w14:paraId="4692D461" w14:textId="77777777" w:rsidR="00E84B7C" w:rsidRPr="00E84B7C" w:rsidRDefault="00E84B7C" w:rsidP="00E84B7C">
            <w:pPr>
              <w:rPr>
                <w:rFonts w:ascii="Arial" w:hAnsi="Arial" w:cs="Arial"/>
              </w:rPr>
            </w:pPr>
            <w:r w:rsidRPr="00E84B7C">
              <w:rPr>
                <w:rFonts w:ascii="Arial" w:hAnsi="Arial" w:cs="Arial"/>
              </w:rPr>
              <w:t> </w:t>
            </w:r>
          </w:p>
        </w:tc>
      </w:tr>
      <w:tr w:rsidR="00E84B7C" w14:paraId="29379502" w14:textId="77777777">
        <w:trPr>
          <w:trHeight w:val="642"/>
        </w:trPr>
        <w:tc>
          <w:tcPr>
            <w:tcW w:w="144" w:type="dxa"/>
            <w:tcBorders>
              <w:top w:val="nil"/>
              <w:left w:val="single" w:sz="4" w:space="0" w:color="auto"/>
              <w:bottom w:val="nil"/>
              <w:right w:val="nil"/>
            </w:tcBorders>
            <w:noWrap/>
            <w:vAlign w:val="bottom"/>
          </w:tcPr>
          <w:p w14:paraId="00C918B5"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noWrap/>
            <w:vAlign w:val="bottom"/>
          </w:tcPr>
          <w:p w14:paraId="3DC596D8" w14:textId="77777777" w:rsidR="00E84B7C" w:rsidRPr="00E84B7C" w:rsidRDefault="00E84B7C" w:rsidP="00E84B7C">
            <w:pPr>
              <w:rPr>
                <w:rFonts w:ascii="Arial" w:hAnsi="Arial" w:cs="Arial"/>
              </w:rPr>
            </w:pPr>
          </w:p>
        </w:tc>
        <w:tc>
          <w:tcPr>
            <w:tcW w:w="500" w:type="dxa"/>
            <w:tcBorders>
              <w:top w:val="nil"/>
              <w:left w:val="nil"/>
              <w:bottom w:val="nil"/>
              <w:right w:val="nil"/>
            </w:tcBorders>
            <w:noWrap/>
            <w:vAlign w:val="bottom"/>
          </w:tcPr>
          <w:p w14:paraId="6038B40F" w14:textId="77777777" w:rsidR="00E84B7C" w:rsidRPr="00E84B7C" w:rsidRDefault="00E84B7C" w:rsidP="00E84B7C">
            <w:pPr>
              <w:rPr>
                <w:rFonts w:ascii="Arial" w:hAnsi="Arial" w:cs="Arial"/>
              </w:rPr>
            </w:pPr>
          </w:p>
        </w:tc>
        <w:tc>
          <w:tcPr>
            <w:tcW w:w="144" w:type="dxa"/>
            <w:tcBorders>
              <w:top w:val="nil"/>
              <w:left w:val="nil"/>
              <w:bottom w:val="nil"/>
              <w:right w:val="nil"/>
            </w:tcBorders>
            <w:noWrap/>
            <w:vAlign w:val="bottom"/>
          </w:tcPr>
          <w:p w14:paraId="7A6095B6" w14:textId="77777777" w:rsidR="00E84B7C" w:rsidRPr="00E84B7C" w:rsidRDefault="00E84B7C" w:rsidP="00E84B7C">
            <w:pPr>
              <w:rPr>
                <w:rFonts w:ascii="Arial" w:hAnsi="Arial" w:cs="Arial"/>
              </w:rPr>
            </w:pPr>
          </w:p>
        </w:tc>
        <w:tc>
          <w:tcPr>
            <w:tcW w:w="1240" w:type="dxa"/>
            <w:tcBorders>
              <w:top w:val="single" w:sz="8" w:space="0" w:color="auto"/>
              <w:left w:val="single" w:sz="8" w:space="0" w:color="auto"/>
              <w:bottom w:val="single" w:sz="8" w:space="0" w:color="auto"/>
              <w:right w:val="single" w:sz="8" w:space="0" w:color="auto"/>
            </w:tcBorders>
            <w:vAlign w:val="center"/>
          </w:tcPr>
          <w:p w14:paraId="665C6764" w14:textId="77777777" w:rsidR="00E84B7C" w:rsidRPr="00E84B7C" w:rsidRDefault="00E84B7C" w:rsidP="00E84B7C">
            <w:pPr>
              <w:jc w:val="center"/>
              <w:rPr>
                <w:rFonts w:ascii="Arial" w:hAnsi="Arial" w:cs="Arial"/>
              </w:rPr>
            </w:pPr>
            <w:r w:rsidRPr="00E84B7C">
              <w:rPr>
                <w:rFonts w:ascii="Arial" w:hAnsi="Arial" w:cs="Arial"/>
              </w:rPr>
              <w:t>Występuje                raz na … lat</w:t>
            </w:r>
          </w:p>
        </w:tc>
        <w:tc>
          <w:tcPr>
            <w:tcW w:w="144" w:type="dxa"/>
            <w:tcBorders>
              <w:top w:val="nil"/>
              <w:left w:val="nil"/>
              <w:bottom w:val="nil"/>
              <w:right w:val="nil"/>
            </w:tcBorders>
            <w:noWrap/>
            <w:vAlign w:val="bottom"/>
          </w:tcPr>
          <w:p w14:paraId="01F76656" w14:textId="77777777" w:rsidR="00E84B7C" w:rsidRPr="00E84B7C" w:rsidRDefault="00E84B7C" w:rsidP="00E84B7C">
            <w:pPr>
              <w:rPr>
                <w:rFonts w:ascii="Arial" w:hAnsi="Arial" w:cs="Arial"/>
              </w:rPr>
            </w:pPr>
            <w:r w:rsidRPr="00E84B7C">
              <w:rPr>
                <w:rFonts w:ascii="Arial" w:hAnsi="Arial" w:cs="Arial"/>
              </w:rPr>
              <w:t> </w:t>
            </w:r>
          </w:p>
        </w:tc>
        <w:tc>
          <w:tcPr>
            <w:tcW w:w="6200" w:type="dxa"/>
            <w:gridSpan w:val="5"/>
            <w:tcBorders>
              <w:top w:val="single" w:sz="8" w:space="0" w:color="auto"/>
              <w:left w:val="single" w:sz="8" w:space="0" w:color="auto"/>
              <w:bottom w:val="single" w:sz="8" w:space="0" w:color="auto"/>
              <w:right w:val="single" w:sz="8" w:space="0" w:color="000000"/>
            </w:tcBorders>
            <w:shd w:val="clear" w:color="auto" w:fill="969696"/>
            <w:vAlign w:val="center"/>
          </w:tcPr>
          <w:p w14:paraId="0B1DA027" w14:textId="77777777" w:rsidR="00E84B7C" w:rsidRPr="00E84B7C" w:rsidRDefault="00E84B7C" w:rsidP="00E84B7C">
            <w:pPr>
              <w:jc w:val="center"/>
              <w:rPr>
                <w:rFonts w:ascii="Arial" w:hAnsi="Arial" w:cs="Arial"/>
                <w:b/>
                <w:bCs/>
              </w:rPr>
            </w:pPr>
            <w:r w:rsidRPr="00E84B7C">
              <w:rPr>
                <w:rFonts w:ascii="Arial" w:hAnsi="Arial" w:cs="Arial"/>
                <w:b/>
                <w:bCs/>
              </w:rPr>
              <w:t>IPF - SIL (Poziom Nienaruszalności Bezpieczeństwa)</w:t>
            </w:r>
          </w:p>
        </w:tc>
        <w:tc>
          <w:tcPr>
            <w:tcW w:w="144" w:type="dxa"/>
            <w:tcBorders>
              <w:top w:val="nil"/>
              <w:left w:val="nil"/>
              <w:bottom w:val="nil"/>
              <w:right w:val="single" w:sz="4" w:space="0" w:color="auto"/>
            </w:tcBorders>
            <w:noWrap/>
            <w:vAlign w:val="bottom"/>
          </w:tcPr>
          <w:p w14:paraId="0A95A069" w14:textId="77777777" w:rsidR="00E84B7C" w:rsidRPr="00E84B7C" w:rsidRDefault="00E84B7C" w:rsidP="00E84B7C">
            <w:pPr>
              <w:rPr>
                <w:rFonts w:ascii="Arial" w:hAnsi="Arial" w:cs="Arial"/>
              </w:rPr>
            </w:pPr>
            <w:r w:rsidRPr="00E84B7C">
              <w:rPr>
                <w:rFonts w:ascii="Arial" w:hAnsi="Arial" w:cs="Arial"/>
              </w:rPr>
              <w:t> </w:t>
            </w:r>
          </w:p>
        </w:tc>
      </w:tr>
      <w:tr w:rsidR="00E84B7C" w14:paraId="38D91203" w14:textId="77777777">
        <w:trPr>
          <w:trHeight w:val="642"/>
        </w:trPr>
        <w:tc>
          <w:tcPr>
            <w:tcW w:w="144" w:type="dxa"/>
            <w:tcBorders>
              <w:top w:val="nil"/>
              <w:left w:val="single" w:sz="4" w:space="0" w:color="auto"/>
              <w:bottom w:val="nil"/>
              <w:right w:val="nil"/>
            </w:tcBorders>
            <w:noWrap/>
            <w:vAlign w:val="bottom"/>
          </w:tcPr>
          <w:p w14:paraId="545C3323" w14:textId="77777777" w:rsidR="00E84B7C" w:rsidRPr="00E84B7C" w:rsidRDefault="00E84B7C" w:rsidP="00E84B7C">
            <w:pPr>
              <w:rPr>
                <w:rFonts w:ascii="Arial" w:hAnsi="Arial" w:cs="Arial"/>
              </w:rPr>
            </w:pPr>
            <w:r w:rsidRPr="00E84B7C">
              <w:rPr>
                <w:rFonts w:ascii="Arial" w:hAnsi="Arial" w:cs="Arial"/>
              </w:rPr>
              <w:t> </w:t>
            </w:r>
          </w:p>
        </w:tc>
        <w:tc>
          <w:tcPr>
            <w:tcW w:w="500" w:type="dxa"/>
            <w:vMerge w:val="restart"/>
            <w:tcBorders>
              <w:top w:val="single" w:sz="8" w:space="0" w:color="auto"/>
              <w:left w:val="single" w:sz="8" w:space="0" w:color="auto"/>
              <w:bottom w:val="single" w:sz="8" w:space="0" w:color="000000"/>
              <w:right w:val="nil"/>
            </w:tcBorders>
            <w:shd w:val="clear" w:color="auto" w:fill="969696"/>
            <w:textDirection w:val="btLr"/>
            <w:vAlign w:val="center"/>
          </w:tcPr>
          <w:p w14:paraId="7022AE9D" w14:textId="77777777" w:rsidR="00E84B7C" w:rsidRPr="00E84B7C" w:rsidRDefault="00E84B7C" w:rsidP="00E84B7C">
            <w:pPr>
              <w:jc w:val="center"/>
              <w:rPr>
                <w:rFonts w:ascii="Arial" w:hAnsi="Arial" w:cs="Arial"/>
              </w:rPr>
            </w:pPr>
            <w:r w:rsidRPr="00E84B7C">
              <w:rPr>
                <w:rFonts w:ascii="Arial" w:hAnsi="Arial" w:cs="Arial"/>
              </w:rPr>
              <w:t>Prawdopodobieństwo</w:t>
            </w:r>
          </w:p>
        </w:tc>
        <w:tc>
          <w:tcPr>
            <w:tcW w:w="500" w:type="dxa"/>
            <w:tcBorders>
              <w:top w:val="single" w:sz="8" w:space="0" w:color="auto"/>
              <w:left w:val="single" w:sz="8" w:space="0" w:color="auto"/>
              <w:bottom w:val="single" w:sz="4" w:space="0" w:color="auto"/>
              <w:right w:val="single" w:sz="8" w:space="0" w:color="auto"/>
            </w:tcBorders>
            <w:shd w:val="clear" w:color="auto" w:fill="969696"/>
            <w:noWrap/>
            <w:vAlign w:val="center"/>
          </w:tcPr>
          <w:p w14:paraId="7D91A243" w14:textId="77777777" w:rsidR="00E84B7C" w:rsidRPr="00E84B7C" w:rsidRDefault="00E84B7C" w:rsidP="00E84B7C">
            <w:pPr>
              <w:jc w:val="center"/>
              <w:rPr>
                <w:rFonts w:ascii="Arial" w:hAnsi="Arial" w:cs="Arial"/>
                <w:b/>
                <w:bCs/>
              </w:rPr>
            </w:pPr>
            <w:r w:rsidRPr="00E84B7C">
              <w:rPr>
                <w:rFonts w:ascii="Arial" w:hAnsi="Arial" w:cs="Arial"/>
                <w:b/>
                <w:bCs/>
              </w:rPr>
              <w:t>D4</w:t>
            </w:r>
          </w:p>
        </w:tc>
        <w:tc>
          <w:tcPr>
            <w:tcW w:w="144" w:type="dxa"/>
            <w:tcBorders>
              <w:top w:val="nil"/>
              <w:left w:val="nil"/>
              <w:bottom w:val="nil"/>
              <w:right w:val="nil"/>
            </w:tcBorders>
            <w:noWrap/>
            <w:vAlign w:val="bottom"/>
          </w:tcPr>
          <w:p w14:paraId="570ACD77" w14:textId="77777777"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single" w:sz="8" w:space="0" w:color="auto"/>
            </w:tcBorders>
            <w:noWrap/>
            <w:vAlign w:val="center"/>
          </w:tcPr>
          <w:p w14:paraId="54792213" w14:textId="77777777" w:rsidR="00E84B7C" w:rsidRPr="00E84B7C" w:rsidRDefault="00E84B7C" w:rsidP="00E84B7C">
            <w:pPr>
              <w:jc w:val="center"/>
              <w:rPr>
                <w:rFonts w:ascii="Arial" w:hAnsi="Arial" w:cs="Arial"/>
              </w:rPr>
            </w:pPr>
            <w:r w:rsidRPr="00E84B7C">
              <w:rPr>
                <w:rFonts w:ascii="Arial" w:hAnsi="Arial" w:cs="Arial"/>
              </w:rPr>
              <w:t>0-0,5</w:t>
            </w:r>
          </w:p>
        </w:tc>
        <w:tc>
          <w:tcPr>
            <w:tcW w:w="144" w:type="dxa"/>
            <w:tcBorders>
              <w:top w:val="nil"/>
              <w:left w:val="nil"/>
              <w:bottom w:val="nil"/>
              <w:right w:val="nil"/>
            </w:tcBorders>
            <w:noWrap/>
            <w:vAlign w:val="bottom"/>
          </w:tcPr>
          <w:p w14:paraId="461D168F" w14:textId="77777777" w:rsidR="00E84B7C" w:rsidRPr="00E84B7C" w:rsidRDefault="00E84B7C" w:rsidP="00E84B7C">
            <w:pPr>
              <w:rPr>
                <w:rFonts w:ascii="Arial" w:hAnsi="Arial" w:cs="Arial"/>
              </w:rPr>
            </w:pPr>
          </w:p>
        </w:tc>
        <w:tc>
          <w:tcPr>
            <w:tcW w:w="1240" w:type="dxa"/>
            <w:tcBorders>
              <w:top w:val="nil"/>
              <w:left w:val="single" w:sz="8" w:space="0" w:color="auto"/>
              <w:bottom w:val="nil"/>
              <w:right w:val="single" w:sz="8" w:space="0" w:color="auto"/>
            </w:tcBorders>
            <w:shd w:val="clear" w:color="auto" w:fill="969696"/>
            <w:noWrap/>
            <w:vAlign w:val="center"/>
          </w:tcPr>
          <w:p w14:paraId="64F735C0"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nil"/>
              <w:right w:val="nil"/>
            </w:tcBorders>
            <w:shd w:val="clear" w:color="auto" w:fill="969696"/>
            <w:noWrap/>
            <w:vAlign w:val="center"/>
          </w:tcPr>
          <w:p w14:paraId="7AD603BA"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7F59F5DF"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nil"/>
              <w:left w:val="nil"/>
              <w:bottom w:val="single" w:sz="8" w:space="0" w:color="auto"/>
              <w:right w:val="single" w:sz="8" w:space="0" w:color="auto"/>
            </w:tcBorders>
            <w:shd w:val="clear" w:color="auto" w:fill="969696"/>
            <w:noWrap/>
            <w:vAlign w:val="center"/>
          </w:tcPr>
          <w:p w14:paraId="393A5D3B"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240" w:type="dxa"/>
            <w:tcBorders>
              <w:top w:val="nil"/>
              <w:left w:val="nil"/>
              <w:bottom w:val="nil"/>
              <w:right w:val="nil"/>
            </w:tcBorders>
            <w:shd w:val="clear" w:color="auto" w:fill="969696"/>
            <w:noWrap/>
            <w:vAlign w:val="center"/>
          </w:tcPr>
          <w:p w14:paraId="0F176599"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single" w:sz="8" w:space="0" w:color="auto"/>
              <w:bottom w:val="nil"/>
              <w:right w:val="single" w:sz="4" w:space="0" w:color="auto"/>
            </w:tcBorders>
            <w:noWrap/>
            <w:vAlign w:val="bottom"/>
          </w:tcPr>
          <w:p w14:paraId="0FA144CC" w14:textId="77777777" w:rsidR="00E84B7C" w:rsidRPr="00E84B7C" w:rsidRDefault="00E84B7C" w:rsidP="00E84B7C">
            <w:pPr>
              <w:rPr>
                <w:rFonts w:ascii="Arial" w:hAnsi="Arial" w:cs="Arial"/>
              </w:rPr>
            </w:pPr>
            <w:r w:rsidRPr="00E84B7C">
              <w:rPr>
                <w:rFonts w:ascii="Arial" w:hAnsi="Arial" w:cs="Arial"/>
              </w:rPr>
              <w:t> </w:t>
            </w:r>
          </w:p>
        </w:tc>
      </w:tr>
      <w:tr w:rsidR="00E84B7C" w14:paraId="6D9E852E" w14:textId="77777777">
        <w:trPr>
          <w:trHeight w:val="642"/>
        </w:trPr>
        <w:tc>
          <w:tcPr>
            <w:tcW w:w="144" w:type="dxa"/>
            <w:tcBorders>
              <w:top w:val="nil"/>
              <w:left w:val="single" w:sz="4" w:space="0" w:color="auto"/>
              <w:bottom w:val="nil"/>
              <w:right w:val="nil"/>
            </w:tcBorders>
            <w:noWrap/>
            <w:vAlign w:val="bottom"/>
          </w:tcPr>
          <w:p w14:paraId="7A94D700"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3B091A01"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14:paraId="67376DB4" w14:textId="77777777" w:rsidR="00E84B7C" w:rsidRPr="00E84B7C" w:rsidRDefault="00E84B7C" w:rsidP="00E84B7C">
            <w:pPr>
              <w:jc w:val="center"/>
              <w:rPr>
                <w:rFonts w:ascii="Arial" w:hAnsi="Arial" w:cs="Arial"/>
                <w:b/>
                <w:bCs/>
              </w:rPr>
            </w:pPr>
            <w:r w:rsidRPr="00E84B7C">
              <w:rPr>
                <w:rFonts w:ascii="Arial" w:hAnsi="Arial" w:cs="Arial"/>
                <w:b/>
                <w:bCs/>
              </w:rPr>
              <w:t>D3</w:t>
            </w:r>
          </w:p>
        </w:tc>
        <w:tc>
          <w:tcPr>
            <w:tcW w:w="144" w:type="dxa"/>
            <w:tcBorders>
              <w:top w:val="nil"/>
              <w:left w:val="single" w:sz="8" w:space="0" w:color="auto"/>
              <w:bottom w:val="nil"/>
              <w:right w:val="nil"/>
            </w:tcBorders>
            <w:noWrap/>
            <w:vAlign w:val="bottom"/>
          </w:tcPr>
          <w:p w14:paraId="54788E52"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noWrap/>
            <w:vAlign w:val="center"/>
          </w:tcPr>
          <w:p w14:paraId="2FF8CA43" w14:textId="77777777" w:rsidR="00E84B7C" w:rsidRPr="00E84B7C" w:rsidRDefault="00E84B7C" w:rsidP="00E84B7C">
            <w:pPr>
              <w:jc w:val="center"/>
              <w:rPr>
                <w:rFonts w:ascii="Arial" w:hAnsi="Arial" w:cs="Arial"/>
              </w:rPr>
            </w:pPr>
            <w:r w:rsidRPr="00E84B7C">
              <w:rPr>
                <w:rFonts w:ascii="Arial" w:hAnsi="Arial" w:cs="Arial"/>
              </w:rPr>
              <w:t>0,5-4</w:t>
            </w:r>
          </w:p>
        </w:tc>
        <w:tc>
          <w:tcPr>
            <w:tcW w:w="144" w:type="dxa"/>
            <w:tcBorders>
              <w:top w:val="nil"/>
              <w:left w:val="single" w:sz="8" w:space="0" w:color="auto"/>
              <w:bottom w:val="nil"/>
              <w:right w:val="nil"/>
            </w:tcBorders>
            <w:noWrap/>
            <w:vAlign w:val="bottom"/>
          </w:tcPr>
          <w:p w14:paraId="76744A72"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shd w:val="clear" w:color="auto" w:fill="969696"/>
            <w:noWrap/>
            <w:vAlign w:val="center"/>
          </w:tcPr>
          <w:p w14:paraId="6658FD02"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7EEF30D5"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nil"/>
              <w:left w:val="nil"/>
              <w:bottom w:val="single" w:sz="8" w:space="0" w:color="auto"/>
              <w:right w:val="single" w:sz="8" w:space="0" w:color="auto"/>
            </w:tcBorders>
            <w:shd w:val="clear" w:color="auto" w:fill="969696"/>
            <w:noWrap/>
            <w:vAlign w:val="center"/>
          </w:tcPr>
          <w:p w14:paraId="393145ED"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14:paraId="32547A54"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6DE5AB33" w14:textId="77777777" w:rsidR="00E84B7C" w:rsidRPr="00E84B7C" w:rsidRDefault="00E84B7C" w:rsidP="00E84B7C">
            <w:pPr>
              <w:jc w:val="center"/>
              <w:rPr>
                <w:rFonts w:ascii="Arial" w:hAnsi="Arial" w:cs="Arial"/>
                <w:b/>
                <w:bCs/>
              </w:rPr>
            </w:pPr>
            <w:r w:rsidRPr="00E84B7C">
              <w:rPr>
                <w:rFonts w:ascii="Arial" w:hAnsi="Arial" w:cs="Arial"/>
                <w:b/>
                <w:bCs/>
              </w:rPr>
              <w:t>n/a</w:t>
            </w:r>
          </w:p>
        </w:tc>
        <w:tc>
          <w:tcPr>
            <w:tcW w:w="144" w:type="dxa"/>
            <w:tcBorders>
              <w:top w:val="nil"/>
              <w:left w:val="nil"/>
              <w:bottom w:val="nil"/>
              <w:right w:val="single" w:sz="4" w:space="0" w:color="auto"/>
            </w:tcBorders>
            <w:noWrap/>
            <w:vAlign w:val="bottom"/>
          </w:tcPr>
          <w:p w14:paraId="1EE5B6B2" w14:textId="77777777" w:rsidR="00E84B7C" w:rsidRPr="00E84B7C" w:rsidRDefault="00E84B7C" w:rsidP="00E84B7C">
            <w:pPr>
              <w:rPr>
                <w:rFonts w:ascii="Arial" w:hAnsi="Arial" w:cs="Arial"/>
              </w:rPr>
            </w:pPr>
            <w:r w:rsidRPr="00E84B7C">
              <w:rPr>
                <w:rFonts w:ascii="Arial" w:hAnsi="Arial" w:cs="Arial"/>
              </w:rPr>
              <w:t> </w:t>
            </w:r>
          </w:p>
        </w:tc>
      </w:tr>
      <w:tr w:rsidR="00E84B7C" w14:paraId="450B06E8" w14:textId="77777777">
        <w:trPr>
          <w:trHeight w:val="642"/>
        </w:trPr>
        <w:tc>
          <w:tcPr>
            <w:tcW w:w="144" w:type="dxa"/>
            <w:tcBorders>
              <w:top w:val="nil"/>
              <w:left w:val="single" w:sz="4" w:space="0" w:color="auto"/>
              <w:bottom w:val="nil"/>
              <w:right w:val="nil"/>
            </w:tcBorders>
            <w:noWrap/>
            <w:vAlign w:val="bottom"/>
          </w:tcPr>
          <w:p w14:paraId="75683097"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391D0CDD"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single" w:sz="8" w:space="0" w:color="auto"/>
            </w:tcBorders>
            <w:shd w:val="clear" w:color="auto" w:fill="969696"/>
            <w:noWrap/>
            <w:vAlign w:val="center"/>
          </w:tcPr>
          <w:p w14:paraId="2A834571" w14:textId="77777777" w:rsidR="00E84B7C" w:rsidRPr="00E84B7C" w:rsidRDefault="00E84B7C" w:rsidP="00E84B7C">
            <w:pPr>
              <w:jc w:val="center"/>
              <w:rPr>
                <w:rFonts w:ascii="Arial" w:hAnsi="Arial" w:cs="Arial"/>
                <w:b/>
                <w:bCs/>
              </w:rPr>
            </w:pPr>
            <w:r w:rsidRPr="00E84B7C">
              <w:rPr>
                <w:rFonts w:ascii="Arial" w:hAnsi="Arial" w:cs="Arial"/>
                <w:b/>
                <w:bCs/>
              </w:rPr>
              <w:t>D2</w:t>
            </w:r>
          </w:p>
        </w:tc>
        <w:tc>
          <w:tcPr>
            <w:tcW w:w="144" w:type="dxa"/>
            <w:tcBorders>
              <w:top w:val="nil"/>
              <w:left w:val="nil"/>
              <w:bottom w:val="nil"/>
              <w:right w:val="nil"/>
            </w:tcBorders>
            <w:noWrap/>
            <w:vAlign w:val="bottom"/>
          </w:tcPr>
          <w:p w14:paraId="090BBAA6" w14:textId="77777777" w:rsidR="00E84B7C" w:rsidRPr="00E84B7C" w:rsidRDefault="00E84B7C" w:rsidP="00E84B7C">
            <w:pPr>
              <w:rPr>
                <w:rFonts w:ascii="Arial" w:hAnsi="Arial" w:cs="Arial"/>
              </w:rPr>
            </w:pPr>
          </w:p>
        </w:tc>
        <w:tc>
          <w:tcPr>
            <w:tcW w:w="1240" w:type="dxa"/>
            <w:tcBorders>
              <w:top w:val="nil"/>
              <w:left w:val="single" w:sz="8" w:space="0" w:color="auto"/>
              <w:bottom w:val="single" w:sz="8" w:space="0" w:color="auto"/>
              <w:right w:val="nil"/>
            </w:tcBorders>
            <w:noWrap/>
            <w:vAlign w:val="center"/>
          </w:tcPr>
          <w:p w14:paraId="2204276E" w14:textId="77777777" w:rsidR="00E84B7C" w:rsidRPr="00E84B7C" w:rsidRDefault="00E84B7C" w:rsidP="00E84B7C">
            <w:pPr>
              <w:jc w:val="center"/>
              <w:rPr>
                <w:rFonts w:ascii="Arial" w:hAnsi="Arial" w:cs="Arial"/>
              </w:rPr>
            </w:pPr>
            <w:r w:rsidRPr="00E84B7C">
              <w:rPr>
                <w:rFonts w:ascii="Arial" w:hAnsi="Arial" w:cs="Arial"/>
              </w:rPr>
              <w:t>4-20</w:t>
            </w:r>
          </w:p>
        </w:tc>
        <w:tc>
          <w:tcPr>
            <w:tcW w:w="144" w:type="dxa"/>
            <w:tcBorders>
              <w:top w:val="nil"/>
              <w:left w:val="single" w:sz="8" w:space="0" w:color="auto"/>
              <w:bottom w:val="nil"/>
              <w:right w:val="nil"/>
            </w:tcBorders>
            <w:noWrap/>
            <w:vAlign w:val="bottom"/>
          </w:tcPr>
          <w:p w14:paraId="1469787C"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2D3FF880" w14:textId="77777777"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nil"/>
              <w:bottom w:val="single" w:sz="8" w:space="0" w:color="auto"/>
              <w:right w:val="nil"/>
            </w:tcBorders>
            <w:shd w:val="clear" w:color="auto" w:fill="969696"/>
            <w:noWrap/>
            <w:vAlign w:val="center"/>
          </w:tcPr>
          <w:p w14:paraId="0A2D1CF9"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7FBD2118"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15AB8F1B"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240" w:type="dxa"/>
            <w:tcBorders>
              <w:top w:val="nil"/>
              <w:left w:val="nil"/>
              <w:bottom w:val="nil"/>
              <w:right w:val="nil"/>
            </w:tcBorders>
            <w:shd w:val="clear" w:color="auto" w:fill="969696"/>
            <w:noWrap/>
            <w:vAlign w:val="center"/>
          </w:tcPr>
          <w:p w14:paraId="719DBC2C" w14:textId="77777777" w:rsidR="00E84B7C" w:rsidRPr="00E84B7C" w:rsidRDefault="00E84B7C" w:rsidP="00E84B7C">
            <w:pPr>
              <w:jc w:val="center"/>
              <w:rPr>
                <w:rFonts w:ascii="Arial" w:hAnsi="Arial" w:cs="Arial"/>
                <w:b/>
                <w:bCs/>
              </w:rPr>
            </w:pPr>
            <w:r w:rsidRPr="00E84B7C">
              <w:rPr>
                <w:rFonts w:ascii="Arial" w:hAnsi="Arial" w:cs="Arial"/>
                <w:b/>
                <w:bCs/>
              </w:rPr>
              <w:t>3</w:t>
            </w:r>
          </w:p>
        </w:tc>
        <w:tc>
          <w:tcPr>
            <w:tcW w:w="144" w:type="dxa"/>
            <w:tcBorders>
              <w:top w:val="nil"/>
              <w:left w:val="single" w:sz="8" w:space="0" w:color="auto"/>
              <w:bottom w:val="nil"/>
              <w:right w:val="single" w:sz="4" w:space="0" w:color="auto"/>
            </w:tcBorders>
            <w:noWrap/>
            <w:vAlign w:val="bottom"/>
          </w:tcPr>
          <w:p w14:paraId="4B48DB1F" w14:textId="77777777" w:rsidR="00E84B7C" w:rsidRPr="00E84B7C" w:rsidRDefault="00E84B7C" w:rsidP="00E84B7C">
            <w:pPr>
              <w:rPr>
                <w:rFonts w:ascii="Arial" w:hAnsi="Arial" w:cs="Arial"/>
              </w:rPr>
            </w:pPr>
            <w:r w:rsidRPr="00E84B7C">
              <w:rPr>
                <w:rFonts w:ascii="Arial" w:hAnsi="Arial" w:cs="Arial"/>
              </w:rPr>
              <w:t> </w:t>
            </w:r>
          </w:p>
        </w:tc>
      </w:tr>
      <w:tr w:rsidR="00E84B7C" w14:paraId="435F6929" w14:textId="77777777">
        <w:trPr>
          <w:trHeight w:val="642"/>
        </w:trPr>
        <w:tc>
          <w:tcPr>
            <w:tcW w:w="144" w:type="dxa"/>
            <w:tcBorders>
              <w:top w:val="nil"/>
              <w:left w:val="single" w:sz="4" w:space="0" w:color="auto"/>
              <w:bottom w:val="nil"/>
              <w:right w:val="nil"/>
            </w:tcBorders>
            <w:noWrap/>
            <w:vAlign w:val="bottom"/>
          </w:tcPr>
          <w:p w14:paraId="5314D988"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8" w:space="0" w:color="000000"/>
              <w:right w:val="nil"/>
            </w:tcBorders>
            <w:vAlign w:val="center"/>
          </w:tcPr>
          <w:p w14:paraId="61EA1BC8" w14:textId="77777777" w:rsidR="00E84B7C" w:rsidRPr="00E84B7C" w:rsidRDefault="00E84B7C" w:rsidP="00E84B7C">
            <w:pPr>
              <w:rPr>
                <w:rFonts w:ascii="Arial" w:hAnsi="Arial" w:cs="Arial"/>
              </w:rPr>
            </w:pPr>
          </w:p>
        </w:tc>
        <w:tc>
          <w:tcPr>
            <w:tcW w:w="500" w:type="dxa"/>
            <w:tcBorders>
              <w:top w:val="nil"/>
              <w:left w:val="single" w:sz="8" w:space="0" w:color="auto"/>
              <w:bottom w:val="single" w:sz="8" w:space="0" w:color="auto"/>
              <w:right w:val="nil"/>
            </w:tcBorders>
            <w:shd w:val="clear" w:color="auto" w:fill="969696"/>
            <w:noWrap/>
            <w:vAlign w:val="center"/>
          </w:tcPr>
          <w:p w14:paraId="6D38BEA4" w14:textId="77777777" w:rsidR="00E84B7C" w:rsidRPr="00E84B7C" w:rsidRDefault="00E84B7C" w:rsidP="00E84B7C">
            <w:pPr>
              <w:jc w:val="center"/>
              <w:rPr>
                <w:rFonts w:ascii="Arial" w:hAnsi="Arial" w:cs="Arial"/>
                <w:b/>
                <w:bCs/>
              </w:rPr>
            </w:pPr>
            <w:r w:rsidRPr="00E84B7C">
              <w:rPr>
                <w:rFonts w:ascii="Arial" w:hAnsi="Arial" w:cs="Arial"/>
                <w:b/>
                <w:bCs/>
              </w:rPr>
              <w:t>D1</w:t>
            </w:r>
          </w:p>
        </w:tc>
        <w:tc>
          <w:tcPr>
            <w:tcW w:w="144" w:type="dxa"/>
            <w:tcBorders>
              <w:top w:val="nil"/>
              <w:left w:val="single" w:sz="8" w:space="0" w:color="auto"/>
              <w:bottom w:val="nil"/>
              <w:right w:val="nil"/>
            </w:tcBorders>
            <w:noWrap/>
            <w:vAlign w:val="bottom"/>
          </w:tcPr>
          <w:p w14:paraId="34F68480"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single" w:sz="8" w:space="0" w:color="auto"/>
              <w:bottom w:val="single" w:sz="8" w:space="0" w:color="auto"/>
              <w:right w:val="nil"/>
            </w:tcBorders>
            <w:noWrap/>
            <w:vAlign w:val="center"/>
          </w:tcPr>
          <w:p w14:paraId="70460421" w14:textId="77777777" w:rsidR="00E84B7C" w:rsidRPr="00E84B7C" w:rsidRDefault="00E84B7C" w:rsidP="00E84B7C">
            <w:pPr>
              <w:jc w:val="center"/>
              <w:rPr>
                <w:rFonts w:ascii="Arial" w:hAnsi="Arial" w:cs="Arial"/>
              </w:rPr>
            </w:pPr>
            <w:r w:rsidRPr="00E84B7C">
              <w:rPr>
                <w:rFonts w:ascii="Arial" w:hAnsi="Arial" w:cs="Arial"/>
              </w:rPr>
              <w:t>&gt;20</w:t>
            </w:r>
          </w:p>
        </w:tc>
        <w:tc>
          <w:tcPr>
            <w:tcW w:w="144" w:type="dxa"/>
            <w:tcBorders>
              <w:top w:val="nil"/>
              <w:left w:val="single" w:sz="8" w:space="0" w:color="auto"/>
              <w:bottom w:val="nil"/>
              <w:right w:val="single" w:sz="8" w:space="0" w:color="auto"/>
            </w:tcBorders>
            <w:noWrap/>
            <w:vAlign w:val="bottom"/>
          </w:tcPr>
          <w:p w14:paraId="491959D4"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shd w:val="clear" w:color="auto" w:fill="969696"/>
            <w:noWrap/>
            <w:vAlign w:val="center"/>
          </w:tcPr>
          <w:p w14:paraId="6C97ECF5" w14:textId="77777777" w:rsidR="00E84B7C" w:rsidRPr="00E84B7C" w:rsidRDefault="00E84B7C" w:rsidP="00E84B7C">
            <w:pPr>
              <w:jc w:val="center"/>
              <w:rPr>
                <w:rFonts w:ascii="Arial" w:hAnsi="Arial" w:cs="Arial"/>
                <w:b/>
                <w:bCs/>
              </w:rPr>
            </w:pPr>
            <w:r w:rsidRPr="00E84B7C">
              <w:rPr>
                <w:rFonts w:ascii="Arial" w:hAnsi="Arial" w:cs="Arial"/>
                <w:b/>
                <w:bCs/>
              </w:rPr>
              <w:t>-</w:t>
            </w:r>
          </w:p>
        </w:tc>
        <w:tc>
          <w:tcPr>
            <w:tcW w:w="1240" w:type="dxa"/>
            <w:tcBorders>
              <w:top w:val="nil"/>
              <w:left w:val="single" w:sz="8" w:space="0" w:color="auto"/>
              <w:bottom w:val="single" w:sz="8" w:space="0" w:color="auto"/>
              <w:right w:val="nil"/>
            </w:tcBorders>
            <w:shd w:val="clear" w:color="auto" w:fill="969696"/>
            <w:noWrap/>
            <w:vAlign w:val="center"/>
          </w:tcPr>
          <w:p w14:paraId="1B6A7622" w14:textId="77777777" w:rsidR="00E84B7C" w:rsidRPr="00E84B7C" w:rsidRDefault="00E84B7C" w:rsidP="00E84B7C">
            <w:pPr>
              <w:jc w:val="center"/>
              <w:rPr>
                <w:rFonts w:ascii="Arial" w:hAnsi="Arial" w:cs="Arial"/>
                <w:b/>
                <w:bCs/>
              </w:rPr>
            </w:pPr>
            <w:r w:rsidRPr="00E84B7C">
              <w:rPr>
                <w:rFonts w:ascii="Arial" w:hAnsi="Arial" w:cs="Arial"/>
                <w:b/>
                <w:bCs/>
              </w:rPr>
              <w:t>a1</w:t>
            </w:r>
          </w:p>
        </w:tc>
        <w:tc>
          <w:tcPr>
            <w:tcW w:w="1240" w:type="dxa"/>
            <w:tcBorders>
              <w:top w:val="nil"/>
              <w:left w:val="single" w:sz="8" w:space="0" w:color="auto"/>
              <w:bottom w:val="single" w:sz="8" w:space="0" w:color="auto"/>
              <w:right w:val="single" w:sz="8" w:space="0" w:color="auto"/>
            </w:tcBorders>
            <w:shd w:val="clear" w:color="auto" w:fill="969696"/>
            <w:noWrap/>
            <w:vAlign w:val="center"/>
          </w:tcPr>
          <w:p w14:paraId="5E42A508" w14:textId="77777777" w:rsidR="00E84B7C" w:rsidRPr="00E84B7C" w:rsidRDefault="00E84B7C" w:rsidP="00E84B7C">
            <w:pPr>
              <w:jc w:val="center"/>
              <w:rPr>
                <w:rFonts w:ascii="Arial" w:hAnsi="Arial" w:cs="Arial"/>
                <w:b/>
                <w:bCs/>
              </w:rPr>
            </w:pPr>
            <w:r w:rsidRPr="00E84B7C">
              <w:rPr>
                <w:rFonts w:ascii="Arial" w:hAnsi="Arial" w:cs="Arial"/>
                <w:b/>
                <w:bCs/>
              </w:rPr>
              <w:t>a2</w:t>
            </w:r>
          </w:p>
        </w:tc>
        <w:tc>
          <w:tcPr>
            <w:tcW w:w="1240" w:type="dxa"/>
            <w:tcBorders>
              <w:top w:val="nil"/>
              <w:left w:val="nil"/>
              <w:bottom w:val="single" w:sz="8" w:space="0" w:color="auto"/>
              <w:right w:val="single" w:sz="8" w:space="0" w:color="auto"/>
            </w:tcBorders>
            <w:shd w:val="clear" w:color="auto" w:fill="969696"/>
            <w:noWrap/>
            <w:vAlign w:val="center"/>
          </w:tcPr>
          <w:p w14:paraId="3DC203F7" w14:textId="77777777" w:rsidR="00E84B7C" w:rsidRPr="00E84B7C" w:rsidRDefault="00E84B7C" w:rsidP="00E84B7C">
            <w:pPr>
              <w:jc w:val="center"/>
              <w:rPr>
                <w:rFonts w:ascii="Arial" w:hAnsi="Arial" w:cs="Arial"/>
                <w:b/>
                <w:bCs/>
              </w:rPr>
            </w:pPr>
            <w:r w:rsidRPr="00E84B7C">
              <w:rPr>
                <w:rFonts w:ascii="Arial" w:hAnsi="Arial" w:cs="Arial"/>
                <w:b/>
                <w:bCs/>
              </w:rPr>
              <w:t>1</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571EEF53" w14:textId="77777777" w:rsidR="00E84B7C" w:rsidRPr="00E84B7C" w:rsidRDefault="00E84B7C" w:rsidP="00E84B7C">
            <w:pPr>
              <w:jc w:val="center"/>
              <w:rPr>
                <w:rFonts w:ascii="Arial" w:hAnsi="Arial" w:cs="Arial"/>
                <w:b/>
                <w:bCs/>
              </w:rPr>
            </w:pPr>
            <w:r w:rsidRPr="00E84B7C">
              <w:rPr>
                <w:rFonts w:ascii="Arial" w:hAnsi="Arial" w:cs="Arial"/>
                <w:b/>
                <w:bCs/>
              </w:rPr>
              <w:t>2</w:t>
            </w:r>
          </w:p>
        </w:tc>
        <w:tc>
          <w:tcPr>
            <w:tcW w:w="144" w:type="dxa"/>
            <w:tcBorders>
              <w:top w:val="nil"/>
              <w:left w:val="nil"/>
              <w:bottom w:val="nil"/>
              <w:right w:val="single" w:sz="4" w:space="0" w:color="auto"/>
            </w:tcBorders>
            <w:noWrap/>
            <w:vAlign w:val="bottom"/>
          </w:tcPr>
          <w:p w14:paraId="58D01FC3" w14:textId="77777777" w:rsidR="00E84B7C" w:rsidRPr="00E84B7C" w:rsidRDefault="00E84B7C" w:rsidP="00E84B7C">
            <w:pPr>
              <w:rPr>
                <w:rFonts w:ascii="Arial" w:hAnsi="Arial" w:cs="Arial"/>
              </w:rPr>
            </w:pPr>
            <w:r w:rsidRPr="00E84B7C">
              <w:rPr>
                <w:rFonts w:ascii="Arial" w:hAnsi="Arial" w:cs="Arial"/>
              </w:rPr>
              <w:t> </w:t>
            </w:r>
          </w:p>
        </w:tc>
      </w:tr>
      <w:tr w:rsidR="00E84B7C" w14:paraId="1650A114" w14:textId="77777777">
        <w:trPr>
          <w:trHeight w:val="42"/>
        </w:trPr>
        <w:tc>
          <w:tcPr>
            <w:tcW w:w="144" w:type="dxa"/>
            <w:tcBorders>
              <w:top w:val="nil"/>
              <w:left w:val="single" w:sz="4" w:space="0" w:color="auto"/>
              <w:bottom w:val="nil"/>
              <w:right w:val="nil"/>
            </w:tcBorders>
            <w:noWrap/>
            <w:vAlign w:val="bottom"/>
          </w:tcPr>
          <w:p w14:paraId="3E522442"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noWrap/>
            <w:vAlign w:val="bottom"/>
          </w:tcPr>
          <w:p w14:paraId="7045D410" w14:textId="77777777" w:rsidR="00E84B7C" w:rsidRPr="00E84B7C" w:rsidRDefault="00E84B7C" w:rsidP="00E84B7C">
            <w:pPr>
              <w:rPr>
                <w:rFonts w:ascii="Arial" w:hAnsi="Arial" w:cs="Arial"/>
              </w:rPr>
            </w:pPr>
          </w:p>
        </w:tc>
        <w:tc>
          <w:tcPr>
            <w:tcW w:w="500" w:type="dxa"/>
            <w:tcBorders>
              <w:top w:val="nil"/>
              <w:left w:val="nil"/>
              <w:bottom w:val="nil"/>
              <w:right w:val="nil"/>
            </w:tcBorders>
            <w:noWrap/>
            <w:vAlign w:val="bottom"/>
          </w:tcPr>
          <w:p w14:paraId="41E54CB8" w14:textId="77777777" w:rsidR="00E84B7C" w:rsidRPr="00E84B7C" w:rsidRDefault="00E84B7C" w:rsidP="00E84B7C">
            <w:pPr>
              <w:rPr>
                <w:rFonts w:ascii="Arial" w:hAnsi="Arial" w:cs="Arial"/>
              </w:rPr>
            </w:pPr>
          </w:p>
        </w:tc>
        <w:tc>
          <w:tcPr>
            <w:tcW w:w="144" w:type="dxa"/>
            <w:tcBorders>
              <w:top w:val="nil"/>
              <w:left w:val="nil"/>
              <w:bottom w:val="single" w:sz="8" w:space="0" w:color="auto"/>
              <w:right w:val="nil"/>
            </w:tcBorders>
            <w:noWrap/>
            <w:vAlign w:val="bottom"/>
          </w:tcPr>
          <w:p w14:paraId="14BCFFB2"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8" w:space="0" w:color="auto"/>
              <w:right w:val="nil"/>
            </w:tcBorders>
            <w:noWrap/>
            <w:vAlign w:val="bottom"/>
          </w:tcPr>
          <w:p w14:paraId="31AA02C4"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noWrap/>
            <w:vAlign w:val="bottom"/>
          </w:tcPr>
          <w:p w14:paraId="6238EE65" w14:textId="77777777" w:rsidR="00E84B7C" w:rsidRPr="00E84B7C" w:rsidRDefault="00E84B7C" w:rsidP="00E84B7C">
            <w:pPr>
              <w:rPr>
                <w:rFonts w:ascii="Arial" w:hAnsi="Arial" w:cs="Arial"/>
              </w:rPr>
            </w:pPr>
          </w:p>
        </w:tc>
        <w:tc>
          <w:tcPr>
            <w:tcW w:w="1240" w:type="dxa"/>
            <w:tcBorders>
              <w:top w:val="nil"/>
              <w:left w:val="nil"/>
              <w:bottom w:val="nil"/>
              <w:right w:val="nil"/>
            </w:tcBorders>
            <w:noWrap/>
            <w:vAlign w:val="bottom"/>
          </w:tcPr>
          <w:p w14:paraId="3D1E86B0" w14:textId="77777777" w:rsidR="00E84B7C" w:rsidRPr="00E84B7C" w:rsidRDefault="00E84B7C" w:rsidP="00E84B7C">
            <w:pPr>
              <w:rPr>
                <w:rFonts w:ascii="Arial" w:hAnsi="Arial" w:cs="Arial"/>
              </w:rPr>
            </w:pPr>
          </w:p>
        </w:tc>
        <w:tc>
          <w:tcPr>
            <w:tcW w:w="1240" w:type="dxa"/>
            <w:tcBorders>
              <w:top w:val="nil"/>
              <w:left w:val="nil"/>
              <w:bottom w:val="nil"/>
              <w:right w:val="nil"/>
            </w:tcBorders>
            <w:noWrap/>
            <w:vAlign w:val="bottom"/>
          </w:tcPr>
          <w:p w14:paraId="5721DA4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noWrap/>
            <w:vAlign w:val="bottom"/>
          </w:tcPr>
          <w:p w14:paraId="48C0263E"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noWrap/>
            <w:vAlign w:val="bottom"/>
          </w:tcPr>
          <w:p w14:paraId="0E87FECE" w14:textId="77777777" w:rsidR="00E84B7C" w:rsidRPr="00E84B7C" w:rsidRDefault="00E84B7C" w:rsidP="00E84B7C">
            <w:pPr>
              <w:rPr>
                <w:rFonts w:ascii="Arial" w:hAnsi="Arial" w:cs="Arial"/>
              </w:rPr>
            </w:pPr>
          </w:p>
        </w:tc>
        <w:tc>
          <w:tcPr>
            <w:tcW w:w="1240" w:type="dxa"/>
            <w:tcBorders>
              <w:top w:val="nil"/>
              <w:left w:val="nil"/>
              <w:bottom w:val="nil"/>
              <w:right w:val="nil"/>
            </w:tcBorders>
            <w:noWrap/>
            <w:vAlign w:val="bottom"/>
          </w:tcPr>
          <w:p w14:paraId="1246D5FE" w14:textId="77777777" w:rsidR="00E84B7C" w:rsidRPr="00E84B7C" w:rsidRDefault="00E84B7C" w:rsidP="00E84B7C">
            <w:pPr>
              <w:rPr>
                <w:rFonts w:ascii="Arial" w:hAnsi="Arial" w:cs="Arial"/>
              </w:rPr>
            </w:pPr>
          </w:p>
        </w:tc>
        <w:tc>
          <w:tcPr>
            <w:tcW w:w="144" w:type="dxa"/>
            <w:tcBorders>
              <w:top w:val="nil"/>
              <w:left w:val="nil"/>
              <w:bottom w:val="nil"/>
              <w:right w:val="single" w:sz="4" w:space="0" w:color="auto"/>
            </w:tcBorders>
            <w:noWrap/>
            <w:vAlign w:val="bottom"/>
          </w:tcPr>
          <w:p w14:paraId="428C2ABE" w14:textId="77777777" w:rsidR="00E84B7C" w:rsidRPr="00E84B7C" w:rsidRDefault="00E84B7C" w:rsidP="00E84B7C">
            <w:pPr>
              <w:rPr>
                <w:rFonts w:ascii="Arial" w:hAnsi="Arial" w:cs="Arial"/>
              </w:rPr>
            </w:pPr>
            <w:r w:rsidRPr="00E84B7C">
              <w:rPr>
                <w:rFonts w:ascii="Arial" w:hAnsi="Arial" w:cs="Arial"/>
              </w:rPr>
              <w:t> </w:t>
            </w:r>
          </w:p>
        </w:tc>
      </w:tr>
      <w:tr w:rsidR="00E84B7C" w14:paraId="3810FBFF" w14:textId="77777777">
        <w:trPr>
          <w:trHeight w:val="739"/>
        </w:trPr>
        <w:tc>
          <w:tcPr>
            <w:tcW w:w="144" w:type="dxa"/>
            <w:tcBorders>
              <w:top w:val="nil"/>
              <w:left w:val="single" w:sz="4" w:space="0" w:color="auto"/>
              <w:bottom w:val="nil"/>
              <w:right w:val="nil"/>
            </w:tcBorders>
            <w:noWrap/>
            <w:vAlign w:val="bottom"/>
          </w:tcPr>
          <w:p w14:paraId="2E403EE1" w14:textId="77777777" w:rsidR="00E84B7C" w:rsidRPr="00E84B7C" w:rsidRDefault="00E84B7C" w:rsidP="00E84B7C">
            <w:pPr>
              <w:rPr>
                <w:rFonts w:ascii="Arial" w:hAnsi="Arial" w:cs="Arial"/>
              </w:rPr>
            </w:pPr>
            <w:r w:rsidRPr="00E84B7C">
              <w:rPr>
                <w:rFonts w:ascii="Arial" w:hAnsi="Arial" w:cs="Arial"/>
              </w:rPr>
              <w:t> </w:t>
            </w:r>
          </w:p>
        </w:tc>
        <w:tc>
          <w:tcPr>
            <w:tcW w:w="500" w:type="dxa"/>
            <w:vMerge w:val="restart"/>
            <w:tcBorders>
              <w:top w:val="single" w:sz="8" w:space="0" w:color="auto"/>
              <w:left w:val="single" w:sz="8" w:space="0" w:color="auto"/>
              <w:bottom w:val="single" w:sz="4" w:space="0" w:color="auto"/>
              <w:right w:val="nil"/>
            </w:tcBorders>
            <w:textDirection w:val="btLr"/>
            <w:vAlign w:val="center"/>
          </w:tcPr>
          <w:p w14:paraId="71B90392" w14:textId="77777777" w:rsidR="00E84B7C" w:rsidRPr="00E84B7C" w:rsidRDefault="00E84B7C" w:rsidP="00E84B7C">
            <w:pPr>
              <w:jc w:val="center"/>
              <w:rPr>
                <w:rFonts w:ascii="Arial" w:hAnsi="Arial" w:cs="Arial"/>
              </w:rPr>
            </w:pPr>
            <w:r w:rsidRPr="00E84B7C">
              <w:rPr>
                <w:rFonts w:ascii="Arial" w:hAnsi="Arial" w:cs="Arial"/>
              </w:rPr>
              <w:t>Kategorie konsekwencji</w:t>
            </w:r>
          </w:p>
        </w:tc>
        <w:tc>
          <w:tcPr>
            <w:tcW w:w="500" w:type="dxa"/>
            <w:tcBorders>
              <w:top w:val="single" w:sz="8" w:space="0" w:color="auto"/>
              <w:left w:val="single" w:sz="8" w:space="0" w:color="auto"/>
              <w:bottom w:val="single" w:sz="4" w:space="0" w:color="auto"/>
              <w:right w:val="single" w:sz="8" w:space="0" w:color="auto"/>
            </w:tcBorders>
            <w:noWrap/>
            <w:vAlign w:val="center"/>
          </w:tcPr>
          <w:p w14:paraId="61CADCF7" w14:textId="77777777" w:rsidR="00E84B7C" w:rsidRPr="00E84B7C" w:rsidRDefault="00E84B7C" w:rsidP="00E84B7C">
            <w:pPr>
              <w:jc w:val="center"/>
              <w:rPr>
                <w:rFonts w:ascii="Arial" w:hAnsi="Arial" w:cs="Arial"/>
              </w:rPr>
            </w:pPr>
            <w:r w:rsidRPr="00E84B7C">
              <w:rPr>
                <w:rFonts w:ascii="Arial" w:hAnsi="Arial" w:cs="Arial"/>
              </w:rPr>
              <w:t>L</w:t>
            </w:r>
          </w:p>
        </w:tc>
        <w:tc>
          <w:tcPr>
            <w:tcW w:w="1384" w:type="dxa"/>
            <w:gridSpan w:val="2"/>
            <w:tcBorders>
              <w:top w:val="single" w:sz="8" w:space="0" w:color="auto"/>
              <w:left w:val="nil"/>
              <w:bottom w:val="single" w:sz="8" w:space="0" w:color="auto"/>
              <w:right w:val="single" w:sz="8" w:space="0" w:color="000000"/>
            </w:tcBorders>
            <w:vAlign w:val="center"/>
          </w:tcPr>
          <w:p w14:paraId="3E8BE358" w14:textId="77777777" w:rsidR="00E84B7C" w:rsidRPr="00E84B7C" w:rsidRDefault="00E84B7C" w:rsidP="00E84B7C">
            <w:pPr>
              <w:jc w:val="center"/>
              <w:rPr>
                <w:rFonts w:ascii="Arial" w:hAnsi="Arial" w:cs="Arial"/>
              </w:rPr>
            </w:pPr>
            <w:r w:rsidRPr="00E84B7C">
              <w:rPr>
                <w:rFonts w:ascii="Arial" w:hAnsi="Arial" w:cs="Arial"/>
              </w:rPr>
              <w:t>Ekonomiczne ($)</w:t>
            </w:r>
          </w:p>
        </w:tc>
        <w:tc>
          <w:tcPr>
            <w:tcW w:w="144" w:type="dxa"/>
            <w:tcBorders>
              <w:top w:val="nil"/>
              <w:left w:val="nil"/>
              <w:bottom w:val="nil"/>
              <w:right w:val="nil"/>
            </w:tcBorders>
            <w:noWrap/>
            <w:vAlign w:val="bottom"/>
          </w:tcPr>
          <w:p w14:paraId="179D8B3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nil"/>
              <w:right w:val="single" w:sz="8" w:space="0" w:color="auto"/>
            </w:tcBorders>
            <w:vAlign w:val="center"/>
          </w:tcPr>
          <w:p w14:paraId="11F2E4E6"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uszkodzenie         &lt;10k</w:t>
            </w:r>
          </w:p>
        </w:tc>
        <w:tc>
          <w:tcPr>
            <w:tcW w:w="1240" w:type="dxa"/>
            <w:tcBorders>
              <w:top w:val="single" w:sz="8" w:space="0" w:color="auto"/>
              <w:left w:val="nil"/>
              <w:bottom w:val="single" w:sz="8" w:space="0" w:color="auto"/>
              <w:right w:val="nil"/>
            </w:tcBorders>
            <w:vAlign w:val="center"/>
          </w:tcPr>
          <w:p w14:paraId="2E440134"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uszkodzenie              10-100k</w:t>
            </w:r>
          </w:p>
        </w:tc>
        <w:tc>
          <w:tcPr>
            <w:tcW w:w="1240" w:type="dxa"/>
            <w:tcBorders>
              <w:top w:val="single" w:sz="8" w:space="0" w:color="auto"/>
              <w:left w:val="single" w:sz="8" w:space="0" w:color="auto"/>
              <w:bottom w:val="single" w:sz="8" w:space="0" w:color="auto"/>
              <w:right w:val="nil"/>
            </w:tcBorders>
            <w:vAlign w:val="center"/>
          </w:tcPr>
          <w:p w14:paraId="01EF03D5"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Miejscowe uszkodzenie                    0,1-1M</w:t>
            </w:r>
          </w:p>
        </w:tc>
        <w:tc>
          <w:tcPr>
            <w:tcW w:w="1240" w:type="dxa"/>
            <w:tcBorders>
              <w:top w:val="single" w:sz="8" w:space="0" w:color="auto"/>
              <w:left w:val="single" w:sz="8" w:space="0" w:color="auto"/>
              <w:bottom w:val="single" w:sz="8" w:space="0" w:color="auto"/>
              <w:right w:val="single" w:sz="8" w:space="0" w:color="auto"/>
            </w:tcBorders>
            <w:vAlign w:val="center"/>
          </w:tcPr>
          <w:p w14:paraId="4972B0FC"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uszkodzenie                   1-10M</w:t>
            </w:r>
          </w:p>
        </w:tc>
        <w:tc>
          <w:tcPr>
            <w:tcW w:w="1240" w:type="dxa"/>
            <w:tcBorders>
              <w:top w:val="single" w:sz="8" w:space="0" w:color="auto"/>
              <w:left w:val="nil"/>
              <w:bottom w:val="single" w:sz="8" w:space="0" w:color="auto"/>
              <w:right w:val="nil"/>
            </w:tcBorders>
            <w:vAlign w:val="center"/>
          </w:tcPr>
          <w:p w14:paraId="4FFC8CA3"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 xml:space="preserve">Znaczna szkoda                          &gt;10M               </w:t>
            </w:r>
          </w:p>
        </w:tc>
        <w:tc>
          <w:tcPr>
            <w:tcW w:w="144" w:type="dxa"/>
            <w:tcBorders>
              <w:top w:val="nil"/>
              <w:left w:val="single" w:sz="8" w:space="0" w:color="auto"/>
              <w:bottom w:val="nil"/>
              <w:right w:val="single" w:sz="4" w:space="0" w:color="auto"/>
            </w:tcBorders>
            <w:noWrap/>
            <w:vAlign w:val="bottom"/>
          </w:tcPr>
          <w:p w14:paraId="26AC38EF" w14:textId="77777777" w:rsidR="00E84B7C" w:rsidRPr="00E84B7C" w:rsidRDefault="00E84B7C" w:rsidP="00E84B7C">
            <w:pPr>
              <w:rPr>
                <w:rFonts w:ascii="Arial" w:hAnsi="Arial" w:cs="Arial"/>
              </w:rPr>
            </w:pPr>
            <w:r w:rsidRPr="00E84B7C">
              <w:rPr>
                <w:rFonts w:ascii="Arial" w:hAnsi="Arial" w:cs="Arial"/>
              </w:rPr>
              <w:t> </w:t>
            </w:r>
          </w:p>
        </w:tc>
      </w:tr>
      <w:tr w:rsidR="00E84B7C" w14:paraId="0C4E4E83" w14:textId="77777777">
        <w:trPr>
          <w:trHeight w:val="739"/>
        </w:trPr>
        <w:tc>
          <w:tcPr>
            <w:tcW w:w="144" w:type="dxa"/>
            <w:tcBorders>
              <w:top w:val="nil"/>
              <w:left w:val="single" w:sz="4" w:space="0" w:color="auto"/>
              <w:bottom w:val="nil"/>
              <w:right w:val="nil"/>
            </w:tcBorders>
            <w:noWrap/>
            <w:vAlign w:val="bottom"/>
          </w:tcPr>
          <w:p w14:paraId="7EA030F0"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14:paraId="62825614" w14:textId="77777777" w:rsidR="00E84B7C" w:rsidRPr="00E84B7C" w:rsidRDefault="00E84B7C" w:rsidP="00E84B7C">
            <w:pPr>
              <w:rPr>
                <w:rFonts w:ascii="Arial" w:hAnsi="Arial" w:cs="Arial"/>
              </w:rPr>
            </w:pPr>
          </w:p>
        </w:tc>
        <w:tc>
          <w:tcPr>
            <w:tcW w:w="500" w:type="dxa"/>
            <w:tcBorders>
              <w:top w:val="nil"/>
              <w:left w:val="single" w:sz="8" w:space="0" w:color="auto"/>
              <w:bottom w:val="nil"/>
              <w:right w:val="nil"/>
            </w:tcBorders>
            <w:noWrap/>
            <w:vAlign w:val="center"/>
          </w:tcPr>
          <w:p w14:paraId="3D2D36E0" w14:textId="77777777" w:rsidR="00E84B7C" w:rsidRPr="00E84B7C" w:rsidRDefault="00E84B7C" w:rsidP="00E84B7C">
            <w:pPr>
              <w:jc w:val="center"/>
              <w:rPr>
                <w:rFonts w:ascii="Arial" w:hAnsi="Arial" w:cs="Arial"/>
              </w:rPr>
            </w:pPr>
            <w:r w:rsidRPr="00E84B7C">
              <w:rPr>
                <w:rFonts w:ascii="Arial" w:hAnsi="Arial" w:cs="Arial"/>
              </w:rPr>
              <w:t>S</w:t>
            </w:r>
          </w:p>
        </w:tc>
        <w:tc>
          <w:tcPr>
            <w:tcW w:w="1384" w:type="dxa"/>
            <w:gridSpan w:val="2"/>
            <w:tcBorders>
              <w:top w:val="single" w:sz="8" w:space="0" w:color="auto"/>
              <w:left w:val="single" w:sz="8" w:space="0" w:color="auto"/>
              <w:bottom w:val="single" w:sz="8" w:space="0" w:color="auto"/>
              <w:right w:val="single" w:sz="8" w:space="0" w:color="000000"/>
            </w:tcBorders>
            <w:vAlign w:val="center"/>
          </w:tcPr>
          <w:p w14:paraId="0A9F01A6" w14:textId="77777777" w:rsidR="00E84B7C" w:rsidRPr="00E84B7C" w:rsidRDefault="00E84B7C" w:rsidP="00E84B7C">
            <w:pPr>
              <w:jc w:val="center"/>
              <w:rPr>
                <w:rFonts w:ascii="Arial" w:hAnsi="Arial" w:cs="Arial"/>
              </w:rPr>
            </w:pPr>
            <w:r w:rsidRPr="00E84B7C">
              <w:rPr>
                <w:rFonts w:ascii="Arial" w:hAnsi="Arial" w:cs="Arial"/>
              </w:rPr>
              <w:t>Ludzie</w:t>
            </w:r>
          </w:p>
        </w:tc>
        <w:tc>
          <w:tcPr>
            <w:tcW w:w="144" w:type="dxa"/>
            <w:tcBorders>
              <w:top w:val="nil"/>
              <w:left w:val="nil"/>
              <w:bottom w:val="nil"/>
              <w:right w:val="single" w:sz="8" w:space="0" w:color="auto"/>
            </w:tcBorders>
            <w:noWrap/>
            <w:vAlign w:val="bottom"/>
          </w:tcPr>
          <w:p w14:paraId="110F01B8"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8" w:space="0" w:color="auto"/>
              <w:right w:val="nil"/>
            </w:tcBorders>
            <w:vAlign w:val="center"/>
          </w:tcPr>
          <w:p w14:paraId="07C19D1B"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single" w:sz="8" w:space="0" w:color="auto"/>
              <w:right w:val="single" w:sz="8" w:space="0" w:color="auto"/>
            </w:tcBorders>
            <w:vAlign w:val="center"/>
          </w:tcPr>
          <w:p w14:paraId="29B4BD32"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skutki zdrowotne</w:t>
            </w:r>
          </w:p>
        </w:tc>
        <w:tc>
          <w:tcPr>
            <w:tcW w:w="1240" w:type="dxa"/>
            <w:tcBorders>
              <w:top w:val="nil"/>
              <w:left w:val="nil"/>
              <w:bottom w:val="single" w:sz="8" w:space="0" w:color="auto"/>
              <w:right w:val="nil"/>
            </w:tcBorders>
            <w:vAlign w:val="center"/>
          </w:tcPr>
          <w:p w14:paraId="15CAFD56"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skutki zdrowotne</w:t>
            </w:r>
          </w:p>
        </w:tc>
        <w:tc>
          <w:tcPr>
            <w:tcW w:w="1240" w:type="dxa"/>
            <w:tcBorders>
              <w:top w:val="nil"/>
              <w:left w:val="single" w:sz="8" w:space="0" w:color="auto"/>
              <w:bottom w:val="single" w:sz="8" w:space="0" w:color="auto"/>
              <w:right w:val="single" w:sz="8" w:space="0" w:color="auto"/>
            </w:tcBorders>
            <w:vAlign w:val="center"/>
          </w:tcPr>
          <w:p w14:paraId="27657B60"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Pojedynczy wypadek śmiertelny lub trwałe kalectwo</w:t>
            </w:r>
          </w:p>
        </w:tc>
        <w:tc>
          <w:tcPr>
            <w:tcW w:w="1240" w:type="dxa"/>
            <w:tcBorders>
              <w:top w:val="nil"/>
              <w:left w:val="nil"/>
              <w:bottom w:val="single" w:sz="8" w:space="0" w:color="auto"/>
              <w:right w:val="nil"/>
            </w:tcBorders>
            <w:vAlign w:val="center"/>
          </w:tcPr>
          <w:p w14:paraId="7B3ACF03"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Zbiorowy wypadek śmiertelny</w:t>
            </w:r>
          </w:p>
        </w:tc>
        <w:tc>
          <w:tcPr>
            <w:tcW w:w="144" w:type="dxa"/>
            <w:tcBorders>
              <w:top w:val="nil"/>
              <w:left w:val="single" w:sz="8" w:space="0" w:color="auto"/>
              <w:bottom w:val="nil"/>
              <w:right w:val="single" w:sz="4" w:space="0" w:color="auto"/>
            </w:tcBorders>
            <w:noWrap/>
            <w:vAlign w:val="bottom"/>
          </w:tcPr>
          <w:p w14:paraId="1A24AEB0" w14:textId="77777777" w:rsidR="00E84B7C" w:rsidRPr="00E84B7C" w:rsidRDefault="00E84B7C" w:rsidP="00E84B7C">
            <w:pPr>
              <w:rPr>
                <w:rFonts w:ascii="Arial" w:hAnsi="Arial" w:cs="Arial"/>
              </w:rPr>
            </w:pPr>
            <w:r w:rsidRPr="00E84B7C">
              <w:rPr>
                <w:rFonts w:ascii="Arial" w:hAnsi="Arial" w:cs="Arial"/>
              </w:rPr>
              <w:t> </w:t>
            </w:r>
          </w:p>
        </w:tc>
      </w:tr>
      <w:tr w:rsidR="00E84B7C" w14:paraId="51580D55" w14:textId="77777777">
        <w:trPr>
          <w:trHeight w:val="739"/>
        </w:trPr>
        <w:tc>
          <w:tcPr>
            <w:tcW w:w="144" w:type="dxa"/>
            <w:tcBorders>
              <w:top w:val="nil"/>
              <w:left w:val="single" w:sz="4" w:space="0" w:color="auto"/>
              <w:bottom w:val="nil"/>
              <w:right w:val="nil"/>
            </w:tcBorders>
            <w:noWrap/>
            <w:vAlign w:val="bottom"/>
          </w:tcPr>
          <w:p w14:paraId="3326B063" w14:textId="77777777" w:rsidR="00E84B7C" w:rsidRPr="00E84B7C" w:rsidRDefault="00E84B7C" w:rsidP="00E84B7C">
            <w:pPr>
              <w:rPr>
                <w:rFonts w:ascii="Arial" w:hAnsi="Arial" w:cs="Arial"/>
              </w:rPr>
            </w:pPr>
            <w:r w:rsidRPr="00E84B7C">
              <w:rPr>
                <w:rFonts w:ascii="Arial" w:hAnsi="Arial" w:cs="Arial"/>
              </w:rPr>
              <w:t> </w:t>
            </w:r>
          </w:p>
        </w:tc>
        <w:tc>
          <w:tcPr>
            <w:tcW w:w="500" w:type="dxa"/>
            <w:vMerge/>
            <w:tcBorders>
              <w:top w:val="single" w:sz="8" w:space="0" w:color="auto"/>
              <w:left w:val="single" w:sz="8" w:space="0" w:color="auto"/>
              <w:bottom w:val="single" w:sz="4" w:space="0" w:color="auto"/>
              <w:right w:val="nil"/>
            </w:tcBorders>
            <w:vAlign w:val="center"/>
          </w:tcPr>
          <w:p w14:paraId="6E4993AA" w14:textId="77777777" w:rsidR="00E84B7C" w:rsidRPr="00E84B7C" w:rsidRDefault="00E84B7C" w:rsidP="00E84B7C">
            <w:pPr>
              <w:rPr>
                <w:rFonts w:ascii="Arial" w:hAnsi="Arial" w:cs="Arial"/>
              </w:rPr>
            </w:pPr>
          </w:p>
        </w:tc>
        <w:tc>
          <w:tcPr>
            <w:tcW w:w="500" w:type="dxa"/>
            <w:tcBorders>
              <w:top w:val="single" w:sz="8" w:space="0" w:color="auto"/>
              <w:left w:val="single" w:sz="8" w:space="0" w:color="auto"/>
              <w:bottom w:val="single" w:sz="8" w:space="0" w:color="auto"/>
              <w:right w:val="single" w:sz="8" w:space="0" w:color="auto"/>
            </w:tcBorders>
            <w:noWrap/>
            <w:vAlign w:val="center"/>
          </w:tcPr>
          <w:p w14:paraId="17B2C876" w14:textId="77777777" w:rsidR="00E84B7C" w:rsidRPr="00E84B7C" w:rsidRDefault="00E84B7C" w:rsidP="00E84B7C">
            <w:pPr>
              <w:jc w:val="center"/>
              <w:rPr>
                <w:rFonts w:ascii="Arial" w:hAnsi="Arial" w:cs="Arial"/>
              </w:rPr>
            </w:pPr>
            <w:r w:rsidRPr="00E84B7C">
              <w:rPr>
                <w:rFonts w:ascii="Arial" w:hAnsi="Arial" w:cs="Arial"/>
              </w:rPr>
              <w:t>E</w:t>
            </w:r>
          </w:p>
        </w:tc>
        <w:tc>
          <w:tcPr>
            <w:tcW w:w="1384" w:type="dxa"/>
            <w:gridSpan w:val="2"/>
            <w:tcBorders>
              <w:top w:val="single" w:sz="8" w:space="0" w:color="auto"/>
              <w:left w:val="nil"/>
              <w:bottom w:val="single" w:sz="8" w:space="0" w:color="auto"/>
              <w:right w:val="single" w:sz="8" w:space="0" w:color="000000"/>
            </w:tcBorders>
            <w:vAlign w:val="center"/>
          </w:tcPr>
          <w:p w14:paraId="40C11954" w14:textId="77777777" w:rsidR="00E84B7C" w:rsidRPr="00E84B7C" w:rsidRDefault="00E84B7C" w:rsidP="00E84B7C">
            <w:pPr>
              <w:jc w:val="center"/>
              <w:rPr>
                <w:rFonts w:ascii="Arial" w:hAnsi="Arial" w:cs="Arial"/>
              </w:rPr>
            </w:pPr>
            <w:r w:rsidRPr="00E84B7C">
              <w:rPr>
                <w:rFonts w:ascii="Arial" w:hAnsi="Arial" w:cs="Arial"/>
              </w:rPr>
              <w:t>Środowisko</w:t>
            </w:r>
          </w:p>
        </w:tc>
        <w:tc>
          <w:tcPr>
            <w:tcW w:w="144" w:type="dxa"/>
            <w:tcBorders>
              <w:top w:val="nil"/>
              <w:left w:val="nil"/>
              <w:bottom w:val="nil"/>
              <w:right w:val="single" w:sz="8" w:space="0" w:color="auto"/>
            </w:tcBorders>
            <w:noWrap/>
            <w:vAlign w:val="bottom"/>
          </w:tcPr>
          <w:p w14:paraId="4AF589C6"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vAlign w:val="center"/>
          </w:tcPr>
          <w:p w14:paraId="48B35E1A"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Lekkie skutki zdrowotne</w:t>
            </w:r>
          </w:p>
        </w:tc>
        <w:tc>
          <w:tcPr>
            <w:tcW w:w="1240" w:type="dxa"/>
            <w:tcBorders>
              <w:top w:val="nil"/>
              <w:left w:val="single" w:sz="8" w:space="0" w:color="auto"/>
              <w:bottom w:val="nil"/>
              <w:right w:val="single" w:sz="8" w:space="0" w:color="auto"/>
            </w:tcBorders>
            <w:vAlign w:val="center"/>
          </w:tcPr>
          <w:p w14:paraId="242DD7E0"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Małe skutki</w:t>
            </w:r>
          </w:p>
        </w:tc>
        <w:tc>
          <w:tcPr>
            <w:tcW w:w="1240" w:type="dxa"/>
            <w:tcBorders>
              <w:top w:val="nil"/>
              <w:left w:val="nil"/>
              <w:bottom w:val="single" w:sz="8" w:space="0" w:color="auto"/>
              <w:right w:val="nil"/>
            </w:tcBorders>
            <w:vAlign w:val="center"/>
          </w:tcPr>
          <w:p w14:paraId="0DBF6A58"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Miejscowe skutki</w:t>
            </w:r>
          </w:p>
        </w:tc>
        <w:tc>
          <w:tcPr>
            <w:tcW w:w="1240" w:type="dxa"/>
            <w:tcBorders>
              <w:top w:val="nil"/>
              <w:left w:val="single" w:sz="8" w:space="0" w:color="auto"/>
              <w:bottom w:val="single" w:sz="8" w:space="0" w:color="auto"/>
              <w:right w:val="single" w:sz="8" w:space="0" w:color="auto"/>
            </w:tcBorders>
            <w:vAlign w:val="center"/>
          </w:tcPr>
          <w:p w14:paraId="035F6DC4"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Duże skutki</w:t>
            </w:r>
          </w:p>
        </w:tc>
        <w:tc>
          <w:tcPr>
            <w:tcW w:w="1240" w:type="dxa"/>
            <w:tcBorders>
              <w:top w:val="nil"/>
              <w:left w:val="nil"/>
              <w:bottom w:val="nil"/>
              <w:right w:val="nil"/>
            </w:tcBorders>
            <w:vAlign w:val="center"/>
          </w:tcPr>
          <w:p w14:paraId="7F02A9BA" w14:textId="77777777" w:rsidR="00E84B7C" w:rsidRPr="00E84B7C" w:rsidRDefault="00E84B7C" w:rsidP="00E84B7C">
            <w:pPr>
              <w:jc w:val="center"/>
              <w:rPr>
                <w:rFonts w:ascii="Arial" w:hAnsi="Arial" w:cs="Arial"/>
                <w:sz w:val="14"/>
                <w:szCs w:val="14"/>
              </w:rPr>
            </w:pPr>
            <w:r w:rsidRPr="00E84B7C">
              <w:rPr>
                <w:rFonts w:ascii="Arial" w:hAnsi="Arial" w:cs="Arial"/>
                <w:sz w:val="14"/>
                <w:szCs w:val="14"/>
              </w:rPr>
              <w:t>Ogromne skutki</w:t>
            </w:r>
          </w:p>
        </w:tc>
        <w:tc>
          <w:tcPr>
            <w:tcW w:w="144" w:type="dxa"/>
            <w:tcBorders>
              <w:top w:val="nil"/>
              <w:left w:val="single" w:sz="8" w:space="0" w:color="auto"/>
              <w:bottom w:val="nil"/>
              <w:right w:val="single" w:sz="4" w:space="0" w:color="auto"/>
            </w:tcBorders>
            <w:noWrap/>
            <w:vAlign w:val="bottom"/>
          </w:tcPr>
          <w:p w14:paraId="2436473F" w14:textId="77777777" w:rsidR="00E84B7C" w:rsidRPr="00E84B7C" w:rsidRDefault="00E84B7C" w:rsidP="00E84B7C">
            <w:pPr>
              <w:rPr>
                <w:rFonts w:ascii="Arial" w:hAnsi="Arial" w:cs="Arial"/>
              </w:rPr>
            </w:pPr>
            <w:r w:rsidRPr="00E84B7C">
              <w:rPr>
                <w:rFonts w:ascii="Arial" w:hAnsi="Arial" w:cs="Arial"/>
              </w:rPr>
              <w:t> </w:t>
            </w:r>
          </w:p>
        </w:tc>
      </w:tr>
      <w:tr w:rsidR="00E84B7C" w14:paraId="013ECD80" w14:textId="77777777">
        <w:trPr>
          <w:trHeight w:val="42"/>
        </w:trPr>
        <w:tc>
          <w:tcPr>
            <w:tcW w:w="144" w:type="dxa"/>
            <w:tcBorders>
              <w:top w:val="nil"/>
              <w:left w:val="single" w:sz="4" w:space="0" w:color="auto"/>
              <w:bottom w:val="nil"/>
              <w:right w:val="nil"/>
            </w:tcBorders>
            <w:noWrap/>
            <w:vAlign w:val="bottom"/>
          </w:tcPr>
          <w:p w14:paraId="3A0460BA"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nil"/>
              <w:right w:val="nil"/>
            </w:tcBorders>
            <w:noWrap/>
            <w:vAlign w:val="bottom"/>
          </w:tcPr>
          <w:p w14:paraId="54FF9A28"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nil"/>
              <w:left w:val="nil"/>
              <w:bottom w:val="nil"/>
              <w:right w:val="nil"/>
            </w:tcBorders>
            <w:noWrap/>
            <w:vAlign w:val="bottom"/>
          </w:tcPr>
          <w:p w14:paraId="6CC9E185"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nil"/>
            </w:tcBorders>
            <w:noWrap/>
            <w:vAlign w:val="bottom"/>
          </w:tcPr>
          <w:p w14:paraId="17DDA83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noWrap/>
            <w:vAlign w:val="bottom"/>
          </w:tcPr>
          <w:p w14:paraId="2D8B64C1" w14:textId="77777777" w:rsidR="00E84B7C" w:rsidRPr="00E84B7C" w:rsidRDefault="00E84B7C" w:rsidP="00E84B7C">
            <w:pPr>
              <w:rPr>
                <w:rFonts w:ascii="Arial" w:hAnsi="Arial" w:cs="Arial"/>
              </w:rPr>
            </w:pPr>
          </w:p>
        </w:tc>
        <w:tc>
          <w:tcPr>
            <w:tcW w:w="144" w:type="dxa"/>
            <w:tcBorders>
              <w:top w:val="nil"/>
              <w:left w:val="nil"/>
              <w:bottom w:val="nil"/>
              <w:right w:val="nil"/>
            </w:tcBorders>
            <w:noWrap/>
            <w:vAlign w:val="bottom"/>
          </w:tcPr>
          <w:p w14:paraId="57A515FB" w14:textId="77777777" w:rsidR="00E84B7C" w:rsidRPr="00E84B7C" w:rsidRDefault="00E84B7C" w:rsidP="00E84B7C">
            <w:pPr>
              <w:rPr>
                <w:rFonts w:ascii="Arial" w:hAnsi="Arial" w:cs="Arial"/>
              </w:rPr>
            </w:pPr>
          </w:p>
        </w:tc>
        <w:tc>
          <w:tcPr>
            <w:tcW w:w="1240" w:type="dxa"/>
            <w:tcBorders>
              <w:top w:val="single" w:sz="8" w:space="0" w:color="auto"/>
              <w:left w:val="nil"/>
              <w:bottom w:val="nil"/>
              <w:right w:val="nil"/>
            </w:tcBorders>
            <w:noWrap/>
            <w:vAlign w:val="bottom"/>
          </w:tcPr>
          <w:p w14:paraId="73491E2A"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noWrap/>
            <w:vAlign w:val="bottom"/>
          </w:tcPr>
          <w:p w14:paraId="5717253F"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nil"/>
              <w:right w:val="nil"/>
            </w:tcBorders>
            <w:noWrap/>
            <w:vAlign w:val="bottom"/>
          </w:tcPr>
          <w:p w14:paraId="2DFCC29F" w14:textId="77777777" w:rsidR="00E84B7C" w:rsidRPr="00E84B7C" w:rsidRDefault="00E84B7C" w:rsidP="00E84B7C">
            <w:pPr>
              <w:rPr>
                <w:rFonts w:ascii="Arial" w:hAnsi="Arial" w:cs="Arial"/>
              </w:rPr>
            </w:pPr>
          </w:p>
        </w:tc>
        <w:tc>
          <w:tcPr>
            <w:tcW w:w="1240" w:type="dxa"/>
            <w:tcBorders>
              <w:top w:val="nil"/>
              <w:left w:val="nil"/>
              <w:bottom w:val="single" w:sz="8" w:space="0" w:color="auto"/>
              <w:right w:val="nil"/>
            </w:tcBorders>
            <w:noWrap/>
            <w:vAlign w:val="bottom"/>
          </w:tcPr>
          <w:p w14:paraId="54C31458"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nil"/>
              <w:right w:val="nil"/>
            </w:tcBorders>
            <w:noWrap/>
            <w:vAlign w:val="bottom"/>
          </w:tcPr>
          <w:p w14:paraId="5AF051DA"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nil"/>
              <w:right w:val="single" w:sz="4" w:space="0" w:color="auto"/>
            </w:tcBorders>
            <w:noWrap/>
            <w:vAlign w:val="bottom"/>
          </w:tcPr>
          <w:p w14:paraId="508108E3" w14:textId="77777777" w:rsidR="00E84B7C" w:rsidRPr="00E84B7C" w:rsidRDefault="00E84B7C" w:rsidP="00E84B7C">
            <w:pPr>
              <w:rPr>
                <w:rFonts w:ascii="Arial" w:hAnsi="Arial" w:cs="Arial"/>
              </w:rPr>
            </w:pPr>
            <w:r w:rsidRPr="00E84B7C">
              <w:rPr>
                <w:rFonts w:ascii="Arial" w:hAnsi="Arial" w:cs="Arial"/>
              </w:rPr>
              <w:t> </w:t>
            </w:r>
          </w:p>
        </w:tc>
      </w:tr>
      <w:tr w:rsidR="00E84B7C" w14:paraId="00A324D0" w14:textId="77777777">
        <w:trPr>
          <w:trHeight w:val="642"/>
        </w:trPr>
        <w:tc>
          <w:tcPr>
            <w:tcW w:w="144" w:type="dxa"/>
            <w:tcBorders>
              <w:top w:val="nil"/>
              <w:left w:val="single" w:sz="4" w:space="0" w:color="auto"/>
              <w:bottom w:val="nil"/>
              <w:right w:val="nil"/>
            </w:tcBorders>
            <w:noWrap/>
            <w:vAlign w:val="bottom"/>
          </w:tcPr>
          <w:p w14:paraId="615E6397" w14:textId="77777777" w:rsidR="00E84B7C" w:rsidRPr="00E84B7C" w:rsidRDefault="00E84B7C" w:rsidP="00E84B7C">
            <w:pPr>
              <w:rPr>
                <w:rFonts w:ascii="Arial" w:hAnsi="Arial" w:cs="Arial"/>
              </w:rPr>
            </w:pPr>
            <w:r w:rsidRPr="00E84B7C">
              <w:rPr>
                <w:rFonts w:ascii="Arial" w:hAnsi="Arial" w:cs="Arial"/>
              </w:rPr>
              <w:t> </w:t>
            </w:r>
          </w:p>
        </w:tc>
        <w:tc>
          <w:tcPr>
            <w:tcW w:w="2384" w:type="dxa"/>
            <w:gridSpan w:val="4"/>
            <w:tcBorders>
              <w:top w:val="single" w:sz="8" w:space="0" w:color="auto"/>
              <w:left w:val="single" w:sz="8" w:space="0" w:color="auto"/>
              <w:bottom w:val="nil"/>
              <w:right w:val="single" w:sz="8" w:space="0" w:color="000000"/>
            </w:tcBorders>
            <w:shd w:val="clear" w:color="auto" w:fill="969696"/>
            <w:vAlign w:val="center"/>
          </w:tcPr>
          <w:p w14:paraId="7D1F8B9E" w14:textId="77777777" w:rsidR="00E84B7C" w:rsidRPr="00E84B7C" w:rsidRDefault="00E84B7C" w:rsidP="00E84B7C">
            <w:pPr>
              <w:jc w:val="center"/>
              <w:rPr>
                <w:rFonts w:ascii="Arial" w:hAnsi="Arial" w:cs="Arial"/>
              </w:rPr>
            </w:pPr>
            <w:r w:rsidRPr="00E84B7C">
              <w:rPr>
                <w:rFonts w:ascii="Arial" w:hAnsi="Arial" w:cs="Arial"/>
              </w:rPr>
              <w:t>Konsekwencje</w:t>
            </w:r>
          </w:p>
        </w:tc>
        <w:tc>
          <w:tcPr>
            <w:tcW w:w="144" w:type="dxa"/>
            <w:tcBorders>
              <w:top w:val="nil"/>
              <w:left w:val="nil"/>
              <w:bottom w:val="nil"/>
              <w:right w:val="nil"/>
            </w:tcBorders>
            <w:noWrap/>
            <w:vAlign w:val="bottom"/>
          </w:tcPr>
          <w:p w14:paraId="3E3C2A0E"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single" w:sz="8" w:space="0" w:color="auto"/>
              <w:bottom w:val="single" w:sz="8" w:space="0" w:color="auto"/>
              <w:right w:val="single" w:sz="8" w:space="0" w:color="auto"/>
            </w:tcBorders>
            <w:shd w:val="clear" w:color="auto" w:fill="969696"/>
            <w:noWrap/>
            <w:vAlign w:val="center"/>
          </w:tcPr>
          <w:p w14:paraId="25262617" w14:textId="77777777" w:rsidR="00E84B7C" w:rsidRPr="00E84B7C" w:rsidRDefault="00E84B7C" w:rsidP="00E84B7C">
            <w:pPr>
              <w:jc w:val="center"/>
              <w:rPr>
                <w:rFonts w:ascii="Arial" w:hAnsi="Arial" w:cs="Arial"/>
                <w:b/>
                <w:bCs/>
              </w:rPr>
            </w:pPr>
            <w:r w:rsidRPr="00E84B7C">
              <w:rPr>
                <w:rFonts w:ascii="Arial" w:hAnsi="Arial" w:cs="Arial"/>
                <w:b/>
                <w:bCs/>
              </w:rPr>
              <w:t>1 (N)</w:t>
            </w:r>
          </w:p>
        </w:tc>
        <w:tc>
          <w:tcPr>
            <w:tcW w:w="1240" w:type="dxa"/>
            <w:tcBorders>
              <w:top w:val="single" w:sz="8" w:space="0" w:color="auto"/>
              <w:left w:val="nil"/>
              <w:bottom w:val="single" w:sz="8" w:space="0" w:color="auto"/>
              <w:right w:val="single" w:sz="4" w:space="0" w:color="auto"/>
            </w:tcBorders>
            <w:shd w:val="clear" w:color="auto" w:fill="969696"/>
            <w:noWrap/>
            <w:vAlign w:val="center"/>
          </w:tcPr>
          <w:p w14:paraId="43901360" w14:textId="77777777" w:rsidR="00E84B7C" w:rsidRPr="00E84B7C" w:rsidRDefault="00E84B7C" w:rsidP="00E84B7C">
            <w:pPr>
              <w:jc w:val="center"/>
              <w:rPr>
                <w:rFonts w:ascii="Arial" w:hAnsi="Arial" w:cs="Arial"/>
                <w:b/>
                <w:bCs/>
              </w:rPr>
            </w:pPr>
            <w:r w:rsidRPr="00E84B7C">
              <w:rPr>
                <w:rFonts w:ascii="Arial" w:hAnsi="Arial" w:cs="Arial"/>
                <w:b/>
                <w:bCs/>
              </w:rPr>
              <w:t>2 (L)</w:t>
            </w:r>
          </w:p>
        </w:tc>
        <w:tc>
          <w:tcPr>
            <w:tcW w:w="1240" w:type="dxa"/>
            <w:tcBorders>
              <w:top w:val="single" w:sz="8" w:space="0" w:color="auto"/>
              <w:left w:val="nil"/>
              <w:bottom w:val="single" w:sz="8" w:space="0" w:color="auto"/>
              <w:right w:val="single" w:sz="8" w:space="0" w:color="auto"/>
            </w:tcBorders>
            <w:shd w:val="clear" w:color="auto" w:fill="969696"/>
            <w:noWrap/>
            <w:vAlign w:val="center"/>
          </w:tcPr>
          <w:p w14:paraId="09442D9C" w14:textId="77777777" w:rsidR="00E84B7C" w:rsidRPr="00E84B7C" w:rsidRDefault="00E84B7C" w:rsidP="00E84B7C">
            <w:pPr>
              <w:jc w:val="center"/>
              <w:rPr>
                <w:rFonts w:ascii="Arial" w:hAnsi="Arial" w:cs="Arial"/>
                <w:b/>
                <w:bCs/>
              </w:rPr>
            </w:pPr>
            <w:r w:rsidRPr="00E84B7C">
              <w:rPr>
                <w:rFonts w:ascii="Arial" w:hAnsi="Arial" w:cs="Arial"/>
                <w:b/>
                <w:bCs/>
              </w:rPr>
              <w:t>3 (M)</w:t>
            </w:r>
          </w:p>
        </w:tc>
        <w:tc>
          <w:tcPr>
            <w:tcW w:w="1240" w:type="dxa"/>
            <w:tcBorders>
              <w:top w:val="nil"/>
              <w:left w:val="nil"/>
              <w:bottom w:val="single" w:sz="8" w:space="0" w:color="auto"/>
              <w:right w:val="nil"/>
            </w:tcBorders>
            <w:shd w:val="clear" w:color="auto" w:fill="969696"/>
            <w:noWrap/>
            <w:vAlign w:val="center"/>
          </w:tcPr>
          <w:p w14:paraId="17966416" w14:textId="77777777" w:rsidR="00E84B7C" w:rsidRPr="00E84B7C" w:rsidRDefault="00E84B7C" w:rsidP="00E84B7C">
            <w:pPr>
              <w:jc w:val="center"/>
              <w:rPr>
                <w:rFonts w:ascii="Arial" w:hAnsi="Arial" w:cs="Arial"/>
                <w:b/>
                <w:bCs/>
              </w:rPr>
            </w:pPr>
            <w:r w:rsidRPr="00E84B7C">
              <w:rPr>
                <w:rFonts w:ascii="Arial" w:hAnsi="Arial" w:cs="Arial"/>
                <w:b/>
                <w:bCs/>
              </w:rPr>
              <w:t>4 (H)</w:t>
            </w:r>
          </w:p>
        </w:tc>
        <w:tc>
          <w:tcPr>
            <w:tcW w:w="1240" w:type="dxa"/>
            <w:tcBorders>
              <w:top w:val="single" w:sz="8" w:space="0" w:color="auto"/>
              <w:left w:val="single" w:sz="8" w:space="0" w:color="auto"/>
              <w:bottom w:val="single" w:sz="8" w:space="0" w:color="auto"/>
              <w:right w:val="nil"/>
            </w:tcBorders>
            <w:shd w:val="clear" w:color="auto" w:fill="969696"/>
            <w:noWrap/>
            <w:vAlign w:val="center"/>
          </w:tcPr>
          <w:p w14:paraId="7F8A4C1F" w14:textId="77777777" w:rsidR="00E84B7C" w:rsidRPr="00E84B7C" w:rsidRDefault="00E84B7C" w:rsidP="00E84B7C">
            <w:pPr>
              <w:jc w:val="center"/>
              <w:rPr>
                <w:rFonts w:ascii="Arial" w:hAnsi="Arial" w:cs="Arial"/>
                <w:b/>
                <w:bCs/>
              </w:rPr>
            </w:pPr>
            <w:r w:rsidRPr="00E84B7C">
              <w:rPr>
                <w:rFonts w:ascii="Arial" w:hAnsi="Arial" w:cs="Arial"/>
                <w:b/>
                <w:bCs/>
              </w:rPr>
              <w:t>5 (E)</w:t>
            </w:r>
          </w:p>
        </w:tc>
        <w:tc>
          <w:tcPr>
            <w:tcW w:w="144" w:type="dxa"/>
            <w:tcBorders>
              <w:top w:val="nil"/>
              <w:left w:val="single" w:sz="8" w:space="0" w:color="auto"/>
              <w:bottom w:val="nil"/>
              <w:right w:val="single" w:sz="4" w:space="0" w:color="auto"/>
            </w:tcBorders>
            <w:noWrap/>
            <w:vAlign w:val="bottom"/>
          </w:tcPr>
          <w:p w14:paraId="779740F0" w14:textId="77777777" w:rsidR="00E84B7C" w:rsidRPr="00E84B7C" w:rsidRDefault="00E84B7C" w:rsidP="00E84B7C">
            <w:pPr>
              <w:rPr>
                <w:rFonts w:ascii="Arial" w:hAnsi="Arial" w:cs="Arial"/>
              </w:rPr>
            </w:pPr>
            <w:r w:rsidRPr="00E84B7C">
              <w:rPr>
                <w:rFonts w:ascii="Arial" w:hAnsi="Arial" w:cs="Arial"/>
              </w:rPr>
              <w:t> </w:t>
            </w:r>
          </w:p>
        </w:tc>
      </w:tr>
      <w:tr w:rsidR="00E84B7C" w14:paraId="23797F1B" w14:textId="77777777">
        <w:trPr>
          <w:trHeight w:val="79"/>
        </w:trPr>
        <w:tc>
          <w:tcPr>
            <w:tcW w:w="144" w:type="dxa"/>
            <w:tcBorders>
              <w:top w:val="nil"/>
              <w:left w:val="single" w:sz="4" w:space="0" w:color="auto"/>
              <w:bottom w:val="single" w:sz="4" w:space="0" w:color="auto"/>
              <w:right w:val="nil"/>
            </w:tcBorders>
            <w:noWrap/>
            <w:vAlign w:val="bottom"/>
          </w:tcPr>
          <w:p w14:paraId="0DC7E927"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noWrap/>
            <w:vAlign w:val="bottom"/>
          </w:tcPr>
          <w:p w14:paraId="49482960" w14:textId="77777777" w:rsidR="00E84B7C" w:rsidRPr="00E84B7C" w:rsidRDefault="00E84B7C" w:rsidP="00E84B7C">
            <w:pPr>
              <w:rPr>
                <w:rFonts w:ascii="Arial" w:hAnsi="Arial" w:cs="Arial"/>
              </w:rPr>
            </w:pPr>
            <w:r w:rsidRPr="00E84B7C">
              <w:rPr>
                <w:rFonts w:ascii="Arial" w:hAnsi="Arial" w:cs="Arial"/>
              </w:rPr>
              <w:t> </w:t>
            </w:r>
          </w:p>
        </w:tc>
        <w:tc>
          <w:tcPr>
            <w:tcW w:w="500" w:type="dxa"/>
            <w:tcBorders>
              <w:top w:val="single" w:sz="8" w:space="0" w:color="auto"/>
              <w:left w:val="nil"/>
              <w:bottom w:val="single" w:sz="4" w:space="0" w:color="auto"/>
              <w:right w:val="nil"/>
            </w:tcBorders>
            <w:noWrap/>
            <w:vAlign w:val="bottom"/>
          </w:tcPr>
          <w:p w14:paraId="706833A8"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single" w:sz="8" w:space="0" w:color="auto"/>
              <w:left w:val="nil"/>
              <w:bottom w:val="single" w:sz="4" w:space="0" w:color="auto"/>
              <w:right w:val="nil"/>
            </w:tcBorders>
            <w:noWrap/>
            <w:vAlign w:val="bottom"/>
          </w:tcPr>
          <w:p w14:paraId="6892AC37"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single" w:sz="8" w:space="0" w:color="auto"/>
              <w:left w:val="nil"/>
              <w:bottom w:val="single" w:sz="4" w:space="0" w:color="auto"/>
              <w:right w:val="nil"/>
            </w:tcBorders>
            <w:noWrap/>
            <w:vAlign w:val="bottom"/>
          </w:tcPr>
          <w:p w14:paraId="5DE5A14E"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nil"/>
            </w:tcBorders>
            <w:noWrap/>
            <w:vAlign w:val="bottom"/>
          </w:tcPr>
          <w:p w14:paraId="4D6A19AF"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noWrap/>
            <w:vAlign w:val="bottom"/>
          </w:tcPr>
          <w:p w14:paraId="7A681B13"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noWrap/>
            <w:vAlign w:val="bottom"/>
          </w:tcPr>
          <w:p w14:paraId="06E39334"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noWrap/>
            <w:vAlign w:val="bottom"/>
          </w:tcPr>
          <w:p w14:paraId="6392E98F"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noWrap/>
            <w:vAlign w:val="bottom"/>
          </w:tcPr>
          <w:p w14:paraId="16171195" w14:textId="77777777" w:rsidR="00E84B7C" w:rsidRPr="00E84B7C" w:rsidRDefault="00E84B7C" w:rsidP="00E84B7C">
            <w:pPr>
              <w:rPr>
                <w:rFonts w:ascii="Arial" w:hAnsi="Arial" w:cs="Arial"/>
              </w:rPr>
            </w:pPr>
            <w:r w:rsidRPr="00E84B7C">
              <w:rPr>
                <w:rFonts w:ascii="Arial" w:hAnsi="Arial" w:cs="Arial"/>
              </w:rPr>
              <w:t> </w:t>
            </w:r>
          </w:p>
        </w:tc>
        <w:tc>
          <w:tcPr>
            <w:tcW w:w="1240" w:type="dxa"/>
            <w:tcBorders>
              <w:top w:val="nil"/>
              <w:left w:val="nil"/>
              <w:bottom w:val="single" w:sz="4" w:space="0" w:color="auto"/>
              <w:right w:val="nil"/>
            </w:tcBorders>
            <w:noWrap/>
            <w:vAlign w:val="bottom"/>
          </w:tcPr>
          <w:p w14:paraId="0E0A338F" w14:textId="77777777" w:rsidR="00E84B7C" w:rsidRPr="00E84B7C" w:rsidRDefault="00E84B7C" w:rsidP="00E84B7C">
            <w:pPr>
              <w:rPr>
                <w:rFonts w:ascii="Arial" w:hAnsi="Arial" w:cs="Arial"/>
              </w:rPr>
            </w:pPr>
            <w:r w:rsidRPr="00E84B7C">
              <w:rPr>
                <w:rFonts w:ascii="Arial" w:hAnsi="Arial" w:cs="Arial"/>
              </w:rPr>
              <w:t> </w:t>
            </w:r>
          </w:p>
        </w:tc>
        <w:tc>
          <w:tcPr>
            <w:tcW w:w="144" w:type="dxa"/>
            <w:tcBorders>
              <w:top w:val="nil"/>
              <w:left w:val="nil"/>
              <w:bottom w:val="single" w:sz="4" w:space="0" w:color="auto"/>
              <w:right w:val="single" w:sz="4" w:space="0" w:color="auto"/>
            </w:tcBorders>
            <w:noWrap/>
            <w:vAlign w:val="bottom"/>
          </w:tcPr>
          <w:p w14:paraId="3868B1CB" w14:textId="77777777" w:rsidR="00E84B7C" w:rsidRPr="00E84B7C" w:rsidRDefault="00E84B7C" w:rsidP="00E84B7C">
            <w:pPr>
              <w:rPr>
                <w:rFonts w:ascii="Arial" w:hAnsi="Arial" w:cs="Arial"/>
              </w:rPr>
            </w:pPr>
            <w:r w:rsidRPr="00E84B7C">
              <w:rPr>
                <w:rFonts w:ascii="Arial" w:hAnsi="Arial" w:cs="Arial"/>
              </w:rPr>
              <w:t> </w:t>
            </w:r>
          </w:p>
        </w:tc>
      </w:tr>
    </w:tbl>
    <w:p w14:paraId="070DF7CB" w14:textId="77777777" w:rsidR="00DC499B" w:rsidRPr="005366CB" w:rsidRDefault="00DC499B" w:rsidP="005057D0">
      <w:pPr>
        <w:autoSpaceDE w:val="0"/>
        <w:autoSpaceDN w:val="0"/>
        <w:adjustRightInd w:val="0"/>
        <w:rPr>
          <w:rFonts w:ascii="Arial" w:eastAsia="Calibri" w:hAnsi="Arial" w:cs="Arial"/>
          <w:sz w:val="22"/>
          <w:szCs w:val="22"/>
          <w:lang w:eastAsia="en-US"/>
        </w:rPr>
      </w:pPr>
    </w:p>
    <w:p w14:paraId="3DE7D71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Analiza SIL będzie wykonana przy współpracy z przedstawicielami </w:t>
      </w:r>
      <w:r w:rsidR="00865895">
        <w:rPr>
          <w:rFonts w:ascii="Arial" w:eastAsia="Calibri" w:hAnsi="Arial" w:cs="Arial"/>
          <w:sz w:val="22"/>
          <w:szCs w:val="22"/>
          <w:lang w:eastAsia="en-US"/>
        </w:rPr>
        <w:t>Kupującego</w:t>
      </w:r>
      <w:r w:rsidRPr="005366CB">
        <w:rPr>
          <w:rFonts w:ascii="Arial" w:eastAsia="Calibri" w:hAnsi="Arial" w:cs="Arial"/>
          <w:sz w:val="22"/>
          <w:szCs w:val="22"/>
          <w:lang w:eastAsia="en-US"/>
        </w:rPr>
        <w:t xml:space="preserve">, a raport końcowy i proponowane rozwiązania techniczne muszą uzyskać akceptację ze strony Kupującego. </w:t>
      </w:r>
      <w:r w:rsidR="007B0851">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przekaże Kupującemu raport HAZOP, diagramy P&amp;ID, diagramy C&amp;E oraz bazę danych układów automatyki w okresie 2 tygodni przed rozpoczęciem prac.</w:t>
      </w:r>
    </w:p>
    <w:p w14:paraId="0232D3D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2F49938" w14:textId="77777777" w:rsidR="005366CB" w:rsidRPr="00857CF0" w:rsidRDefault="005366CB" w:rsidP="00340186">
      <w:pPr>
        <w:pStyle w:val="Nagwek1"/>
        <w:numPr>
          <w:ilvl w:val="1"/>
          <w:numId w:val="1"/>
        </w:numPr>
        <w:tabs>
          <w:tab w:val="clear" w:pos="792"/>
          <w:tab w:val="num" w:pos="567"/>
        </w:tabs>
        <w:ind w:left="567" w:hanging="567"/>
      </w:pPr>
      <w:bookmarkStart w:id="121" w:name="_Toc475077856"/>
      <w:r w:rsidRPr="00857CF0">
        <w:t>Wymagania odnośnie projektowania i wykonawstwa systemów bezpieczeństwa</w:t>
      </w:r>
      <w:bookmarkEnd w:id="121"/>
    </w:p>
    <w:p w14:paraId="2CA6DE33" w14:textId="77777777" w:rsidR="005366CB" w:rsidRPr="005366CB" w:rsidRDefault="005366CB" w:rsidP="006E79F5">
      <w:pPr>
        <w:autoSpaceDE w:val="0"/>
        <w:autoSpaceDN w:val="0"/>
        <w:adjustRightInd w:val="0"/>
        <w:jc w:val="both"/>
        <w:rPr>
          <w:rFonts w:ascii="Arial" w:eastAsia="Calibri" w:hAnsi="Arial" w:cs="Arial"/>
          <w:b/>
          <w:sz w:val="22"/>
          <w:szCs w:val="22"/>
          <w:lang w:eastAsia="en-US"/>
        </w:rPr>
      </w:pPr>
    </w:p>
    <w:p w14:paraId="18A727D1" w14:textId="77777777" w:rsidR="005366CB" w:rsidRPr="005366CB" w:rsidRDefault="005366CB" w:rsidP="006E79F5">
      <w:pPr>
        <w:autoSpaceDE w:val="0"/>
        <w:autoSpaceDN w:val="0"/>
        <w:adjustRightInd w:val="0"/>
        <w:rPr>
          <w:rFonts w:ascii="Arial" w:eastAsia="Calibri" w:hAnsi="Arial" w:cs="Arial"/>
          <w:sz w:val="22"/>
          <w:szCs w:val="22"/>
          <w:lang w:eastAsia="en-US"/>
        </w:rPr>
      </w:pPr>
      <w:r w:rsidRPr="005366CB">
        <w:rPr>
          <w:rFonts w:ascii="Arial" w:eastAsia="Calibri" w:hAnsi="Arial" w:cs="Arial"/>
          <w:sz w:val="22"/>
          <w:szCs w:val="22"/>
          <w:lang w:eastAsia="en-US"/>
        </w:rPr>
        <w:t>System ESD musi być systemem niezależnym od systemu DCS.</w:t>
      </w:r>
    </w:p>
    <w:p w14:paraId="5FAF35DF"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5FB287A6" w14:textId="77777777" w:rsidR="005366CB" w:rsidRPr="005366CB" w:rsidRDefault="005366CB" w:rsidP="006E79F5">
      <w:pPr>
        <w:rPr>
          <w:rFonts w:ascii="Arial" w:eastAsia="Calibri" w:hAnsi="Arial" w:cs="Arial"/>
          <w:sz w:val="22"/>
          <w:szCs w:val="22"/>
          <w:lang w:eastAsia="en-US"/>
        </w:rPr>
      </w:pPr>
      <w:r w:rsidRPr="005366CB">
        <w:rPr>
          <w:rFonts w:ascii="Arial" w:eastAsia="Calibri" w:hAnsi="Arial" w:cs="Arial"/>
          <w:sz w:val="22"/>
          <w:szCs w:val="22"/>
          <w:lang w:eastAsia="en-US"/>
        </w:rPr>
        <w:t>System ESD musi spełnić następujące wymagania:</w:t>
      </w:r>
    </w:p>
    <w:p w14:paraId="5F0ACAC3" w14:textId="77777777" w:rsidR="004D5A87" w:rsidRPr="004D5A87"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awaryjnego wyłączenia ESD i blokad procesowych (BMS/SIS) musi być zrealizowany w oparciu o sterownik programowalny PLC z </w:t>
      </w:r>
      <w:r w:rsidR="004D5A87">
        <w:rPr>
          <w:rFonts w:ascii="Arial" w:eastAsia="Calibri" w:hAnsi="Arial" w:cs="Arial"/>
          <w:sz w:val="22"/>
          <w:szCs w:val="22"/>
          <w:lang w:eastAsia="en-US"/>
        </w:rPr>
        <w:t>"</w:t>
      </w:r>
      <w:r w:rsidR="004D5A87" w:rsidRPr="004D5A87">
        <w:rPr>
          <w:rFonts w:ascii="Arial" w:hAnsi="Arial" w:cs="Arial"/>
          <w:sz w:val="22"/>
          <w:szCs w:val="22"/>
        </w:rPr>
        <w:t>List</w:t>
      </w:r>
      <w:r w:rsidR="004D5A87">
        <w:rPr>
          <w:rFonts w:ascii="Arial" w:hAnsi="Arial" w:cs="Arial"/>
          <w:sz w:val="22"/>
          <w:szCs w:val="22"/>
        </w:rPr>
        <w:t>y</w:t>
      </w:r>
      <w:r w:rsidR="004D5A87" w:rsidRPr="004D5A87">
        <w:rPr>
          <w:rFonts w:ascii="Arial" w:hAnsi="Arial" w:cs="Arial"/>
          <w:sz w:val="22"/>
          <w:szCs w:val="22"/>
        </w:rPr>
        <w:t xml:space="preserve"> </w:t>
      </w:r>
      <w:r w:rsidR="004D5A87" w:rsidRPr="004D5A87">
        <w:rPr>
          <w:rFonts w:ascii="Arial" w:eastAsia="Calibri" w:hAnsi="Arial" w:cs="Arial"/>
          <w:sz w:val="22"/>
          <w:szCs w:val="22"/>
        </w:rPr>
        <w:t xml:space="preserve">producentów </w:t>
      </w:r>
      <w:r w:rsidR="00F870B5">
        <w:rPr>
          <w:rFonts w:ascii="Arial" w:eastAsia="Calibri" w:hAnsi="Arial" w:cs="Arial"/>
          <w:sz w:val="22"/>
          <w:szCs w:val="22"/>
        </w:rPr>
        <w:t xml:space="preserve">            </w:t>
      </w:r>
      <w:r w:rsidR="004D5A87" w:rsidRPr="004D5A87">
        <w:rPr>
          <w:rFonts w:ascii="Arial" w:eastAsia="Calibri" w:hAnsi="Arial" w:cs="Arial"/>
          <w:sz w:val="22"/>
          <w:szCs w:val="22"/>
        </w:rPr>
        <w:t>i dostawców akceptowanych przez ANWIL S.A." (załącznik nr 6).</w:t>
      </w:r>
    </w:p>
    <w:p w14:paraId="3C11846A"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Redundancja sterownika ESD musi zapewnić, by w przypadku awarii jednego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redundantnych elementów, drugi przejął jego pracę bezpr</w:t>
      </w:r>
      <w:r w:rsidR="00F11A50">
        <w:rPr>
          <w:rFonts w:ascii="Arial" w:eastAsia="Calibri" w:hAnsi="Arial" w:cs="Arial"/>
          <w:sz w:val="22"/>
          <w:szCs w:val="22"/>
          <w:lang w:eastAsia="en-US"/>
        </w:rPr>
        <w:t>zerwowo, w sposób automatyczny (</w:t>
      </w:r>
      <w:r w:rsidRPr="005366CB">
        <w:rPr>
          <w:rFonts w:ascii="Arial" w:eastAsia="Calibri" w:hAnsi="Arial" w:cs="Arial"/>
          <w:sz w:val="22"/>
          <w:szCs w:val="22"/>
          <w:lang w:eastAsia="en-US"/>
        </w:rPr>
        <w:t>bez ingerencji operatora</w:t>
      </w:r>
      <w:r w:rsidR="00F11A50">
        <w:rPr>
          <w:rFonts w:ascii="Arial" w:eastAsia="Calibri" w:hAnsi="Arial" w:cs="Arial"/>
          <w:sz w:val="22"/>
          <w:szCs w:val="22"/>
          <w:lang w:eastAsia="en-US"/>
        </w:rPr>
        <w:t>)</w:t>
      </w:r>
      <w:r w:rsidRPr="005366CB">
        <w:rPr>
          <w:rFonts w:ascii="Arial" w:eastAsia="Calibri" w:hAnsi="Arial" w:cs="Arial"/>
          <w:sz w:val="22"/>
          <w:szCs w:val="22"/>
          <w:lang w:eastAsia="en-US"/>
        </w:rPr>
        <w:t>.</w:t>
      </w:r>
    </w:p>
    <w:p w14:paraId="0711ADBA"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blokad procesowych i awaryjnego wyłączenia ESD musi być zaprojektowany, wykonany, przetestowany i mieć certyfikat bezpieczeństwa zgodnie z PN-EN 61508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PN-EN 61511.</w:t>
      </w:r>
    </w:p>
    <w:p w14:paraId="4C427C88"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 blokad procesowych i awaryjnego wyłączenia ESD (BMS/SIS) musi mieć oddzielne wejścia i wyjścia w stosunku do wejść i wyjść podstawowego sy</w:t>
      </w:r>
      <w:r w:rsidR="004150A7">
        <w:rPr>
          <w:rFonts w:ascii="Arial" w:eastAsia="Calibri" w:hAnsi="Arial" w:cs="Arial"/>
          <w:sz w:val="22"/>
          <w:szCs w:val="22"/>
          <w:lang w:eastAsia="en-US"/>
        </w:rPr>
        <w:t>s</w:t>
      </w:r>
      <w:r w:rsidRPr="005366CB">
        <w:rPr>
          <w:rFonts w:ascii="Arial" w:eastAsia="Calibri" w:hAnsi="Arial" w:cs="Arial"/>
          <w:sz w:val="22"/>
          <w:szCs w:val="22"/>
          <w:lang w:eastAsia="en-US"/>
        </w:rPr>
        <w:t xml:space="preserve">temu sterowania i monitoringu DCS (regulatory </w:t>
      </w:r>
      <w:proofErr w:type="spellStart"/>
      <w:r w:rsidRPr="005366CB">
        <w:rPr>
          <w:rFonts w:ascii="Arial" w:eastAsia="Calibri" w:hAnsi="Arial" w:cs="Arial"/>
          <w:sz w:val="22"/>
          <w:szCs w:val="22"/>
          <w:lang w:eastAsia="en-US"/>
        </w:rPr>
        <w:t>control</w:t>
      </w:r>
      <w:proofErr w:type="spellEnd"/>
      <w:r w:rsidRPr="005366CB">
        <w:rPr>
          <w:rFonts w:ascii="Arial" w:eastAsia="Calibri" w:hAnsi="Arial" w:cs="Arial"/>
          <w:sz w:val="22"/>
          <w:szCs w:val="22"/>
          <w:lang w:eastAsia="en-US"/>
        </w:rPr>
        <w:t>).</w:t>
      </w:r>
    </w:p>
    <w:p w14:paraId="2DB03D95"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Musi być zapewniona segregacja sprzętowa wejść i wyjść dla poszczególnych systemów blokadowych i </w:t>
      </w:r>
      <w:proofErr w:type="spellStart"/>
      <w:r w:rsidRPr="005366CB">
        <w:rPr>
          <w:rFonts w:ascii="Arial" w:eastAsia="Calibri" w:hAnsi="Arial" w:cs="Arial"/>
          <w:sz w:val="22"/>
          <w:szCs w:val="22"/>
          <w:lang w:eastAsia="en-US"/>
        </w:rPr>
        <w:t>wyłączeń</w:t>
      </w:r>
      <w:proofErr w:type="spellEnd"/>
      <w:r w:rsidRPr="005366CB">
        <w:rPr>
          <w:rFonts w:ascii="Arial" w:eastAsia="Calibri" w:hAnsi="Arial" w:cs="Arial"/>
          <w:sz w:val="22"/>
          <w:szCs w:val="22"/>
          <w:lang w:eastAsia="en-US"/>
        </w:rPr>
        <w:t xml:space="preserve"> awaryjnych (np. kompresorów, węzłów technologicznych).</w:t>
      </w:r>
    </w:p>
    <w:p w14:paraId="5D373E3D"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sygnalizacyjne oraz przyciski systemu ESD powinny być zlokalizowane na pulpicie operatorskim</w:t>
      </w:r>
      <w:r w:rsidR="000B4369">
        <w:rPr>
          <w:rFonts w:ascii="Arial" w:eastAsia="Calibri" w:hAnsi="Arial" w:cs="Arial"/>
          <w:sz w:val="22"/>
          <w:szCs w:val="22"/>
          <w:lang w:eastAsia="en-US"/>
        </w:rPr>
        <w:t xml:space="preserve"> (Top Box) w sterowni</w:t>
      </w:r>
      <w:r w:rsidRPr="005366CB">
        <w:rPr>
          <w:rFonts w:ascii="Arial" w:eastAsia="Calibri" w:hAnsi="Arial" w:cs="Arial"/>
          <w:sz w:val="22"/>
          <w:szCs w:val="22"/>
          <w:lang w:eastAsia="en-US"/>
        </w:rPr>
        <w:t>.</w:t>
      </w:r>
    </w:p>
    <w:p w14:paraId="2B5BA472"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dwustanowe przychodzące z aparatury zlokalizowanej w strefie zagrożonej wybuchem powinny być podłączone bezpośrednio do modułów wejściowych. Moduły te powinny być wyposażone w system wykrywania awarii linii sygnałowej (LFD). Sygnały dwustanowe z/do urządzeń elektrycznych muszą przychodzić poprzez przekaźniki pośredniczące. Sygnały wyjściowe do zaworów elektromagnetycznych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lampek muszą przechodzić przez listwy zaciskowe wyposażone w bezpieczniki.</w:t>
      </w:r>
    </w:p>
    <w:p w14:paraId="75C06DAC"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Obiektowe inicjatory blokad podłączone do systemu ESD muszą być w wykonaniu </w:t>
      </w:r>
      <w:r w:rsidRPr="005366CB">
        <w:rPr>
          <w:rFonts w:ascii="Arial" w:eastAsia="Calibri" w:hAnsi="Arial" w:cs="Arial"/>
          <w:sz w:val="22"/>
          <w:szCs w:val="22"/>
          <w:lang w:eastAsia="en-US"/>
        </w:rPr>
        <w:br/>
        <w:t>przeciwwybuchowym Ex d. Wyjątek stanowią indukcyjne sygnalizatory położenia zaworów (</w:t>
      </w:r>
      <w:proofErr w:type="spellStart"/>
      <w:r w:rsidRPr="005366CB">
        <w:rPr>
          <w:rFonts w:ascii="Arial" w:eastAsia="Calibri" w:hAnsi="Arial" w:cs="Arial"/>
          <w:sz w:val="22"/>
          <w:szCs w:val="22"/>
          <w:lang w:eastAsia="en-US"/>
        </w:rPr>
        <w:t>proximity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switch</w:t>
      </w:r>
      <w:proofErr w:type="spellEnd"/>
      <w:r w:rsidRPr="005366CB">
        <w:rPr>
          <w:rFonts w:ascii="Arial" w:eastAsia="Calibri" w:hAnsi="Arial" w:cs="Arial"/>
          <w:sz w:val="22"/>
          <w:szCs w:val="22"/>
          <w:lang w:eastAsia="en-US"/>
        </w:rPr>
        <w:t xml:space="preserve">), które powinny być w wykonaniu iskrobezpiecznym Ex i </w:t>
      </w:r>
      <w:r w:rsidRPr="005366CB">
        <w:rPr>
          <w:rFonts w:ascii="Arial" w:eastAsia="Calibri" w:hAnsi="Arial" w:cs="Arial"/>
          <w:sz w:val="22"/>
          <w:szCs w:val="22"/>
          <w:lang w:eastAsia="en-US"/>
        </w:rPr>
        <w:br/>
      </w:r>
      <w:proofErr w:type="spellStart"/>
      <w:r w:rsidRPr="005366CB">
        <w:rPr>
          <w:rFonts w:ascii="Arial" w:eastAsia="Calibri" w:hAnsi="Arial" w:cs="Arial"/>
          <w:sz w:val="22"/>
          <w:szCs w:val="22"/>
          <w:lang w:eastAsia="en-US"/>
        </w:rPr>
        <w:t>i</w:t>
      </w:r>
      <w:proofErr w:type="spellEnd"/>
      <w:r w:rsidRPr="005366CB">
        <w:rPr>
          <w:rFonts w:ascii="Arial" w:eastAsia="Calibri" w:hAnsi="Arial" w:cs="Arial"/>
          <w:sz w:val="22"/>
          <w:szCs w:val="22"/>
          <w:lang w:eastAsia="en-US"/>
        </w:rPr>
        <w:t xml:space="preserve"> podłączone do certyfikowanych separatorów Ex i wyposażonych w system wykrywania awarii linii LFD.</w:t>
      </w:r>
    </w:p>
    <w:p w14:paraId="723C4B87"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Zawory elektromagnetyczne podłączone do ESD muszą być w wykonaniu przec</w:t>
      </w:r>
      <w:r w:rsidR="009D2312">
        <w:rPr>
          <w:rFonts w:ascii="Arial" w:eastAsia="Calibri" w:hAnsi="Arial" w:cs="Arial"/>
          <w:sz w:val="22"/>
          <w:szCs w:val="22"/>
          <w:lang w:eastAsia="en-US"/>
        </w:rPr>
        <w:t xml:space="preserve">iwwybuchowym Ex d, zasilane 24V </w:t>
      </w:r>
      <w:r w:rsidRPr="005366CB">
        <w:rPr>
          <w:rFonts w:ascii="Arial" w:eastAsia="Calibri" w:hAnsi="Arial" w:cs="Arial"/>
          <w:sz w:val="22"/>
          <w:szCs w:val="22"/>
          <w:lang w:eastAsia="en-US"/>
        </w:rPr>
        <w:t xml:space="preserve">DC. Wyjścia logiczne cyfrowe do zaworów elektromagnetycznych powinny być przekazywane poprzez przekaźniki pośredniczące typu </w:t>
      </w:r>
      <w:proofErr w:type="spellStart"/>
      <w:r w:rsidRPr="005366CB">
        <w:rPr>
          <w:rFonts w:ascii="Arial" w:eastAsia="Calibri" w:hAnsi="Arial" w:cs="Arial"/>
          <w:sz w:val="22"/>
          <w:szCs w:val="22"/>
          <w:lang w:eastAsia="en-US"/>
        </w:rPr>
        <w:t>fail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safe</w:t>
      </w:r>
      <w:proofErr w:type="spellEnd"/>
      <w:r w:rsidRPr="005366CB">
        <w:rPr>
          <w:rFonts w:ascii="Arial" w:eastAsia="Calibri" w:hAnsi="Arial" w:cs="Arial"/>
          <w:sz w:val="22"/>
          <w:szCs w:val="22"/>
          <w:lang w:eastAsia="en-US"/>
        </w:rPr>
        <w:t xml:space="preserve"> umieszczone w wydzielonej części szafy lub na karcie wyjściowej sterownika ESD.</w:t>
      </w:r>
    </w:p>
    <w:p w14:paraId="0E2A778D"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Sygnały wejściowe do ESD przychodzące z MCC muszą być doprowadzone jako</w:t>
      </w:r>
      <w:r w:rsidR="001C1563">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Sygnały wyjściowe do MCC wychodzące </w:t>
      </w:r>
      <w:r w:rsidR="001C1563">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z ESD muszą być wyprowadzone jako </w:t>
      </w:r>
      <w:proofErr w:type="spellStart"/>
      <w:r w:rsidRPr="005366CB">
        <w:rPr>
          <w:rFonts w:ascii="Arial" w:eastAsia="Calibri" w:hAnsi="Arial" w:cs="Arial"/>
          <w:sz w:val="22"/>
          <w:szCs w:val="22"/>
          <w:lang w:eastAsia="en-US"/>
        </w:rPr>
        <w:t>bezpotencjałowe</w:t>
      </w:r>
      <w:proofErr w:type="spellEnd"/>
      <w:r w:rsidRPr="005366CB">
        <w:rPr>
          <w:rFonts w:ascii="Arial" w:eastAsia="Calibri" w:hAnsi="Arial" w:cs="Arial"/>
          <w:sz w:val="22"/>
          <w:szCs w:val="22"/>
          <w:lang w:eastAsia="en-US"/>
        </w:rPr>
        <w:t xml:space="preserve"> styki przekaźnikowe. Przekaźniki te muszą znajdować się wydzielonej szafie przekaźników pośredniczących IRC znajdującej w pomieszczeniu szaf. Takie rozwiązanie zapobiega przedostaniu się napięcia (230V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AC, 110V</w:t>
      </w:r>
      <w:r w:rsidR="009D2312">
        <w:rPr>
          <w:rFonts w:ascii="Arial" w:eastAsia="Calibri" w:hAnsi="Arial" w:cs="Arial"/>
          <w:sz w:val="22"/>
          <w:szCs w:val="22"/>
          <w:lang w:eastAsia="en-US"/>
        </w:rPr>
        <w:t xml:space="preserve"> </w:t>
      </w:r>
      <w:r w:rsidRPr="005366CB">
        <w:rPr>
          <w:rFonts w:ascii="Arial" w:eastAsia="Calibri" w:hAnsi="Arial" w:cs="Arial"/>
          <w:sz w:val="22"/>
          <w:szCs w:val="22"/>
          <w:lang w:eastAsia="en-US"/>
        </w:rPr>
        <w:t>DC) z MCC na karty I/O systemu ESD.</w:t>
      </w:r>
    </w:p>
    <w:p w14:paraId="0E39194B"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Należy stosować wyłączniki typu MOS (</w:t>
      </w:r>
      <w:proofErr w:type="spellStart"/>
      <w:r w:rsidRPr="005366CB">
        <w:rPr>
          <w:rFonts w:ascii="Arial" w:eastAsia="Calibri" w:hAnsi="Arial" w:cs="Arial"/>
          <w:sz w:val="22"/>
          <w:szCs w:val="22"/>
          <w:lang w:eastAsia="en-US"/>
        </w:rPr>
        <w:t>Maintenance</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Override</w:t>
      </w:r>
      <w:proofErr w:type="spellEnd"/>
      <w:r w:rsidRPr="005366CB">
        <w:rPr>
          <w:rFonts w:ascii="Arial" w:eastAsia="Calibri" w:hAnsi="Arial" w:cs="Arial"/>
          <w:sz w:val="22"/>
          <w:szCs w:val="22"/>
          <w:lang w:eastAsia="en-US"/>
        </w:rPr>
        <w:t xml:space="preserve"> Switch), aby zapewnić obsługę (testowanie) urządzeń-inicjatorów blokad na ruchu instalacji bez pobudzania systemu blokad do działania. Przełączniki MOS muszą być zaimplementowane programowo (software’owo) i musi być możliwość ich aktywowania z grafik operatorskich wizualizujących pracę systemu zabezpieczeń ESD – zaleca się wizualizację w DCS. Wymagany stan przełączników MOS będzie przekazywany do ESD poprzez redundantne software’owe łącze komunikacyjne dwoma niezależnymi sygnałami impulsowymi (załącz/wyłącz). Wymagane jest zastosowanie lampki sygnalizacyjnej na konsoli operatorskiej (Top Box) dla logicznej grupy sygnałów. Lampka ta będzie informowała o użyciu któregokolwiek z przełączników MOS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grupie. W fazie wykonywania projektu techniczne</w:t>
      </w:r>
      <w:r w:rsidR="007B0851">
        <w:rPr>
          <w:rFonts w:ascii="Arial" w:eastAsia="Calibri" w:hAnsi="Arial" w:cs="Arial"/>
          <w:sz w:val="22"/>
          <w:szCs w:val="22"/>
          <w:lang w:eastAsia="en-US"/>
        </w:rPr>
        <w:t>go Kontraktor</w:t>
      </w:r>
      <w:r w:rsidRPr="005366CB">
        <w:rPr>
          <w:rFonts w:ascii="Arial" w:eastAsia="Calibri" w:hAnsi="Arial" w:cs="Arial"/>
          <w:sz w:val="22"/>
          <w:szCs w:val="22"/>
          <w:lang w:eastAsia="en-US"/>
        </w:rPr>
        <w:t xml:space="preserve"> przedstawi koncepcję grupowania sygnałów, która będzie sprawdzona i zatwierdzona przez Kupującego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uzgodnionym okresie czasu. </w:t>
      </w:r>
    </w:p>
    <w:p w14:paraId="3F8C0725"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Dodatkowo w stosunku do programowych (software’owych) przełączników MOS przewidziany będzie przełącznik z kluczykiem dla każdej logicznej grupy sygnałów. Przełączniki z kluczykiem mają za zadanie zapewnić dodatkowy środek bezpieczeństwa –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przypadku gdy będą otwarte to nie będą mogły zostać załączone programowe (software’owe) przełączniki MOS z wizualizacyjnych grafik operatorskich. Przełączniki te muszą być zainstalowane w sterowni i będą dostępne tylko dla nadzoru technicznego.</w:t>
      </w:r>
    </w:p>
    <w:p w14:paraId="79FAF96B"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Załączenie któregokolwiek przełącznika MOS w dowolnej grupie musi spowodować wygenerowanie komunikatu alarmu w systemie DCS oraz zapisanie tego faktu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w:t>
      </w:r>
    </w:p>
    <w:p w14:paraId="2C3F7C0D"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panelu operatorskim (Top Box) musi zostać zainstalowany dodatkowy wyłącznik podłączony kablem (połączenie typu hard </w:t>
      </w:r>
      <w:proofErr w:type="spellStart"/>
      <w:r w:rsidRPr="005366CB">
        <w:rPr>
          <w:rFonts w:ascii="Arial" w:eastAsia="Calibri" w:hAnsi="Arial" w:cs="Arial"/>
          <w:sz w:val="22"/>
          <w:szCs w:val="22"/>
          <w:lang w:eastAsia="en-US"/>
        </w:rPr>
        <w:t>wired</w:t>
      </w:r>
      <w:proofErr w:type="spellEnd"/>
      <w:r w:rsidRPr="005366CB">
        <w:rPr>
          <w:rFonts w:ascii="Arial" w:eastAsia="Calibri" w:hAnsi="Arial" w:cs="Arial"/>
          <w:sz w:val="22"/>
          <w:szCs w:val="22"/>
          <w:lang w:eastAsia="en-US"/>
        </w:rPr>
        <w:t xml:space="preserve">) do wejścia cyfrowego sterownika ESD. Wyłącznik ten musi umożliwiać ręczne przestawienie wszystkich przełączników MOS w stan bezpieczny tzn. „wyłączone”. Jest to dodatkowy środek bezpieczeństwa, który może być użyty w przypadku defektu komunikacji szeregowej między DCS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a ESD. Funkcja przełącznika deaktywującego może być zintegrowana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przełącznikiem zezwolenia na zakładanie MOS w danej grupie.</w:t>
      </w:r>
    </w:p>
    <w:p w14:paraId="1A86D412"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Procesowe wyłączniki bocznikujące (POS - </w:t>
      </w:r>
      <w:proofErr w:type="spellStart"/>
      <w:r w:rsidRPr="005366CB">
        <w:rPr>
          <w:rFonts w:ascii="Arial" w:eastAsia="Calibri" w:hAnsi="Arial" w:cs="Arial"/>
          <w:sz w:val="22"/>
          <w:szCs w:val="22"/>
          <w:lang w:eastAsia="en-US"/>
        </w:rPr>
        <w:t>Process</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Override</w:t>
      </w:r>
      <w:proofErr w:type="spellEnd"/>
      <w:r w:rsidRPr="005366CB">
        <w:rPr>
          <w:rFonts w:ascii="Arial" w:eastAsia="Calibri" w:hAnsi="Arial" w:cs="Arial"/>
          <w:sz w:val="22"/>
          <w:szCs w:val="22"/>
          <w:lang w:eastAsia="en-US"/>
        </w:rPr>
        <w:t xml:space="preserve"> Switch) muszą być stosowane w celu bocznikowania wejściowych sygnałów inicjujących blokady pozwalając w ten sposób na rozruch instalacji. Załączenie wyłącznika POS, powoduje, że sygnał z urządzenia inicjującego działanie blokadowe zostaje zbocznikowany (nie inicjuje działania blokadowego - wyłączającego), a operator jest informowany o zaistniałej sytuacji lampką na panelu operatorskim (Top Box). Jako wyłączniki POS należy stosować przełączniki z kluczykiem. Wyłączniki POS i lampki muszą być umieszczone na pulpicie operatora (Top Box). Użycie wyłącznika POS musi być rejestrowane w postaci alarmu w systemie DCS oraz zostać zapisane </w:t>
      </w:r>
      <w:r w:rsidR="00F870B5">
        <w:rPr>
          <w:rFonts w:ascii="Arial" w:eastAsia="Calibri" w:hAnsi="Arial" w:cs="Arial"/>
          <w:sz w:val="22"/>
          <w:szCs w:val="22"/>
          <w:lang w:eastAsia="en-US"/>
        </w:rPr>
        <w:t xml:space="preserve">        </w:t>
      </w:r>
      <w:r w:rsidRPr="005366CB">
        <w:rPr>
          <w:rFonts w:ascii="Arial" w:eastAsia="Calibri" w:hAnsi="Arial" w:cs="Arial"/>
          <w:sz w:val="22"/>
          <w:szCs w:val="22"/>
          <w:lang w:eastAsia="en-US"/>
        </w:rPr>
        <w:t>w historii zdarzeń. Koncepcja zastosowania wyłączników POS musi zostać uzgodniona i zatwierdzona przez Kupującego.</w:t>
      </w:r>
    </w:p>
    <w:p w14:paraId="418265BE"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celu identyfikowania stanu przełączników MOS i POS przez operatorów procesu należy skonfigurować w DCS dedykowane grafiki operatorskie obrazujące stan wszystkich przełączników MOS i POS.</w:t>
      </w:r>
    </w:p>
    <w:p w14:paraId="4286147F"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 ESD musi być skonfigurowany a w DCS wizualizowany alarm pierwszej przyczyny wyłączenia blokadowego dla każdego systemu blokadowego (np. kompresora, węzła technologicznego).</w:t>
      </w:r>
    </w:p>
    <w:p w14:paraId="2CCD2A40"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Każda awaria sterownika ESD musi być alarmowana w systemie DCS. Dopuszczalne są alarmy wspólne (kumulatywne).</w:t>
      </w:r>
    </w:p>
    <w:p w14:paraId="55DA921F"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 obsługi sterownika ESD musi być zapewniona dedykowana stacja inżynierska.</w:t>
      </w:r>
    </w:p>
    <w:p w14:paraId="3D2483EE"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Sterownik ESD musi być wyposażony w interfejsy do komunikacji z:</w:t>
      </w:r>
    </w:p>
    <w:p w14:paraId="3CE6250B"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systemem DCS – poprzez redundantną magistralę transmisji danych,</w:t>
      </w:r>
    </w:p>
    <w:p w14:paraId="6427D9D5"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drukarkami,</w:t>
      </w:r>
    </w:p>
    <w:p w14:paraId="67DC9B1D"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stacją inżynierską stanowiącą środek do programowania i konfiguracji sterownika ESD,</w:t>
      </w:r>
    </w:p>
    <w:p w14:paraId="1537A677" w14:textId="77777777" w:rsidR="005366CB" w:rsidRPr="005366CB" w:rsidRDefault="005366CB" w:rsidP="006E79F5">
      <w:pPr>
        <w:numPr>
          <w:ilvl w:val="1"/>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lokalnym układem/panelem wizualizacji ESD.</w:t>
      </w:r>
    </w:p>
    <w:p w14:paraId="12F9F189" w14:textId="77777777" w:rsidR="005366CB" w:rsidRPr="005366CB" w:rsidRDefault="005366CB" w:rsidP="006E79F5">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Podłączenie do magistrali transmisji danych systemu DCS musi być zrealizowane poprzez redundantny interfejs szeregowy z protokółem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14:paraId="19B3C121" w14:textId="77777777" w:rsidR="00DA69C9" w:rsidRDefault="005366CB" w:rsidP="00325C56">
      <w:pPr>
        <w:numPr>
          <w:ilvl w:val="0"/>
          <w:numId w:val="10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Sterowniki ESD muszą być wyposażone w system diagnostyki sprzętowej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programowej oprogramowania. System ten powinien kontrolować prawidłowość działania modułów I/O, procesora i pamięci. Wyniki testów powinny być drukowane i/lub wyświetlane na monitorze. Status wejść/wyjść, zegara i pamięci musi być </w:t>
      </w:r>
      <w:r w:rsidRPr="00AA41DE">
        <w:rPr>
          <w:rFonts w:ascii="Arial" w:eastAsia="Calibri" w:hAnsi="Arial" w:cs="Arial"/>
          <w:sz w:val="22"/>
          <w:szCs w:val="22"/>
          <w:lang w:eastAsia="en-US"/>
        </w:rPr>
        <w:t>dostępny poprzez dedykowany komputer PC (stacja inżynierska) lub terminal off-</w:t>
      </w:r>
      <w:proofErr w:type="spellStart"/>
      <w:r w:rsidRPr="00AA41DE">
        <w:rPr>
          <w:rFonts w:ascii="Arial" w:eastAsia="Calibri" w:hAnsi="Arial" w:cs="Arial"/>
          <w:sz w:val="22"/>
          <w:szCs w:val="22"/>
          <w:lang w:eastAsia="en-US"/>
        </w:rPr>
        <w:t>line</w:t>
      </w:r>
      <w:proofErr w:type="spellEnd"/>
      <w:r w:rsidRPr="00AA41DE">
        <w:rPr>
          <w:rFonts w:ascii="Arial" w:eastAsia="Calibri" w:hAnsi="Arial" w:cs="Arial"/>
          <w:sz w:val="22"/>
          <w:szCs w:val="22"/>
          <w:lang w:eastAsia="en-US"/>
        </w:rPr>
        <w:t>.</w:t>
      </w:r>
    </w:p>
    <w:p w14:paraId="2004D6D9" w14:textId="77777777" w:rsidR="002842BB" w:rsidRPr="00325C56" w:rsidRDefault="002842BB" w:rsidP="002842BB">
      <w:pPr>
        <w:autoSpaceDE w:val="0"/>
        <w:autoSpaceDN w:val="0"/>
        <w:adjustRightInd w:val="0"/>
        <w:ind w:left="360"/>
        <w:contextualSpacing/>
        <w:jc w:val="both"/>
        <w:rPr>
          <w:rFonts w:ascii="Arial" w:eastAsia="Calibri" w:hAnsi="Arial" w:cs="Arial"/>
          <w:sz w:val="22"/>
          <w:szCs w:val="22"/>
          <w:lang w:eastAsia="en-US"/>
        </w:rPr>
      </w:pPr>
    </w:p>
    <w:p w14:paraId="74B2FDB9" w14:textId="77777777" w:rsidR="005366CB" w:rsidRPr="00340186" w:rsidRDefault="005366CB" w:rsidP="00340186">
      <w:pPr>
        <w:pStyle w:val="Nagwek1"/>
        <w:numPr>
          <w:ilvl w:val="1"/>
          <w:numId w:val="1"/>
        </w:numPr>
        <w:tabs>
          <w:tab w:val="clear" w:pos="792"/>
          <w:tab w:val="num" w:pos="567"/>
        </w:tabs>
        <w:ind w:left="567" w:hanging="567"/>
      </w:pPr>
      <w:bookmarkStart w:id="122" w:name="_Toc475077857"/>
      <w:r w:rsidRPr="00340186">
        <w:t>Projekt wykonawczy</w:t>
      </w:r>
      <w:bookmarkEnd w:id="122"/>
    </w:p>
    <w:p w14:paraId="11BC9992" w14:textId="77777777"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14:paraId="0B5C3728"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Na etapie wykonywania projektu instalacji, należy przeprowadzić analizę istniejącego ryzyka i identyfikację zagrożeń. Jeżeli przewidziane zabezpieczenia, inne niż systemy elektroniczne (np. zawory bezpieczeństwa), są niewystarczające, należy określić sposób obniżenia ryzyka do poziomu dopuszczalnego poprzez implementację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w sterownikach bezpieczeństwa.</w:t>
      </w:r>
    </w:p>
    <w:p w14:paraId="6BBCA716" w14:textId="77777777" w:rsidR="005366CB" w:rsidRPr="00AA41DE" w:rsidRDefault="005366CB" w:rsidP="006E79F5">
      <w:pPr>
        <w:autoSpaceDE w:val="0"/>
        <w:autoSpaceDN w:val="0"/>
        <w:adjustRightInd w:val="0"/>
        <w:rPr>
          <w:rFonts w:ascii="Arial" w:eastAsia="Calibri" w:hAnsi="Arial" w:cs="Arial"/>
          <w:sz w:val="22"/>
          <w:szCs w:val="22"/>
          <w:lang w:eastAsia="en-US"/>
        </w:rPr>
      </w:pPr>
    </w:p>
    <w:p w14:paraId="3F62E19E"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Dla każdej z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wykonać Specyfikację Wymagań Bezpieczeństwa opisaną </w:t>
      </w:r>
      <w:r w:rsidRPr="00AA41DE">
        <w:rPr>
          <w:rFonts w:ascii="Arial" w:eastAsia="Calibri" w:hAnsi="Arial" w:cs="Arial"/>
          <w:sz w:val="22"/>
          <w:szCs w:val="22"/>
          <w:lang w:eastAsia="en-US"/>
        </w:rPr>
        <w:br/>
        <w:t>w PN-EN 61511-1.</w:t>
      </w:r>
    </w:p>
    <w:p w14:paraId="4F763028" w14:textId="77777777" w:rsidR="005366CB" w:rsidRPr="00AA41DE" w:rsidRDefault="005366CB" w:rsidP="006E79F5">
      <w:pPr>
        <w:autoSpaceDE w:val="0"/>
        <w:autoSpaceDN w:val="0"/>
        <w:adjustRightInd w:val="0"/>
        <w:rPr>
          <w:rFonts w:ascii="Arial" w:eastAsia="Calibri" w:hAnsi="Arial" w:cs="Arial"/>
          <w:sz w:val="22"/>
          <w:szCs w:val="22"/>
          <w:lang w:eastAsia="en-US"/>
        </w:rPr>
      </w:pPr>
    </w:p>
    <w:p w14:paraId="04224C7F"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Do implementacji wymaganych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dobierać urządzenia o potwierdzonej odpowiednimi dokumentami zgodności z PN-EN 61508 i wymaganym poziomie </w:t>
      </w:r>
      <w:r w:rsidRPr="00AA41DE">
        <w:rPr>
          <w:rFonts w:ascii="Arial" w:eastAsia="Calibri" w:hAnsi="Arial" w:cs="Arial"/>
          <w:iCs/>
          <w:sz w:val="22"/>
          <w:szCs w:val="22"/>
          <w:lang w:eastAsia="en-US"/>
        </w:rPr>
        <w:t>SIL</w:t>
      </w:r>
      <w:r w:rsidRPr="00AA41DE">
        <w:rPr>
          <w:rFonts w:ascii="Arial" w:eastAsia="Calibri" w:hAnsi="Arial" w:cs="Arial"/>
          <w:sz w:val="22"/>
          <w:szCs w:val="22"/>
          <w:lang w:eastAsia="en-US"/>
        </w:rPr>
        <w:t xml:space="preserve">. Po pierwszym wyborze metody implementacji funkcji </w:t>
      </w:r>
      <w:r w:rsidRPr="00AA41DE">
        <w:rPr>
          <w:rFonts w:ascii="Arial" w:eastAsia="Calibri" w:hAnsi="Arial" w:cs="Arial"/>
          <w:iCs/>
          <w:sz w:val="22"/>
          <w:szCs w:val="22"/>
          <w:lang w:eastAsia="en-US"/>
        </w:rPr>
        <w:t>SIF</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 xml:space="preserve">należy dokonać weryfikacji spełnienia wymagań ze Specyfikacją Wymagań Bezpieczeństwa. Efektem weryfikacji może być zmiana konfiguracji urządzeń realizujących funkcje </w:t>
      </w:r>
      <w:r w:rsidRPr="00AA41DE">
        <w:rPr>
          <w:rFonts w:ascii="Arial" w:eastAsia="Calibri" w:hAnsi="Arial" w:cs="Arial"/>
          <w:iCs/>
          <w:sz w:val="22"/>
          <w:szCs w:val="22"/>
          <w:lang w:eastAsia="en-US"/>
        </w:rPr>
        <w:t>SIF</w:t>
      </w:r>
      <w:r w:rsidRPr="00AA41DE">
        <w:rPr>
          <w:rFonts w:ascii="Arial" w:eastAsia="Calibri" w:hAnsi="Arial" w:cs="Arial"/>
          <w:sz w:val="22"/>
          <w:szCs w:val="22"/>
          <w:lang w:eastAsia="en-US"/>
        </w:rPr>
        <w:t>.</w:t>
      </w:r>
    </w:p>
    <w:p w14:paraId="32DD4F12"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F2F4273"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Ukończony projekt wykonawczy systemu bezpieczeństwa należy poddać dokumentowanemu procesowi walidacji.</w:t>
      </w:r>
    </w:p>
    <w:p w14:paraId="0315189D"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5B5DE2A0"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projektowania, </w:t>
      </w:r>
      <w:r w:rsidR="00713EA6">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przeprowadzenia oceny bezpieczeństwa zaprojektowanego systemu, która musi zostać wykonana przez </w:t>
      </w:r>
      <w:r w:rsidR="00713EA6">
        <w:rPr>
          <w:rFonts w:ascii="Arial" w:eastAsia="Calibri" w:hAnsi="Arial" w:cs="Arial"/>
          <w:iCs/>
          <w:sz w:val="22"/>
          <w:szCs w:val="22"/>
          <w:lang w:eastAsia="en-US"/>
        </w:rPr>
        <w:t>J</w:t>
      </w:r>
      <w:r w:rsidRPr="00AA41DE">
        <w:rPr>
          <w:rFonts w:ascii="Arial" w:eastAsia="Calibri" w:hAnsi="Arial" w:cs="Arial"/>
          <w:iCs/>
          <w:sz w:val="22"/>
          <w:szCs w:val="22"/>
          <w:lang w:eastAsia="en-US"/>
        </w:rPr>
        <w:t>ednostkę</w:t>
      </w:r>
      <w:r w:rsidRPr="00AA41DE">
        <w:rPr>
          <w:rFonts w:ascii="Arial" w:eastAsia="Calibri" w:hAnsi="Arial" w:cs="Arial"/>
          <w:sz w:val="22"/>
          <w:szCs w:val="22"/>
          <w:lang w:eastAsia="en-US"/>
        </w:rPr>
        <w:t xml:space="preserve"> </w:t>
      </w:r>
      <w:r w:rsidR="00713EA6">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 xml:space="preserve">. Po zakończeniu projektu, </w:t>
      </w:r>
      <w:r w:rsidR="003D745D">
        <w:rPr>
          <w:rFonts w:ascii="Arial" w:eastAsia="Calibri" w:hAnsi="Arial" w:cs="Arial"/>
          <w:sz w:val="22"/>
          <w:szCs w:val="22"/>
          <w:lang w:eastAsia="en-US"/>
        </w:rPr>
        <w:t>Kontraktor</w:t>
      </w:r>
      <w:r w:rsidRPr="00AA41DE">
        <w:rPr>
          <w:rFonts w:ascii="Arial" w:eastAsia="Calibri" w:hAnsi="Arial" w:cs="Arial"/>
          <w:sz w:val="22"/>
          <w:szCs w:val="22"/>
          <w:lang w:eastAsia="en-US"/>
        </w:rPr>
        <w:t xml:space="preserve"> jest zobowiązany do przekazania następującej dokumentacji:</w:t>
      </w:r>
    </w:p>
    <w:p w14:paraId="3BCBF8AF" w14:textId="77777777"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wyniki przeprowadzonej identyfikacji zagrożeń i analizy istniejącego ryzyka,</w:t>
      </w:r>
    </w:p>
    <w:p w14:paraId="1B1012EA" w14:textId="77777777" w:rsidR="005366CB" w:rsidRPr="00AA41DE"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wymagane funkcje zabezpieczające </w:t>
      </w:r>
      <w:r w:rsidRPr="00AA41DE">
        <w:rPr>
          <w:rFonts w:ascii="Arial" w:eastAsia="Calibri" w:hAnsi="Arial" w:cs="Arial"/>
          <w:iCs/>
          <w:sz w:val="22"/>
          <w:szCs w:val="22"/>
          <w:lang w:eastAsia="en-US"/>
        </w:rPr>
        <w:t>SIF,</w:t>
      </w:r>
    </w:p>
    <w:p w14:paraId="52B25D78"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w</w:t>
      </w:r>
      <w:r w:rsidRPr="005366CB">
        <w:rPr>
          <w:rFonts w:ascii="Arial" w:eastAsia="Calibri" w:hAnsi="Arial" w:cs="Arial"/>
          <w:sz w:val="22"/>
          <w:szCs w:val="22"/>
          <w:lang w:eastAsia="en-US"/>
        </w:rPr>
        <w:t>ykonaną Specyfikację Wymagań Bezpieczeństwa,</w:t>
      </w:r>
    </w:p>
    <w:p w14:paraId="1FB8A2DB"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dokumenty potwierdzające wykonanie weryfikacji i walidacji,</w:t>
      </w:r>
    </w:p>
    <w:p w14:paraId="094C725F"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dokumenty potwierdzające wykonanie oceny bezpieczeństwa przez </w:t>
      </w:r>
      <w:r w:rsidR="001D1403">
        <w:rPr>
          <w:rFonts w:ascii="Arial" w:eastAsia="Calibri" w:hAnsi="Arial" w:cs="Arial"/>
          <w:sz w:val="22"/>
          <w:szCs w:val="22"/>
          <w:lang w:eastAsia="en-US"/>
        </w:rPr>
        <w:t>J</w:t>
      </w:r>
      <w:r w:rsidRPr="005366CB">
        <w:rPr>
          <w:rFonts w:ascii="Arial" w:eastAsia="Calibri" w:hAnsi="Arial" w:cs="Arial"/>
          <w:sz w:val="22"/>
          <w:szCs w:val="22"/>
          <w:lang w:eastAsia="en-US"/>
        </w:rPr>
        <w:t xml:space="preserve">ednostkę </w:t>
      </w:r>
      <w:r w:rsidR="001D1403">
        <w:rPr>
          <w:rFonts w:ascii="Arial" w:eastAsia="Calibri" w:hAnsi="Arial" w:cs="Arial"/>
          <w:sz w:val="22"/>
          <w:szCs w:val="22"/>
          <w:lang w:eastAsia="en-US"/>
        </w:rPr>
        <w:t>N</w:t>
      </w:r>
      <w:r w:rsidRPr="005366CB">
        <w:rPr>
          <w:rFonts w:ascii="Arial" w:eastAsia="Calibri" w:hAnsi="Arial" w:cs="Arial"/>
          <w:sz w:val="22"/>
          <w:szCs w:val="22"/>
          <w:lang w:eastAsia="en-US"/>
        </w:rPr>
        <w:t xml:space="preserve">iezależną, </w:t>
      </w:r>
    </w:p>
    <w:p w14:paraId="54CC4C93" w14:textId="77777777" w:rsidR="005366CB" w:rsidRPr="005366C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komplet dokumentacji elementów systemu (współczynniki niezawodności, częstotliwość testów wewnętrznych wraz z ich stopniem pokrycia, poziom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certyfikaty i warunki ich ważności), </w:t>
      </w:r>
    </w:p>
    <w:p w14:paraId="3CA287BB" w14:textId="77777777" w:rsidR="002842BB" w:rsidRDefault="005366CB" w:rsidP="006E79F5">
      <w:pPr>
        <w:numPr>
          <w:ilvl w:val="0"/>
          <w:numId w:val="10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lista wymagań niezbędna do osiągnięcia i utrzymania założonego bezpieczeństwa.</w:t>
      </w:r>
    </w:p>
    <w:p w14:paraId="423DF317" w14:textId="77777777" w:rsidR="00744882" w:rsidRDefault="00744882" w:rsidP="00744882">
      <w:pPr>
        <w:autoSpaceDE w:val="0"/>
        <w:autoSpaceDN w:val="0"/>
        <w:adjustRightInd w:val="0"/>
        <w:ind w:left="720"/>
        <w:contextualSpacing/>
        <w:jc w:val="both"/>
        <w:rPr>
          <w:rFonts w:ascii="Arial" w:eastAsia="Calibri" w:hAnsi="Arial" w:cs="Arial"/>
          <w:sz w:val="22"/>
          <w:szCs w:val="22"/>
          <w:lang w:eastAsia="en-US"/>
        </w:rPr>
      </w:pPr>
    </w:p>
    <w:p w14:paraId="5DA3913F" w14:textId="77777777"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6707FA32" w14:textId="77777777" w:rsidR="003A1377"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381647FA" w14:textId="77777777" w:rsidR="003A1377" w:rsidRPr="00910B98" w:rsidRDefault="003A1377" w:rsidP="00744882">
      <w:pPr>
        <w:autoSpaceDE w:val="0"/>
        <w:autoSpaceDN w:val="0"/>
        <w:adjustRightInd w:val="0"/>
        <w:ind w:left="720"/>
        <w:contextualSpacing/>
        <w:jc w:val="both"/>
        <w:rPr>
          <w:rFonts w:ascii="Arial" w:eastAsia="Calibri" w:hAnsi="Arial" w:cs="Arial"/>
          <w:sz w:val="22"/>
          <w:szCs w:val="22"/>
          <w:lang w:eastAsia="en-US"/>
        </w:rPr>
      </w:pPr>
    </w:p>
    <w:p w14:paraId="49D4064E" w14:textId="77777777" w:rsidR="005366CB" w:rsidRPr="00857CF0" w:rsidRDefault="005366CB" w:rsidP="00340186">
      <w:pPr>
        <w:pStyle w:val="Nagwek1"/>
        <w:numPr>
          <w:ilvl w:val="1"/>
          <w:numId w:val="1"/>
        </w:numPr>
        <w:tabs>
          <w:tab w:val="clear" w:pos="792"/>
          <w:tab w:val="num" w:pos="567"/>
        </w:tabs>
        <w:ind w:left="567" w:hanging="567"/>
      </w:pPr>
      <w:bookmarkStart w:id="123" w:name="_Toc475077858"/>
      <w:r w:rsidRPr="00857CF0">
        <w:t>Oprogramowanie</w:t>
      </w:r>
      <w:bookmarkEnd w:id="123"/>
    </w:p>
    <w:p w14:paraId="6602B8EC"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117D26B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Dopuszczalne są następujące języki programowania zgodne ze standardem </w:t>
      </w:r>
      <w:r w:rsidRPr="005366CB">
        <w:rPr>
          <w:rFonts w:ascii="Arial" w:eastAsia="Calibri" w:hAnsi="Arial" w:cs="Arial"/>
          <w:sz w:val="22"/>
          <w:szCs w:val="22"/>
          <w:lang w:eastAsia="en-US"/>
        </w:rPr>
        <w:br/>
        <w:t>PN-EN 611331-3:</w:t>
      </w:r>
    </w:p>
    <w:p w14:paraId="0943841E" w14:textId="77777777" w:rsidR="005366CB" w:rsidRPr="005366CB" w:rsidRDefault="005366CB" w:rsidP="006E79F5">
      <w:pPr>
        <w:numPr>
          <w:ilvl w:val="0"/>
          <w:numId w:val="10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bloków funkcjonalnych (FBD – </w:t>
      </w:r>
      <w:proofErr w:type="spellStart"/>
      <w:r w:rsidRPr="005366CB">
        <w:rPr>
          <w:rFonts w:ascii="Arial" w:eastAsia="Calibri" w:hAnsi="Arial" w:cs="Arial"/>
          <w:sz w:val="22"/>
          <w:szCs w:val="22"/>
          <w:lang w:eastAsia="en-US"/>
        </w:rPr>
        <w:t>functional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block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diagrams</w:t>
      </w:r>
      <w:proofErr w:type="spellEnd"/>
      <w:r w:rsidRPr="005366CB">
        <w:rPr>
          <w:rFonts w:ascii="Arial" w:eastAsia="Calibri" w:hAnsi="Arial" w:cs="Arial"/>
          <w:sz w:val="22"/>
          <w:szCs w:val="22"/>
          <w:lang w:eastAsia="en-US"/>
        </w:rPr>
        <w:t>),</w:t>
      </w:r>
    </w:p>
    <w:p w14:paraId="7E301E81" w14:textId="77777777" w:rsidR="005366CB" w:rsidRPr="005366CB" w:rsidRDefault="005366CB" w:rsidP="006E79F5">
      <w:pPr>
        <w:numPr>
          <w:ilvl w:val="0"/>
          <w:numId w:val="10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schemat drabinkowy (LAD – </w:t>
      </w:r>
      <w:proofErr w:type="spellStart"/>
      <w:r w:rsidRPr="005366CB">
        <w:rPr>
          <w:rFonts w:ascii="Arial" w:eastAsia="Calibri" w:hAnsi="Arial" w:cs="Arial"/>
          <w:sz w:val="22"/>
          <w:szCs w:val="22"/>
          <w:lang w:eastAsia="en-US"/>
        </w:rPr>
        <w:t>ladder</w:t>
      </w:r>
      <w:proofErr w:type="spellEnd"/>
      <w:r w:rsidRPr="005366CB">
        <w:rPr>
          <w:rFonts w:ascii="Arial" w:eastAsia="Calibri" w:hAnsi="Arial" w:cs="Arial"/>
          <w:sz w:val="22"/>
          <w:szCs w:val="22"/>
          <w:lang w:eastAsia="en-US"/>
        </w:rPr>
        <w:t xml:space="preserve"> diagram),</w:t>
      </w:r>
    </w:p>
    <w:p w14:paraId="170F3021" w14:textId="77777777" w:rsidR="005366CB" w:rsidRPr="005366CB" w:rsidRDefault="00AA41DE" w:rsidP="006E79F5">
      <w:pPr>
        <w:numPr>
          <w:ilvl w:val="0"/>
          <w:numId w:val="100"/>
        </w:numPr>
        <w:autoSpaceDE w:val="0"/>
        <w:autoSpaceDN w:val="0"/>
        <w:adjustRightInd w:val="0"/>
        <w:contextualSpacing/>
        <w:jc w:val="both"/>
        <w:rPr>
          <w:rFonts w:ascii="Arial" w:eastAsia="Calibri" w:hAnsi="Arial" w:cs="Arial"/>
          <w:sz w:val="22"/>
          <w:szCs w:val="22"/>
          <w:lang w:val="en-GB" w:eastAsia="en-US"/>
        </w:rPr>
      </w:pPr>
      <w:proofErr w:type="spellStart"/>
      <w:r>
        <w:rPr>
          <w:rFonts w:ascii="Arial" w:eastAsia="Calibri" w:hAnsi="Arial" w:cs="Arial"/>
          <w:sz w:val="22"/>
          <w:szCs w:val="22"/>
          <w:lang w:val="en-GB" w:eastAsia="en-US"/>
        </w:rPr>
        <w:t>s</w:t>
      </w:r>
      <w:r w:rsidR="005366CB" w:rsidRPr="005366CB">
        <w:rPr>
          <w:rFonts w:ascii="Arial" w:eastAsia="Calibri" w:hAnsi="Arial" w:cs="Arial"/>
          <w:sz w:val="22"/>
          <w:szCs w:val="22"/>
          <w:lang w:val="en-GB" w:eastAsia="en-US"/>
        </w:rPr>
        <w:t>chemat</w:t>
      </w:r>
      <w:proofErr w:type="spellEnd"/>
      <w:r w:rsidR="005366CB" w:rsidRPr="005366CB">
        <w:rPr>
          <w:rFonts w:ascii="Arial" w:eastAsia="Calibri" w:hAnsi="Arial" w:cs="Arial"/>
          <w:sz w:val="22"/>
          <w:szCs w:val="22"/>
          <w:lang w:val="en-GB" w:eastAsia="en-US"/>
        </w:rPr>
        <w:t xml:space="preserve"> </w:t>
      </w:r>
      <w:proofErr w:type="spellStart"/>
      <w:r w:rsidR="005366CB" w:rsidRPr="005366CB">
        <w:rPr>
          <w:rFonts w:ascii="Arial" w:eastAsia="Calibri" w:hAnsi="Arial" w:cs="Arial"/>
          <w:sz w:val="22"/>
          <w:szCs w:val="22"/>
          <w:lang w:val="en-GB" w:eastAsia="en-US"/>
        </w:rPr>
        <w:t>bloków</w:t>
      </w:r>
      <w:proofErr w:type="spellEnd"/>
      <w:r w:rsidR="005366CB" w:rsidRPr="005366CB">
        <w:rPr>
          <w:rFonts w:ascii="Arial" w:eastAsia="Calibri" w:hAnsi="Arial" w:cs="Arial"/>
          <w:sz w:val="22"/>
          <w:szCs w:val="22"/>
          <w:lang w:val="en-GB" w:eastAsia="en-US"/>
        </w:rPr>
        <w:t xml:space="preserve"> </w:t>
      </w:r>
      <w:proofErr w:type="spellStart"/>
      <w:r w:rsidR="005366CB" w:rsidRPr="005366CB">
        <w:rPr>
          <w:rFonts w:ascii="Arial" w:eastAsia="Calibri" w:hAnsi="Arial" w:cs="Arial"/>
          <w:sz w:val="22"/>
          <w:szCs w:val="22"/>
          <w:lang w:val="en-GB" w:eastAsia="en-US"/>
        </w:rPr>
        <w:t>sekwencyjnych</w:t>
      </w:r>
      <w:proofErr w:type="spellEnd"/>
      <w:r w:rsidR="005366CB" w:rsidRPr="005366CB">
        <w:rPr>
          <w:rFonts w:ascii="Arial" w:eastAsia="Calibri" w:hAnsi="Arial" w:cs="Arial"/>
          <w:sz w:val="22"/>
          <w:szCs w:val="22"/>
          <w:lang w:val="en-GB" w:eastAsia="en-US"/>
        </w:rPr>
        <w:t xml:space="preserve"> (SFC – sequential function chart).</w:t>
      </w:r>
    </w:p>
    <w:p w14:paraId="3CB61FCE" w14:textId="77777777" w:rsidR="005366CB" w:rsidRPr="005366CB" w:rsidRDefault="005366CB" w:rsidP="006E79F5">
      <w:pPr>
        <w:autoSpaceDE w:val="0"/>
        <w:autoSpaceDN w:val="0"/>
        <w:adjustRightInd w:val="0"/>
        <w:jc w:val="both"/>
        <w:rPr>
          <w:rFonts w:ascii="Arial" w:eastAsia="Calibri" w:hAnsi="Arial" w:cs="Arial"/>
          <w:sz w:val="22"/>
          <w:szCs w:val="22"/>
          <w:lang w:val="en-GB" w:eastAsia="en-US"/>
        </w:rPr>
      </w:pPr>
    </w:p>
    <w:p w14:paraId="31EEF60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Dostarczone programy powinny zawierać listy zmiennych oraz szczegółowe opisy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komentarze w języku polskim lub angielskim.</w:t>
      </w:r>
    </w:p>
    <w:p w14:paraId="37625738" w14:textId="77777777" w:rsidR="005366CB" w:rsidRPr="005366CB" w:rsidRDefault="005366CB" w:rsidP="003329A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Struktura i kod programu musi być logiczna i jak najprostsza.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jest zobowiązany do wykorzystywania mechanizmów skracających kod programu, takich jak bloki funkcyjne. </w:t>
      </w:r>
      <w:r w:rsidRPr="005366CB">
        <w:rPr>
          <w:rFonts w:ascii="Arial" w:eastAsia="Calibri" w:hAnsi="Arial" w:cs="Arial"/>
          <w:sz w:val="22"/>
          <w:szCs w:val="22"/>
          <w:lang w:eastAsia="en-US"/>
        </w:rPr>
        <w:br/>
        <w:t>W blokach programu bezpieczeństwa należy używać tylko funkcji z biblioteki przeznaczonej</w:t>
      </w:r>
      <w:r w:rsidR="003329A5">
        <w:rPr>
          <w:rFonts w:ascii="Arial" w:eastAsia="Calibri" w:hAnsi="Arial" w:cs="Arial"/>
          <w:sz w:val="22"/>
          <w:szCs w:val="22"/>
          <w:lang w:eastAsia="en-US"/>
        </w:rPr>
        <w:t xml:space="preserve"> </w:t>
      </w:r>
      <w:r w:rsidRPr="005366CB">
        <w:rPr>
          <w:rFonts w:ascii="Arial" w:eastAsia="Calibri" w:hAnsi="Arial" w:cs="Arial"/>
          <w:sz w:val="22"/>
          <w:szCs w:val="22"/>
          <w:lang w:eastAsia="en-US"/>
        </w:rPr>
        <w:t>dla programu bezpieczeństwa.</w:t>
      </w:r>
    </w:p>
    <w:p w14:paraId="52B8DAE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8B2CEC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Dostęp do oprogramowania systemu bezpieczeństwa musi być zabezpieczony przed dostępem osób do tego niepowołanych. Hasła do programów należy przekazać osobie wyznaczonej przez Kupującego.</w:t>
      </w:r>
    </w:p>
    <w:p w14:paraId="1EB3494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Awaria/zakłócenie komunikacji sterownika z innymi systemami, nie powinno prowadzić do przerwania pracy systemu bezpieczeństwa. </w:t>
      </w:r>
      <w:r w:rsidR="00744882">
        <w:rPr>
          <w:rFonts w:ascii="Arial" w:eastAsia="Calibri" w:hAnsi="Arial" w:cs="Arial"/>
          <w:sz w:val="22"/>
          <w:szCs w:val="22"/>
          <w:lang w:eastAsia="en-US"/>
        </w:rPr>
        <w:t>Kupujący</w:t>
      </w:r>
      <w:r w:rsidRPr="005366CB">
        <w:rPr>
          <w:rFonts w:ascii="Arial" w:eastAsia="Calibri" w:hAnsi="Arial" w:cs="Arial"/>
          <w:sz w:val="22"/>
          <w:szCs w:val="22"/>
          <w:lang w:eastAsia="en-US"/>
        </w:rPr>
        <w:t xml:space="preserve"> musi mieć dostęp do zawartości wszystkich bloków programu (nie dotyczy standardowych bloków stworzonych przez producenta sterowników lub oprogramowania narzędziowego). W przypadku zabezpieczenia pamięci sterownika lub bloków programu hasłami,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zobowiązany jest do przekazania tych haseł Kupującemu.</w:t>
      </w:r>
    </w:p>
    <w:p w14:paraId="5F0E662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672E08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 wykorzystane do wykonania programu sterownika ESD, powinno być jego najnowszą wersją.</w:t>
      </w:r>
    </w:p>
    <w:p w14:paraId="401D8C5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89EB16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specyfikacja techniczna nie stanowi inaczej, </w:t>
      </w:r>
      <w:r w:rsidR="00AA41DE">
        <w:rPr>
          <w:rFonts w:ascii="Arial" w:eastAsia="Calibri" w:hAnsi="Arial" w:cs="Arial"/>
          <w:sz w:val="22"/>
          <w:szCs w:val="22"/>
          <w:lang w:eastAsia="en-US"/>
        </w:rPr>
        <w:t>Kontraktor</w:t>
      </w:r>
      <w:r w:rsidRPr="005366CB">
        <w:rPr>
          <w:rFonts w:ascii="Arial" w:eastAsia="Calibri" w:hAnsi="Arial" w:cs="Arial"/>
          <w:sz w:val="22"/>
          <w:szCs w:val="22"/>
          <w:lang w:eastAsia="en-US"/>
        </w:rPr>
        <w:t xml:space="preserve"> sterowników ESD jest zobowiązany do dostarczenia oprogramowania narzędziowego, pozwalającego na:</w:t>
      </w:r>
    </w:p>
    <w:p w14:paraId="0B08087F"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tworzenie nowych oraz modyfikację istniejących programów w językach zgodnych </w:t>
      </w:r>
      <w:r w:rsidR="00F870B5">
        <w:rPr>
          <w:rFonts w:ascii="Arial" w:eastAsia="Calibri" w:hAnsi="Arial" w:cs="Arial"/>
          <w:sz w:val="22"/>
          <w:szCs w:val="22"/>
          <w:lang w:eastAsia="en-US"/>
        </w:rPr>
        <w:t xml:space="preserve">    </w:t>
      </w:r>
      <w:r w:rsidR="00974270">
        <w:rPr>
          <w:rFonts w:ascii="Arial" w:eastAsia="Calibri" w:hAnsi="Arial" w:cs="Arial"/>
          <w:sz w:val="22"/>
          <w:szCs w:val="22"/>
          <w:lang w:eastAsia="en-US"/>
        </w:rPr>
        <w:t>z odpowiednią normą</w:t>
      </w:r>
      <w:r w:rsidRPr="005366CB">
        <w:rPr>
          <w:rFonts w:ascii="Arial" w:eastAsia="Calibri" w:hAnsi="Arial" w:cs="Arial"/>
          <w:sz w:val="22"/>
          <w:szCs w:val="22"/>
          <w:lang w:eastAsia="en-US"/>
        </w:rPr>
        <w:t>,</w:t>
      </w:r>
    </w:p>
    <w:p w14:paraId="4E3AA855"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programowanie z wykorzystaniem zmiennych (a nie tylko adresów w pamięci),</w:t>
      </w:r>
    </w:p>
    <w:p w14:paraId="3B58A78F"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forsowanie stanu sygnałów wejść/wyjść,</w:t>
      </w:r>
    </w:p>
    <w:p w14:paraId="5320FB41"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wgrywania wykonanych programów do pamięci sterownika,</w:t>
      </w:r>
    </w:p>
    <w:p w14:paraId="3353D271" w14:textId="77777777" w:rsidR="005366CB" w:rsidRPr="005366CB" w:rsidRDefault="005366CB" w:rsidP="006E79F5">
      <w:pPr>
        <w:numPr>
          <w:ilvl w:val="0"/>
          <w:numId w:val="10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zgrywania programu z pamięci sterownika (</w:t>
      </w:r>
      <w:proofErr w:type="spellStart"/>
      <w:r w:rsidRPr="005366CB">
        <w:rPr>
          <w:rFonts w:ascii="Arial" w:eastAsia="Calibri" w:hAnsi="Arial" w:cs="Arial"/>
          <w:sz w:val="22"/>
          <w:szCs w:val="22"/>
          <w:lang w:eastAsia="en-US"/>
        </w:rPr>
        <w:t>upload</w:t>
      </w:r>
      <w:proofErr w:type="spellEnd"/>
      <w:r w:rsidRPr="005366CB">
        <w:rPr>
          <w:rFonts w:ascii="Arial" w:eastAsia="Calibri" w:hAnsi="Arial" w:cs="Arial"/>
          <w:sz w:val="22"/>
          <w:szCs w:val="22"/>
          <w:lang w:eastAsia="en-US"/>
        </w:rPr>
        <w:t>) w celu wykonania kopii bezpieczeństwa.</w:t>
      </w:r>
    </w:p>
    <w:p w14:paraId="31BD0D1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CAD307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zawierać wszystkie biblioteki niezbędne do obsługi dostarczonej konfiguracji sterowników. Wraz z oprogramowaniem należy dostarczyć licencje wymagane do jego legalnego użytkowania.</w:t>
      </w:r>
    </w:p>
    <w:p w14:paraId="5B28DC4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9989A7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podstawowe i rozwojowe (development), a także wyposażenie sprzętowe, jeśli jest to niezbędne, powinno zapewniać możliwość wykonywania konfiguracji sterownika oraz jej zmian.</w:t>
      </w:r>
    </w:p>
    <w:p w14:paraId="7E69AF6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77BC24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14:paraId="21D954B2"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14:paraId="2992F2E7"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14:paraId="057D5147"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dodatkowe oprogramowanie diagnostyczne,</w:t>
      </w:r>
    </w:p>
    <w:p w14:paraId="33A3BD9A"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14:paraId="2BAD8840" w14:textId="77777777" w:rsidR="005366CB" w:rsidRPr="005366CB" w:rsidRDefault="005366CB" w:rsidP="006E79F5">
      <w:pPr>
        <w:numPr>
          <w:ilvl w:val="0"/>
          <w:numId w:val="10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rejestracji sekwencji zdarzeń (SOER).</w:t>
      </w:r>
    </w:p>
    <w:p w14:paraId="3B50C7C8" w14:textId="77777777" w:rsidR="005057D0" w:rsidRPr="005366CB" w:rsidRDefault="005057D0" w:rsidP="006E79F5">
      <w:pPr>
        <w:autoSpaceDE w:val="0"/>
        <w:autoSpaceDN w:val="0"/>
        <w:adjustRightInd w:val="0"/>
        <w:jc w:val="both"/>
        <w:rPr>
          <w:rFonts w:ascii="Arial" w:eastAsia="Calibri" w:hAnsi="Arial" w:cs="Arial"/>
          <w:sz w:val="22"/>
          <w:szCs w:val="22"/>
          <w:lang w:eastAsia="en-US"/>
        </w:rPr>
      </w:pPr>
    </w:p>
    <w:p w14:paraId="250D16E7" w14:textId="77777777" w:rsidR="005366CB" w:rsidRPr="00857CF0" w:rsidRDefault="005366CB" w:rsidP="001B5B98">
      <w:pPr>
        <w:pStyle w:val="Nagwek1"/>
        <w:numPr>
          <w:ilvl w:val="1"/>
          <w:numId w:val="1"/>
        </w:numPr>
        <w:tabs>
          <w:tab w:val="clear" w:pos="792"/>
          <w:tab w:val="num" w:pos="567"/>
        </w:tabs>
        <w:ind w:left="567" w:hanging="567"/>
      </w:pPr>
      <w:bookmarkStart w:id="124" w:name="_Toc475077859"/>
      <w:r w:rsidRPr="00857CF0">
        <w:t>Dostawy i montaże</w:t>
      </w:r>
      <w:bookmarkEnd w:id="124"/>
    </w:p>
    <w:p w14:paraId="02346E31"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3074123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elementy systemu bezpieczeństwa muszą być zgodne z projektem wykonawczym.</w:t>
      </w:r>
    </w:p>
    <w:p w14:paraId="6FEB753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6FD8AE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wszystkich urządzeń wchodzących w skład systemu bezpieczeństwa należy dostarczyć dokumentację opisującą sposób ich działania.</w:t>
      </w:r>
    </w:p>
    <w:p w14:paraId="37C7004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urządzeń będących częścia</w:t>
      </w:r>
      <w:r w:rsidR="00282686">
        <w:rPr>
          <w:rFonts w:ascii="Arial" w:eastAsia="Calibri" w:hAnsi="Arial" w:cs="Arial"/>
          <w:sz w:val="22"/>
          <w:szCs w:val="22"/>
          <w:lang w:eastAsia="en-US"/>
        </w:rPr>
        <w:t>mi systemu bezpieczeństwa muszą być dostarczone dokumenty określające</w:t>
      </w:r>
      <w:r w:rsidRPr="005366CB">
        <w:rPr>
          <w:rFonts w:ascii="Arial" w:eastAsia="Calibri" w:hAnsi="Arial" w:cs="Arial"/>
          <w:sz w:val="22"/>
          <w:szCs w:val="22"/>
          <w:lang w:eastAsia="en-US"/>
        </w:rPr>
        <w:t xml:space="preserve">: współczynniki niezawodności, warunki środowiskowe wymagane częstotliwości testów okresowych, częstotliwość testów wewnętrznych wraz z ich stopniem pokrycia, certyfikaty zgodności z PN-EN 61508 oraz warunki ich ważności, dokument potwierdzający poziom </w:t>
      </w:r>
      <w:r w:rsidRPr="005366CB">
        <w:rPr>
          <w:rFonts w:ascii="Arial" w:eastAsia="Calibri" w:hAnsi="Arial" w:cs="Arial"/>
          <w:iCs/>
          <w:sz w:val="22"/>
          <w:szCs w:val="22"/>
          <w:lang w:eastAsia="en-US"/>
        </w:rPr>
        <w:t>SIL</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urządzeń.</w:t>
      </w:r>
    </w:p>
    <w:p w14:paraId="6861C83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A4B5AA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Jednostki centralne sterowników bezpieczeństwa należy dobierać uwzględniając warunki ich pracy tak, aby nie pracowały blisko określonych dla nich parametrów granicznych (temperatura, wilgotność, prąd).</w:t>
      </w:r>
    </w:p>
    <w:p w14:paraId="07E061C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613C4D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sterowniki bezpieczeństwa powinny obsługiwać co najmniej następujące typy sygnałów:</w:t>
      </w:r>
    </w:p>
    <w:p w14:paraId="7F744D9D" w14:textId="77777777" w:rsidR="00E41444" w:rsidRDefault="00E41444" w:rsidP="006E79F5">
      <w:pPr>
        <w:autoSpaceDE w:val="0"/>
        <w:autoSpaceDN w:val="0"/>
        <w:adjustRightInd w:val="0"/>
        <w:jc w:val="both"/>
        <w:rPr>
          <w:rFonts w:ascii="Arial" w:eastAsia="Calibri" w:hAnsi="Arial" w:cs="Arial"/>
          <w:sz w:val="22"/>
          <w:szCs w:val="22"/>
          <w:lang w:eastAsia="en-US"/>
        </w:rPr>
      </w:pPr>
    </w:p>
    <w:p w14:paraId="2BD27F7D" w14:textId="77777777" w:rsidR="00E41444" w:rsidRPr="005366CB" w:rsidRDefault="00E41444" w:rsidP="006E79F5">
      <w:pPr>
        <w:autoSpaceDE w:val="0"/>
        <w:autoSpaceDN w:val="0"/>
        <w:adjustRightInd w:val="0"/>
        <w:jc w:val="both"/>
        <w:rPr>
          <w:rFonts w:ascii="Arial" w:eastAsia="Calibri" w:hAnsi="Arial" w:cs="Arial"/>
          <w:sz w:val="22"/>
          <w:szCs w:val="22"/>
          <w:lang w:eastAsia="en-US"/>
        </w:rPr>
      </w:pPr>
    </w:p>
    <w:tbl>
      <w:tblPr>
        <w:tblW w:w="0" w:type="auto"/>
        <w:tblLook w:val="04A0" w:firstRow="1" w:lastRow="0" w:firstColumn="1" w:lastColumn="0" w:noHBand="0" w:noVBand="1"/>
      </w:tblPr>
      <w:tblGrid>
        <w:gridCol w:w="2235"/>
        <w:gridCol w:w="6662"/>
      </w:tblGrid>
      <w:tr w:rsidR="005366CB" w:rsidRPr="005366CB" w14:paraId="010BACA9" w14:textId="77777777">
        <w:tc>
          <w:tcPr>
            <w:tcW w:w="2235" w:type="dxa"/>
          </w:tcPr>
          <w:p w14:paraId="4571B733"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AI (analog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368E02BC" w14:textId="77777777" w:rsidR="005366CB" w:rsidRPr="005366CB" w:rsidRDefault="005366CB" w:rsidP="00FD6F87">
            <w:pPr>
              <w:numPr>
                <w:ilvl w:val="0"/>
                <w:numId w:val="70"/>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14:paraId="30DAEB08" w14:textId="77777777">
        <w:trPr>
          <w:trHeight w:val="168"/>
        </w:trPr>
        <w:tc>
          <w:tcPr>
            <w:tcW w:w="2235" w:type="dxa"/>
          </w:tcPr>
          <w:p w14:paraId="37EB7203" w14:textId="77777777" w:rsidR="005366CB" w:rsidRPr="005366CB" w:rsidRDefault="005366CB" w:rsidP="005366CB">
            <w:pPr>
              <w:rPr>
                <w:rFonts w:ascii="Arial" w:eastAsia="Calibri" w:hAnsi="Arial" w:cs="Arial"/>
                <w:sz w:val="22"/>
                <w:szCs w:val="22"/>
                <w:lang w:eastAsia="en-US"/>
              </w:rPr>
            </w:pPr>
          </w:p>
        </w:tc>
        <w:tc>
          <w:tcPr>
            <w:tcW w:w="6662" w:type="dxa"/>
          </w:tcPr>
          <w:p w14:paraId="5E81B3C8" w14:textId="77777777" w:rsidR="005366CB" w:rsidRPr="005366CB" w:rsidRDefault="005366CB" w:rsidP="005366CB">
            <w:pPr>
              <w:autoSpaceDE w:val="0"/>
              <w:autoSpaceDN w:val="0"/>
              <w:adjustRightInd w:val="0"/>
              <w:contextualSpacing/>
              <w:rPr>
                <w:rFonts w:ascii="Arial" w:eastAsia="Calibri" w:hAnsi="Arial" w:cs="Arial"/>
                <w:sz w:val="16"/>
                <w:szCs w:val="16"/>
                <w:lang w:eastAsia="en-US"/>
              </w:rPr>
            </w:pPr>
          </w:p>
        </w:tc>
      </w:tr>
      <w:tr w:rsidR="005366CB" w:rsidRPr="005366CB" w14:paraId="7FCD0286" w14:textId="77777777">
        <w:tc>
          <w:tcPr>
            <w:tcW w:w="2235" w:type="dxa"/>
          </w:tcPr>
          <w:p w14:paraId="5977508C"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 xml:space="preserve">AO (analog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5159DF01"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 xml:space="preserve">4…20 </w:t>
            </w:r>
            <w:proofErr w:type="spellStart"/>
            <w:r w:rsidRPr="005366CB">
              <w:rPr>
                <w:rFonts w:ascii="Arial" w:eastAsia="Calibri" w:hAnsi="Arial" w:cs="Arial"/>
                <w:sz w:val="22"/>
                <w:szCs w:val="22"/>
                <w:lang w:eastAsia="en-US"/>
              </w:rPr>
              <w:t>mA</w:t>
            </w:r>
            <w:proofErr w:type="spellEnd"/>
          </w:p>
        </w:tc>
      </w:tr>
      <w:tr w:rsidR="005366CB" w:rsidRPr="005366CB" w14:paraId="75DEF9BC" w14:textId="77777777">
        <w:tc>
          <w:tcPr>
            <w:tcW w:w="2235" w:type="dxa"/>
          </w:tcPr>
          <w:p w14:paraId="76E6D4B9" w14:textId="77777777" w:rsidR="005366CB" w:rsidRPr="005366CB" w:rsidRDefault="005366CB" w:rsidP="005366CB">
            <w:pPr>
              <w:rPr>
                <w:rFonts w:ascii="Arial" w:eastAsia="Calibri" w:hAnsi="Arial" w:cs="Arial"/>
                <w:sz w:val="22"/>
                <w:szCs w:val="22"/>
                <w:lang w:eastAsia="en-US"/>
              </w:rPr>
            </w:pPr>
          </w:p>
        </w:tc>
        <w:tc>
          <w:tcPr>
            <w:tcW w:w="6662" w:type="dxa"/>
          </w:tcPr>
          <w:p w14:paraId="107BBBC4" w14:textId="77777777" w:rsidR="005366CB" w:rsidRPr="005366CB" w:rsidRDefault="005366CB" w:rsidP="005366CB">
            <w:pPr>
              <w:rPr>
                <w:rFonts w:ascii="Arial" w:eastAsia="Calibri" w:hAnsi="Arial" w:cs="Arial"/>
                <w:sz w:val="22"/>
                <w:szCs w:val="22"/>
                <w:lang w:eastAsia="en-US"/>
              </w:rPr>
            </w:pPr>
          </w:p>
        </w:tc>
      </w:tr>
      <w:tr w:rsidR="005366CB" w:rsidRPr="005366CB" w14:paraId="333882A4" w14:textId="77777777">
        <w:tc>
          <w:tcPr>
            <w:tcW w:w="2235" w:type="dxa"/>
          </w:tcPr>
          <w:p w14:paraId="061F8F98"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DI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input</w:t>
            </w:r>
            <w:proofErr w:type="spellEnd"/>
            <w:r w:rsidRPr="005366CB">
              <w:rPr>
                <w:rFonts w:ascii="Arial" w:eastAsia="Calibri" w:hAnsi="Arial" w:cs="Arial"/>
                <w:sz w:val="22"/>
                <w:szCs w:val="22"/>
                <w:lang w:eastAsia="en-US"/>
              </w:rPr>
              <w:t>):</w:t>
            </w:r>
          </w:p>
        </w:tc>
        <w:tc>
          <w:tcPr>
            <w:tcW w:w="6662" w:type="dxa"/>
          </w:tcPr>
          <w:p w14:paraId="03D47C16" w14:textId="77777777" w:rsidR="005366CB" w:rsidRPr="005366CB" w:rsidRDefault="005366CB" w:rsidP="00FD6F87">
            <w:pPr>
              <w:numPr>
                <w:ilvl w:val="0"/>
                <w:numId w:val="71"/>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styki bez-napięciowe</w:t>
            </w:r>
          </w:p>
          <w:p w14:paraId="09A8FE82" w14:textId="77777777" w:rsidR="005366CB" w:rsidRPr="005366CB" w:rsidRDefault="005366CB" w:rsidP="00FD6F87">
            <w:pPr>
              <w:numPr>
                <w:ilvl w:val="0"/>
                <w:numId w:val="71"/>
              </w:numPr>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sygnały zgodne z NAMUR</w:t>
            </w:r>
          </w:p>
        </w:tc>
      </w:tr>
      <w:tr w:rsidR="005366CB" w:rsidRPr="005366CB" w14:paraId="774268D4" w14:textId="77777777">
        <w:tc>
          <w:tcPr>
            <w:tcW w:w="2235" w:type="dxa"/>
          </w:tcPr>
          <w:p w14:paraId="19F89703" w14:textId="77777777" w:rsidR="005366CB" w:rsidRPr="005366CB" w:rsidRDefault="005366CB" w:rsidP="005366CB">
            <w:pPr>
              <w:rPr>
                <w:rFonts w:ascii="Arial" w:eastAsia="Calibri" w:hAnsi="Arial" w:cs="Arial"/>
                <w:sz w:val="22"/>
                <w:szCs w:val="22"/>
                <w:lang w:eastAsia="en-US"/>
              </w:rPr>
            </w:pPr>
          </w:p>
        </w:tc>
        <w:tc>
          <w:tcPr>
            <w:tcW w:w="6662" w:type="dxa"/>
          </w:tcPr>
          <w:p w14:paraId="70C601DD" w14:textId="77777777" w:rsidR="005366CB" w:rsidRPr="005366CB" w:rsidRDefault="005366CB" w:rsidP="005366CB">
            <w:pPr>
              <w:autoSpaceDE w:val="0"/>
              <w:autoSpaceDN w:val="0"/>
              <w:adjustRightInd w:val="0"/>
              <w:contextualSpacing/>
              <w:rPr>
                <w:rFonts w:ascii="Arial" w:eastAsia="Calibri" w:hAnsi="Arial" w:cs="Arial"/>
                <w:sz w:val="22"/>
                <w:szCs w:val="22"/>
                <w:lang w:eastAsia="en-US"/>
              </w:rPr>
            </w:pPr>
          </w:p>
        </w:tc>
      </w:tr>
      <w:tr w:rsidR="005366CB" w:rsidRPr="005366CB" w14:paraId="25D7FA2B" w14:textId="77777777">
        <w:tc>
          <w:tcPr>
            <w:tcW w:w="2235" w:type="dxa"/>
          </w:tcPr>
          <w:p w14:paraId="49BC7C6F" w14:textId="77777777" w:rsidR="005366CB" w:rsidRPr="005366CB" w:rsidRDefault="005366CB" w:rsidP="005366CB">
            <w:pPr>
              <w:rPr>
                <w:rFonts w:ascii="Arial" w:eastAsia="Calibri" w:hAnsi="Arial" w:cs="Arial"/>
                <w:sz w:val="22"/>
                <w:szCs w:val="22"/>
                <w:lang w:eastAsia="en-US"/>
              </w:rPr>
            </w:pPr>
            <w:r w:rsidRPr="005366CB">
              <w:rPr>
                <w:rFonts w:ascii="Arial" w:eastAsia="Calibri" w:hAnsi="Arial" w:cs="Arial"/>
                <w:sz w:val="22"/>
                <w:szCs w:val="22"/>
                <w:lang w:eastAsia="en-US"/>
              </w:rPr>
              <w:t>DO (</w:t>
            </w:r>
            <w:proofErr w:type="spellStart"/>
            <w:r w:rsidRPr="005366CB">
              <w:rPr>
                <w:rFonts w:ascii="Arial" w:eastAsia="Calibri" w:hAnsi="Arial" w:cs="Arial"/>
                <w:sz w:val="22"/>
                <w:szCs w:val="22"/>
                <w:lang w:eastAsia="en-US"/>
              </w:rPr>
              <w:t>digital</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c>
          <w:tcPr>
            <w:tcW w:w="6662" w:type="dxa"/>
          </w:tcPr>
          <w:p w14:paraId="5EFE8C0F"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r w:rsidRPr="005366CB">
              <w:rPr>
                <w:rFonts w:ascii="Arial" w:eastAsia="Calibri" w:hAnsi="Arial" w:cs="Arial"/>
                <w:sz w:val="22"/>
                <w:szCs w:val="22"/>
                <w:lang w:eastAsia="en-US"/>
              </w:rPr>
              <w:t>24 V</w:t>
            </w:r>
            <w:r w:rsidR="002319F5">
              <w:rPr>
                <w:rFonts w:ascii="Arial" w:eastAsia="Calibri" w:hAnsi="Arial" w:cs="Arial"/>
                <w:sz w:val="22"/>
                <w:szCs w:val="22"/>
                <w:lang w:eastAsia="en-US"/>
              </w:rPr>
              <w:t xml:space="preserve"> DC</w:t>
            </w:r>
            <w:r w:rsidRPr="005366CB">
              <w:rPr>
                <w:rFonts w:ascii="Arial" w:eastAsia="Calibri" w:hAnsi="Arial" w:cs="Arial"/>
                <w:sz w:val="22"/>
                <w:szCs w:val="22"/>
                <w:lang w:eastAsia="en-US"/>
              </w:rPr>
              <w:t xml:space="preserve"> </w:t>
            </w:r>
          </w:p>
          <w:p w14:paraId="664FFE34" w14:textId="77777777" w:rsidR="005366CB" w:rsidRPr="005366CB" w:rsidRDefault="005366CB" w:rsidP="00FD6F87">
            <w:pPr>
              <w:numPr>
                <w:ilvl w:val="0"/>
                <w:numId w:val="72"/>
              </w:numPr>
              <w:autoSpaceDE w:val="0"/>
              <w:autoSpaceDN w:val="0"/>
              <w:adjustRightInd w:val="0"/>
              <w:spacing w:after="200" w:line="276" w:lineRule="auto"/>
              <w:ind w:left="317" w:hanging="283"/>
              <w:contextualSpacing/>
              <w:rPr>
                <w:rFonts w:ascii="Arial" w:eastAsia="Calibri" w:hAnsi="Arial" w:cs="Arial"/>
                <w:sz w:val="22"/>
                <w:szCs w:val="22"/>
                <w:lang w:eastAsia="en-US"/>
              </w:rPr>
            </w:pPr>
            <w:proofErr w:type="spellStart"/>
            <w:r w:rsidRPr="005366CB">
              <w:rPr>
                <w:rFonts w:ascii="Arial" w:eastAsia="Calibri" w:hAnsi="Arial" w:cs="Arial"/>
                <w:sz w:val="22"/>
                <w:szCs w:val="22"/>
                <w:lang w:eastAsia="en-US"/>
              </w:rPr>
              <w:t>beznapięciowy</w:t>
            </w:r>
            <w:proofErr w:type="spellEnd"/>
            <w:r w:rsidRPr="005366CB">
              <w:rPr>
                <w:rFonts w:ascii="Arial" w:eastAsia="Calibri" w:hAnsi="Arial" w:cs="Arial"/>
                <w:sz w:val="22"/>
                <w:szCs w:val="22"/>
                <w:lang w:eastAsia="en-US"/>
              </w:rPr>
              <w:t xml:space="preserve"> moduł wyjść przekaźnikowych (</w:t>
            </w:r>
            <w:proofErr w:type="spellStart"/>
            <w:r w:rsidRPr="005366CB">
              <w:rPr>
                <w:rFonts w:ascii="Arial" w:eastAsia="Calibri" w:hAnsi="Arial" w:cs="Arial"/>
                <w:sz w:val="22"/>
                <w:szCs w:val="22"/>
                <w:lang w:eastAsia="en-US"/>
              </w:rPr>
              <w:t>Relay</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Output</w:t>
            </w:r>
            <w:proofErr w:type="spellEnd"/>
            <w:r w:rsidRPr="005366CB">
              <w:rPr>
                <w:rFonts w:ascii="Arial" w:eastAsia="Calibri" w:hAnsi="Arial" w:cs="Arial"/>
                <w:sz w:val="22"/>
                <w:szCs w:val="22"/>
                <w:lang w:eastAsia="en-US"/>
              </w:rPr>
              <w:t>)</w:t>
            </w:r>
          </w:p>
        </w:tc>
      </w:tr>
    </w:tbl>
    <w:p w14:paraId="69A4FEF6" w14:textId="77777777" w:rsidR="0093195F" w:rsidRDefault="0093195F" w:rsidP="006E79F5">
      <w:pPr>
        <w:autoSpaceDE w:val="0"/>
        <w:autoSpaceDN w:val="0"/>
        <w:adjustRightInd w:val="0"/>
        <w:jc w:val="both"/>
        <w:rPr>
          <w:rFonts w:ascii="Arial" w:eastAsia="Calibri" w:hAnsi="Arial" w:cs="Arial"/>
          <w:sz w:val="22"/>
          <w:szCs w:val="22"/>
          <w:lang w:eastAsia="en-US"/>
        </w:rPr>
      </w:pPr>
    </w:p>
    <w:p w14:paraId="79D61E2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Elementy redundantne należy podłączać do osobnych modułów wejść/wyjść.</w:t>
      </w:r>
    </w:p>
    <w:p w14:paraId="2650730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7597C8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być wyposażony w funkcję wykrywania przerwy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w okablowaniu.</w:t>
      </w:r>
    </w:p>
    <w:p w14:paraId="3F0B2E9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B07584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Interfejsy sterowników bezpieczeństwa oraz pozostałych elementów realizujących funkcje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muszą być zabezpieczone przed dostępem osób niepowołanych.</w:t>
      </w:r>
    </w:p>
    <w:p w14:paraId="53D1AA0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D7598E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Sterownik bezpieczeństwa musi posiadać możliwość wprowadzania zmian w jego oprogramowaniu on-line, bez przerywania jego pracy (i pracy instalacji). W przypadku sterowników o określonym poziomie </w:t>
      </w:r>
      <w:r w:rsidRPr="005366CB">
        <w:rPr>
          <w:rFonts w:ascii="Arial" w:eastAsia="Calibri" w:hAnsi="Arial" w:cs="Arial"/>
          <w:iCs/>
          <w:sz w:val="22"/>
          <w:szCs w:val="22"/>
          <w:lang w:eastAsia="en-US"/>
        </w:rPr>
        <w:t>SIL</w:t>
      </w:r>
      <w:r w:rsidRPr="005366CB">
        <w:rPr>
          <w:rFonts w:ascii="Arial" w:eastAsia="Calibri" w:hAnsi="Arial" w:cs="Arial"/>
          <w:sz w:val="22"/>
          <w:szCs w:val="22"/>
          <w:lang w:eastAsia="en-US"/>
        </w:rPr>
        <w:t xml:space="preserve">, możliwość taka musi zostać potwierdzona </w:t>
      </w:r>
      <w:r w:rsidR="00767ACE">
        <w:rPr>
          <w:rFonts w:ascii="Arial" w:eastAsia="Calibri" w:hAnsi="Arial" w:cs="Arial"/>
          <w:sz w:val="22"/>
          <w:szCs w:val="22"/>
          <w:lang w:eastAsia="en-US"/>
        </w:rPr>
        <w:t xml:space="preserve">             </w:t>
      </w:r>
      <w:r w:rsidRPr="005366CB">
        <w:rPr>
          <w:rFonts w:ascii="Arial" w:eastAsia="Calibri" w:hAnsi="Arial" w:cs="Arial"/>
          <w:sz w:val="22"/>
          <w:szCs w:val="22"/>
          <w:lang w:eastAsia="en-US"/>
        </w:rPr>
        <w:t>w certyfikacie sterownika.</w:t>
      </w:r>
    </w:p>
    <w:p w14:paraId="1377AA2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0C6E0D8" w14:textId="77777777" w:rsidR="00AA41DE"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Wykonany system bezpieczeństwa musi mieć możliwość testowania realizacji funkcji </w:t>
      </w:r>
      <w:r w:rsidRPr="005366CB">
        <w:rPr>
          <w:rFonts w:ascii="Arial" w:eastAsia="Calibri" w:hAnsi="Arial" w:cs="Arial"/>
          <w:iCs/>
          <w:sz w:val="22"/>
          <w:szCs w:val="22"/>
          <w:lang w:eastAsia="en-US"/>
        </w:rPr>
        <w:t>SIF</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(wszystkich elementów biorących udział w jej implementacji).</w:t>
      </w:r>
    </w:p>
    <w:p w14:paraId="18ACC066"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Po zakończeniu montażu, ale przed uruchomienie należy przeprowadzić ocenę bezpieczeństwa funkcjonalnego systemu bezpieczeństwa przez </w:t>
      </w:r>
      <w:r w:rsidR="00F31610">
        <w:rPr>
          <w:rFonts w:ascii="Arial" w:eastAsia="Calibri" w:hAnsi="Arial" w:cs="Arial"/>
          <w:iCs/>
          <w:sz w:val="22"/>
          <w:szCs w:val="22"/>
          <w:lang w:eastAsia="en-US"/>
        </w:rPr>
        <w:t>J</w:t>
      </w:r>
      <w:r w:rsidRPr="00AA41DE">
        <w:rPr>
          <w:rFonts w:ascii="Arial" w:eastAsia="Calibri" w:hAnsi="Arial" w:cs="Arial"/>
          <w:iCs/>
          <w:sz w:val="22"/>
          <w:szCs w:val="22"/>
          <w:lang w:eastAsia="en-US"/>
        </w:rPr>
        <w:t xml:space="preserve">ednostkę </w:t>
      </w:r>
      <w:r w:rsidR="00F31610">
        <w:rPr>
          <w:rFonts w:ascii="Arial" w:eastAsia="Calibri" w:hAnsi="Arial" w:cs="Arial"/>
          <w:iCs/>
          <w:sz w:val="22"/>
          <w:szCs w:val="22"/>
          <w:lang w:eastAsia="en-US"/>
        </w:rPr>
        <w:t>N</w:t>
      </w:r>
      <w:r w:rsidRPr="00AA41DE">
        <w:rPr>
          <w:rFonts w:ascii="Arial" w:eastAsia="Calibri" w:hAnsi="Arial" w:cs="Arial"/>
          <w:iCs/>
          <w:sz w:val="22"/>
          <w:szCs w:val="22"/>
          <w:lang w:eastAsia="en-US"/>
        </w:rPr>
        <w:t>iezależną</w:t>
      </w:r>
      <w:r w:rsidRPr="00AA41DE">
        <w:rPr>
          <w:rFonts w:ascii="Arial" w:eastAsia="Calibri" w:hAnsi="Arial" w:cs="Arial"/>
          <w:sz w:val="22"/>
          <w:szCs w:val="22"/>
          <w:lang w:eastAsia="en-US"/>
        </w:rPr>
        <w:t>.</w:t>
      </w:r>
    </w:p>
    <w:p w14:paraId="365DBB55"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44E88126" w14:textId="77777777" w:rsidR="005366CB" w:rsidRPr="001B5B98" w:rsidRDefault="005366CB" w:rsidP="001B5B98">
      <w:pPr>
        <w:pStyle w:val="Nagwek1"/>
        <w:numPr>
          <w:ilvl w:val="1"/>
          <w:numId w:val="1"/>
        </w:numPr>
        <w:tabs>
          <w:tab w:val="clear" w:pos="792"/>
          <w:tab w:val="num" w:pos="567"/>
        </w:tabs>
        <w:ind w:left="567" w:hanging="567"/>
      </w:pPr>
      <w:bookmarkStart w:id="125" w:name="_Toc475077860"/>
      <w:r w:rsidRPr="001B5B98">
        <w:t>Gwarancja</w:t>
      </w:r>
      <w:bookmarkEnd w:id="125"/>
    </w:p>
    <w:p w14:paraId="26AF5D68" w14:textId="77777777" w:rsidR="005366CB" w:rsidRPr="00AA41DE" w:rsidRDefault="005366CB" w:rsidP="006E79F5">
      <w:pPr>
        <w:autoSpaceDE w:val="0"/>
        <w:autoSpaceDN w:val="0"/>
        <w:adjustRightInd w:val="0"/>
        <w:contextualSpacing/>
        <w:jc w:val="both"/>
        <w:rPr>
          <w:rFonts w:ascii="Arial" w:eastAsia="Calibri" w:hAnsi="Arial" w:cs="Arial"/>
          <w:b/>
          <w:bCs/>
          <w:sz w:val="22"/>
          <w:szCs w:val="22"/>
          <w:lang w:eastAsia="en-US"/>
        </w:rPr>
      </w:pPr>
    </w:p>
    <w:p w14:paraId="309F2703"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być objęty co najmniej </w:t>
      </w:r>
      <w:r w:rsidR="009703E0">
        <w:rPr>
          <w:rFonts w:ascii="Arial" w:eastAsia="Calibri" w:hAnsi="Arial" w:cs="Arial"/>
          <w:sz w:val="22"/>
          <w:szCs w:val="22"/>
          <w:lang w:eastAsia="en-US"/>
        </w:rPr>
        <w:t>24-miesięcznym</w:t>
      </w:r>
      <w:r w:rsidRPr="00AA41DE">
        <w:rPr>
          <w:rFonts w:ascii="Arial" w:eastAsia="Calibri" w:hAnsi="Arial" w:cs="Arial"/>
          <w:sz w:val="22"/>
          <w:szCs w:val="22"/>
          <w:lang w:eastAsia="en-US"/>
        </w:rPr>
        <w:t xml:space="preserve"> okresem gwarancyjnym, na poprawne, zgodne z dokumentacją techniczną funkcjonowanie.</w:t>
      </w:r>
    </w:p>
    <w:p w14:paraId="64A87BD3"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EA33069"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iCs/>
          <w:sz w:val="22"/>
          <w:szCs w:val="22"/>
          <w:lang w:eastAsia="en-US"/>
        </w:rPr>
        <w:t xml:space="preserve">Sterownik ESD </w:t>
      </w:r>
      <w:r w:rsidRPr="00AA41DE">
        <w:rPr>
          <w:rFonts w:ascii="Arial" w:eastAsia="Calibri" w:hAnsi="Arial" w:cs="Arial"/>
          <w:sz w:val="22"/>
          <w:szCs w:val="22"/>
          <w:lang w:eastAsia="en-US"/>
        </w:rPr>
        <w:t xml:space="preserve">musi umożliwiać jego integrację z innymi systemami, sprecyzowanymi przez </w:t>
      </w:r>
      <w:r w:rsidRPr="00AA41DE">
        <w:rPr>
          <w:rFonts w:ascii="Arial" w:eastAsia="Calibri" w:hAnsi="Arial" w:cs="Arial"/>
          <w:iCs/>
          <w:sz w:val="22"/>
          <w:szCs w:val="22"/>
          <w:lang w:eastAsia="en-US"/>
        </w:rPr>
        <w:t>Kupującego</w:t>
      </w:r>
      <w:r w:rsidRPr="00AA41DE">
        <w:rPr>
          <w:rFonts w:ascii="Arial" w:eastAsia="Calibri" w:hAnsi="Arial" w:cs="Arial"/>
          <w:sz w:val="22"/>
          <w:szCs w:val="22"/>
          <w:lang w:eastAsia="en-US"/>
        </w:rPr>
        <w:t>.</w:t>
      </w:r>
    </w:p>
    <w:p w14:paraId="4584EF0E"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17D3CDCC"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usunięcia wszystkich wykrytych wad oraz usterek wdrażanego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 ESD l</w:t>
      </w:r>
      <w:r w:rsidR="005366CB" w:rsidRPr="00AA41DE">
        <w:rPr>
          <w:rFonts w:ascii="Arial" w:eastAsia="Calibri" w:hAnsi="Arial" w:cs="Arial"/>
          <w:sz w:val="22"/>
          <w:szCs w:val="22"/>
          <w:lang w:eastAsia="en-US"/>
        </w:rPr>
        <w:t xml:space="preserve">ub pokrycia kosztów związanych z ich usunięciem w okresie trwania gwarancji, miedzy innymi kosztów przesyłek, delegowania pracowników serwisu do napraw w miejscu instalacji </w:t>
      </w:r>
      <w:r w:rsidR="00EF3426">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terownika</w:t>
      </w:r>
      <w:r w:rsidR="005366CB" w:rsidRPr="00AA41DE">
        <w:rPr>
          <w:rFonts w:ascii="Arial" w:eastAsia="Calibri" w:hAnsi="Arial" w:cs="Arial"/>
          <w:sz w:val="22"/>
          <w:szCs w:val="22"/>
          <w:lang w:eastAsia="en-US"/>
        </w:rPr>
        <w:t>, itp.</w:t>
      </w:r>
    </w:p>
    <w:p w14:paraId="338AB931"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BEF5B79"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jest zobligowany do przyjmowania zgłoszeń u</w:t>
      </w:r>
      <w:r w:rsidR="005366CB" w:rsidRPr="00AA41DE">
        <w:rPr>
          <w:rFonts w:ascii="Arial" w:eastAsia="Calibri" w:hAnsi="Arial" w:cs="Arial"/>
          <w:iCs/>
          <w:sz w:val="22"/>
          <w:szCs w:val="22"/>
          <w:lang w:eastAsia="en-US"/>
        </w:rPr>
        <w:t xml:space="preserve">sterek </w:t>
      </w:r>
      <w:r w:rsidR="005366CB" w:rsidRPr="00AA41DE">
        <w:rPr>
          <w:rFonts w:ascii="Arial" w:eastAsia="Calibri" w:hAnsi="Arial" w:cs="Arial"/>
          <w:sz w:val="22"/>
          <w:szCs w:val="22"/>
          <w:lang w:eastAsia="en-US"/>
        </w:rPr>
        <w:t xml:space="preserve">oraz </w:t>
      </w:r>
      <w:r w:rsidR="005366CB" w:rsidRPr="00AA41DE">
        <w:rPr>
          <w:rFonts w:ascii="Arial" w:eastAsia="Calibri" w:hAnsi="Arial" w:cs="Arial"/>
          <w:iCs/>
          <w:sz w:val="22"/>
          <w:szCs w:val="22"/>
          <w:lang w:eastAsia="en-US"/>
        </w:rPr>
        <w:t xml:space="preserve">awarii </w:t>
      </w:r>
      <w:r w:rsidR="005366CB" w:rsidRPr="00AA41DE">
        <w:rPr>
          <w:rFonts w:ascii="Arial" w:eastAsia="Calibri" w:hAnsi="Arial" w:cs="Arial"/>
          <w:sz w:val="22"/>
          <w:szCs w:val="22"/>
          <w:lang w:eastAsia="en-US"/>
        </w:rPr>
        <w:t xml:space="preserve">dotyczących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terowników ESD </w:t>
      </w:r>
      <w:r w:rsidR="005366CB" w:rsidRPr="00AA41DE">
        <w:rPr>
          <w:rFonts w:ascii="Arial" w:eastAsia="Calibri" w:hAnsi="Arial" w:cs="Arial"/>
          <w:sz w:val="22"/>
          <w:szCs w:val="22"/>
          <w:lang w:eastAsia="en-US"/>
        </w:rPr>
        <w:t>w okresie trwania gwarancji.</w:t>
      </w:r>
    </w:p>
    <w:p w14:paraId="58952685"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6CF39601"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przypadkach, gdy zakres prac obejmuje dostawy sprzętu informatycznego (serwery, stacje robocze, elementy sieciowe), </w:t>
      </w:r>
      <w:r w:rsidR="00767ACE">
        <w:rPr>
          <w:rFonts w:ascii="Arial" w:eastAsia="Calibri" w:hAnsi="Arial" w:cs="Arial"/>
          <w:iCs/>
          <w:sz w:val="22"/>
          <w:szCs w:val="22"/>
          <w:lang w:eastAsia="en-US"/>
        </w:rPr>
        <w:t>Kontraktor</w:t>
      </w:r>
      <w:r w:rsidRPr="00AA41DE">
        <w:rPr>
          <w:rFonts w:ascii="Arial" w:eastAsia="Calibri" w:hAnsi="Arial" w:cs="Arial"/>
          <w:iCs/>
          <w:sz w:val="22"/>
          <w:szCs w:val="22"/>
          <w:lang w:eastAsia="en-US"/>
        </w:rPr>
        <w:t xml:space="preserve"> </w:t>
      </w:r>
      <w:r w:rsidRPr="00AA41DE">
        <w:rPr>
          <w:rFonts w:ascii="Arial" w:eastAsia="Calibri" w:hAnsi="Arial" w:cs="Arial"/>
          <w:sz w:val="22"/>
          <w:szCs w:val="22"/>
          <w:lang w:eastAsia="en-US"/>
        </w:rPr>
        <w:t>zapewni niezbędnych specjalistów oraz części zamienne i materiały potrzebne do serwisowania oraz usuwania u</w:t>
      </w:r>
      <w:r w:rsidRPr="00AA41DE">
        <w:rPr>
          <w:rFonts w:ascii="Arial" w:eastAsia="Calibri" w:hAnsi="Arial" w:cs="Arial"/>
          <w:iCs/>
          <w:sz w:val="22"/>
          <w:szCs w:val="22"/>
          <w:lang w:eastAsia="en-US"/>
        </w:rPr>
        <w:t>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Pr="00AA41DE">
        <w:rPr>
          <w:rFonts w:ascii="Arial" w:eastAsia="Calibri" w:hAnsi="Arial" w:cs="Arial"/>
          <w:sz w:val="22"/>
          <w:szCs w:val="22"/>
          <w:lang w:eastAsia="en-US"/>
        </w:rPr>
        <w:t>tych elementów.</w:t>
      </w:r>
    </w:p>
    <w:p w14:paraId="57CE8E76"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A3C2680" w14:textId="77777777" w:rsidR="005366CB" w:rsidRPr="00AA41DE" w:rsidRDefault="00102383"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usuwania </w:t>
      </w:r>
      <w:r w:rsidR="00767ACE">
        <w:rPr>
          <w:rFonts w:ascii="Arial" w:eastAsia="Calibri" w:hAnsi="Arial" w:cs="Arial"/>
          <w:iCs/>
          <w:sz w:val="22"/>
          <w:szCs w:val="22"/>
          <w:lang w:eastAsia="en-US"/>
        </w:rPr>
        <w:t>u</w:t>
      </w:r>
      <w:r w:rsidR="005366CB" w:rsidRPr="00AA41DE">
        <w:rPr>
          <w:rFonts w:ascii="Arial" w:eastAsia="Calibri" w:hAnsi="Arial" w:cs="Arial"/>
          <w:iCs/>
          <w:sz w:val="22"/>
          <w:szCs w:val="22"/>
          <w:lang w:eastAsia="en-US"/>
        </w:rPr>
        <w:t>sterek</w:t>
      </w:r>
      <w:r w:rsidR="005366CB" w:rsidRPr="00AA41DE">
        <w:rPr>
          <w:rFonts w:ascii="Arial" w:eastAsia="Calibri" w:hAnsi="Arial" w:cs="Arial"/>
          <w:sz w:val="22"/>
          <w:szCs w:val="22"/>
          <w:lang w:eastAsia="en-US"/>
        </w:rPr>
        <w:t>/</w:t>
      </w:r>
      <w:r w:rsidR="00767ACE">
        <w:rPr>
          <w:rFonts w:ascii="Arial" w:eastAsia="Calibri" w:hAnsi="Arial" w:cs="Arial"/>
          <w:iCs/>
          <w:sz w:val="22"/>
          <w:szCs w:val="22"/>
          <w:lang w:eastAsia="en-US"/>
        </w:rPr>
        <w:t>a</w:t>
      </w:r>
      <w:r w:rsidR="005366CB" w:rsidRPr="00AA41DE">
        <w:rPr>
          <w:rFonts w:ascii="Arial" w:eastAsia="Calibri" w:hAnsi="Arial" w:cs="Arial"/>
          <w:iCs/>
          <w:sz w:val="22"/>
          <w:szCs w:val="22"/>
          <w:lang w:eastAsia="en-US"/>
        </w:rPr>
        <w:t xml:space="preserve">warii </w:t>
      </w:r>
      <w:r w:rsidR="005366CB" w:rsidRPr="00AA41DE">
        <w:rPr>
          <w:rFonts w:ascii="Arial" w:eastAsia="Calibri" w:hAnsi="Arial" w:cs="Arial"/>
          <w:sz w:val="22"/>
          <w:szCs w:val="22"/>
          <w:lang w:eastAsia="en-US"/>
        </w:rPr>
        <w:t xml:space="preserve">wdrażanego rozwiązania </w:t>
      </w:r>
      <w:r w:rsidR="005366CB" w:rsidRPr="00AA41DE">
        <w:rPr>
          <w:rFonts w:ascii="Arial" w:eastAsia="Calibri" w:hAnsi="Arial" w:cs="Arial"/>
          <w:sz w:val="22"/>
          <w:szCs w:val="22"/>
          <w:lang w:eastAsia="en-US"/>
        </w:rPr>
        <w:br/>
        <w:t xml:space="preserve">w sprecyzowanym przez </w:t>
      </w:r>
      <w:r w:rsidR="005366CB" w:rsidRPr="00AA41DE">
        <w:rPr>
          <w:rFonts w:ascii="Arial" w:eastAsia="Calibri" w:hAnsi="Arial" w:cs="Arial"/>
          <w:iCs/>
          <w:sz w:val="22"/>
          <w:szCs w:val="22"/>
          <w:lang w:eastAsia="en-US"/>
        </w:rPr>
        <w:t xml:space="preserve">Kupującego </w:t>
      </w:r>
      <w:r w:rsidR="005366CB" w:rsidRPr="00AA41DE">
        <w:rPr>
          <w:rFonts w:ascii="Arial" w:eastAsia="Calibri" w:hAnsi="Arial" w:cs="Arial"/>
          <w:sz w:val="22"/>
          <w:szCs w:val="22"/>
          <w:lang w:eastAsia="en-US"/>
        </w:rPr>
        <w:t>na etapie postępowania zakupowego czasie.</w:t>
      </w:r>
    </w:p>
    <w:p w14:paraId="609DC9F9"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05A4E9E" w14:textId="77777777" w:rsidR="005366CB" w:rsidRPr="00AA41DE" w:rsidRDefault="00102383" w:rsidP="006E79F5">
      <w:pPr>
        <w:autoSpaceDE w:val="0"/>
        <w:autoSpaceDN w:val="0"/>
        <w:adjustRightInd w:val="0"/>
        <w:jc w:val="both"/>
        <w:rPr>
          <w:rFonts w:ascii="Arial" w:eastAsia="Calibri" w:hAnsi="Arial" w:cs="Arial"/>
          <w:iCs/>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jest zobligowany do wymiany sprzętu lub oprogramowania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terownika ESD </w:t>
      </w:r>
      <w:r w:rsidR="000C736A">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w przypadku wykrycia </w:t>
      </w:r>
      <w:r w:rsidR="00DA69C9">
        <w:rPr>
          <w:rFonts w:ascii="Arial" w:eastAsia="Calibri" w:hAnsi="Arial" w:cs="Arial"/>
          <w:iCs/>
          <w:sz w:val="22"/>
          <w:szCs w:val="22"/>
          <w:lang w:eastAsia="en-US"/>
        </w:rPr>
        <w:t>w</w:t>
      </w:r>
      <w:r w:rsidR="005366CB" w:rsidRPr="00AA41DE">
        <w:rPr>
          <w:rFonts w:ascii="Arial" w:eastAsia="Calibri" w:hAnsi="Arial" w:cs="Arial"/>
          <w:iCs/>
          <w:sz w:val="22"/>
          <w:szCs w:val="22"/>
          <w:lang w:eastAsia="en-US"/>
        </w:rPr>
        <w:t>ad nieusuwalnych</w:t>
      </w:r>
      <w:r w:rsidR="005366CB" w:rsidRPr="00AA41DE">
        <w:rPr>
          <w:rFonts w:ascii="Arial" w:eastAsia="Calibri" w:hAnsi="Arial" w:cs="Arial"/>
          <w:sz w:val="22"/>
          <w:szCs w:val="22"/>
          <w:lang w:eastAsia="en-US"/>
        </w:rPr>
        <w:t>.</w:t>
      </w:r>
    </w:p>
    <w:p w14:paraId="4386D239"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263BB1D8"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Okres gwarancji dla </w:t>
      </w:r>
      <w:r w:rsidR="00DA69C9">
        <w:rPr>
          <w:rFonts w:ascii="Arial" w:eastAsia="Calibri" w:hAnsi="Arial" w:cs="Arial"/>
          <w:iCs/>
          <w:sz w:val="22"/>
          <w:szCs w:val="22"/>
          <w:lang w:eastAsia="en-US"/>
        </w:rPr>
        <w:t>s</w:t>
      </w:r>
      <w:r w:rsidRPr="00AA41DE">
        <w:rPr>
          <w:rFonts w:ascii="Arial" w:eastAsia="Calibri" w:hAnsi="Arial" w:cs="Arial"/>
          <w:iCs/>
          <w:sz w:val="22"/>
          <w:szCs w:val="22"/>
          <w:lang w:eastAsia="en-US"/>
        </w:rPr>
        <w:t xml:space="preserve">terownika ESD </w:t>
      </w:r>
      <w:r w:rsidRPr="00AA41DE">
        <w:rPr>
          <w:rFonts w:ascii="Arial" w:eastAsia="Calibri" w:hAnsi="Arial" w:cs="Arial"/>
          <w:sz w:val="22"/>
          <w:szCs w:val="22"/>
          <w:lang w:eastAsia="en-US"/>
        </w:rPr>
        <w:t>będzie liczony od daty podpisania końcowego protokołu odbiorowego.</w:t>
      </w:r>
    </w:p>
    <w:p w14:paraId="5B227CD7"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551C27FC"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wystąpienia </w:t>
      </w:r>
      <w:r w:rsidRPr="00AA41DE">
        <w:rPr>
          <w:rFonts w:ascii="Arial" w:eastAsia="Calibri" w:hAnsi="Arial" w:cs="Arial"/>
          <w:iCs/>
          <w:sz w:val="22"/>
          <w:szCs w:val="22"/>
          <w:lang w:eastAsia="en-US"/>
        </w:rPr>
        <w:t>usterek</w:t>
      </w:r>
      <w:r w:rsidRPr="00AA41DE">
        <w:rPr>
          <w:rFonts w:ascii="Arial" w:eastAsia="Calibri" w:hAnsi="Arial" w:cs="Arial"/>
          <w:sz w:val="22"/>
          <w:szCs w:val="22"/>
          <w:lang w:eastAsia="en-US"/>
        </w:rPr>
        <w:t>/a</w:t>
      </w:r>
      <w:r w:rsidRPr="00AA41DE">
        <w:rPr>
          <w:rFonts w:ascii="Arial" w:eastAsia="Calibri" w:hAnsi="Arial" w:cs="Arial"/>
          <w:iCs/>
          <w:sz w:val="22"/>
          <w:szCs w:val="22"/>
          <w:lang w:eastAsia="en-US"/>
        </w:rPr>
        <w:t xml:space="preserve">warii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sz w:val="22"/>
          <w:szCs w:val="22"/>
          <w:lang w:eastAsia="en-US"/>
        </w:rPr>
        <w:t>, okres gwarancji ulega wydłużeniu o czas ich usunięcia.</w:t>
      </w:r>
    </w:p>
    <w:p w14:paraId="3436CD42" w14:textId="77777777" w:rsidR="005366CB" w:rsidRPr="00AA41DE" w:rsidRDefault="005366CB" w:rsidP="006E79F5">
      <w:pPr>
        <w:autoSpaceDE w:val="0"/>
        <w:autoSpaceDN w:val="0"/>
        <w:adjustRightInd w:val="0"/>
        <w:jc w:val="both"/>
        <w:rPr>
          <w:rFonts w:ascii="Arial" w:eastAsia="Calibri" w:hAnsi="Arial" w:cs="Arial"/>
          <w:lang w:eastAsia="en-US"/>
        </w:rPr>
      </w:pPr>
    </w:p>
    <w:p w14:paraId="356D273B"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 xml:space="preserve">W przypadku wymiany sprzętu bądź oprogramowania </w:t>
      </w:r>
      <w:r w:rsidR="00767ACE">
        <w:rPr>
          <w:rFonts w:ascii="Arial" w:eastAsia="Calibri" w:hAnsi="Arial" w:cs="Arial"/>
          <w:iCs/>
          <w:sz w:val="22"/>
          <w:szCs w:val="22"/>
          <w:lang w:eastAsia="en-US"/>
        </w:rPr>
        <w:t>s</w:t>
      </w:r>
      <w:r w:rsidRPr="00AA41DE">
        <w:rPr>
          <w:rFonts w:ascii="Arial" w:eastAsia="Calibri" w:hAnsi="Arial" w:cs="Arial"/>
          <w:iCs/>
          <w:sz w:val="22"/>
          <w:szCs w:val="22"/>
          <w:lang w:eastAsia="en-US"/>
        </w:rPr>
        <w:t>terownika ESD</w:t>
      </w:r>
      <w:r w:rsidRPr="00AA41DE">
        <w:rPr>
          <w:rFonts w:ascii="Arial" w:eastAsia="Calibri" w:hAnsi="Arial" w:cs="Arial"/>
          <w:i/>
          <w:iCs/>
          <w:sz w:val="22"/>
          <w:szCs w:val="22"/>
          <w:lang w:eastAsia="en-US"/>
        </w:rPr>
        <w:t xml:space="preserve"> </w:t>
      </w:r>
      <w:r w:rsidRPr="00AA41DE">
        <w:rPr>
          <w:rFonts w:ascii="Arial" w:eastAsia="Calibri" w:hAnsi="Arial" w:cs="Arial"/>
          <w:sz w:val="22"/>
          <w:szCs w:val="22"/>
          <w:lang w:eastAsia="en-US"/>
        </w:rPr>
        <w:t>na nowe, wolne od wad, okres gwarancji na wymienione elementy będzie liczony ponownie od daty ich wymiany.</w:t>
      </w:r>
    </w:p>
    <w:p w14:paraId="3786DC80" w14:textId="77777777" w:rsidR="005366CB" w:rsidRPr="00AA41DE" w:rsidRDefault="005366CB" w:rsidP="006E79F5">
      <w:pPr>
        <w:autoSpaceDE w:val="0"/>
        <w:autoSpaceDN w:val="0"/>
        <w:adjustRightInd w:val="0"/>
        <w:jc w:val="both"/>
        <w:rPr>
          <w:rFonts w:ascii="Arial" w:eastAsia="Calibri" w:hAnsi="Arial" w:cs="Arial"/>
          <w:sz w:val="22"/>
          <w:szCs w:val="22"/>
          <w:lang w:eastAsia="en-US"/>
        </w:rPr>
      </w:pPr>
    </w:p>
    <w:p w14:paraId="4BC5DAB7" w14:textId="77777777" w:rsidR="002842BB" w:rsidRPr="00E41444" w:rsidRDefault="0093195F" w:rsidP="00E41444">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AA41DE">
        <w:rPr>
          <w:rFonts w:ascii="Arial" w:eastAsia="Calibri" w:hAnsi="Arial" w:cs="Arial"/>
          <w:iCs/>
          <w:sz w:val="22"/>
          <w:szCs w:val="22"/>
          <w:lang w:eastAsia="en-US"/>
        </w:rPr>
        <w:t xml:space="preserve"> </w:t>
      </w:r>
      <w:r w:rsidR="00767ACE">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 xml:space="preserve">ystemu </w:t>
      </w:r>
      <w:r w:rsidR="003B1EEA">
        <w:rPr>
          <w:rFonts w:ascii="Arial" w:eastAsia="Calibri" w:hAnsi="Arial" w:cs="Arial"/>
          <w:iCs/>
          <w:sz w:val="22"/>
          <w:szCs w:val="22"/>
          <w:lang w:eastAsia="en-US"/>
        </w:rPr>
        <w:t>ESD</w:t>
      </w:r>
      <w:r w:rsidR="005366CB" w:rsidRPr="00AA41DE">
        <w:rPr>
          <w:rFonts w:ascii="Arial" w:eastAsia="Calibri" w:hAnsi="Arial" w:cs="Arial"/>
          <w:iCs/>
          <w:sz w:val="22"/>
          <w:szCs w:val="22"/>
          <w:lang w:eastAsia="en-US"/>
        </w:rPr>
        <w:t xml:space="preserve"> </w:t>
      </w:r>
      <w:r w:rsidR="005366CB" w:rsidRPr="00AA41DE">
        <w:rPr>
          <w:rFonts w:ascii="Arial" w:eastAsia="Calibri" w:hAnsi="Arial" w:cs="Arial"/>
          <w:sz w:val="22"/>
          <w:szCs w:val="22"/>
          <w:lang w:eastAsia="en-US"/>
        </w:rPr>
        <w:t xml:space="preserve">zobowiązany jest do przedstawienia deklaracji ze strony producenta </w:t>
      </w:r>
      <w:r>
        <w:rPr>
          <w:rFonts w:ascii="Arial" w:eastAsia="Calibri" w:hAnsi="Arial" w:cs="Arial"/>
          <w:iCs/>
          <w:sz w:val="22"/>
          <w:szCs w:val="22"/>
          <w:lang w:eastAsia="en-US"/>
        </w:rPr>
        <w:t>s</w:t>
      </w:r>
      <w:r w:rsidR="005366CB" w:rsidRPr="00AA41DE">
        <w:rPr>
          <w:rFonts w:ascii="Arial" w:eastAsia="Calibri" w:hAnsi="Arial" w:cs="Arial"/>
          <w:iCs/>
          <w:sz w:val="22"/>
          <w:szCs w:val="22"/>
          <w:lang w:eastAsia="en-US"/>
        </w:rPr>
        <w:t>ystemu</w:t>
      </w:r>
      <w:r w:rsidR="005366CB" w:rsidRPr="00AA41DE">
        <w:rPr>
          <w:rFonts w:ascii="Arial" w:eastAsia="Calibri" w:hAnsi="Arial" w:cs="Arial"/>
          <w:sz w:val="22"/>
          <w:szCs w:val="22"/>
          <w:lang w:eastAsia="en-US"/>
        </w:rPr>
        <w:t>, iż oferowany produkt będzie objęty wsparciem technicznym oraz dostępne będą części za</w:t>
      </w:r>
      <w:r>
        <w:rPr>
          <w:rFonts w:ascii="Arial" w:eastAsia="Calibri" w:hAnsi="Arial" w:cs="Arial"/>
          <w:sz w:val="22"/>
          <w:szCs w:val="22"/>
          <w:lang w:eastAsia="en-US"/>
        </w:rPr>
        <w:t xml:space="preserve">mienne przez okres co najmniej 10 </w:t>
      </w:r>
      <w:r w:rsidR="005366CB" w:rsidRPr="00AA41DE">
        <w:rPr>
          <w:rFonts w:ascii="Arial" w:eastAsia="Calibri" w:hAnsi="Arial" w:cs="Arial"/>
          <w:sz w:val="22"/>
          <w:szCs w:val="22"/>
          <w:lang w:eastAsia="en-US"/>
        </w:rPr>
        <w:t>lat od daty podpisania prot</w:t>
      </w:r>
      <w:r w:rsidR="00406FA3" w:rsidRPr="00AA41DE">
        <w:rPr>
          <w:rFonts w:ascii="Arial" w:eastAsia="Calibri" w:hAnsi="Arial" w:cs="Arial"/>
          <w:sz w:val="22"/>
          <w:szCs w:val="22"/>
          <w:lang w:eastAsia="en-US"/>
        </w:rPr>
        <w:t>okołu przekazania.</w:t>
      </w:r>
    </w:p>
    <w:p w14:paraId="00646B83" w14:textId="77777777" w:rsidR="002842BB" w:rsidRDefault="002842BB" w:rsidP="006E79F5">
      <w:pPr>
        <w:jc w:val="both"/>
        <w:rPr>
          <w:rFonts w:ascii="Arial" w:hAnsi="Arial" w:cs="Arial"/>
          <w:sz w:val="22"/>
          <w:szCs w:val="22"/>
        </w:rPr>
      </w:pPr>
    </w:p>
    <w:p w14:paraId="277D2994" w14:textId="77777777" w:rsidR="005057D0" w:rsidRDefault="005057D0" w:rsidP="006E79F5">
      <w:pPr>
        <w:jc w:val="both"/>
        <w:rPr>
          <w:rFonts w:ascii="Arial" w:hAnsi="Arial" w:cs="Arial"/>
          <w:sz w:val="22"/>
          <w:szCs w:val="22"/>
        </w:rPr>
      </w:pPr>
    </w:p>
    <w:p w14:paraId="07B0D3F5" w14:textId="77777777" w:rsidR="005057D0" w:rsidRDefault="005057D0" w:rsidP="006E79F5">
      <w:pPr>
        <w:jc w:val="both"/>
        <w:rPr>
          <w:rFonts w:ascii="Arial" w:hAnsi="Arial" w:cs="Arial"/>
          <w:sz w:val="22"/>
          <w:szCs w:val="22"/>
        </w:rPr>
      </w:pPr>
    </w:p>
    <w:p w14:paraId="25C020EB" w14:textId="77777777" w:rsidR="005057D0" w:rsidRDefault="005057D0" w:rsidP="006E79F5">
      <w:pPr>
        <w:jc w:val="both"/>
        <w:rPr>
          <w:rFonts w:ascii="Arial" w:hAnsi="Arial" w:cs="Arial"/>
          <w:sz w:val="22"/>
          <w:szCs w:val="22"/>
        </w:rPr>
      </w:pPr>
    </w:p>
    <w:p w14:paraId="56BB92B7" w14:textId="77777777" w:rsidR="005057D0" w:rsidRDefault="005057D0" w:rsidP="006E79F5">
      <w:pPr>
        <w:jc w:val="both"/>
        <w:rPr>
          <w:rFonts w:ascii="Arial" w:hAnsi="Arial" w:cs="Arial"/>
          <w:sz w:val="22"/>
          <w:szCs w:val="22"/>
        </w:rPr>
      </w:pPr>
    </w:p>
    <w:p w14:paraId="74F84AEC" w14:textId="77777777" w:rsidR="005057D0" w:rsidRPr="00AA41DE" w:rsidRDefault="005057D0" w:rsidP="006E79F5">
      <w:pPr>
        <w:jc w:val="both"/>
        <w:rPr>
          <w:rFonts w:ascii="Arial" w:hAnsi="Arial" w:cs="Arial"/>
          <w:sz w:val="22"/>
          <w:szCs w:val="22"/>
        </w:rPr>
      </w:pPr>
    </w:p>
    <w:p w14:paraId="745F34C5" w14:textId="77777777" w:rsidR="00406FA3" w:rsidRPr="00AA41DE" w:rsidRDefault="00406FA3" w:rsidP="00E86EFD">
      <w:pPr>
        <w:pStyle w:val="Nagwek1"/>
        <w:numPr>
          <w:ilvl w:val="0"/>
          <w:numId w:val="1"/>
        </w:numPr>
        <w:jc w:val="both"/>
        <w:rPr>
          <w:rFonts w:cs="Arial"/>
        </w:rPr>
      </w:pPr>
      <w:bookmarkStart w:id="126" w:name="_Toc475077861"/>
      <w:r w:rsidRPr="00AA41DE">
        <w:rPr>
          <w:rFonts w:cs="Arial"/>
        </w:rPr>
        <w:t>SYSTEMY POWIĄZANE</w:t>
      </w:r>
      <w:bookmarkEnd w:id="126"/>
    </w:p>
    <w:p w14:paraId="03785F48" w14:textId="77777777" w:rsidR="005366CB" w:rsidRPr="00AA41DE" w:rsidRDefault="005366CB" w:rsidP="006E79F5">
      <w:pPr>
        <w:autoSpaceDE w:val="0"/>
        <w:autoSpaceDN w:val="0"/>
        <w:adjustRightInd w:val="0"/>
        <w:contextualSpacing/>
        <w:rPr>
          <w:rFonts w:ascii="Arial" w:eastAsia="Calibri" w:hAnsi="Arial" w:cs="Arial"/>
          <w:b/>
          <w:bCs/>
          <w:sz w:val="22"/>
          <w:szCs w:val="22"/>
          <w:lang w:eastAsia="en-US"/>
        </w:rPr>
      </w:pPr>
    </w:p>
    <w:p w14:paraId="3BEC0E6B" w14:textId="77777777" w:rsidR="005366CB" w:rsidRPr="001B5B98" w:rsidRDefault="005366CB" w:rsidP="001B5B98">
      <w:pPr>
        <w:pStyle w:val="Nagwek1"/>
        <w:numPr>
          <w:ilvl w:val="1"/>
          <w:numId w:val="1"/>
        </w:numPr>
        <w:tabs>
          <w:tab w:val="clear" w:pos="792"/>
          <w:tab w:val="num" w:pos="567"/>
        </w:tabs>
        <w:ind w:left="567" w:hanging="567"/>
      </w:pPr>
      <w:bookmarkStart w:id="127" w:name="_Toc475077862"/>
      <w:r w:rsidRPr="001B5B98">
        <w:t>Konsola operatorska – panel Top Box</w:t>
      </w:r>
      <w:bookmarkEnd w:id="127"/>
    </w:p>
    <w:p w14:paraId="69F200BA" w14:textId="77777777" w:rsidR="005366CB" w:rsidRPr="00AA41DE" w:rsidRDefault="005366CB" w:rsidP="006E79F5">
      <w:pPr>
        <w:autoSpaceDE w:val="0"/>
        <w:autoSpaceDN w:val="0"/>
        <w:adjustRightInd w:val="0"/>
        <w:contextualSpacing/>
        <w:rPr>
          <w:rFonts w:ascii="Arial" w:eastAsia="Calibri" w:hAnsi="Arial" w:cs="Arial"/>
          <w:b/>
          <w:bCs/>
          <w:sz w:val="22"/>
          <w:szCs w:val="22"/>
          <w:lang w:val="en-GB" w:eastAsia="en-US"/>
        </w:rPr>
      </w:pPr>
    </w:p>
    <w:p w14:paraId="0412C1F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AA41DE">
        <w:rPr>
          <w:rFonts w:ascii="Arial" w:eastAsia="Calibri" w:hAnsi="Arial" w:cs="Arial"/>
          <w:sz w:val="22"/>
          <w:szCs w:val="22"/>
          <w:lang w:eastAsia="en-US"/>
        </w:rPr>
        <w:t>System alarmowania – konsola operatorska musi być zrealizowany technicznie jako standardowy Top Box zlokalizowany w pobliżu konsol operatorskich systemu DCS (do</w:t>
      </w:r>
      <w:r w:rsidRPr="005366CB">
        <w:rPr>
          <w:rFonts w:ascii="Arial" w:eastAsia="Calibri" w:hAnsi="Arial" w:cs="Arial"/>
          <w:sz w:val="22"/>
          <w:szCs w:val="22"/>
          <w:lang w:eastAsia="en-US"/>
        </w:rPr>
        <w:t xml:space="preserve"> którego będą podłączone w sposób hardwarowy najważniejsze sygnały alarmowe i przyciski blokadowe z systemów monitoringu i systemu ESD</w:t>
      </w:r>
      <w:r w:rsidR="00D453F0">
        <w:rPr>
          <w:rFonts w:ascii="Arial" w:eastAsia="Calibri" w:hAnsi="Arial" w:cs="Arial"/>
          <w:sz w:val="22"/>
          <w:szCs w:val="22"/>
          <w:lang w:eastAsia="en-US"/>
        </w:rPr>
        <w:t>)</w:t>
      </w:r>
      <w:r w:rsidRPr="005366CB">
        <w:rPr>
          <w:rFonts w:ascii="Arial" w:eastAsia="Calibri" w:hAnsi="Arial" w:cs="Arial"/>
          <w:sz w:val="22"/>
          <w:szCs w:val="22"/>
          <w:lang w:eastAsia="en-US"/>
        </w:rPr>
        <w:t>.</w:t>
      </w:r>
    </w:p>
    <w:p w14:paraId="5EA7741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Panel Top Box musi być wyposażony między innymi w:</w:t>
      </w:r>
    </w:p>
    <w:p w14:paraId="591CCCDA"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lampki alarmowe typu LED informujące o przekroczeniu bardzo ważnych parametrów procesowych lub zdarzeniach mających wpływ na bezpieczeństwo techniczne pracy instalacji (np. alarm ogólny pobudzenia czujników gazów palnych/toksycznych, przekroczenie bardzo ważnych parametrów procesowych</w:t>
      </w:r>
      <w:r w:rsidR="001E3BF5">
        <w:rPr>
          <w:rFonts w:ascii="Arial" w:eastAsia="Calibri" w:hAnsi="Arial" w:cs="Arial"/>
          <w:sz w:val="22"/>
          <w:szCs w:val="22"/>
          <w:lang w:eastAsia="en-US"/>
        </w:rPr>
        <w:t>)</w:t>
      </w:r>
      <w:r w:rsidRPr="005366CB">
        <w:rPr>
          <w:rFonts w:ascii="Arial" w:eastAsia="Calibri" w:hAnsi="Arial" w:cs="Arial"/>
          <w:sz w:val="22"/>
          <w:szCs w:val="22"/>
          <w:lang w:eastAsia="en-US"/>
        </w:rPr>
        <w:t xml:space="preserve">, </w:t>
      </w:r>
    </w:p>
    <w:p w14:paraId="40EB99C4"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przyciski (typu grzybkowego z zabezpieczeniem) do wyłączenia ważnych aparatów technologicznych – np. piece technologiczne, maszyn – np. kompresory, pompy, </w:t>
      </w:r>
    </w:p>
    <w:p w14:paraId="2976D47D"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buczek alarmowy,</w:t>
      </w:r>
    </w:p>
    <w:p w14:paraId="4EC2828C"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testowania zainstalowanych na panelu Top Box lampek i buczka,</w:t>
      </w:r>
    </w:p>
    <w:p w14:paraId="1717051C" w14:textId="77777777" w:rsidR="005366CB" w:rsidRPr="005366CB" w:rsidRDefault="005366CB" w:rsidP="006E79F5">
      <w:pPr>
        <w:numPr>
          <w:ilvl w:val="0"/>
          <w:numId w:val="10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przycisk do przyjęcia alarmu i wyłączenia buczka.</w:t>
      </w:r>
    </w:p>
    <w:p w14:paraId="692BCB4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0214C6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Urządzenia zainstalowane na panelu Top Box muszą być sterowane bezpośrednio przez system zabezpieczeń ESD.</w:t>
      </w:r>
    </w:p>
    <w:p w14:paraId="287D432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885A49A" w14:textId="77777777" w:rsidR="005366CB" w:rsidRPr="003126B0" w:rsidRDefault="005366CB" w:rsidP="001B5B98">
      <w:pPr>
        <w:pStyle w:val="Nagwek1"/>
        <w:numPr>
          <w:ilvl w:val="1"/>
          <w:numId w:val="1"/>
        </w:numPr>
        <w:tabs>
          <w:tab w:val="clear" w:pos="792"/>
          <w:tab w:val="num" w:pos="567"/>
        </w:tabs>
        <w:ind w:left="567" w:hanging="567"/>
      </w:pPr>
      <w:bookmarkStart w:id="128" w:name="_Toc475077863"/>
      <w:r w:rsidRPr="003126B0">
        <w:t>System zarządzania zasobami sprzętowymi (AMS)</w:t>
      </w:r>
      <w:bookmarkEnd w:id="128"/>
    </w:p>
    <w:p w14:paraId="6A0890B1" w14:textId="77777777" w:rsidR="005366CB" w:rsidRPr="005366CB" w:rsidRDefault="005366CB" w:rsidP="006E79F5">
      <w:pPr>
        <w:autoSpaceDE w:val="0"/>
        <w:autoSpaceDN w:val="0"/>
        <w:adjustRightInd w:val="0"/>
        <w:contextualSpacing/>
        <w:jc w:val="both"/>
        <w:rPr>
          <w:rFonts w:ascii="Arial" w:eastAsia="Calibri" w:hAnsi="Arial" w:cs="Arial"/>
          <w:b/>
          <w:sz w:val="22"/>
          <w:szCs w:val="22"/>
          <w:lang w:eastAsia="en-US"/>
        </w:rPr>
      </w:pPr>
    </w:p>
    <w:p w14:paraId="65A3D3F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być oparty na otwartym standardzie komunikacyjnym i stanowić pojedyncze zintegrowane oprogramowanie. Musi być niezależny od systemu sterowania i rodzaju dostarczonych urządzeń. System ten musi zapewniać bezpieczny i bezpośredni dostęp do przyrządów w zakresie wykonywania konfiguracji, dokumentowania i diagnostyki predykcyjnej dla urządzeń z poniższymi protokołami komunikacyjnymi:</w:t>
      </w:r>
    </w:p>
    <w:p w14:paraId="590728EE"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FOUNDATION </w:t>
      </w:r>
      <w:proofErr w:type="spellStart"/>
      <w:r w:rsidRPr="005366CB">
        <w:rPr>
          <w:rFonts w:ascii="Arial" w:eastAsia="Calibri" w:hAnsi="Arial" w:cs="Arial"/>
          <w:sz w:val="22"/>
          <w:szCs w:val="22"/>
          <w:lang w:eastAsia="en-US"/>
        </w:rPr>
        <w:t>fieldbus</w:t>
      </w:r>
      <w:proofErr w:type="spellEnd"/>
      <w:r w:rsidRPr="005366CB">
        <w:rPr>
          <w:rFonts w:ascii="Arial" w:eastAsia="Calibri" w:hAnsi="Arial" w:cs="Arial"/>
          <w:sz w:val="22"/>
          <w:szCs w:val="22"/>
          <w:lang w:eastAsia="en-US"/>
        </w:rPr>
        <w:t>,</w:t>
      </w:r>
    </w:p>
    <w:p w14:paraId="02BA24E1"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HART,</w:t>
      </w:r>
    </w:p>
    <w:p w14:paraId="3A258D3A"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Wireless </w:t>
      </w:r>
      <w:r w:rsidRPr="005366CB">
        <w:rPr>
          <w:rFonts w:ascii="Arial" w:eastAsia="Calibri" w:hAnsi="Arial" w:cs="Arial"/>
          <w:sz w:val="22"/>
          <w:szCs w:val="22"/>
          <w:lang w:eastAsia="en-US"/>
        </w:rPr>
        <w:t>HART,</w:t>
      </w:r>
    </w:p>
    <w:p w14:paraId="4DA7BA78"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DP,</w:t>
      </w:r>
    </w:p>
    <w:p w14:paraId="36A97A9E" w14:textId="77777777" w:rsidR="005366CB" w:rsidRPr="005366CB" w:rsidRDefault="005366CB" w:rsidP="006E79F5">
      <w:pPr>
        <w:numPr>
          <w:ilvl w:val="0"/>
          <w:numId w:val="10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PROFIBUS PA.</w:t>
      </w:r>
    </w:p>
    <w:p w14:paraId="1ED1BDE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F6E9A0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być zainstalowany na komputerze klasy PC i musi zapewniać następujące możliwości:</w:t>
      </w:r>
    </w:p>
    <w:p w14:paraId="01182CAE"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zarządzanie danymi konfiguracyjnymi oraz kalibracyjnymi dla inteligentnych urządzeń, włączając w to integrację z przenośnymi inteligentnym kalibratorami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i komunikatorami,</w:t>
      </w:r>
    </w:p>
    <w:p w14:paraId="1776C7C9"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automatyczne rejestrowanie zdarzeń dla celów kontroli zmian w konfiguracji i obsługi bieżących komunikatów diagnostycznych,</w:t>
      </w:r>
    </w:p>
    <w:p w14:paraId="42DB22D1"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wyświetlanie w trybie on-line komunikatów diagnostycznych z urządzeń oraz ich historyzowanie,</w:t>
      </w:r>
    </w:p>
    <w:p w14:paraId="6BD38520" w14:textId="77777777" w:rsidR="005366CB" w:rsidRPr="005366CB" w:rsidRDefault="005366CB" w:rsidP="006E79F5">
      <w:pPr>
        <w:numPr>
          <w:ilvl w:val="0"/>
          <w:numId w:val="10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transfer danych pomiędzy systemami.</w:t>
      </w:r>
    </w:p>
    <w:p w14:paraId="2CA71303"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209133A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musi zapewniać wyświetlanie hierarchii urządzeń w trybie on-line i off-</w:t>
      </w:r>
      <w:proofErr w:type="spellStart"/>
      <w:r w:rsidRPr="005366CB">
        <w:rPr>
          <w:rFonts w:ascii="Arial" w:eastAsia="Calibri" w:hAnsi="Arial" w:cs="Arial"/>
          <w:sz w:val="22"/>
          <w:szCs w:val="22"/>
          <w:lang w:eastAsia="en-US"/>
        </w:rPr>
        <w:t>line</w:t>
      </w:r>
      <w:proofErr w:type="spellEnd"/>
      <w:r w:rsidRPr="005366CB">
        <w:rPr>
          <w:rFonts w:ascii="Arial" w:eastAsia="Calibri" w:hAnsi="Arial" w:cs="Arial"/>
          <w:sz w:val="22"/>
          <w:szCs w:val="22"/>
          <w:lang w:eastAsia="en-US"/>
        </w:rPr>
        <w:t xml:space="preserve"> pomiędzy fizycznym systemem a komputerem diagnostycznym.</w:t>
      </w:r>
    </w:p>
    <w:p w14:paraId="7D7683A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6A5612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Zintegrowane w systemie AMS oprogramowanie diagnostyczne w zakresie inteligentnych pozycjonerów musi zapewniać dostęp do wszystkich funkcji diagnostycznych urządzenia.</w:t>
      </w:r>
    </w:p>
    <w:p w14:paraId="518DEE8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D03F86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Wymiana informacji pomiędzy urządzeniami, a systemem AMS nie może mieć żadnego wpływu na zdolność sterowania procesem przez systemy sterowania i zabezpieczeń. Wymagany jest certyfikat potwierdzający brak wpływu funkcjonowania systemu AMS na systemy DCS i SIS.</w:t>
      </w:r>
    </w:p>
    <w:p w14:paraId="2C5D2E9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DD1CA1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 systemem wymagane jest dostarczenie wszystkich niezbędnych licencji dla zapewnienia pełnej funkcjonalności oprogramowania w zakresie zainstalowanych urządzeń obiektowych. Wszystkie licencje muszą być dostarczone z zapasem minimum 30% (licencjonowanie liczby urządzeń podłączonych do systemu).</w:t>
      </w:r>
    </w:p>
    <w:p w14:paraId="4442059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3DDE8D2" w14:textId="77777777" w:rsidR="00C06AD4"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zarządzania zasobami sprzętowymi musi mieć możliwość tworzenia automatycznych kopii zapasowych oraz zdolność do przywrócenia systemu po awarii.</w:t>
      </w:r>
    </w:p>
    <w:p w14:paraId="63398E23" w14:textId="77777777" w:rsidR="00C06AD4" w:rsidRPr="005366CB" w:rsidRDefault="00C06AD4" w:rsidP="006E79F5">
      <w:pPr>
        <w:autoSpaceDE w:val="0"/>
        <w:autoSpaceDN w:val="0"/>
        <w:adjustRightInd w:val="0"/>
        <w:jc w:val="both"/>
        <w:rPr>
          <w:rFonts w:ascii="Arial" w:eastAsia="Calibri" w:hAnsi="Arial" w:cs="Arial"/>
          <w:sz w:val="22"/>
          <w:szCs w:val="22"/>
          <w:lang w:eastAsia="en-US"/>
        </w:rPr>
      </w:pPr>
    </w:p>
    <w:p w14:paraId="320ECA5A" w14:textId="77777777" w:rsidR="005366CB" w:rsidRPr="003126B0" w:rsidRDefault="005366CB" w:rsidP="001B5B98">
      <w:pPr>
        <w:pStyle w:val="Nagwek1"/>
        <w:numPr>
          <w:ilvl w:val="1"/>
          <w:numId w:val="1"/>
        </w:numPr>
        <w:tabs>
          <w:tab w:val="clear" w:pos="792"/>
          <w:tab w:val="num" w:pos="567"/>
        </w:tabs>
        <w:ind w:left="567" w:hanging="567"/>
      </w:pPr>
      <w:bookmarkStart w:id="129" w:name="_Toc475077864"/>
      <w:r w:rsidRPr="003126B0">
        <w:t xml:space="preserve">Systemy </w:t>
      </w:r>
      <w:proofErr w:type="spellStart"/>
      <w:r w:rsidRPr="003126B0">
        <w:t>antypompażowe</w:t>
      </w:r>
      <w:bookmarkEnd w:id="129"/>
      <w:proofErr w:type="spellEnd"/>
    </w:p>
    <w:p w14:paraId="7C75BF46"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4C37E5C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Systemy </w:t>
      </w:r>
      <w:proofErr w:type="spellStart"/>
      <w:r w:rsidRPr="005366CB">
        <w:rPr>
          <w:rFonts w:ascii="Arial" w:eastAsia="Calibri" w:hAnsi="Arial" w:cs="Arial"/>
          <w:sz w:val="22"/>
          <w:szCs w:val="22"/>
          <w:lang w:eastAsia="en-US"/>
        </w:rPr>
        <w:t>antypompażowe</w:t>
      </w:r>
      <w:proofErr w:type="spellEnd"/>
      <w:r w:rsidRPr="005366CB">
        <w:rPr>
          <w:rFonts w:ascii="Arial" w:eastAsia="Calibri" w:hAnsi="Arial" w:cs="Arial"/>
          <w:sz w:val="22"/>
          <w:szCs w:val="22"/>
          <w:lang w:eastAsia="en-US"/>
        </w:rPr>
        <w:t xml:space="preserve"> powinny spełniać następujące wymagania funkcjonalne:</w:t>
      </w:r>
    </w:p>
    <w:p w14:paraId="1777CF9A"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Ochrona sprężarki przed zjawiskiem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w każdym z reżymów pracy, podczas</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rozruchu, normalnej pracy i zatrzymania oraz zminimalizowany wpływ na przebieg procesów prowadzonych na instalacji.</w:t>
      </w:r>
    </w:p>
    <w:p w14:paraId="6A641086"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Automatyczne rozszerzenie zakresu bezpiecznej pracy sprężarki w zależności od prędkości przybliżenia punktu pracy sprężarki do granicy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w:t>
      </w:r>
    </w:p>
    <w:p w14:paraId="1BDACCC2"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Zapobieganie powstawaniu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sprężarki i przekroczeniu zadanych parametrów ograniczających.</w:t>
      </w:r>
    </w:p>
    <w:p w14:paraId="33EDED6B"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Automatyczne dostosowanie struktury parametrów układu w zależności od charakterystyki działających zaburzeń, zapewniające zahamowanie rozwoju </w:t>
      </w:r>
      <w:proofErr w:type="spellStart"/>
      <w:r w:rsidRPr="005366CB">
        <w:rPr>
          <w:rFonts w:ascii="Arial" w:eastAsia="Calibri" w:hAnsi="Arial" w:cs="Arial"/>
          <w:sz w:val="22"/>
          <w:szCs w:val="22"/>
          <w:lang w:eastAsia="en-US"/>
        </w:rPr>
        <w:t>przedpompażowej</w:t>
      </w:r>
      <w:proofErr w:type="spellEnd"/>
      <w:r w:rsidRPr="005366CB">
        <w:rPr>
          <w:rFonts w:ascii="Arial" w:eastAsia="Calibri" w:hAnsi="Arial" w:cs="Arial"/>
          <w:sz w:val="22"/>
          <w:szCs w:val="22"/>
          <w:lang w:eastAsia="en-US"/>
        </w:rPr>
        <w:t xml:space="preserve"> sytuacji i przerwanie </w:t>
      </w:r>
      <w:proofErr w:type="spellStart"/>
      <w:r w:rsidRPr="005366CB">
        <w:rPr>
          <w:rFonts w:ascii="Arial" w:eastAsia="Calibri" w:hAnsi="Arial" w:cs="Arial"/>
          <w:sz w:val="22"/>
          <w:szCs w:val="22"/>
          <w:lang w:eastAsia="en-US"/>
        </w:rPr>
        <w:t>pompażu</w:t>
      </w:r>
      <w:proofErr w:type="spellEnd"/>
      <w:r w:rsidRPr="005366CB">
        <w:rPr>
          <w:rFonts w:ascii="Arial" w:eastAsia="Calibri" w:hAnsi="Arial" w:cs="Arial"/>
          <w:sz w:val="22"/>
          <w:szCs w:val="22"/>
          <w:lang w:eastAsia="en-US"/>
        </w:rPr>
        <w:t xml:space="preserve"> w przypadku jego pojawienia się na skutek przyczyn, niezależnych od układu.</w:t>
      </w:r>
    </w:p>
    <w:p w14:paraId="49B9EB86" w14:textId="77777777" w:rsidR="005366CB" w:rsidRP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Odwzorowanie w skali czasu rzeczywistego i formie poglądowej położenia punktu pracy sprężarki w płaszczyźnie jego charakterystyk gazodynamicznych i położenia linii ustawienia regulatora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14:paraId="7C8D62B8" w14:textId="77777777" w:rsidR="005366CB" w:rsidRDefault="005366CB" w:rsidP="006E79F5">
      <w:pPr>
        <w:numPr>
          <w:ilvl w:val="0"/>
          <w:numId w:val="10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Powiązanie programowe odpowiadające za poszczególne sekcje sprężania muszą zapewniać pełna ochronę całej sprężarki. Zaburzenie na jednej sekcji nie może przenosić się na pozostałe.</w:t>
      </w:r>
    </w:p>
    <w:p w14:paraId="57113463" w14:textId="77777777" w:rsidR="00102383" w:rsidRPr="005366CB" w:rsidRDefault="00102383" w:rsidP="006E79F5">
      <w:pPr>
        <w:autoSpaceDE w:val="0"/>
        <w:autoSpaceDN w:val="0"/>
        <w:adjustRightInd w:val="0"/>
        <w:ind w:left="720"/>
        <w:contextualSpacing/>
        <w:jc w:val="both"/>
        <w:rPr>
          <w:rFonts w:ascii="Arial" w:eastAsia="Calibri" w:hAnsi="Arial" w:cs="Arial"/>
          <w:sz w:val="22"/>
          <w:szCs w:val="22"/>
          <w:lang w:eastAsia="en-US"/>
        </w:rPr>
      </w:pPr>
    </w:p>
    <w:p w14:paraId="4A13AA6F" w14:textId="77777777" w:rsidR="005366CB" w:rsidRPr="005366CB" w:rsidRDefault="005366CB" w:rsidP="00C75DFF">
      <w:pPr>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Regulator </w:t>
      </w:r>
      <w:proofErr w:type="spellStart"/>
      <w:r w:rsidRPr="005366CB">
        <w:rPr>
          <w:rFonts w:ascii="Arial" w:eastAsia="Calibri" w:hAnsi="Arial" w:cs="Arial"/>
          <w:sz w:val="22"/>
          <w:szCs w:val="22"/>
          <w:lang w:eastAsia="en-US"/>
        </w:rPr>
        <w:t>antypompażowy</w:t>
      </w:r>
      <w:proofErr w:type="spellEnd"/>
      <w:r w:rsidRPr="005366CB">
        <w:rPr>
          <w:rFonts w:ascii="Arial" w:eastAsia="Calibri" w:hAnsi="Arial" w:cs="Arial"/>
          <w:sz w:val="22"/>
          <w:szCs w:val="22"/>
          <w:lang w:eastAsia="en-US"/>
        </w:rPr>
        <w:t xml:space="preserve"> powinien być zrealizowany w oparciu o dedykowany sterownik PLC lub regulator pojedynczej strategii spełniający następujące warunki:</w:t>
      </w:r>
    </w:p>
    <w:p w14:paraId="6F7E3073"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Czas przetwarzania pętli regulacyjnej powinien zapewniać warunki bezpiecznej pracy i wymagany czas </w:t>
      </w:r>
      <w:r w:rsidR="00767ACE">
        <w:rPr>
          <w:rFonts w:ascii="Arial" w:eastAsia="Calibri" w:hAnsi="Arial" w:cs="Arial"/>
          <w:sz w:val="22"/>
          <w:szCs w:val="22"/>
          <w:lang w:eastAsia="en-US"/>
        </w:rPr>
        <w:t>reakcji określony przez Kontr</w:t>
      </w:r>
      <w:r w:rsidR="00BD01A2">
        <w:rPr>
          <w:rFonts w:ascii="Arial" w:eastAsia="Calibri" w:hAnsi="Arial" w:cs="Arial"/>
          <w:sz w:val="22"/>
          <w:szCs w:val="22"/>
          <w:lang w:eastAsia="en-US"/>
        </w:rPr>
        <w:t>a</w:t>
      </w:r>
      <w:r w:rsidR="00767ACE">
        <w:rPr>
          <w:rFonts w:ascii="Arial" w:eastAsia="Calibri" w:hAnsi="Arial" w:cs="Arial"/>
          <w:sz w:val="22"/>
          <w:szCs w:val="22"/>
          <w:lang w:eastAsia="en-US"/>
        </w:rPr>
        <w:t>ktora</w:t>
      </w:r>
      <w:r w:rsidRPr="005366CB">
        <w:rPr>
          <w:rFonts w:ascii="Arial" w:eastAsia="Calibri" w:hAnsi="Arial" w:cs="Arial"/>
          <w:sz w:val="22"/>
          <w:szCs w:val="22"/>
          <w:lang w:eastAsia="en-US"/>
        </w:rPr>
        <w:t xml:space="preserve"> maszyny.</w:t>
      </w:r>
    </w:p>
    <w:p w14:paraId="57159A98"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Regulator musi posiadać odpowiednie funkcje diagnostyczne umożliwiające zlokalizowanie usterki sprzętowej (procesor, karty i obwody I/O, interfejsy komunikacyjne</w:t>
      </w:r>
      <w:r w:rsidR="00A843A2">
        <w:rPr>
          <w:rFonts w:ascii="Arial" w:eastAsia="Calibri" w:hAnsi="Arial" w:cs="Arial"/>
          <w:sz w:val="22"/>
          <w:szCs w:val="22"/>
          <w:lang w:eastAsia="en-US"/>
        </w:rPr>
        <w:t>)</w:t>
      </w:r>
      <w:r w:rsidRPr="005366CB">
        <w:rPr>
          <w:rFonts w:ascii="Arial" w:eastAsia="Calibri" w:hAnsi="Arial" w:cs="Arial"/>
          <w:sz w:val="22"/>
          <w:szCs w:val="22"/>
          <w:lang w:eastAsia="en-US"/>
        </w:rPr>
        <w:t>.</w:t>
      </w:r>
    </w:p>
    <w:p w14:paraId="72D8ABEE"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Informacje diagnostyczne o pracy regulatora będą przekazywane do systemu DCS </w:t>
      </w:r>
      <w:r w:rsidR="00E37E31">
        <w:rPr>
          <w:rFonts w:ascii="Arial" w:eastAsia="Calibri" w:hAnsi="Arial" w:cs="Arial"/>
          <w:sz w:val="22"/>
          <w:szCs w:val="22"/>
          <w:lang w:eastAsia="en-US"/>
        </w:rPr>
        <w:t xml:space="preserve">   </w:t>
      </w:r>
      <w:r w:rsidRPr="005366CB">
        <w:rPr>
          <w:rFonts w:ascii="Arial" w:eastAsia="Calibri" w:hAnsi="Arial" w:cs="Arial"/>
          <w:sz w:val="22"/>
          <w:szCs w:val="22"/>
          <w:lang w:eastAsia="en-US"/>
        </w:rPr>
        <w:t>w sposób umożliwiający wizualizację i alarmowanie na odpowiednich synoptykach lub ekranach systemowych. Dopuszczalne są alarmy wspólne (kumulatywne).</w:t>
      </w:r>
    </w:p>
    <w:p w14:paraId="7D48CD2E"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Usterka sprzętowa regulatora nie może generować powstania sytuacji niebezpiecznej dla pracy maszyny. Tryb awaryjny powinien wymuszać bezpieczną pozycję zaworu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14:paraId="6CF46A80"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Usterka pojedynczego obwodu wejściowego nie powinna generować powstania sytuacji niebezpiecznej dla pracy maszyny. Tryb awaryjny powinien dopuszczać stosowanie dwóch scenariuszy: używanie ostatniej dobrej wartości procesowej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utrzymanie regulacji lub wymuszenie bezpiecznej pozycji zaworu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Ostateczny wybór scenariusza obsługi sytuacji awaryjnej powinien zostać określony na etapie realizacji</w:t>
      </w:r>
      <w:r w:rsidR="00E37E31">
        <w:rPr>
          <w:rFonts w:ascii="Arial" w:eastAsia="Calibri" w:hAnsi="Arial" w:cs="Arial"/>
          <w:sz w:val="22"/>
          <w:szCs w:val="22"/>
          <w:lang w:eastAsia="en-US"/>
        </w:rPr>
        <w:t xml:space="preserve"> zadania i uzgodniony z Kupującym</w:t>
      </w:r>
      <w:r w:rsidRPr="005366CB">
        <w:rPr>
          <w:rFonts w:ascii="Arial" w:eastAsia="Calibri" w:hAnsi="Arial" w:cs="Arial"/>
          <w:sz w:val="22"/>
          <w:szCs w:val="22"/>
          <w:lang w:eastAsia="en-US"/>
        </w:rPr>
        <w:t>.</w:t>
      </w:r>
    </w:p>
    <w:p w14:paraId="77A69606" w14:textId="77777777" w:rsidR="005366CB" w:rsidRPr="005366CB" w:rsidRDefault="005366CB" w:rsidP="006E79F5">
      <w:pPr>
        <w:numPr>
          <w:ilvl w:val="0"/>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 obsługi regulatora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powinna być zapewniona dedykowana stacja inżynierska. Stacja powinna zapewniać realizację następujących funkcji:</w:t>
      </w:r>
    </w:p>
    <w:p w14:paraId="4CD6692D"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obsługa oprogramowania systemowego,</w:t>
      </w:r>
    </w:p>
    <w:p w14:paraId="588DCD12"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diagnostyki regulatora,</w:t>
      </w:r>
    </w:p>
    <w:p w14:paraId="530110B1"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rejestracja i archiwizacja danych procesowych i zdarzeń</w:t>
      </w:r>
      <w:r w:rsidR="002E41CF">
        <w:rPr>
          <w:rFonts w:ascii="Arial" w:eastAsia="Calibri" w:hAnsi="Arial" w:cs="Arial"/>
          <w:sz w:val="22"/>
          <w:szCs w:val="22"/>
          <w:lang w:eastAsia="en-US"/>
        </w:rPr>
        <w:t>,</w:t>
      </w:r>
    </w:p>
    <w:p w14:paraId="6AEA3861"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tworzenie i wykonywanie zmian oprogramowania użytkowego (opcja),</w:t>
      </w:r>
    </w:p>
    <w:p w14:paraId="3681D886"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wizualizacja działania oprogramowania użytkowego,</w:t>
      </w:r>
    </w:p>
    <w:p w14:paraId="2E5C6D1D"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wykonywanie kopii bezpieczeństwa,</w:t>
      </w:r>
    </w:p>
    <w:p w14:paraId="2AD2C29C" w14:textId="77777777" w:rsidR="005366CB" w:rsidRPr="005366CB" w:rsidRDefault="005366CB" w:rsidP="006E79F5">
      <w:pPr>
        <w:numPr>
          <w:ilvl w:val="1"/>
          <w:numId w:val="11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odtwarzanie stanu regulatora z kopii bezpieczeństwa.</w:t>
      </w:r>
    </w:p>
    <w:p w14:paraId="7280A2AD" w14:textId="77777777"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powinno składać się z następujących części - pakietów:</w:t>
      </w:r>
    </w:p>
    <w:p w14:paraId="4BEDB60A"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systemowe i diagnostyczne,</w:t>
      </w:r>
    </w:p>
    <w:p w14:paraId="796D8CC0"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użytkowe,</w:t>
      </w:r>
    </w:p>
    <w:p w14:paraId="7ABD89E6"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narzędziowe,</w:t>
      </w:r>
    </w:p>
    <w:p w14:paraId="546028FA" w14:textId="77777777" w:rsidR="005366CB" w:rsidRPr="005366CB" w:rsidRDefault="005366CB" w:rsidP="006E79F5">
      <w:pPr>
        <w:numPr>
          <w:ilvl w:val="1"/>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wizualizacyjne.</w:t>
      </w:r>
    </w:p>
    <w:p w14:paraId="0810D25E" w14:textId="77777777" w:rsidR="005366CB" w:rsidRPr="005366CB" w:rsidRDefault="005366CB" w:rsidP="006E79F5">
      <w:pPr>
        <w:numPr>
          <w:ilvl w:val="0"/>
          <w:numId w:val="11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Oprogramowanie systemowe i użytkowe będzie dostarczone wraz z wszystkimi licencjami niezbędnymi do realizacji omówionych zadań.</w:t>
      </w:r>
    </w:p>
    <w:p w14:paraId="086327E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EFFAFB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 wykonawczy układu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 zawór regulacyjn</w:t>
      </w:r>
      <w:r w:rsidR="00E50FC4">
        <w:rPr>
          <w:rFonts w:ascii="Arial" w:eastAsia="Calibri" w:hAnsi="Arial" w:cs="Arial"/>
          <w:sz w:val="22"/>
          <w:szCs w:val="22"/>
          <w:lang w:eastAsia="en-US"/>
        </w:rPr>
        <w:t>y</w:t>
      </w:r>
      <w:r w:rsidR="00E50FC4" w:rsidRPr="005366CB">
        <w:rPr>
          <w:rFonts w:ascii="Arial" w:eastAsia="Calibri" w:hAnsi="Arial" w:cs="Arial"/>
          <w:sz w:val="22"/>
          <w:szCs w:val="22"/>
          <w:lang w:eastAsia="en-US"/>
        </w:rPr>
        <w:t xml:space="preserve"> – </w:t>
      </w:r>
      <w:r w:rsidRPr="005366CB">
        <w:rPr>
          <w:rFonts w:ascii="Arial" w:eastAsia="Calibri" w:hAnsi="Arial" w:cs="Arial"/>
          <w:sz w:val="22"/>
          <w:szCs w:val="22"/>
          <w:lang w:eastAsia="en-US"/>
        </w:rPr>
        <w:t>musi być dobrany do konkretnej aplikacji w taki sposób, aby poprzez odpowiednią wielkość przepływu, szybkości działania oraz precyzyjne pozycjonowanie zapewniał optymalne reakcje kontrolne całego układu.</w:t>
      </w:r>
    </w:p>
    <w:p w14:paraId="12062DD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21A84A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Dla zaworu wymagany jest pozycjoner inteligentny z pełna diagnostyką.</w:t>
      </w:r>
    </w:p>
    <w:p w14:paraId="1E60B15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E7F73C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Funkcje dodatkowe systemu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w:t>
      </w:r>
    </w:p>
    <w:p w14:paraId="7A895CBA" w14:textId="77777777" w:rsidR="005366CB" w:rsidRPr="005366CB" w:rsidRDefault="005366CB" w:rsidP="00E50FC4">
      <w:pPr>
        <w:numPr>
          <w:ilvl w:val="0"/>
          <w:numId w:val="112"/>
        </w:numPr>
        <w:autoSpaceDE w:val="0"/>
        <w:autoSpaceDN w:val="0"/>
        <w:adjustRightInd w:val="0"/>
        <w:ind w:left="714" w:hanging="357"/>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wymiany informacji diagnostycznych i procesowych z systemem sterowania DCS poprzez łącze komunikacyjne (np. łącze szeregowe RS-232/485 </w:t>
      </w:r>
      <w:r w:rsidR="00E50FC4">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z protokołem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 </w:t>
      </w:r>
    </w:p>
    <w:p w14:paraId="02B737B2" w14:textId="77777777"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możliwość zakładania pojedynczych mostków serwisowych (MOS) na sygnałach wejściowych do regulatora (przepływ, ciśnienie, temperatura) w celu wykonania działań serwisowych na ruchu instalacji, </w:t>
      </w:r>
    </w:p>
    <w:p w14:paraId="49E05F56" w14:textId="77777777" w:rsidR="005366CB" w:rsidRPr="005366CB" w:rsidRDefault="005366CB" w:rsidP="006E79F5">
      <w:pPr>
        <w:numPr>
          <w:ilvl w:val="0"/>
          <w:numId w:val="11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sygnały sterujące i komendy pomiędzy systemem DCS i systemem </w:t>
      </w:r>
      <w:proofErr w:type="spellStart"/>
      <w:r w:rsidRPr="005366CB">
        <w:rPr>
          <w:rFonts w:ascii="Arial" w:eastAsia="Calibri" w:hAnsi="Arial" w:cs="Arial"/>
          <w:sz w:val="22"/>
          <w:szCs w:val="22"/>
          <w:lang w:eastAsia="en-US"/>
        </w:rPr>
        <w:t>antypompażowym</w:t>
      </w:r>
      <w:proofErr w:type="spellEnd"/>
      <w:r w:rsidRPr="005366CB">
        <w:rPr>
          <w:rFonts w:ascii="Arial" w:eastAsia="Calibri" w:hAnsi="Arial" w:cs="Arial"/>
          <w:sz w:val="22"/>
          <w:szCs w:val="22"/>
          <w:lang w:eastAsia="en-US"/>
        </w:rPr>
        <w:t xml:space="preserve"> muszą być realizowane za pomocą połączeń sprzętowych.</w:t>
      </w:r>
    </w:p>
    <w:p w14:paraId="3FB63E8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D88F10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Końcowa konfiguracja systemu </w:t>
      </w:r>
      <w:proofErr w:type="spellStart"/>
      <w:r w:rsidRPr="005366CB">
        <w:rPr>
          <w:rFonts w:ascii="Arial" w:eastAsia="Calibri" w:hAnsi="Arial" w:cs="Arial"/>
          <w:sz w:val="22"/>
          <w:szCs w:val="22"/>
          <w:lang w:eastAsia="en-US"/>
        </w:rPr>
        <w:t>antypompażowego</w:t>
      </w:r>
      <w:proofErr w:type="spellEnd"/>
      <w:r w:rsidRPr="005366CB">
        <w:rPr>
          <w:rFonts w:ascii="Arial" w:eastAsia="Calibri" w:hAnsi="Arial" w:cs="Arial"/>
          <w:sz w:val="22"/>
          <w:szCs w:val="22"/>
          <w:lang w:eastAsia="en-US"/>
        </w:rPr>
        <w:t xml:space="preserve"> musi być zatwierdzona przez Kupującego.</w:t>
      </w:r>
    </w:p>
    <w:p w14:paraId="199326F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D4A4C30" w14:textId="77777777" w:rsidR="005366CB" w:rsidRPr="00EF6A40" w:rsidRDefault="00767ACE" w:rsidP="001B5B98">
      <w:pPr>
        <w:pStyle w:val="Nagwek1"/>
        <w:numPr>
          <w:ilvl w:val="1"/>
          <w:numId w:val="1"/>
        </w:numPr>
        <w:tabs>
          <w:tab w:val="clear" w:pos="792"/>
          <w:tab w:val="num" w:pos="567"/>
        </w:tabs>
        <w:ind w:left="567" w:hanging="567"/>
      </w:pPr>
      <w:bookmarkStart w:id="130" w:name="_Toc475077865"/>
      <w:r w:rsidRPr="00EF6A40">
        <w:t>Wymagania dla Kontr</w:t>
      </w:r>
      <w:r w:rsidR="00725A4E" w:rsidRPr="00EF6A40">
        <w:t>a</w:t>
      </w:r>
      <w:r w:rsidRPr="00EF6A40">
        <w:t>ktora</w:t>
      </w:r>
      <w:r w:rsidR="005366CB" w:rsidRPr="00EF6A40">
        <w:t xml:space="preserve"> systemu APC w zakresie współpracy z systemem DCS</w:t>
      </w:r>
      <w:bookmarkEnd w:id="130"/>
    </w:p>
    <w:p w14:paraId="66599657"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15E97DB2"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w:t>
      </w:r>
      <w:r w:rsidR="00725A4E">
        <w:rPr>
          <w:rFonts w:ascii="Arial" w:eastAsia="Calibri" w:hAnsi="Arial" w:cs="Arial"/>
          <w:sz w:val="22"/>
          <w:szCs w:val="22"/>
          <w:lang w:eastAsia="en-US"/>
        </w:rPr>
        <w:t>a</w:t>
      </w:r>
      <w:r>
        <w:rPr>
          <w:rFonts w:ascii="Arial" w:eastAsia="Calibri" w:hAnsi="Arial" w:cs="Arial"/>
          <w:sz w:val="22"/>
          <w:szCs w:val="22"/>
          <w:lang w:eastAsia="en-US"/>
        </w:rPr>
        <w:t>ktor</w:t>
      </w:r>
      <w:r w:rsidR="005366CB" w:rsidRPr="005366CB">
        <w:rPr>
          <w:rFonts w:ascii="Arial" w:eastAsia="Calibri" w:hAnsi="Arial" w:cs="Arial"/>
          <w:sz w:val="22"/>
          <w:szCs w:val="22"/>
          <w:lang w:eastAsia="en-US"/>
        </w:rPr>
        <w:t xml:space="preserve"> musi wykonać analizę bieżącego i planowanego obciążenia systemu DCS </w:t>
      </w:r>
      <w:r w:rsidR="005366CB" w:rsidRPr="005366CB">
        <w:rPr>
          <w:rFonts w:ascii="Arial" w:eastAsia="Calibri" w:hAnsi="Arial" w:cs="Arial"/>
          <w:sz w:val="22"/>
          <w:szCs w:val="22"/>
          <w:lang w:eastAsia="en-US"/>
        </w:rPr>
        <w:br/>
        <w:t>w następujących aspektach:</w:t>
      </w:r>
    </w:p>
    <w:p w14:paraId="3987D355"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magistrale komunikacyjne (min/</w:t>
      </w:r>
      <w:proofErr w:type="spellStart"/>
      <w:r w:rsidRPr="005366CB">
        <w:rPr>
          <w:rFonts w:ascii="Arial" w:eastAsia="Calibri" w:hAnsi="Arial" w:cs="Arial"/>
          <w:sz w:val="22"/>
          <w:szCs w:val="22"/>
          <w:lang w:eastAsia="en-US"/>
        </w:rPr>
        <w:t>avg</w:t>
      </w:r>
      <w:proofErr w:type="spellEnd"/>
      <w:r w:rsidRPr="005366CB">
        <w:rPr>
          <w:rFonts w:ascii="Arial" w:eastAsia="Calibri" w:hAnsi="Arial" w:cs="Arial"/>
          <w:sz w:val="22"/>
          <w:szCs w:val="22"/>
          <w:lang w:eastAsia="en-US"/>
        </w:rPr>
        <w:t>/</w:t>
      </w:r>
      <w:proofErr w:type="spellStart"/>
      <w:r w:rsidRPr="005366CB">
        <w:rPr>
          <w:rFonts w:ascii="Arial" w:eastAsia="Calibri" w:hAnsi="Arial" w:cs="Arial"/>
          <w:sz w:val="22"/>
          <w:szCs w:val="22"/>
          <w:lang w:eastAsia="en-US"/>
        </w:rPr>
        <w:t>peek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load</w:t>
      </w:r>
      <w:proofErr w:type="spellEnd"/>
      <w:r w:rsidRPr="005366CB">
        <w:rPr>
          <w:rFonts w:ascii="Arial" w:eastAsia="Calibri" w:hAnsi="Arial" w:cs="Arial"/>
          <w:sz w:val="22"/>
          <w:szCs w:val="22"/>
          <w:lang w:eastAsia="en-US"/>
        </w:rPr>
        <w:t>),</w:t>
      </w:r>
    </w:p>
    <w:p w14:paraId="2AC32A2A"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procesorów sterujących (CPU) w zakresie możliwości implementacji nowych algorytmów (min/</w:t>
      </w:r>
      <w:proofErr w:type="spellStart"/>
      <w:r w:rsidRPr="005366CB">
        <w:rPr>
          <w:rFonts w:ascii="Arial" w:eastAsia="Calibri" w:hAnsi="Arial" w:cs="Arial"/>
          <w:sz w:val="22"/>
          <w:szCs w:val="22"/>
          <w:lang w:eastAsia="en-US"/>
        </w:rPr>
        <w:t>avg</w:t>
      </w:r>
      <w:proofErr w:type="spellEnd"/>
      <w:r w:rsidRPr="005366CB">
        <w:rPr>
          <w:rFonts w:ascii="Arial" w:eastAsia="Calibri" w:hAnsi="Arial" w:cs="Arial"/>
          <w:sz w:val="22"/>
          <w:szCs w:val="22"/>
          <w:lang w:eastAsia="en-US"/>
        </w:rPr>
        <w:t>/</w:t>
      </w:r>
      <w:proofErr w:type="spellStart"/>
      <w:r w:rsidRPr="005366CB">
        <w:rPr>
          <w:rFonts w:ascii="Arial" w:eastAsia="Calibri" w:hAnsi="Arial" w:cs="Arial"/>
          <w:sz w:val="22"/>
          <w:szCs w:val="22"/>
          <w:lang w:eastAsia="en-US"/>
        </w:rPr>
        <w:t>peek</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load</w:t>
      </w:r>
      <w:proofErr w:type="spellEnd"/>
      <w:r w:rsidRPr="005366CB">
        <w:rPr>
          <w:rFonts w:ascii="Arial" w:eastAsia="Calibri" w:hAnsi="Arial" w:cs="Arial"/>
          <w:sz w:val="22"/>
          <w:szCs w:val="22"/>
          <w:lang w:eastAsia="en-US"/>
        </w:rPr>
        <w:t>),</w:t>
      </w:r>
    </w:p>
    <w:p w14:paraId="1C354F46"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systemu historyzacji danych,</w:t>
      </w:r>
    </w:p>
    <w:p w14:paraId="442EE4E1"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wydajność stacji operatorskich (grafik operatorskich),</w:t>
      </w:r>
    </w:p>
    <w:p w14:paraId="560F6B45"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posiadane licencje pod względem możliwości rozszerzeń,</w:t>
      </w:r>
    </w:p>
    <w:p w14:paraId="2893269C" w14:textId="77777777" w:rsidR="005366CB" w:rsidRPr="005366CB" w:rsidRDefault="005366CB" w:rsidP="006E79F5">
      <w:pPr>
        <w:numPr>
          <w:ilvl w:val="0"/>
          <w:numId w:val="11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aktualność oprogramowania systemowego (pod kątem wymagań w zakresie możliwych rozszerzeń).</w:t>
      </w:r>
    </w:p>
    <w:p w14:paraId="303D01C5"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2F79A6E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Dokument </w:t>
      </w:r>
      <w:r w:rsidR="00A17E13">
        <w:rPr>
          <w:rFonts w:ascii="Arial" w:eastAsia="Calibri" w:hAnsi="Arial" w:cs="Arial"/>
          <w:sz w:val="22"/>
          <w:szCs w:val="22"/>
          <w:lang w:eastAsia="en-US"/>
        </w:rPr>
        <w:t xml:space="preserve">podsumowujący </w:t>
      </w:r>
      <w:r w:rsidRPr="005366CB">
        <w:rPr>
          <w:rFonts w:ascii="Arial" w:eastAsia="Calibri" w:hAnsi="Arial" w:cs="Arial"/>
          <w:sz w:val="22"/>
          <w:szCs w:val="22"/>
          <w:lang w:eastAsia="en-US"/>
        </w:rPr>
        <w:t>musi zawierać informacje o aktualnych obciążeniach, marginesach bezpiecznego rozszerzenia i planowanych obciążeniach docelowych, które muszą zostać zweryfikowane po zakończeniu wdrożenia.</w:t>
      </w:r>
    </w:p>
    <w:p w14:paraId="6904B89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5298BE8"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dokument FDS (</w:t>
      </w:r>
      <w:proofErr w:type="spellStart"/>
      <w:r w:rsidR="005366CB" w:rsidRPr="005366CB">
        <w:rPr>
          <w:rFonts w:ascii="Arial" w:eastAsia="Calibri" w:hAnsi="Arial" w:cs="Arial"/>
          <w:sz w:val="22"/>
          <w:szCs w:val="22"/>
          <w:lang w:eastAsia="en-US"/>
        </w:rPr>
        <w:t>Functional</w:t>
      </w:r>
      <w:proofErr w:type="spellEnd"/>
      <w:r w:rsidR="005366CB" w:rsidRPr="005366CB">
        <w:rPr>
          <w:rFonts w:ascii="Arial" w:eastAsia="Calibri" w:hAnsi="Arial" w:cs="Arial"/>
          <w:sz w:val="22"/>
          <w:szCs w:val="22"/>
          <w:lang w:eastAsia="en-US"/>
        </w:rPr>
        <w:t xml:space="preserve"> Design </w:t>
      </w:r>
      <w:proofErr w:type="spellStart"/>
      <w:r w:rsidR="005366CB" w:rsidRPr="005366CB">
        <w:rPr>
          <w:rFonts w:ascii="Arial" w:eastAsia="Calibri" w:hAnsi="Arial" w:cs="Arial"/>
          <w:sz w:val="22"/>
          <w:szCs w:val="22"/>
          <w:lang w:eastAsia="en-US"/>
        </w:rPr>
        <w:t>Specification</w:t>
      </w:r>
      <w:proofErr w:type="spellEnd"/>
      <w:r w:rsidR="005366CB" w:rsidRPr="005366CB">
        <w:rPr>
          <w:rFonts w:ascii="Arial" w:eastAsia="Calibri" w:hAnsi="Arial" w:cs="Arial"/>
          <w:sz w:val="22"/>
          <w:szCs w:val="22"/>
          <w:lang w:eastAsia="en-US"/>
        </w:rPr>
        <w:t>) w zakresie:</w:t>
      </w:r>
    </w:p>
    <w:p w14:paraId="55E93F70"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połączeń komunikacyjnych APC&lt;-&gt;DCS (standardy, redundancja),</w:t>
      </w:r>
    </w:p>
    <w:p w14:paraId="703384C6"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bezpieczeństwa i uwierzytelniania i autoryzacji wymienianych danych,</w:t>
      </w:r>
    </w:p>
    <w:p w14:paraId="03799F03"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bezpieczeństwa rozwiązań systemowych tj. oprogramowanie antywirusowe, </w:t>
      </w:r>
      <w:r w:rsidR="007C49E6">
        <w:rPr>
          <w:rFonts w:ascii="Arial" w:eastAsia="Calibri" w:hAnsi="Arial" w:cs="Arial"/>
          <w:sz w:val="22"/>
          <w:szCs w:val="22"/>
          <w:lang w:eastAsia="en-US"/>
        </w:rPr>
        <w:t>zarządzanie łatami</w:t>
      </w:r>
      <w:r w:rsidRPr="005366CB">
        <w:rPr>
          <w:rFonts w:ascii="Arial" w:eastAsia="Calibri" w:hAnsi="Arial" w:cs="Arial"/>
          <w:sz w:val="22"/>
          <w:szCs w:val="22"/>
          <w:lang w:eastAsia="en-US"/>
        </w:rPr>
        <w:t>, separacja i segregacja sieci, zapory sieciowe, zabezpieczanie kont użytkowników, itp.,</w:t>
      </w:r>
    </w:p>
    <w:p w14:paraId="6BD5EBF6"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aplikacji APC i DCS (interfejs operatorski),</w:t>
      </w:r>
    </w:p>
    <w:p w14:paraId="08CA2D37"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integracji i standaryzacji sprzętu,</w:t>
      </w:r>
    </w:p>
    <w:p w14:paraId="4F35395F" w14:textId="77777777" w:rsidR="005366CB" w:rsidRPr="005366CB" w:rsidRDefault="005366CB" w:rsidP="006E79F5">
      <w:pPr>
        <w:numPr>
          <w:ilvl w:val="0"/>
          <w:numId w:val="11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założeń w zakresie segregacji i integracji aplikacji sterującej.</w:t>
      </w:r>
    </w:p>
    <w:p w14:paraId="47E6D9A9"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7E3914AA"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w:t>
      </w:r>
      <w:r w:rsidR="00BC3A71">
        <w:rPr>
          <w:rFonts w:ascii="Arial" w:eastAsia="Calibri" w:hAnsi="Arial" w:cs="Arial"/>
          <w:sz w:val="22"/>
          <w:szCs w:val="22"/>
          <w:lang w:eastAsia="en-US"/>
        </w:rPr>
        <w:t xml:space="preserve"> niezbędne projekty techniczne i spe</w:t>
      </w:r>
      <w:r w:rsidR="005366CB" w:rsidRPr="005366CB">
        <w:rPr>
          <w:rFonts w:ascii="Arial" w:eastAsia="Calibri" w:hAnsi="Arial" w:cs="Arial"/>
          <w:sz w:val="22"/>
          <w:szCs w:val="22"/>
          <w:lang w:eastAsia="en-US"/>
        </w:rPr>
        <w:t>cyfikacje techniczne do zapytań ofertowych dla modyfikacji systemu DCS</w:t>
      </w:r>
      <w:r w:rsidR="00BC3A71">
        <w:rPr>
          <w:rFonts w:ascii="Arial" w:eastAsia="Calibri" w:hAnsi="Arial" w:cs="Arial"/>
          <w:sz w:val="22"/>
          <w:szCs w:val="22"/>
          <w:lang w:eastAsia="en-US"/>
        </w:rPr>
        <w:t>,</w:t>
      </w:r>
      <w:r w:rsidR="005366CB" w:rsidRPr="005366CB">
        <w:rPr>
          <w:rFonts w:ascii="Arial" w:eastAsia="Calibri" w:hAnsi="Arial" w:cs="Arial"/>
          <w:sz w:val="22"/>
          <w:szCs w:val="22"/>
          <w:lang w:eastAsia="en-US"/>
        </w:rPr>
        <w:t xml:space="preserve"> wynikających z wyników analiz, FDS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i innych wymagań wdrażanej aplikacji APC w zakresie:</w:t>
      </w:r>
    </w:p>
    <w:p w14:paraId="6EDAA9A7"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sprzętu,</w:t>
      </w:r>
    </w:p>
    <w:p w14:paraId="55AB5B16"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licencji oprogramowania,</w:t>
      </w:r>
    </w:p>
    <w:p w14:paraId="29D238BB" w14:textId="77777777" w:rsidR="005366CB"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 montażu/instalacji sprzętu oraz oprogramowania,</w:t>
      </w:r>
    </w:p>
    <w:p w14:paraId="00D71A54" w14:textId="77777777" w:rsidR="00E41444" w:rsidRPr="005366CB" w:rsidRDefault="005366CB" w:rsidP="006E79F5">
      <w:pPr>
        <w:numPr>
          <w:ilvl w:val="0"/>
          <w:numId w:val="116"/>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usługi zmian oprogramowania aplikacyjnego.</w:t>
      </w:r>
    </w:p>
    <w:p w14:paraId="5719CB6D" w14:textId="77777777" w:rsidR="005366CB" w:rsidRPr="005366CB" w:rsidRDefault="002E41CF" w:rsidP="006E79F5">
      <w:pPr>
        <w:autoSpaceDE w:val="0"/>
        <w:autoSpaceDN w:val="0"/>
        <w:adjustRightInd w:val="0"/>
        <w:jc w:val="both"/>
        <w:rPr>
          <w:rFonts w:ascii="Arial" w:eastAsia="Calibri" w:hAnsi="Arial" w:cs="Arial"/>
          <w:sz w:val="22"/>
          <w:szCs w:val="22"/>
          <w:lang w:eastAsia="en-US"/>
        </w:rPr>
      </w:pPr>
      <w:r>
        <w:rPr>
          <w:rFonts w:ascii="Arial" w:eastAsia="Calibri" w:hAnsi="Arial" w:cs="Arial"/>
          <w:sz w:val="22"/>
          <w:szCs w:val="22"/>
          <w:lang w:eastAsia="en-US"/>
        </w:rPr>
        <w:t>Kontraktor</w:t>
      </w:r>
      <w:r w:rsidR="005366CB" w:rsidRPr="005366CB">
        <w:rPr>
          <w:rFonts w:ascii="Arial" w:eastAsia="Calibri" w:hAnsi="Arial" w:cs="Arial"/>
          <w:sz w:val="22"/>
          <w:szCs w:val="22"/>
          <w:lang w:eastAsia="en-US"/>
        </w:rPr>
        <w:t xml:space="preserve"> musi opracować kartę ryzyka wdrożenia systemu APC w zakresie:</w:t>
      </w:r>
    </w:p>
    <w:p w14:paraId="139DF64F" w14:textId="77777777" w:rsidR="005366CB" w:rsidRPr="005366CB"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wprowadzania zmian sprzętowych systemu DCS w trakcie ruchu technologicznego instalacji,</w:t>
      </w:r>
    </w:p>
    <w:p w14:paraId="2DFEEE3F" w14:textId="77777777" w:rsidR="005366CB" w:rsidRPr="00406FA3" w:rsidRDefault="005366CB" w:rsidP="006E79F5">
      <w:pPr>
        <w:numPr>
          <w:ilvl w:val="0"/>
          <w:numId w:val="115"/>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możliwości zmian oprogramowania w trakcie ruchu technologicznego instalacji.</w:t>
      </w:r>
    </w:p>
    <w:p w14:paraId="2806AD8C" w14:textId="77777777" w:rsidR="00406FA3" w:rsidRDefault="00406FA3" w:rsidP="006E79F5">
      <w:pPr>
        <w:jc w:val="both"/>
        <w:rPr>
          <w:rFonts w:ascii="Arial" w:hAnsi="Arial" w:cs="Arial"/>
          <w:sz w:val="22"/>
          <w:szCs w:val="22"/>
        </w:rPr>
      </w:pPr>
    </w:p>
    <w:p w14:paraId="233C925A" w14:textId="77777777" w:rsidR="005057D0" w:rsidRDefault="005057D0" w:rsidP="006E79F5">
      <w:pPr>
        <w:jc w:val="both"/>
        <w:rPr>
          <w:rFonts w:ascii="Arial" w:hAnsi="Arial" w:cs="Arial"/>
          <w:sz w:val="22"/>
          <w:szCs w:val="22"/>
        </w:rPr>
      </w:pPr>
    </w:p>
    <w:p w14:paraId="65C74CE7" w14:textId="77777777" w:rsidR="005057D0" w:rsidRDefault="005057D0" w:rsidP="006E79F5">
      <w:pPr>
        <w:jc w:val="both"/>
        <w:rPr>
          <w:rFonts w:ascii="Arial" w:hAnsi="Arial" w:cs="Arial"/>
          <w:sz w:val="22"/>
          <w:szCs w:val="22"/>
        </w:rPr>
      </w:pPr>
    </w:p>
    <w:p w14:paraId="29DE1B54" w14:textId="77777777" w:rsidR="005057D0" w:rsidRDefault="005057D0" w:rsidP="006E79F5">
      <w:pPr>
        <w:jc w:val="both"/>
        <w:rPr>
          <w:rFonts w:ascii="Arial" w:hAnsi="Arial" w:cs="Arial"/>
          <w:sz w:val="22"/>
          <w:szCs w:val="22"/>
        </w:rPr>
      </w:pPr>
    </w:p>
    <w:p w14:paraId="48CB1E16" w14:textId="77777777" w:rsidR="005057D0" w:rsidRDefault="005057D0" w:rsidP="006E79F5">
      <w:pPr>
        <w:jc w:val="both"/>
        <w:rPr>
          <w:rFonts w:ascii="Arial" w:hAnsi="Arial" w:cs="Arial"/>
          <w:sz w:val="22"/>
          <w:szCs w:val="22"/>
        </w:rPr>
      </w:pPr>
    </w:p>
    <w:p w14:paraId="334E1127" w14:textId="77777777" w:rsidR="005057D0" w:rsidRDefault="005057D0" w:rsidP="006E79F5">
      <w:pPr>
        <w:jc w:val="both"/>
        <w:rPr>
          <w:rFonts w:ascii="Arial" w:hAnsi="Arial" w:cs="Arial"/>
          <w:sz w:val="22"/>
          <w:szCs w:val="22"/>
        </w:rPr>
      </w:pPr>
    </w:p>
    <w:p w14:paraId="54F4D2DE" w14:textId="77777777" w:rsidR="005057D0" w:rsidRDefault="005057D0" w:rsidP="006E79F5">
      <w:pPr>
        <w:jc w:val="both"/>
        <w:rPr>
          <w:rFonts w:ascii="Arial" w:hAnsi="Arial" w:cs="Arial"/>
          <w:sz w:val="22"/>
          <w:szCs w:val="22"/>
        </w:rPr>
      </w:pPr>
    </w:p>
    <w:p w14:paraId="4F4A7659" w14:textId="77777777" w:rsidR="005057D0" w:rsidRDefault="005057D0" w:rsidP="006E79F5">
      <w:pPr>
        <w:jc w:val="both"/>
        <w:rPr>
          <w:rFonts w:ascii="Arial" w:hAnsi="Arial" w:cs="Arial"/>
          <w:sz w:val="22"/>
          <w:szCs w:val="22"/>
        </w:rPr>
      </w:pPr>
    </w:p>
    <w:p w14:paraId="76AB1D27" w14:textId="77777777" w:rsidR="005057D0" w:rsidRDefault="005057D0" w:rsidP="006E79F5">
      <w:pPr>
        <w:jc w:val="both"/>
        <w:rPr>
          <w:rFonts w:ascii="Arial" w:hAnsi="Arial" w:cs="Arial"/>
          <w:sz w:val="22"/>
          <w:szCs w:val="22"/>
        </w:rPr>
      </w:pPr>
    </w:p>
    <w:p w14:paraId="1D8A65CB" w14:textId="77777777" w:rsidR="005057D0" w:rsidRDefault="005057D0" w:rsidP="006E79F5">
      <w:pPr>
        <w:jc w:val="both"/>
        <w:rPr>
          <w:rFonts w:ascii="Arial" w:hAnsi="Arial" w:cs="Arial"/>
          <w:sz w:val="22"/>
          <w:szCs w:val="22"/>
        </w:rPr>
      </w:pPr>
    </w:p>
    <w:p w14:paraId="616FE3B4" w14:textId="77777777" w:rsidR="005057D0" w:rsidRDefault="005057D0" w:rsidP="006E79F5">
      <w:pPr>
        <w:jc w:val="both"/>
        <w:rPr>
          <w:rFonts w:ascii="Arial" w:hAnsi="Arial" w:cs="Arial"/>
          <w:sz w:val="22"/>
          <w:szCs w:val="22"/>
        </w:rPr>
      </w:pPr>
    </w:p>
    <w:p w14:paraId="1C7F4AC2" w14:textId="77777777" w:rsidR="005057D0" w:rsidRDefault="005057D0" w:rsidP="006E79F5">
      <w:pPr>
        <w:jc w:val="both"/>
        <w:rPr>
          <w:rFonts w:ascii="Arial" w:hAnsi="Arial" w:cs="Arial"/>
          <w:sz w:val="22"/>
          <w:szCs w:val="22"/>
        </w:rPr>
      </w:pPr>
    </w:p>
    <w:p w14:paraId="5A63AA33" w14:textId="77777777" w:rsidR="005057D0" w:rsidRDefault="005057D0" w:rsidP="006E79F5">
      <w:pPr>
        <w:jc w:val="both"/>
        <w:rPr>
          <w:rFonts w:ascii="Arial" w:hAnsi="Arial" w:cs="Arial"/>
          <w:sz w:val="22"/>
          <w:szCs w:val="22"/>
        </w:rPr>
      </w:pPr>
    </w:p>
    <w:p w14:paraId="3C85496F" w14:textId="77777777" w:rsidR="005057D0" w:rsidRDefault="005057D0" w:rsidP="006E79F5">
      <w:pPr>
        <w:jc w:val="both"/>
        <w:rPr>
          <w:rFonts w:ascii="Arial" w:hAnsi="Arial" w:cs="Arial"/>
          <w:sz w:val="22"/>
          <w:szCs w:val="22"/>
        </w:rPr>
      </w:pPr>
    </w:p>
    <w:p w14:paraId="605EF82C" w14:textId="77777777" w:rsidR="005057D0" w:rsidRDefault="005057D0" w:rsidP="006E79F5">
      <w:pPr>
        <w:jc w:val="both"/>
        <w:rPr>
          <w:rFonts w:ascii="Arial" w:hAnsi="Arial" w:cs="Arial"/>
          <w:sz w:val="22"/>
          <w:szCs w:val="22"/>
        </w:rPr>
      </w:pPr>
    </w:p>
    <w:p w14:paraId="36638973" w14:textId="77777777" w:rsidR="005057D0" w:rsidRDefault="005057D0" w:rsidP="006E79F5">
      <w:pPr>
        <w:jc w:val="both"/>
        <w:rPr>
          <w:rFonts w:ascii="Arial" w:hAnsi="Arial" w:cs="Arial"/>
          <w:sz w:val="22"/>
          <w:szCs w:val="22"/>
        </w:rPr>
      </w:pPr>
    </w:p>
    <w:p w14:paraId="239CD5F9" w14:textId="77777777" w:rsidR="005057D0" w:rsidRDefault="005057D0" w:rsidP="006E79F5">
      <w:pPr>
        <w:jc w:val="both"/>
        <w:rPr>
          <w:rFonts w:ascii="Arial" w:hAnsi="Arial" w:cs="Arial"/>
          <w:sz w:val="22"/>
          <w:szCs w:val="22"/>
        </w:rPr>
      </w:pPr>
    </w:p>
    <w:p w14:paraId="52C97916" w14:textId="77777777" w:rsidR="005057D0" w:rsidRDefault="005057D0" w:rsidP="006E79F5">
      <w:pPr>
        <w:jc w:val="both"/>
        <w:rPr>
          <w:rFonts w:ascii="Arial" w:hAnsi="Arial" w:cs="Arial"/>
          <w:sz w:val="22"/>
          <w:szCs w:val="22"/>
        </w:rPr>
      </w:pPr>
    </w:p>
    <w:p w14:paraId="163733B6" w14:textId="77777777" w:rsidR="005057D0" w:rsidRPr="001107EF" w:rsidRDefault="005057D0" w:rsidP="006E79F5">
      <w:pPr>
        <w:jc w:val="both"/>
        <w:rPr>
          <w:rFonts w:ascii="Arial" w:hAnsi="Arial" w:cs="Arial"/>
          <w:sz w:val="22"/>
          <w:szCs w:val="22"/>
        </w:rPr>
      </w:pPr>
    </w:p>
    <w:p w14:paraId="5EC7841D" w14:textId="77777777" w:rsidR="005366CB" w:rsidRPr="00EF0E64" w:rsidRDefault="00406FA3" w:rsidP="00EF0E64">
      <w:pPr>
        <w:pStyle w:val="Nagwek1"/>
        <w:numPr>
          <w:ilvl w:val="0"/>
          <w:numId w:val="1"/>
        </w:numPr>
        <w:jc w:val="both"/>
        <w:rPr>
          <w:rFonts w:cs="Arial"/>
        </w:rPr>
      </w:pPr>
      <w:bookmarkStart w:id="131" w:name="_Toc475077866"/>
      <w:r w:rsidRPr="00EF0E64">
        <w:rPr>
          <w:rFonts w:cs="Arial"/>
        </w:rPr>
        <w:t>KOMUNIKACJA Z SYSTEMAMI ZEWNĘTRZNYMI</w:t>
      </w:r>
      <w:bookmarkEnd w:id="131"/>
    </w:p>
    <w:p w14:paraId="272432D0"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32BE2D14" w14:textId="77777777" w:rsidR="005366CB" w:rsidRPr="003126B0" w:rsidRDefault="005366CB" w:rsidP="001B5B98">
      <w:pPr>
        <w:pStyle w:val="Nagwek1"/>
        <w:numPr>
          <w:ilvl w:val="1"/>
          <w:numId w:val="1"/>
        </w:numPr>
        <w:tabs>
          <w:tab w:val="clear" w:pos="792"/>
          <w:tab w:val="num" w:pos="567"/>
        </w:tabs>
        <w:ind w:left="567" w:hanging="567"/>
      </w:pPr>
      <w:bookmarkStart w:id="132" w:name="_Toc475077867"/>
      <w:r w:rsidRPr="003126B0">
        <w:t>Komunikacja z systemami zabezpieczenia maszyn (MMS)</w:t>
      </w:r>
      <w:bookmarkEnd w:id="132"/>
    </w:p>
    <w:p w14:paraId="44D43819"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1C78FD2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MMS służy do nadzoru nad parametrami pracy urządzeń takich jak pompy, turbiny, generatory, kompresory, których poprawna praca jest krytyczna dla zachowania ciągłości procesów technologicznych. </w:t>
      </w:r>
    </w:p>
    <w:p w14:paraId="6893EA5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D915E5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System MMS posiada następujące funkcje:</w:t>
      </w:r>
    </w:p>
    <w:p w14:paraId="1CDD6143"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monitorowanie i rejestrowanie parametrów pracy maszyn,</w:t>
      </w:r>
    </w:p>
    <w:p w14:paraId="73E91483"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do sterowników i przekaźników awaryjnego zatrzymania,</w:t>
      </w:r>
    </w:p>
    <w:p w14:paraId="4FC4E93D" w14:textId="77777777" w:rsidR="005366CB" w:rsidRPr="005366CB" w:rsidRDefault="005366CB" w:rsidP="006E79F5">
      <w:pPr>
        <w:numPr>
          <w:ilvl w:val="0"/>
          <w:numId w:val="117"/>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przekazywanie informacji o stanie maszyn do systemu DCS.</w:t>
      </w:r>
    </w:p>
    <w:p w14:paraId="5034A88B" w14:textId="77777777" w:rsidR="005366CB" w:rsidRPr="005366CB" w:rsidRDefault="005366CB" w:rsidP="006E79F5">
      <w:pPr>
        <w:autoSpaceDE w:val="0"/>
        <w:autoSpaceDN w:val="0"/>
        <w:adjustRightInd w:val="0"/>
        <w:contextualSpacing/>
        <w:jc w:val="both"/>
        <w:rPr>
          <w:rFonts w:ascii="Arial" w:eastAsia="Calibri" w:hAnsi="Arial" w:cs="Arial"/>
          <w:sz w:val="22"/>
          <w:szCs w:val="22"/>
          <w:lang w:eastAsia="en-US"/>
        </w:rPr>
      </w:pPr>
    </w:p>
    <w:p w14:paraId="0F32BF1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 komunikacji pomiędzy </w:t>
      </w:r>
      <w:r w:rsidR="00767ACE">
        <w:rPr>
          <w:rFonts w:ascii="Arial" w:eastAsia="Calibri" w:hAnsi="Arial" w:cs="Arial"/>
          <w:iCs/>
          <w:sz w:val="22"/>
          <w:szCs w:val="22"/>
          <w:lang w:eastAsia="en-US"/>
        </w:rPr>
        <w:t>s</w:t>
      </w:r>
      <w:r w:rsidRPr="005366CB">
        <w:rPr>
          <w:rFonts w:ascii="Arial" w:eastAsia="Calibri" w:hAnsi="Arial" w:cs="Arial"/>
          <w:iCs/>
          <w:sz w:val="22"/>
          <w:szCs w:val="22"/>
          <w:lang w:eastAsia="en-US"/>
        </w:rPr>
        <w:t>ystemem DCS</w:t>
      </w:r>
      <w:r w:rsidRPr="005366CB">
        <w:rPr>
          <w:rFonts w:ascii="Arial" w:eastAsia="Calibri" w:hAnsi="Arial" w:cs="Arial"/>
          <w:i/>
          <w:iCs/>
          <w:sz w:val="22"/>
          <w:szCs w:val="22"/>
          <w:lang w:eastAsia="en-US"/>
        </w:rPr>
        <w:t xml:space="preserve"> </w:t>
      </w:r>
      <w:r w:rsidRPr="005366CB">
        <w:rPr>
          <w:rFonts w:ascii="Arial" w:eastAsia="Calibri" w:hAnsi="Arial" w:cs="Arial"/>
          <w:sz w:val="22"/>
          <w:szCs w:val="22"/>
          <w:lang w:eastAsia="en-US"/>
        </w:rPr>
        <w:t xml:space="preserve">a systemem MMS zaleca się wykorzystanie protokołu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 Po uzyskaniu pisemnej zgody ze strony Kupującego dopuszczalne jest wykorzystanie jednego ze standardowych protokołów komunikacyjnych:</w:t>
      </w:r>
    </w:p>
    <w:p w14:paraId="28DA23C9"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protokół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RTU,</w:t>
      </w:r>
    </w:p>
    <w:p w14:paraId="539B999B"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protokół </w:t>
      </w:r>
      <w:proofErr w:type="spellStart"/>
      <w:r w:rsidRPr="005366CB">
        <w:rPr>
          <w:rFonts w:ascii="Arial" w:eastAsia="Calibri" w:hAnsi="Arial" w:cs="Arial"/>
          <w:sz w:val="22"/>
          <w:szCs w:val="22"/>
          <w:lang w:eastAsia="en-US"/>
        </w:rPr>
        <w:t>ModBus</w:t>
      </w:r>
      <w:proofErr w:type="spellEnd"/>
      <w:r w:rsidRPr="005366CB">
        <w:rPr>
          <w:rFonts w:ascii="Arial" w:eastAsia="Calibri" w:hAnsi="Arial" w:cs="Arial"/>
          <w:sz w:val="22"/>
          <w:szCs w:val="22"/>
          <w:lang w:eastAsia="en-US"/>
        </w:rPr>
        <w:t xml:space="preserve"> TCP/IP na łączu Ethernet,</w:t>
      </w:r>
    </w:p>
    <w:p w14:paraId="1360A302" w14:textId="77777777" w:rsidR="005366CB" w:rsidRPr="005366CB" w:rsidRDefault="002E41CF" w:rsidP="006E79F5">
      <w:pPr>
        <w:numPr>
          <w:ilvl w:val="0"/>
          <w:numId w:val="118"/>
        </w:numPr>
        <w:autoSpaceDE w:val="0"/>
        <w:autoSpaceDN w:val="0"/>
        <w:adjustRightInd w:val="0"/>
        <w:contextualSpacing/>
        <w:jc w:val="both"/>
        <w:rPr>
          <w:rFonts w:ascii="Arial" w:eastAsia="Calibri" w:hAnsi="Arial" w:cs="Arial"/>
          <w:sz w:val="22"/>
          <w:szCs w:val="22"/>
          <w:lang w:eastAsia="en-US"/>
        </w:rPr>
      </w:pPr>
      <w:r>
        <w:rPr>
          <w:rFonts w:ascii="Arial" w:eastAsia="Calibri" w:hAnsi="Arial" w:cs="Arial"/>
          <w:sz w:val="22"/>
          <w:szCs w:val="22"/>
          <w:lang w:eastAsia="en-US"/>
        </w:rPr>
        <w:t xml:space="preserve">protokół </w:t>
      </w:r>
      <w:proofErr w:type="spellStart"/>
      <w:r>
        <w:rPr>
          <w:rFonts w:ascii="Arial" w:eastAsia="Calibri" w:hAnsi="Arial" w:cs="Arial"/>
          <w:sz w:val="22"/>
          <w:szCs w:val="22"/>
          <w:lang w:eastAsia="en-US"/>
        </w:rPr>
        <w:t>ProfiBus</w:t>
      </w:r>
      <w:proofErr w:type="spellEnd"/>
      <w:r>
        <w:rPr>
          <w:rFonts w:ascii="Arial" w:eastAsia="Calibri" w:hAnsi="Arial" w:cs="Arial"/>
          <w:sz w:val="22"/>
          <w:szCs w:val="22"/>
          <w:lang w:eastAsia="en-US"/>
        </w:rPr>
        <w:t xml:space="preserve"> DP</w:t>
      </w:r>
      <w:r w:rsidR="005366CB" w:rsidRPr="005366CB">
        <w:rPr>
          <w:rFonts w:ascii="Arial" w:eastAsia="Calibri" w:hAnsi="Arial" w:cs="Arial"/>
          <w:sz w:val="22"/>
          <w:szCs w:val="22"/>
          <w:lang w:eastAsia="en-US"/>
        </w:rPr>
        <w:t>,</w:t>
      </w:r>
    </w:p>
    <w:p w14:paraId="7D5A3314" w14:textId="77777777" w:rsidR="005366CB" w:rsidRPr="005366CB" w:rsidRDefault="005366CB" w:rsidP="006E79F5">
      <w:pPr>
        <w:numPr>
          <w:ilvl w:val="0"/>
          <w:numId w:val="11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protokół </w:t>
      </w:r>
      <w:proofErr w:type="spellStart"/>
      <w:r w:rsidRPr="005366CB">
        <w:rPr>
          <w:rFonts w:ascii="Arial" w:eastAsia="Calibri" w:hAnsi="Arial" w:cs="Arial"/>
          <w:sz w:val="22"/>
          <w:szCs w:val="22"/>
          <w:lang w:eastAsia="en-US"/>
        </w:rPr>
        <w:t>ProfiBus</w:t>
      </w:r>
      <w:proofErr w:type="spellEnd"/>
      <w:r w:rsidRPr="005366CB">
        <w:rPr>
          <w:rFonts w:ascii="Arial" w:eastAsia="Calibri" w:hAnsi="Arial" w:cs="Arial"/>
          <w:sz w:val="22"/>
          <w:szCs w:val="22"/>
          <w:lang w:eastAsia="en-US"/>
        </w:rPr>
        <w:t xml:space="preserve"> on Ethernet.</w:t>
      </w:r>
    </w:p>
    <w:p w14:paraId="08667EA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5F1688C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iCs/>
          <w:sz w:val="22"/>
          <w:szCs w:val="22"/>
          <w:lang w:eastAsia="en-US"/>
        </w:rPr>
        <w:t xml:space="preserve">Systemy DCS </w:t>
      </w:r>
      <w:r w:rsidRPr="005366CB">
        <w:rPr>
          <w:rFonts w:ascii="Arial" w:eastAsia="Calibri" w:hAnsi="Arial" w:cs="Arial"/>
          <w:sz w:val="22"/>
          <w:szCs w:val="22"/>
          <w:lang w:eastAsia="en-US"/>
        </w:rPr>
        <w:t>pobierają dane bezpośrednio z poszczególnych kaset MMS.</w:t>
      </w:r>
    </w:p>
    <w:p w14:paraId="7E8A9455"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256970C0"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dostarczyć kompletną listę sygnałów wejściowych/wyjściowych pobieranych z każdej kasety do </w:t>
      </w:r>
      <w:r w:rsidR="00725A4E">
        <w:rPr>
          <w:rFonts w:ascii="Arial" w:eastAsia="Calibri" w:hAnsi="Arial" w:cs="Arial"/>
          <w:sz w:val="22"/>
          <w:szCs w:val="22"/>
          <w:lang w:eastAsia="en-US"/>
        </w:rPr>
        <w:t>s</w:t>
      </w:r>
      <w:r w:rsidRPr="000C736A">
        <w:rPr>
          <w:rFonts w:ascii="Arial" w:eastAsia="Calibri" w:hAnsi="Arial" w:cs="Arial"/>
          <w:iCs/>
          <w:sz w:val="22"/>
          <w:szCs w:val="22"/>
          <w:lang w:eastAsia="en-US"/>
        </w:rPr>
        <w:t>ystemu DCS</w:t>
      </w:r>
      <w:r w:rsidRPr="000C736A">
        <w:rPr>
          <w:rFonts w:ascii="Arial" w:eastAsia="Calibri" w:hAnsi="Arial" w:cs="Arial"/>
          <w:sz w:val="22"/>
          <w:szCs w:val="22"/>
          <w:lang w:eastAsia="en-US"/>
        </w:rPr>
        <w:t>, przekazując o każdym sygnale co najmniej następujące informacje:</w:t>
      </w:r>
    </w:p>
    <w:p w14:paraId="59173091"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oznaczenie sygnału/zmiennej,</w:t>
      </w:r>
    </w:p>
    <w:p w14:paraId="69AF1B11"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deskryptor sygnału/zmiennej,</w:t>
      </w:r>
    </w:p>
    <w:p w14:paraId="7DAE46B2"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typ, długość,</w:t>
      </w:r>
    </w:p>
    <w:p w14:paraId="21DB0D9B"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adres,</w:t>
      </w:r>
    </w:p>
    <w:p w14:paraId="6BA5BF5C"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nastawy alarmowe LL/L/H/HH,</w:t>
      </w:r>
    </w:p>
    <w:p w14:paraId="50AB1446" w14:textId="77777777" w:rsidR="005366CB" w:rsidRPr="000C736A" w:rsidRDefault="005366CB" w:rsidP="006E79F5">
      <w:pPr>
        <w:numPr>
          <w:ilvl w:val="0"/>
          <w:numId w:val="77"/>
        </w:numPr>
        <w:autoSpaceDE w:val="0"/>
        <w:autoSpaceDN w:val="0"/>
        <w:adjustRightInd w:val="0"/>
        <w:contextualSpacing/>
        <w:rPr>
          <w:rFonts w:ascii="Arial" w:eastAsia="Calibri" w:hAnsi="Arial" w:cs="Arial"/>
          <w:sz w:val="22"/>
          <w:szCs w:val="22"/>
          <w:lang w:eastAsia="en-US"/>
        </w:rPr>
      </w:pPr>
      <w:r w:rsidRPr="000C736A">
        <w:rPr>
          <w:rFonts w:ascii="Arial" w:eastAsia="Calibri" w:hAnsi="Arial" w:cs="Arial"/>
          <w:sz w:val="22"/>
          <w:szCs w:val="22"/>
          <w:lang w:eastAsia="en-US"/>
        </w:rPr>
        <w:t>zakres pomiarowy oraz jednostka inżynierska.</w:t>
      </w:r>
    </w:p>
    <w:p w14:paraId="4E3591FA"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782E07C6"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Należy zapewnić synchronizację zegarów systemu MMS z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ystemem DCS</w:t>
      </w:r>
      <w:r w:rsidRPr="000C736A">
        <w:rPr>
          <w:rFonts w:ascii="Arial" w:eastAsia="Calibri" w:hAnsi="Arial" w:cs="Arial"/>
          <w:sz w:val="22"/>
          <w:szCs w:val="22"/>
          <w:lang w:eastAsia="en-US"/>
        </w:rPr>
        <w:t>. Sposób realizacji synchronizacji (lista rejestrów danych), należy każdorazowo ustalić z Kupującym.</w:t>
      </w:r>
    </w:p>
    <w:p w14:paraId="18ED1C9C"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p>
    <w:p w14:paraId="5B6F52E1" w14:textId="77777777" w:rsidR="005366CB" w:rsidRPr="000C736A" w:rsidRDefault="005366CB" w:rsidP="006E79F5">
      <w:pPr>
        <w:autoSpaceDE w:val="0"/>
        <w:autoSpaceDN w:val="0"/>
        <w:adjustRightInd w:val="0"/>
        <w:jc w:val="both"/>
        <w:rPr>
          <w:rFonts w:ascii="Arial" w:eastAsia="Calibri" w:hAnsi="Arial" w:cs="Arial"/>
          <w:sz w:val="22"/>
          <w:szCs w:val="22"/>
          <w:lang w:eastAsia="en-US"/>
        </w:rPr>
      </w:pPr>
      <w:r w:rsidRPr="000C736A">
        <w:rPr>
          <w:rFonts w:ascii="Arial" w:eastAsia="Calibri" w:hAnsi="Arial" w:cs="Arial"/>
          <w:sz w:val="22"/>
          <w:szCs w:val="22"/>
          <w:lang w:eastAsia="en-US"/>
        </w:rPr>
        <w:t xml:space="preserve">Do </w:t>
      </w:r>
      <w:r w:rsidR="00725A4E">
        <w:rPr>
          <w:rFonts w:ascii="Arial" w:eastAsia="Calibri" w:hAnsi="Arial" w:cs="Arial"/>
          <w:iCs/>
          <w:sz w:val="22"/>
          <w:szCs w:val="22"/>
          <w:lang w:eastAsia="en-US"/>
        </w:rPr>
        <w:t>s</w:t>
      </w:r>
      <w:r w:rsidRPr="000C736A">
        <w:rPr>
          <w:rFonts w:ascii="Arial" w:eastAsia="Calibri" w:hAnsi="Arial" w:cs="Arial"/>
          <w:iCs/>
          <w:sz w:val="22"/>
          <w:szCs w:val="22"/>
          <w:lang w:eastAsia="en-US"/>
        </w:rPr>
        <w:t xml:space="preserve">ystemu DCS </w:t>
      </w:r>
      <w:r w:rsidRPr="000C736A">
        <w:rPr>
          <w:rFonts w:ascii="Arial" w:eastAsia="Calibri" w:hAnsi="Arial" w:cs="Arial"/>
          <w:sz w:val="22"/>
          <w:szCs w:val="22"/>
          <w:lang w:eastAsia="en-US"/>
        </w:rPr>
        <w:t>należy pobierać następujące informacje z każdej z kaset systemu MMS:</w:t>
      </w:r>
    </w:p>
    <w:p w14:paraId="58CB6325"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czujników pomiarowych na każdym kanale,</w:t>
      </w:r>
    </w:p>
    <w:p w14:paraId="0DA76161"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stan kanału (przekroczenie ustawionych poziomów granicznych HI lub LO),</w:t>
      </w:r>
    </w:p>
    <w:p w14:paraId="694F7F08"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wartości sygnałów z wejść dyskretnych,</w:t>
      </w:r>
    </w:p>
    <w:p w14:paraId="29C949F9"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diagnostyka każdego z kanałów (np. przerwanie obwodu),</w:t>
      </w:r>
    </w:p>
    <w:p w14:paraId="2A2796CC"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status komunikacji z kasetą,</w:t>
      </w:r>
    </w:p>
    <w:p w14:paraId="4BD0D292" w14:textId="77777777" w:rsidR="005366CB" w:rsidRPr="005366CB" w:rsidRDefault="005366CB" w:rsidP="006E79F5">
      <w:pPr>
        <w:numPr>
          <w:ilvl w:val="0"/>
          <w:numId w:val="11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zbiorczy sygnał o stanie kasety.</w:t>
      </w:r>
    </w:p>
    <w:p w14:paraId="252B094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F1095C7" w14:textId="77777777"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DCS </w:t>
      </w:r>
      <w:r w:rsidRPr="005366CB">
        <w:rPr>
          <w:rFonts w:ascii="Arial" w:eastAsia="Calibri" w:hAnsi="Arial" w:cs="Arial"/>
          <w:sz w:val="22"/>
          <w:szCs w:val="22"/>
          <w:lang w:eastAsia="en-US"/>
        </w:rPr>
        <w:t>należy dodatkowo skonfigurować alarmy przekroczenia dopuszczalnych wartości sygnałów mierzonych przez system MMS. Progi alarmowe w DCS muszą być zgodn</w:t>
      </w:r>
      <w:r w:rsidR="00406FA3">
        <w:rPr>
          <w:rFonts w:ascii="Arial" w:eastAsia="Calibri" w:hAnsi="Arial" w:cs="Arial"/>
          <w:sz w:val="22"/>
          <w:szCs w:val="22"/>
          <w:lang w:eastAsia="en-US"/>
        </w:rPr>
        <w:t>e z ustawionymi w systemie MMS.</w:t>
      </w:r>
    </w:p>
    <w:p w14:paraId="3A4EE615" w14:textId="77777777" w:rsidR="00406FA3" w:rsidRDefault="00406FA3" w:rsidP="006E79F5">
      <w:pPr>
        <w:jc w:val="both"/>
        <w:rPr>
          <w:rFonts w:ascii="Arial" w:hAnsi="Arial" w:cs="Arial"/>
          <w:sz w:val="22"/>
          <w:szCs w:val="22"/>
        </w:rPr>
      </w:pPr>
    </w:p>
    <w:p w14:paraId="7FDD97F4" w14:textId="77777777" w:rsidR="005057D0" w:rsidRDefault="005057D0" w:rsidP="006E79F5">
      <w:pPr>
        <w:jc w:val="both"/>
        <w:rPr>
          <w:rFonts w:ascii="Arial" w:hAnsi="Arial" w:cs="Arial"/>
          <w:sz w:val="22"/>
          <w:szCs w:val="22"/>
        </w:rPr>
      </w:pPr>
    </w:p>
    <w:p w14:paraId="731B7428" w14:textId="77777777" w:rsidR="005057D0" w:rsidRDefault="005057D0" w:rsidP="006E79F5">
      <w:pPr>
        <w:jc w:val="both"/>
        <w:rPr>
          <w:rFonts w:ascii="Arial" w:hAnsi="Arial" w:cs="Arial"/>
          <w:sz w:val="22"/>
          <w:szCs w:val="22"/>
        </w:rPr>
      </w:pPr>
    </w:p>
    <w:p w14:paraId="7F4420EF" w14:textId="77777777" w:rsidR="005057D0" w:rsidRPr="001107EF" w:rsidRDefault="005057D0" w:rsidP="006E79F5">
      <w:pPr>
        <w:jc w:val="both"/>
        <w:rPr>
          <w:rFonts w:ascii="Arial" w:hAnsi="Arial" w:cs="Arial"/>
          <w:sz w:val="22"/>
          <w:szCs w:val="22"/>
        </w:rPr>
      </w:pPr>
    </w:p>
    <w:p w14:paraId="73B05B25" w14:textId="77777777" w:rsidR="00406FA3" w:rsidRPr="00E86EFD" w:rsidRDefault="00406FA3" w:rsidP="00E86EFD">
      <w:pPr>
        <w:pStyle w:val="Nagwek1"/>
        <w:numPr>
          <w:ilvl w:val="0"/>
          <w:numId w:val="1"/>
        </w:numPr>
        <w:jc w:val="both"/>
        <w:rPr>
          <w:rFonts w:cs="Arial"/>
        </w:rPr>
      </w:pPr>
      <w:bookmarkStart w:id="133" w:name="_Toc475077868"/>
      <w:r w:rsidRPr="00E86EFD">
        <w:rPr>
          <w:rFonts w:cs="Arial"/>
        </w:rPr>
        <w:t>WSPÓŁPRACA Z SYSTEMAMI WSPOMAGAJĄCYMI</w:t>
      </w:r>
      <w:bookmarkEnd w:id="133"/>
    </w:p>
    <w:p w14:paraId="4FA5910D"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1DBA8E3F" w14:textId="77777777" w:rsidR="005366CB" w:rsidRPr="003126B0" w:rsidRDefault="005366CB" w:rsidP="001B5B98">
      <w:pPr>
        <w:pStyle w:val="Nagwek1"/>
        <w:numPr>
          <w:ilvl w:val="1"/>
          <w:numId w:val="1"/>
        </w:numPr>
        <w:tabs>
          <w:tab w:val="clear" w:pos="792"/>
          <w:tab w:val="num" w:pos="567"/>
        </w:tabs>
        <w:ind w:left="567" w:hanging="567"/>
      </w:pPr>
      <w:bookmarkStart w:id="134" w:name="_Toc475077869"/>
      <w:r w:rsidRPr="003126B0">
        <w:t>Systemy antywirusowe</w:t>
      </w:r>
      <w:bookmarkEnd w:id="134"/>
    </w:p>
    <w:p w14:paraId="18EFB74B"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3F5778C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 stacjach operatorskich/inżynierskich oraz serwerach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ystemów musi być zainstalowane oprogramowanie antywirusowe.</w:t>
      </w:r>
    </w:p>
    <w:p w14:paraId="19C0936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BE2AF1B"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jest zobowiązany do sprawdzenia zgodności dostarczanego przez siebie </w:t>
      </w:r>
      <w:r w:rsidR="00D02F0B">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ze standardowo stosowanym w ANWIL S.A. oprogramowaniem antywirusowym. Jeżeli </w:t>
      </w: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 xml:space="preserve">stwierdzi, iż istnieją przeciwwskazania co do wspólnego działania obu systemów, jest zobowiązany do dostarczenia oprogramowania antywirusowego, zgodnego </w:t>
      </w:r>
      <w:r w:rsidR="000C736A">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 xml:space="preserve">z dostarczanym </w:t>
      </w:r>
      <w:r w:rsidR="00FC23F5">
        <w:rPr>
          <w:rFonts w:ascii="Arial" w:eastAsia="Calibri" w:hAnsi="Arial" w:cs="Arial"/>
          <w:sz w:val="22"/>
          <w:szCs w:val="22"/>
          <w:lang w:eastAsia="en-US"/>
        </w:rPr>
        <w:t>s</w:t>
      </w:r>
      <w:r w:rsidR="005366CB" w:rsidRPr="005366CB">
        <w:rPr>
          <w:rFonts w:ascii="Arial" w:eastAsia="Calibri" w:hAnsi="Arial" w:cs="Arial"/>
          <w:sz w:val="22"/>
          <w:szCs w:val="22"/>
          <w:lang w:eastAsia="en-US"/>
        </w:rPr>
        <w:t xml:space="preserve">ystemem, oferującego taki sam poziom bezpieczeństwa jak stosowany </w:t>
      </w:r>
      <w:r w:rsidR="002E41CF">
        <w:rPr>
          <w:rFonts w:ascii="Arial" w:eastAsia="Calibri" w:hAnsi="Arial" w:cs="Arial"/>
          <w:sz w:val="22"/>
          <w:szCs w:val="22"/>
          <w:lang w:eastAsia="en-US"/>
        </w:rPr>
        <w:t xml:space="preserve">     </w:t>
      </w:r>
      <w:r w:rsidR="005366CB" w:rsidRPr="005366CB">
        <w:rPr>
          <w:rFonts w:ascii="Arial" w:eastAsia="Calibri" w:hAnsi="Arial" w:cs="Arial"/>
          <w:sz w:val="22"/>
          <w:szCs w:val="22"/>
          <w:lang w:eastAsia="en-US"/>
        </w:rPr>
        <w:t>w ANWIL S.A. (według uznanych niezależnych ocen).</w:t>
      </w:r>
    </w:p>
    <w:p w14:paraId="1264617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2FFD11F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Konfiguracja oprogramowania antywirusowego zaimplementowanego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 xml:space="preserve">powinna być zgodna z zaleceniami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1AA604F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E1A782F"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Oprogramowanie antywirusowe zainstalowane dla ochrony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powinno używać aktualnej sygnatury wirusów zweryfikowanej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0881A33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05ECCBE" w14:textId="77777777" w:rsidR="005366CB" w:rsidRPr="005366CB" w:rsidRDefault="00767ACE"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przekazać instrukcję prawidłowej instalacji, konfiguracji oraz uaktualnienia dostarczanych przez siebie systemów antywirusowych.</w:t>
      </w:r>
    </w:p>
    <w:p w14:paraId="7FE1807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90A67B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00767ACE">
        <w:rPr>
          <w:rFonts w:ascii="Arial" w:eastAsia="Calibri" w:hAnsi="Arial" w:cs="Arial"/>
          <w:iCs/>
          <w:sz w:val="22"/>
          <w:szCs w:val="22"/>
          <w:lang w:eastAsia="en-US"/>
        </w:rPr>
        <w:t>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do informowania </w:t>
      </w:r>
      <w:r w:rsidRPr="005366CB">
        <w:rPr>
          <w:rFonts w:ascii="Arial" w:eastAsia="Calibri" w:hAnsi="Arial" w:cs="Arial"/>
          <w:iCs/>
          <w:sz w:val="22"/>
          <w:szCs w:val="22"/>
          <w:lang w:eastAsia="en-US"/>
        </w:rPr>
        <w:t xml:space="preserve">Kupującego </w:t>
      </w:r>
      <w:r w:rsidRPr="005366CB">
        <w:rPr>
          <w:rFonts w:ascii="Arial" w:eastAsia="Calibri" w:hAnsi="Arial" w:cs="Arial"/>
          <w:sz w:val="22"/>
          <w:szCs w:val="22"/>
          <w:lang w:eastAsia="en-US"/>
        </w:rPr>
        <w:t xml:space="preserve">o wypuszczeniu nowej sygnatury wirusów, akceptowanej przez producenta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Informacje te powinny być przekazywane nie później niż 7</w:t>
      </w:r>
      <w:r w:rsidR="00D02F0B">
        <w:rPr>
          <w:rFonts w:ascii="Arial" w:eastAsia="Calibri" w:hAnsi="Arial" w:cs="Arial"/>
          <w:sz w:val="22"/>
          <w:szCs w:val="22"/>
          <w:lang w:eastAsia="en-US"/>
        </w:rPr>
        <w:t xml:space="preserve"> </w:t>
      </w:r>
      <w:r w:rsidRPr="005366CB">
        <w:rPr>
          <w:rFonts w:ascii="Arial" w:eastAsia="Calibri" w:hAnsi="Arial" w:cs="Arial"/>
          <w:sz w:val="22"/>
          <w:szCs w:val="22"/>
          <w:lang w:eastAsia="en-US"/>
        </w:rPr>
        <w:t>dni po opublikowaniu sygnatur zgodnie z harmonogramem ich publikowania przez producenta systemu antywirusowego.</w:t>
      </w:r>
    </w:p>
    <w:p w14:paraId="6F39B58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3F5613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konfiguracji zdalnej.</w:t>
      </w:r>
    </w:p>
    <w:p w14:paraId="479F7A4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C230D4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musi mieć możliwość wykonywania zarówno skanowania „na żądanie” jak i wyzwalanego automatycznie wg ustawionego harmonogramu.</w:t>
      </w:r>
    </w:p>
    <w:p w14:paraId="77C2011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8B0991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Dostarczone oprogramowanie antywirusowe musi posiadać możliwość skanowania pełnego lub wybranych plików/folderów.</w:t>
      </w:r>
    </w:p>
    <w:p w14:paraId="59EDB0A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E9E60A4" w14:textId="77777777"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oprogramowanie antywirusowe powinno posiadać możliwość zcentralizowanego zarządzania (automatycznego wprowadzania takiej samej konfiguracji na kilku zgrupowanych stacjach operatorskich).</w:t>
      </w:r>
    </w:p>
    <w:p w14:paraId="6CEE3DF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Dostarczane systemy antywirusowe muszą mieć możliwość generowania raportów po wykonaniu każdego skanowania.</w:t>
      </w:r>
    </w:p>
    <w:p w14:paraId="0ACCAE3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9431F6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Przed podłączaniem zewnętrznego nośnika do komponentów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należy wykonać</w:t>
      </w:r>
      <w:r w:rsidR="002E41CF">
        <w:rPr>
          <w:rFonts w:ascii="Arial" w:eastAsia="Calibri" w:hAnsi="Arial" w:cs="Arial"/>
          <w:sz w:val="22"/>
          <w:szCs w:val="22"/>
          <w:lang w:eastAsia="en-US"/>
        </w:rPr>
        <w:t xml:space="preserve"> </w:t>
      </w:r>
      <w:r w:rsidRPr="005366CB">
        <w:rPr>
          <w:rFonts w:ascii="Arial" w:eastAsia="Calibri" w:hAnsi="Arial" w:cs="Arial"/>
          <w:sz w:val="22"/>
          <w:szCs w:val="22"/>
          <w:lang w:eastAsia="en-US"/>
        </w:rPr>
        <w:t>pełne skanowanie tego nośnika programem antywirusowym.</w:t>
      </w:r>
    </w:p>
    <w:p w14:paraId="4F18CCE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57A420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Wraz z dostawą komponentów </w:t>
      </w:r>
      <w:r w:rsidR="00A82F92">
        <w:rPr>
          <w:rFonts w:ascii="Arial" w:eastAsia="Calibri" w:hAnsi="Arial" w:cs="Arial"/>
          <w:iCs/>
          <w:sz w:val="22"/>
          <w:szCs w:val="22"/>
          <w:lang w:eastAsia="en-US"/>
        </w:rPr>
        <w:t>s</w:t>
      </w:r>
      <w:r w:rsidR="00D02F0B">
        <w:rPr>
          <w:rFonts w:ascii="Arial" w:eastAsia="Calibri" w:hAnsi="Arial" w:cs="Arial"/>
          <w:iCs/>
          <w:sz w:val="22"/>
          <w:szCs w:val="22"/>
          <w:lang w:eastAsia="en-US"/>
        </w:rPr>
        <w:t>ystemów, Kontraktor</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 xml:space="preserve">jest zobowiązany przekazać wymagane licencje na zainstalowane oprogramowanie antywirusowe wraz z ich cesją na </w:t>
      </w:r>
      <w:r w:rsidRPr="005366CB">
        <w:rPr>
          <w:rFonts w:ascii="Arial" w:eastAsia="Calibri" w:hAnsi="Arial" w:cs="Arial"/>
          <w:iCs/>
          <w:sz w:val="22"/>
          <w:szCs w:val="22"/>
          <w:lang w:eastAsia="en-US"/>
        </w:rPr>
        <w:t>Kupującego</w:t>
      </w:r>
      <w:r w:rsidRPr="005366CB">
        <w:rPr>
          <w:rFonts w:ascii="Arial" w:eastAsia="Calibri" w:hAnsi="Arial" w:cs="Arial"/>
          <w:sz w:val="22"/>
          <w:szCs w:val="22"/>
          <w:lang w:eastAsia="en-US"/>
        </w:rPr>
        <w:t>.</w:t>
      </w:r>
    </w:p>
    <w:p w14:paraId="3E445E56" w14:textId="77777777" w:rsidR="005366CB" w:rsidRPr="005366CB" w:rsidRDefault="005366CB" w:rsidP="006E79F5">
      <w:pPr>
        <w:autoSpaceDE w:val="0"/>
        <w:autoSpaceDN w:val="0"/>
        <w:adjustRightInd w:val="0"/>
        <w:jc w:val="both"/>
        <w:rPr>
          <w:rFonts w:ascii="Arial" w:eastAsia="Calibri" w:hAnsi="Arial" w:cs="Arial"/>
          <w:lang w:eastAsia="en-US"/>
        </w:rPr>
      </w:pPr>
    </w:p>
    <w:p w14:paraId="5FE3E7E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powinien poprawnie funkcjonować w architekturze zakładającej odseparowanie od sieci Internet – sygnatury nie mogą być pobierane bezpośrednio na system centralny, służący do zarządzania i mający połączenie z chronionymi stacjami operatorskimi/inżynierskimi oraz serwerami </w:t>
      </w:r>
      <w:r w:rsidR="00A96265">
        <w:rPr>
          <w:rFonts w:ascii="Arial" w:eastAsia="Calibri" w:hAnsi="Arial" w:cs="Arial"/>
          <w:sz w:val="22"/>
          <w:szCs w:val="22"/>
          <w:lang w:eastAsia="en-US"/>
        </w:rPr>
        <w:t>s</w:t>
      </w:r>
      <w:r w:rsidRPr="005366CB">
        <w:rPr>
          <w:rFonts w:ascii="Arial" w:eastAsia="Calibri" w:hAnsi="Arial" w:cs="Arial"/>
          <w:sz w:val="22"/>
          <w:szCs w:val="22"/>
          <w:lang w:eastAsia="en-US"/>
        </w:rPr>
        <w:t>ystemów.</w:t>
      </w:r>
    </w:p>
    <w:p w14:paraId="4543660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5ADD25D" w14:textId="77777777" w:rsidR="005366CB" w:rsidRPr="003126B0" w:rsidRDefault="005366CB" w:rsidP="001B5B98">
      <w:pPr>
        <w:pStyle w:val="Nagwek1"/>
        <w:numPr>
          <w:ilvl w:val="1"/>
          <w:numId w:val="1"/>
        </w:numPr>
        <w:tabs>
          <w:tab w:val="clear" w:pos="792"/>
          <w:tab w:val="num" w:pos="567"/>
        </w:tabs>
        <w:ind w:left="567" w:hanging="567"/>
      </w:pPr>
      <w:bookmarkStart w:id="135" w:name="_Toc475077870"/>
      <w:r w:rsidRPr="003126B0">
        <w:t>Systemy zarządzania łatami</w:t>
      </w:r>
      <w:bookmarkEnd w:id="135"/>
    </w:p>
    <w:p w14:paraId="386C1FFD" w14:textId="77777777" w:rsidR="005366CB" w:rsidRPr="005366CB" w:rsidRDefault="005366CB" w:rsidP="006E79F5">
      <w:pPr>
        <w:autoSpaceDE w:val="0"/>
        <w:autoSpaceDN w:val="0"/>
        <w:adjustRightInd w:val="0"/>
        <w:rPr>
          <w:rFonts w:ascii="Arial" w:eastAsia="Calibri" w:hAnsi="Arial" w:cs="Arial"/>
          <w:sz w:val="22"/>
          <w:szCs w:val="22"/>
          <w:lang w:eastAsia="en-US"/>
        </w:rPr>
      </w:pPr>
    </w:p>
    <w:p w14:paraId="2713FD76"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sz w:val="22"/>
          <w:szCs w:val="22"/>
          <w:lang w:eastAsia="en-US"/>
        </w:rPr>
        <w:t>s</w:t>
      </w:r>
      <w:r w:rsidRPr="005366CB">
        <w:rPr>
          <w:rFonts w:ascii="Arial" w:eastAsia="Calibri" w:hAnsi="Arial" w:cs="Arial"/>
          <w:sz w:val="22"/>
          <w:szCs w:val="22"/>
          <w:lang w:eastAsia="en-US"/>
        </w:rPr>
        <w:t>ystemach obejmuje między innymi:</w:t>
      </w:r>
    </w:p>
    <w:p w14:paraId="44EF5575"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łaty przeznaczone do systemu operacyjnego serwerów i stacji operatorskich,</w:t>
      </w:r>
    </w:p>
    <w:p w14:paraId="2CAE4F2F"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oprogramowania aplikacyjnego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36208435"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do oprogramowania narzędziowego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187CBFB2"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driverów komunikacyjnych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04D2CC5C" w14:textId="77777777" w:rsidR="005366CB" w:rsidRPr="005366CB" w:rsidRDefault="005366CB" w:rsidP="006E79F5">
      <w:pPr>
        <w:numPr>
          <w:ilvl w:val="0"/>
          <w:numId w:val="12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łaty przeznaczone dla innego oprogramowania niezbędnego do działania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p>
    <w:p w14:paraId="25F69DD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11238B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System zarządzania łatami w </w:t>
      </w:r>
      <w:r w:rsidR="00D02F0B">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ystemach </w:t>
      </w:r>
      <w:r w:rsidRPr="005366CB">
        <w:rPr>
          <w:rFonts w:ascii="Arial" w:eastAsia="Calibri" w:hAnsi="Arial" w:cs="Arial"/>
          <w:sz w:val="22"/>
          <w:szCs w:val="22"/>
          <w:lang w:eastAsia="en-US"/>
        </w:rPr>
        <w:t xml:space="preserve">musi być zgodny z zaleceniami producenta </w:t>
      </w:r>
      <w:r w:rsidR="004511B8">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3315B43F" w14:textId="77777777" w:rsidR="005366CB" w:rsidRPr="005366CB" w:rsidRDefault="005366CB" w:rsidP="006E79F5">
      <w:pPr>
        <w:autoSpaceDE w:val="0"/>
        <w:autoSpaceDN w:val="0"/>
        <w:adjustRightInd w:val="0"/>
        <w:jc w:val="both"/>
        <w:rPr>
          <w:rFonts w:ascii="Arial" w:eastAsia="Calibri" w:hAnsi="Arial" w:cs="Arial"/>
          <w:i/>
          <w:iCs/>
          <w:sz w:val="22"/>
          <w:szCs w:val="22"/>
          <w:lang w:eastAsia="en-US"/>
        </w:rPr>
      </w:pPr>
    </w:p>
    <w:p w14:paraId="62B09579" w14:textId="77777777" w:rsidR="005366CB" w:rsidRPr="005366CB" w:rsidRDefault="00D02F0B"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 xml:space="preserve">musi przekazać instrukcję zarządzania łatami wykonaną przez producenta </w:t>
      </w:r>
      <w:r w:rsidR="00A82F92">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ystemu</w:t>
      </w:r>
      <w:r w:rsidR="005366CB" w:rsidRPr="005366CB">
        <w:rPr>
          <w:rFonts w:ascii="Arial" w:eastAsia="Calibri" w:hAnsi="Arial" w:cs="Arial"/>
          <w:sz w:val="22"/>
          <w:szCs w:val="22"/>
          <w:lang w:eastAsia="en-US"/>
        </w:rPr>
        <w:t>.</w:t>
      </w:r>
    </w:p>
    <w:p w14:paraId="2B633E5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95AE5F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Podczas okresu gwarancyjnego, </w:t>
      </w:r>
      <w:r w:rsidRPr="005366CB">
        <w:rPr>
          <w:rFonts w:ascii="Arial" w:eastAsia="Calibri" w:hAnsi="Arial" w:cs="Arial"/>
          <w:iCs/>
          <w:sz w:val="22"/>
          <w:szCs w:val="22"/>
          <w:lang w:eastAsia="en-US"/>
        </w:rPr>
        <w:t xml:space="preserve">Kupujący </w:t>
      </w:r>
      <w:r w:rsidRPr="005366CB">
        <w:rPr>
          <w:rFonts w:ascii="Arial" w:eastAsia="Calibri" w:hAnsi="Arial" w:cs="Arial"/>
          <w:sz w:val="22"/>
          <w:szCs w:val="22"/>
          <w:lang w:eastAsia="en-US"/>
        </w:rPr>
        <w:t xml:space="preserve">musi być powiadamiany o </w:t>
      </w:r>
      <w:r w:rsidR="00384C7B">
        <w:rPr>
          <w:rFonts w:ascii="Arial" w:eastAsia="Calibri" w:hAnsi="Arial" w:cs="Arial"/>
          <w:sz w:val="22"/>
          <w:szCs w:val="22"/>
          <w:lang w:eastAsia="en-US"/>
        </w:rPr>
        <w:t>udostępnieniu</w:t>
      </w:r>
      <w:r w:rsidRPr="005366CB">
        <w:rPr>
          <w:rFonts w:ascii="Arial" w:eastAsia="Calibri" w:hAnsi="Arial" w:cs="Arial"/>
          <w:sz w:val="22"/>
          <w:szCs w:val="22"/>
          <w:lang w:eastAsia="en-US"/>
        </w:rPr>
        <w:t xml:space="preserve"> nowych, pochodzących od producenta łat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4F344F0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Nowo instalowane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zostać zainstalowane i przetestowane w wersji ze wszystkimi dostępnymi na moment odbioru </w:t>
      </w:r>
      <w:r w:rsidRPr="005366CB">
        <w:rPr>
          <w:rFonts w:ascii="Arial" w:eastAsia="Calibri" w:hAnsi="Arial" w:cs="Arial"/>
          <w:iCs/>
          <w:sz w:val="22"/>
          <w:szCs w:val="22"/>
          <w:lang w:eastAsia="en-US"/>
        </w:rPr>
        <w:t>SAT</w:t>
      </w:r>
      <w:r w:rsidRPr="005366CB">
        <w:rPr>
          <w:rFonts w:ascii="Arial" w:eastAsia="Calibri" w:hAnsi="Arial" w:cs="Arial"/>
          <w:sz w:val="22"/>
          <w:szCs w:val="22"/>
          <w:lang w:eastAsia="en-US"/>
        </w:rPr>
        <w:t xml:space="preserve">, oficjalnymi łatami. Dotyczy to całości oprogramowania wchodzącego w skład </w:t>
      </w:r>
      <w:r w:rsidR="00384C7B">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14:paraId="24C99345"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14:paraId="642386F8"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14:paraId="41FDCE2E"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14:paraId="40DB9EBE"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82F92">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4465A54E" w14:textId="77777777" w:rsidR="005366CB" w:rsidRPr="005366CB" w:rsidRDefault="005366CB" w:rsidP="006E79F5">
      <w:pPr>
        <w:numPr>
          <w:ilvl w:val="0"/>
          <w:numId w:val="121"/>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14:paraId="0A8389B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346E5E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Musi być zapewniony bezpieczny dostęp do listy łat bezpieczeństwa oraz service </w:t>
      </w:r>
      <w:proofErr w:type="spellStart"/>
      <w:r w:rsidRPr="005366CB">
        <w:rPr>
          <w:rFonts w:ascii="Arial" w:eastAsia="Calibri" w:hAnsi="Arial" w:cs="Arial"/>
          <w:sz w:val="22"/>
          <w:szCs w:val="22"/>
          <w:lang w:eastAsia="en-US"/>
        </w:rPr>
        <w:t>packów</w:t>
      </w:r>
      <w:proofErr w:type="spellEnd"/>
      <w:r w:rsidRPr="005366CB">
        <w:rPr>
          <w:rFonts w:ascii="Arial" w:eastAsia="Calibri" w:hAnsi="Arial" w:cs="Arial"/>
          <w:sz w:val="22"/>
          <w:szCs w:val="22"/>
          <w:lang w:eastAsia="en-US"/>
        </w:rPr>
        <w:t xml:space="preserve">, istotnych z punktu widzenia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xml:space="preserve">. Dla oprogramowania systemu Windows lista łat powinna być dostępna do ściągnięcia w standardowym formacie oraz kompatybilna </w:t>
      </w:r>
      <w:r w:rsidR="000C736A">
        <w:rPr>
          <w:rFonts w:ascii="Arial" w:eastAsia="Calibri" w:hAnsi="Arial" w:cs="Arial"/>
          <w:sz w:val="22"/>
          <w:szCs w:val="22"/>
          <w:lang w:eastAsia="en-US"/>
        </w:rPr>
        <w:t xml:space="preserve">              </w:t>
      </w:r>
      <w:r w:rsidRPr="005366CB">
        <w:rPr>
          <w:rFonts w:ascii="Arial" w:eastAsia="Calibri" w:hAnsi="Arial" w:cs="Arial"/>
          <w:sz w:val="22"/>
          <w:szCs w:val="22"/>
          <w:lang w:eastAsia="en-US"/>
        </w:rPr>
        <w:t>z MWSUS (Microsoft Windows Server Update System).</w:t>
      </w:r>
    </w:p>
    <w:p w14:paraId="01EFBB00" w14:textId="77777777" w:rsidR="005366CB" w:rsidRPr="005366CB" w:rsidRDefault="005366CB" w:rsidP="006E79F5">
      <w:pPr>
        <w:autoSpaceDE w:val="0"/>
        <w:autoSpaceDN w:val="0"/>
        <w:adjustRightInd w:val="0"/>
        <w:jc w:val="both"/>
        <w:rPr>
          <w:rFonts w:ascii="Arial" w:eastAsia="Calibri" w:hAnsi="Arial" w:cs="Arial"/>
          <w:lang w:eastAsia="en-US"/>
        </w:rPr>
      </w:pPr>
    </w:p>
    <w:p w14:paraId="64E592E4" w14:textId="77777777" w:rsidR="003323C9"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Łaty oraz service p</w:t>
      </w:r>
      <w:r w:rsidR="00A96265">
        <w:rPr>
          <w:rFonts w:ascii="Arial" w:eastAsia="Calibri" w:hAnsi="Arial" w:cs="Arial"/>
          <w:sz w:val="22"/>
          <w:szCs w:val="22"/>
          <w:lang w:eastAsia="en-US"/>
        </w:rPr>
        <w:t>acki potwierdzone przez Kontraktora</w:t>
      </w:r>
      <w:r w:rsidRPr="005366CB">
        <w:rPr>
          <w:rFonts w:ascii="Arial" w:eastAsia="Calibri" w:hAnsi="Arial" w:cs="Arial"/>
          <w:sz w:val="22"/>
          <w:szCs w:val="22"/>
          <w:lang w:eastAsia="en-US"/>
        </w:rPr>
        <w:t xml:space="preserve"> muszą być przekazywane bezpośrednio przez producenta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00910B98">
        <w:rPr>
          <w:rFonts w:ascii="Arial" w:eastAsia="Calibri" w:hAnsi="Arial" w:cs="Arial"/>
          <w:sz w:val="22"/>
          <w:szCs w:val="22"/>
          <w:lang w:eastAsia="en-US"/>
        </w:rPr>
        <w:t>.</w:t>
      </w:r>
    </w:p>
    <w:p w14:paraId="56410EE5" w14:textId="77777777" w:rsidR="00C06AD4" w:rsidRPr="005366CB" w:rsidRDefault="00C06AD4" w:rsidP="006E79F5">
      <w:pPr>
        <w:autoSpaceDE w:val="0"/>
        <w:autoSpaceDN w:val="0"/>
        <w:adjustRightInd w:val="0"/>
        <w:jc w:val="both"/>
        <w:rPr>
          <w:rFonts w:ascii="Arial" w:eastAsia="Calibri" w:hAnsi="Arial" w:cs="Arial"/>
          <w:sz w:val="22"/>
          <w:szCs w:val="22"/>
          <w:lang w:eastAsia="en-US"/>
        </w:rPr>
      </w:pPr>
    </w:p>
    <w:p w14:paraId="18E53E69" w14:textId="77777777" w:rsidR="005366CB" w:rsidRPr="003126B0" w:rsidRDefault="005366CB" w:rsidP="001B5B98">
      <w:pPr>
        <w:pStyle w:val="Nagwek1"/>
        <w:numPr>
          <w:ilvl w:val="1"/>
          <w:numId w:val="1"/>
        </w:numPr>
        <w:tabs>
          <w:tab w:val="clear" w:pos="792"/>
          <w:tab w:val="num" w:pos="567"/>
        </w:tabs>
        <w:ind w:left="567" w:hanging="567"/>
      </w:pPr>
      <w:bookmarkStart w:id="136" w:name="_Toc475077871"/>
      <w:r w:rsidRPr="003126B0">
        <w:t>Zarządzanie kopiami zapasowymi (backupy)</w:t>
      </w:r>
      <w:bookmarkEnd w:id="136"/>
    </w:p>
    <w:p w14:paraId="2D98061B"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3C2F09FC"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ystemy </w:t>
      </w:r>
      <w:r w:rsidRPr="005366CB">
        <w:rPr>
          <w:rFonts w:ascii="Arial" w:eastAsia="Calibri" w:hAnsi="Arial" w:cs="Arial"/>
          <w:sz w:val="22"/>
          <w:szCs w:val="22"/>
          <w:lang w:eastAsia="en-US"/>
        </w:rPr>
        <w:t xml:space="preserve">muszą posiadać możliwość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i odzyskania całego oprogramowania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w:t>
      </w:r>
    </w:p>
    <w:p w14:paraId="739EC9A8"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systemów operacyjnych serwerów i stacji operatorskich,</w:t>
      </w:r>
    </w:p>
    <w:p w14:paraId="2DAB2C51"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aplikacyjnego,</w:t>
      </w:r>
    </w:p>
    <w:p w14:paraId="1ACFE3B0"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driverów komunikacyjnych,</w:t>
      </w:r>
    </w:p>
    <w:p w14:paraId="345E9C9F"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innego oprogramowania niezbędnego do działania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2CAB56C1" w14:textId="77777777" w:rsidR="005366CB" w:rsidRPr="005366CB" w:rsidRDefault="005366CB" w:rsidP="006E79F5">
      <w:pPr>
        <w:numPr>
          <w:ilvl w:val="0"/>
          <w:numId w:val="122"/>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oprogramowania narzędziowego.</w:t>
      </w:r>
    </w:p>
    <w:p w14:paraId="442BFF8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6F6E0F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Jeżeli do wykonania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potrzebne jest dodatkowe oprogramowanie, musi być one dostarczone wraz z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ystemem</w:t>
      </w:r>
      <w:r w:rsidRPr="005366CB">
        <w:rPr>
          <w:rFonts w:ascii="Arial" w:eastAsia="Calibri" w:hAnsi="Arial" w:cs="Arial"/>
          <w:sz w:val="22"/>
          <w:szCs w:val="22"/>
          <w:lang w:eastAsia="en-US"/>
        </w:rPr>
        <w:t>.</w:t>
      </w:r>
    </w:p>
    <w:p w14:paraId="282063E8"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7DA57366" w14:textId="77777777" w:rsidR="00A02BCE" w:rsidRPr="005366CB" w:rsidRDefault="00A02BCE" w:rsidP="006E79F5">
      <w:pPr>
        <w:autoSpaceDE w:val="0"/>
        <w:autoSpaceDN w:val="0"/>
        <w:adjustRightInd w:val="0"/>
        <w:jc w:val="both"/>
        <w:rPr>
          <w:rFonts w:ascii="Arial" w:eastAsia="Calibri" w:hAnsi="Arial" w:cs="Arial"/>
          <w:sz w:val="22"/>
          <w:szCs w:val="22"/>
          <w:lang w:eastAsia="en-US"/>
        </w:rPr>
      </w:pPr>
    </w:p>
    <w:p w14:paraId="4F491221" w14:textId="77777777" w:rsidR="005366CB" w:rsidRPr="005366CB" w:rsidRDefault="001F4189"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5366CB">
        <w:rPr>
          <w:rFonts w:ascii="Arial" w:eastAsia="Calibri" w:hAnsi="Arial" w:cs="Arial"/>
          <w:iCs/>
          <w:sz w:val="22"/>
          <w:szCs w:val="22"/>
          <w:lang w:eastAsia="en-US"/>
        </w:rPr>
        <w:t xml:space="preserve"> </w:t>
      </w:r>
      <w:r w:rsidR="00A96265">
        <w:rPr>
          <w:rFonts w:ascii="Arial" w:eastAsia="Calibri" w:hAnsi="Arial" w:cs="Arial"/>
          <w:iCs/>
          <w:sz w:val="22"/>
          <w:szCs w:val="22"/>
          <w:lang w:eastAsia="en-US"/>
        </w:rPr>
        <w:t>s</w:t>
      </w:r>
      <w:r w:rsidR="005366CB" w:rsidRPr="005366CB">
        <w:rPr>
          <w:rFonts w:ascii="Arial" w:eastAsia="Calibri" w:hAnsi="Arial" w:cs="Arial"/>
          <w:iCs/>
          <w:sz w:val="22"/>
          <w:szCs w:val="22"/>
          <w:lang w:eastAsia="en-US"/>
        </w:rPr>
        <w:t xml:space="preserve">ystemu </w:t>
      </w:r>
      <w:r w:rsidR="005366CB" w:rsidRPr="005366CB">
        <w:rPr>
          <w:rFonts w:ascii="Arial" w:eastAsia="Calibri" w:hAnsi="Arial" w:cs="Arial"/>
          <w:sz w:val="22"/>
          <w:szCs w:val="22"/>
          <w:lang w:eastAsia="en-US"/>
        </w:rPr>
        <w:t>jest zobowiązany do przekazania kompletu dokumentacji w tym:</w:t>
      </w:r>
    </w:p>
    <w:p w14:paraId="4149626A"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p>
    <w:p w14:paraId="375161F6"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instrukcji odzyskiwania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z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p>
    <w:p w14:paraId="4827F1F5" w14:textId="77777777" w:rsidR="005366CB" w:rsidRPr="005366CB" w:rsidRDefault="005366CB" w:rsidP="006E79F5">
      <w:pPr>
        <w:numPr>
          <w:ilvl w:val="0"/>
          <w:numId w:val="123"/>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polityki backupowej.</w:t>
      </w:r>
    </w:p>
    <w:p w14:paraId="3F7A2AC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CC902C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i zalecana polityka backupowa muszą zapewniać możliwość wykonania </w:t>
      </w:r>
      <w:r w:rsidR="00B21D87">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zakłócania normalnej pracy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567C028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E7AC3E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Dostarczane narzędzia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muszą uwzględniać trzy podstawowe aspekty umożliwiające szybkie odzyskanie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76BA1EE0" w14:textId="77777777" w:rsidR="005366CB" w:rsidRPr="005366CB"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ochronę systemu – możliwość odzyskania całego </w:t>
      </w:r>
      <w:r w:rsidR="00A96265">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 w tym także ustawień użytkowników, rejestru, itp. w możliwie najkrótszym czasie,</w:t>
      </w:r>
    </w:p>
    <w:p w14:paraId="5D3F6CC9" w14:textId="77777777" w:rsidR="005366CB" w:rsidRPr="005366CB" w:rsidRDefault="005366CB" w:rsidP="006E79F5">
      <w:pPr>
        <w:numPr>
          <w:ilvl w:val="0"/>
          <w:numId w:val="124"/>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ochronę danych – możliwość odzyskania wszystkich istotnych danych (także baz danych) gromadzonych przez </w:t>
      </w:r>
      <w:r w:rsidR="00197426">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 </w:t>
      </w:r>
      <w:r w:rsidRPr="005366CB">
        <w:rPr>
          <w:rFonts w:ascii="Arial" w:eastAsia="Calibri" w:hAnsi="Arial" w:cs="Arial"/>
          <w:sz w:val="22"/>
          <w:szCs w:val="22"/>
          <w:lang w:eastAsia="en-US"/>
        </w:rPr>
        <w:t>z momentu wykonania ostatniej kopii,</w:t>
      </w:r>
    </w:p>
    <w:p w14:paraId="653D4D22" w14:textId="77777777" w:rsidR="005366CB" w:rsidRPr="00406FA3" w:rsidRDefault="005366CB" w:rsidP="006E79F5">
      <w:pPr>
        <w:numPr>
          <w:ilvl w:val="0"/>
          <w:numId w:val="124"/>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online backup – możliwość wykonywania </w:t>
      </w:r>
      <w:r w:rsidR="00A96265">
        <w:rPr>
          <w:rFonts w:ascii="Arial" w:eastAsia="Calibri" w:hAnsi="Arial" w:cs="Arial"/>
          <w:iCs/>
          <w:sz w:val="22"/>
          <w:szCs w:val="22"/>
          <w:lang w:eastAsia="en-US"/>
        </w:rPr>
        <w:t>k</w:t>
      </w:r>
      <w:r w:rsidRPr="005366CB">
        <w:rPr>
          <w:rFonts w:ascii="Arial" w:eastAsia="Calibri" w:hAnsi="Arial" w:cs="Arial"/>
          <w:iCs/>
          <w:sz w:val="22"/>
          <w:szCs w:val="22"/>
          <w:lang w:eastAsia="en-US"/>
        </w:rPr>
        <w:t xml:space="preserve">opii zapasowej </w:t>
      </w:r>
      <w:r w:rsidRPr="005366CB">
        <w:rPr>
          <w:rFonts w:ascii="Arial" w:eastAsia="Calibri" w:hAnsi="Arial" w:cs="Arial"/>
          <w:sz w:val="22"/>
          <w:szCs w:val="22"/>
          <w:lang w:eastAsia="en-US"/>
        </w:rPr>
        <w:t xml:space="preserve">bez zatrzymywania </w:t>
      </w:r>
      <w:r w:rsidR="00A46859">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(co pozwala na zwiększenie częstotliwości wykonywania </w:t>
      </w:r>
      <w:r w:rsidR="00197426">
        <w:rPr>
          <w:rFonts w:ascii="Arial" w:eastAsia="Calibri" w:hAnsi="Arial" w:cs="Arial"/>
          <w:iCs/>
          <w:sz w:val="22"/>
          <w:szCs w:val="22"/>
          <w:lang w:eastAsia="en-US"/>
        </w:rPr>
        <w:t>k</w:t>
      </w:r>
      <w:r w:rsidRPr="005366CB">
        <w:rPr>
          <w:rFonts w:ascii="Arial" w:eastAsia="Calibri" w:hAnsi="Arial" w:cs="Arial"/>
          <w:iCs/>
          <w:sz w:val="22"/>
          <w:szCs w:val="22"/>
          <w:lang w:eastAsia="en-US"/>
        </w:rPr>
        <w:t>opii zapasowej</w:t>
      </w:r>
      <w:r w:rsidRPr="005366CB">
        <w:rPr>
          <w:rFonts w:ascii="Arial" w:eastAsia="Calibri" w:hAnsi="Arial" w:cs="Arial"/>
          <w:sz w:val="22"/>
          <w:szCs w:val="22"/>
          <w:lang w:eastAsia="en-US"/>
        </w:rPr>
        <w:t>).</w:t>
      </w:r>
    </w:p>
    <w:p w14:paraId="7BC503B0" w14:textId="77777777" w:rsidR="002842BB" w:rsidRDefault="002842BB" w:rsidP="006E79F5">
      <w:pPr>
        <w:jc w:val="both"/>
        <w:rPr>
          <w:rFonts w:ascii="Arial" w:hAnsi="Arial" w:cs="Arial"/>
          <w:sz w:val="22"/>
          <w:szCs w:val="22"/>
        </w:rPr>
      </w:pPr>
    </w:p>
    <w:p w14:paraId="502B7E2F" w14:textId="77777777" w:rsidR="005057D0" w:rsidRDefault="005057D0" w:rsidP="006E79F5">
      <w:pPr>
        <w:jc w:val="both"/>
        <w:rPr>
          <w:rFonts w:ascii="Arial" w:hAnsi="Arial" w:cs="Arial"/>
          <w:sz w:val="22"/>
          <w:szCs w:val="22"/>
        </w:rPr>
      </w:pPr>
    </w:p>
    <w:p w14:paraId="2F94A5AB" w14:textId="77777777" w:rsidR="005057D0" w:rsidRDefault="005057D0" w:rsidP="006E79F5">
      <w:pPr>
        <w:jc w:val="both"/>
        <w:rPr>
          <w:rFonts w:ascii="Arial" w:hAnsi="Arial" w:cs="Arial"/>
          <w:sz w:val="22"/>
          <w:szCs w:val="22"/>
        </w:rPr>
      </w:pPr>
    </w:p>
    <w:p w14:paraId="74A46DBB" w14:textId="77777777" w:rsidR="005057D0" w:rsidRDefault="005057D0" w:rsidP="006E79F5">
      <w:pPr>
        <w:jc w:val="both"/>
        <w:rPr>
          <w:rFonts w:ascii="Arial" w:hAnsi="Arial" w:cs="Arial"/>
          <w:sz w:val="22"/>
          <w:szCs w:val="22"/>
        </w:rPr>
      </w:pPr>
    </w:p>
    <w:p w14:paraId="63128C41" w14:textId="77777777" w:rsidR="005057D0" w:rsidRDefault="005057D0" w:rsidP="006E79F5">
      <w:pPr>
        <w:jc w:val="both"/>
        <w:rPr>
          <w:rFonts w:ascii="Arial" w:hAnsi="Arial" w:cs="Arial"/>
          <w:sz w:val="22"/>
          <w:szCs w:val="22"/>
        </w:rPr>
      </w:pPr>
    </w:p>
    <w:p w14:paraId="599B740D" w14:textId="77777777" w:rsidR="005057D0" w:rsidRDefault="005057D0" w:rsidP="006E79F5">
      <w:pPr>
        <w:jc w:val="both"/>
        <w:rPr>
          <w:rFonts w:ascii="Arial" w:hAnsi="Arial" w:cs="Arial"/>
          <w:sz w:val="22"/>
          <w:szCs w:val="22"/>
        </w:rPr>
      </w:pPr>
    </w:p>
    <w:p w14:paraId="3BBFF9C7" w14:textId="77777777" w:rsidR="005057D0" w:rsidRDefault="005057D0" w:rsidP="006E79F5">
      <w:pPr>
        <w:jc w:val="both"/>
        <w:rPr>
          <w:rFonts w:ascii="Arial" w:hAnsi="Arial" w:cs="Arial"/>
          <w:sz w:val="22"/>
          <w:szCs w:val="22"/>
        </w:rPr>
      </w:pPr>
    </w:p>
    <w:p w14:paraId="4EDE2614" w14:textId="77777777" w:rsidR="005057D0" w:rsidRDefault="005057D0" w:rsidP="006E79F5">
      <w:pPr>
        <w:jc w:val="both"/>
        <w:rPr>
          <w:rFonts w:ascii="Arial" w:hAnsi="Arial" w:cs="Arial"/>
          <w:sz w:val="22"/>
          <w:szCs w:val="22"/>
        </w:rPr>
      </w:pPr>
    </w:p>
    <w:p w14:paraId="3B679E7D" w14:textId="77777777" w:rsidR="005057D0" w:rsidRDefault="005057D0" w:rsidP="006E79F5">
      <w:pPr>
        <w:jc w:val="both"/>
        <w:rPr>
          <w:rFonts w:ascii="Arial" w:hAnsi="Arial" w:cs="Arial"/>
          <w:sz w:val="22"/>
          <w:szCs w:val="22"/>
        </w:rPr>
      </w:pPr>
    </w:p>
    <w:p w14:paraId="1137F75B" w14:textId="77777777" w:rsidR="005057D0" w:rsidRDefault="005057D0" w:rsidP="006E79F5">
      <w:pPr>
        <w:jc w:val="both"/>
        <w:rPr>
          <w:rFonts w:ascii="Arial" w:hAnsi="Arial" w:cs="Arial"/>
          <w:sz w:val="22"/>
          <w:szCs w:val="22"/>
        </w:rPr>
      </w:pPr>
    </w:p>
    <w:p w14:paraId="2B191EA6" w14:textId="77777777" w:rsidR="005057D0" w:rsidRDefault="005057D0" w:rsidP="006E79F5">
      <w:pPr>
        <w:jc w:val="both"/>
        <w:rPr>
          <w:rFonts w:ascii="Arial" w:hAnsi="Arial" w:cs="Arial"/>
          <w:sz w:val="22"/>
          <w:szCs w:val="22"/>
        </w:rPr>
      </w:pPr>
    </w:p>
    <w:p w14:paraId="7DB98FCE" w14:textId="77777777" w:rsidR="005057D0" w:rsidRDefault="005057D0" w:rsidP="006E79F5">
      <w:pPr>
        <w:jc w:val="both"/>
        <w:rPr>
          <w:rFonts w:ascii="Arial" w:hAnsi="Arial" w:cs="Arial"/>
          <w:sz w:val="22"/>
          <w:szCs w:val="22"/>
        </w:rPr>
      </w:pPr>
    </w:p>
    <w:p w14:paraId="52CED94E" w14:textId="77777777" w:rsidR="005057D0" w:rsidRDefault="005057D0" w:rsidP="006E79F5">
      <w:pPr>
        <w:jc w:val="both"/>
        <w:rPr>
          <w:rFonts w:ascii="Arial" w:hAnsi="Arial" w:cs="Arial"/>
          <w:sz w:val="22"/>
          <w:szCs w:val="22"/>
        </w:rPr>
      </w:pPr>
    </w:p>
    <w:p w14:paraId="64736EC2" w14:textId="77777777" w:rsidR="005057D0" w:rsidRDefault="005057D0" w:rsidP="006E79F5">
      <w:pPr>
        <w:jc w:val="both"/>
        <w:rPr>
          <w:rFonts w:ascii="Arial" w:hAnsi="Arial" w:cs="Arial"/>
          <w:sz w:val="22"/>
          <w:szCs w:val="22"/>
        </w:rPr>
      </w:pPr>
    </w:p>
    <w:p w14:paraId="3B6CF81F" w14:textId="77777777" w:rsidR="005057D0" w:rsidRDefault="005057D0" w:rsidP="006E79F5">
      <w:pPr>
        <w:jc w:val="both"/>
        <w:rPr>
          <w:rFonts w:ascii="Arial" w:hAnsi="Arial" w:cs="Arial"/>
          <w:sz w:val="22"/>
          <w:szCs w:val="22"/>
        </w:rPr>
      </w:pPr>
    </w:p>
    <w:p w14:paraId="5E778976" w14:textId="77777777" w:rsidR="005057D0" w:rsidRDefault="005057D0" w:rsidP="006E79F5">
      <w:pPr>
        <w:jc w:val="both"/>
        <w:rPr>
          <w:rFonts w:ascii="Arial" w:hAnsi="Arial" w:cs="Arial"/>
          <w:sz w:val="22"/>
          <w:szCs w:val="22"/>
        </w:rPr>
      </w:pPr>
    </w:p>
    <w:p w14:paraId="2AE169A8" w14:textId="77777777" w:rsidR="005057D0" w:rsidRDefault="005057D0" w:rsidP="006E79F5">
      <w:pPr>
        <w:jc w:val="both"/>
        <w:rPr>
          <w:rFonts w:ascii="Arial" w:hAnsi="Arial" w:cs="Arial"/>
          <w:sz w:val="22"/>
          <w:szCs w:val="22"/>
        </w:rPr>
      </w:pPr>
    </w:p>
    <w:p w14:paraId="249F1A30" w14:textId="77777777" w:rsidR="005057D0" w:rsidRDefault="005057D0" w:rsidP="006E79F5">
      <w:pPr>
        <w:jc w:val="both"/>
        <w:rPr>
          <w:rFonts w:ascii="Arial" w:hAnsi="Arial" w:cs="Arial"/>
          <w:sz w:val="22"/>
          <w:szCs w:val="22"/>
        </w:rPr>
      </w:pPr>
    </w:p>
    <w:p w14:paraId="06BC7A35" w14:textId="77777777" w:rsidR="005057D0" w:rsidRDefault="005057D0" w:rsidP="006E79F5">
      <w:pPr>
        <w:jc w:val="both"/>
        <w:rPr>
          <w:rFonts w:ascii="Arial" w:hAnsi="Arial" w:cs="Arial"/>
          <w:sz w:val="22"/>
          <w:szCs w:val="22"/>
        </w:rPr>
      </w:pPr>
    </w:p>
    <w:p w14:paraId="07A903C5" w14:textId="77777777" w:rsidR="005057D0" w:rsidRDefault="005057D0" w:rsidP="006E79F5">
      <w:pPr>
        <w:jc w:val="both"/>
        <w:rPr>
          <w:rFonts w:ascii="Arial" w:hAnsi="Arial" w:cs="Arial"/>
          <w:sz w:val="22"/>
          <w:szCs w:val="22"/>
        </w:rPr>
      </w:pPr>
    </w:p>
    <w:p w14:paraId="7A025F19" w14:textId="77777777" w:rsidR="005057D0" w:rsidRDefault="005057D0" w:rsidP="006E79F5">
      <w:pPr>
        <w:jc w:val="both"/>
        <w:rPr>
          <w:rFonts w:ascii="Arial" w:hAnsi="Arial" w:cs="Arial"/>
          <w:sz w:val="22"/>
          <w:szCs w:val="22"/>
        </w:rPr>
      </w:pPr>
    </w:p>
    <w:p w14:paraId="48074DAC" w14:textId="77777777" w:rsidR="005057D0" w:rsidRDefault="005057D0" w:rsidP="006E79F5">
      <w:pPr>
        <w:jc w:val="both"/>
        <w:rPr>
          <w:rFonts w:ascii="Arial" w:hAnsi="Arial" w:cs="Arial"/>
          <w:sz w:val="22"/>
          <w:szCs w:val="22"/>
        </w:rPr>
      </w:pPr>
    </w:p>
    <w:p w14:paraId="5B3BA89C" w14:textId="77777777" w:rsidR="005057D0" w:rsidRDefault="005057D0" w:rsidP="006E79F5">
      <w:pPr>
        <w:jc w:val="both"/>
        <w:rPr>
          <w:rFonts w:ascii="Arial" w:hAnsi="Arial" w:cs="Arial"/>
          <w:sz w:val="22"/>
          <w:szCs w:val="22"/>
        </w:rPr>
      </w:pPr>
    </w:p>
    <w:p w14:paraId="1AC03C72" w14:textId="77777777" w:rsidR="005057D0" w:rsidRDefault="005057D0" w:rsidP="006E79F5">
      <w:pPr>
        <w:jc w:val="both"/>
        <w:rPr>
          <w:rFonts w:ascii="Arial" w:hAnsi="Arial" w:cs="Arial"/>
          <w:sz w:val="22"/>
          <w:szCs w:val="22"/>
        </w:rPr>
      </w:pPr>
    </w:p>
    <w:p w14:paraId="5BDB97BC" w14:textId="77777777" w:rsidR="005057D0" w:rsidRDefault="005057D0" w:rsidP="006E79F5">
      <w:pPr>
        <w:jc w:val="both"/>
        <w:rPr>
          <w:rFonts w:ascii="Arial" w:hAnsi="Arial" w:cs="Arial"/>
          <w:sz w:val="22"/>
          <w:szCs w:val="22"/>
        </w:rPr>
      </w:pPr>
    </w:p>
    <w:p w14:paraId="1258FB97" w14:textId="77777777" w:rsidR="005057D0" w:rsidRDefault="005057D0" w:rsidP="006E79F5">
      <w:pPr>
        <w:jc w:val="both"/>
        <w:rPr>
          <w:rFonts w:ascii="Arial" w:hAnsi="Arial" w:cs="Arial"/>
          <w:sz w:val="22"/>
          <w:szCs w:val="22"/>
        </w:rPr>
      </w:pPr>
    </w:p>
    <w:p w14:paraId="7AB87FBB" w14:textId="77777777" w:rsidR="005057D0" w:rsidRDefault="005057D0" w:rsidP="006E79F5">
      <w:pPr>
        <w:jc w:val="both"/>
        <w:rPr>
          <w:rFonts w:ascii="Arial" w:hAnsi="Arial" w:cs="Arial"/>
          <w:sz w:val="22"/>
          <w:szCs w:val="22"/>
        </w:rPr>
      </w:pPr>
    </w:p>
    <w:p w14:paraId="13092BC3" w14:textId="77777777" w:rsidR="005057D0" w:rsidRDefault="005057D0" w:rsidP="006E79F5">
      <w:pPr>
        <w:jc w:val="both"/>
        <w:rPr>
          <w:rFonts w:ascii="Arial" w:hAnsi="Arial" w:cs="Arial"/>
          <w:sz w:val="22"/>
          <w:szCs w:val="22"/>
        </w:rPr>
      </w:pPr>
    </w:p>
    <w:p w14:paraId="61E09102" w14:textId="77777777" w:rsidR="005057D0" w:rsidRDefault="005057D0" w:rsidP="006E79F5">
      <w:pPr>
        <w:jc w:val="both"/>
        <w:rPr>
          <w:rFonts w:ascii="Arial" w:hAnsi="Arial" w:cs="Arial"/>
          <w:sz w:val="22"/>
          <w:szCs w:val="22"/>
        </w:rPr>
      </w:pPr>
    </w:p>
    <w:p w14:paraId="7F27EA44" w14:textId="77777777" w:rsidR="005057D0" w:rsidRDefault="005057D0" w:rsidP="006E79F5">
      <w:pPr>
        <w:jc w:val="both"/>
        <w:rPr>
          <w:rFonts w:ascii="Arial" w:hAnsi="Arial" w:cs="Arial"/>
          <w:sz w:val="22"/>
          <w:szCs w:val="22"/>
        </w:rPr>
      </w:pPr>
    </w:p>
    <w:p w14:paraId="39532C2A" w14:textId="77777777" w:rsidR="005057D0" w:rsidRDefault="005057D0" w:rsidP="006E79F5">
      <w:pPr>
        <w:jc w:val="both"/>
        <w:rPr>
          <w:rFonts w:ascii="Arial" w:hAnsi="Arial" w:cs="Arial"/>
          <w:sz w:val="22"/>
          <w:szCs w:val="22"/>
        </w:rPr>
      </w:pPr>
    </w:p>
    <w:p w14:paraId="46D20BAB" w14:textId="77777777" w:rsidR="005057D0" w:rsidRDefault="005057D0" w:rsidP="006E79F5">
      <w:pPr>
        <w:jc w:val="both"/>
        <w:rPr>
          <w:rFonts w:ascii="Arial" w:hAnsi="Arial" w:cs="Arial"/>
          <w:sz w:val="22"/>
          <w:szCs w:val="22"/>
        </w:rPr>
      </w:pPr>
    </w:p>
    <w:p w14:paraId="031672BF" w14:textId="77777777" w:rsidR="005057D0" w:rsidRDefault="005057D0" w:rsidP="006E79F5">
      <w:pPr>
        <w:jc w:val="both"/>
        <w:rPr>
          <w:rFonts w:ascii="Arial" w:hAnsi="Arial" w:cs="Arial"/>
          <w:sz w:val="22"/>
          <w:szCs w:val="22"/>
        </w:rPr>
      </w:pPr>
    </w:p>
    <w:p w14:paraId="0F3CB1C7" w14:textId="77777777" w:rsidR="005057D0" w:rsidRPr="001107EF" w:rsidRDefault="005057D0" w:rsidP="006E79F5">
      <w:pPr>
        <w:jc w:val="both"/>
        <w:rPr>
          <w:rFonts w:ascii="Arial" w:hAnsi="Arial" w:cs="Arial"/>
          <w:sz w:val="22"/>
          <w:szCs w:val="22"/>
        </w:rPr>
      </w:pPr>
    </w:p>
    <w:p w14:paraId="267CCF1A" w14:textId="77777777" w:rsidR="00406FA3" w:rsidRPr="00EF0E64" w:rsidRDefault="00406FA3" w:rsidP="00EF0E64">
      <w:pPr>
        <w:pStyle w:val="Nagwek1"/>
        <w:numPr>
          <w:ilvl w:val="0"/>
          <w:numId w:val="1"/>
        </w:numPr>
        <w:jc w:val="both"/>
        <w:rPr>
          <w:rFonts w:cs="Arial"/>
        </w:rPr>
      </w:pPr>
      <w:bookmarkStart w:id="137" w:name="_Toc475077872"/>
      <w:r w:rsidRPr="00EF0E64">
        <w:rPr>
          <w:rFonts w:cs="Arial"/>
        </w:rPr>
        <w:t>KONTROLA DOSTĘPU DO SYSTEMÓW AUTOMATYKI ORAZ SYSTEMÓW OPERACYJNYCH</w:t>
      </w:r>
      <w:bookmarkEnd w:id="137"/>
    </w:p>
    <w:p w14:paraId="1D21DE95"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3764AE34" w14:textId="77777777" w:rsidR="005366CB" w:rsidRPr="003126B0" w:rsidRDefault="005366CB" w:rsidP="001B5B98">
      <w:pPr>
        <w:pStyle w:val="Nagwek1"/>
        <w:numPr>
          <w:ilvl w:val="1"/>
          <w:numId w:val="1"/>
        </w:numPr>
        <w:tabs>
          <w:tab w:val="clear" w:pos="792"/>
          <w:tab w:val="num" w:pos="567"/>
        </w:tabs>
        <w:ind w:left="567" w:hanging="567"/>
      </w:pPr>
      <w:bookmarkStart w:id="138" w:name="_Toc475077873"/>
      <w:r w:rsidRPr="003126B0">
        <w:t>Zarządzanie sesjami</w:t>
      </w:r>
      <w:bookmarkEnd w:id="138"/>
    </w:p>
    <w:p w14:paraId="2C7BE3F3" w14:textId="77777777" w:rsidR="005366CB" w:rsidRPr="005366CB" w:rsidRDefault="005366CB" w:rsidP="006E79F5">
      <w:pPr>
        <w:autoSpaceDE w:val="0"/>
        <w:autoSpaceDN w:val="0"/>
        <w:adjustRightInd w:val="0"/>
        <w:contextualSpacing/>
        <w:rPr>
          <w:rFonts w:ascii="Arial" w:eastAsia="Calibri" w:hAnsi="Arial" w:cs="Arial"/>
          <w:b/>
          <w:bCs/>
          <w:sz w:val="22"/>
          <w:szCs w:val="22"/>
          <w:lang w:eastAsia="en-US"/>
        </w:rPr>
      </w:pPr>
    </w:p>
    <w:p w14:paraId="27E499B3"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Wykorzystywanie niezabezpieczonych protokołów w celu zdalnego dostępu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jest zabronione.</w:t>
      </w:r>
    </w:p>
    <w:p w14:paraId="07E9394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946223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Należy zapewnić zdalny dostęp do komponentów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poprzez szyfrowane protokoły (takie jak: </w:t>
      </w:r>
      <w:proofErr w:type="spellStart"/>
      <w:r w:rsidRPr="005366CB">
        <w:rPr>
          <w:rFonts w:ascii="Arial" w:eastAsia="Calibri" w:hAnsi="Arial" w:cs="Arial"/>
          <w:sz w:val="22"/>
          <w:szCs w:val="22"/>
          <w:lang w:eastAsia="en-US"/>
        </w:rPr>
        <w:t>ssh</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ssl</w:t>
      </w:r>
      <w:proofErr w:type="spellEnd"/>
      <w:r w:rsidRPr="005366CB">
        <w:rPr>
          <w:rFonts w:ascii="Arial" w:eastAsia="Calibri" w:hAnsi="Arial" w:cs="Arial"/>
          <w:sz w:val="22"/>
          <w:szCs w:val="22"/>
          <w:lang w:eastAsia="en-US"/>
        </w:rPr>
        <w:t>) gwarantujące szyfrowane przesyłanie danych w szczególności danych dotyczących uwierzytelnienia użytkownika (login i hasło).</w:t>
      </w:r>
    </w:p>
    <w:p w14:paraId="329A98C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6FE2ED9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Protokoły zdalnego dostępu do </w:t>
      </w:r>
      <w:r w:rsidR="00B21D87">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powinny wykorzystywać najsilniejszą metodę szyfrowania, współmierną do platformy technologicznej i czasu reakcji.</w:t>
      </w:r>
    </w:p>
    <w:p w14:paraId="6FC2A781"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9A0E94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Funkcja wygaszacza ekranu na stacjach operatorskich nie może być aktywna.</w:t>
      </w:r>
    </w:p>
    <w:p w14:paraId="4D22853D"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05E4855"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Należy zablokować dostęp do nieszyfrowanych protokołów</w:t>
      </w:r>
      <w:r w:rsidR="002E41CF">
        <w:rPr>
          <w:rFonts w:ascii="Arial" w:eastAsia="Calibri" w:hAnsi="Arial" w:cs="Arial"/>
          <w:sz w:val="22"/>
          <w:szCs w:val="22"/>
          <w:lang w:eastAsia="en-US"/>
        </w:rPr>
        <w:t>,</w:t>
      </w:r>
      <w:r w:rsidRPr="005366CB">
        <w:rPr>
          <w:rFonts w:ascii="Arial" w:eastAsia="Calibri" w:hAnsi="Arial" w:cs="Arial"/>
          <w:sz w:val="22"/>
          <w:szCs w:val="22"/>
          <w:lang w:eastAsia="en-US"/>
        </w:rPr>
        <w:t xml:space="preserve"> takich jak telnet, login, ftp</w:t>
      </w:r>
      <w:r w:rsidR="002E41CF">
        <w:rPr>
          <w:rFonts w:ascii="Arial" w:eastAsia="Calibri" w:hAnsi="Arial" w:cs="Arial"/>
          <w:sz w:val="22"/>
          <w:szCs w:val="22"/>
          <w:lang w:eastAsia="en-US"/>
        </w:rPr>
        <w:t>.</w:t>
      </w:r>
    </w:p>
    <w:p w14:paraId="7C09B02E" w14:textId="77777777" w:rsidR="002E41CF" w:rsidRPr="005366CB" w:rsidRDefault="002E41CF" w:rsidP="006E79F5">
      <w:pPr>
        <w:autoSpaceDE w:val="0"/>
        <w:autoSpaceDN w:val="0"/>
        <w:adjustRightInd w:val="0"/>
        <w:jc w:val="both"/>
        <w:rPr>
          <w:rFonts w:ascii="Arial" w:eastAsia="Calibri" w:hAnsi="Arial" w:cs="Arial"/>
          <w:sz w:val="22"/>
          <w:szCs w:val="22"/>
          <w:lang w:eastAsia="en-US"/>
        </w:rPr>
      </w:pPr>
    </w:p>
    <w:p w14:paraId="1AB8C39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Pro</w:t>
      </w:r>
      <w:r w:rsidR="002B7730">
        <w:rPr>
          <w:rFonts w:ascii="Arial" w:eastAsia="Calibri" w:hAnsi="Arial" w:cs="Arial"/>
          <w:sz w:val="22"/>
          <w:szCs w:val="22"/>
          <w:lang w:eastAsia="en-US"/>
        </w:rPr>
        <w:t>ducent nie powinien zezwolić na</w:t>
      </w:r>
      <w:r w:rsidRPr="005366CB">
        <w:rPr>
          <w:rFonts w:ascii="Arial" w:eastAsia="Calibri" w:hAnsi="Arial" w:cs="Arial"/>
          <w:sz w:val="22"/>
          <w:szCs w:val="22"/>
          <w:lang w:eastAsia="en-US"/>
        </w:rPr>
        <w:t>:</w:t>
      </w:r>
    </w:p>
    <w:p w14:paraId="3D34E48E"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wiele jednoczesnych zdalnych logowań z jednego konta na ten sam komponent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3130EDDC"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wykorzystywanie uwierzytelnionej pojedynczej sesji w celu uzyskania dostępu do wielu zasobów,</w:t>
      </w:r>
    </w:p>
    <w:p w14:paraId="3D21D555" w14:textId="77777777" w:rsidR="005366CB" w:rsidRPr="00D0047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udostępnianie funkcjonalności auto-uzupełniania podczas logowania,</w:t>
      </w:r>
    </w:p>
    <w:p w14:paraId="5601F17F" w14:textId="77777777" w:rsidR="005366CB" w:rsidRDefault="005366CB" w:rsidP="006E79F5">
      <w:pPr>
        <w:numPr>
          <w:ilvl w:val="0"/>
          <w:numId w:val="12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anonimowe logowanie.</w:t>
      </w:r>
    </w:p>
    <w:p w14:paraId="239A8A40" w14:textId="77777777" w:rsidR="00C06AD4" w:rsidRPr="00325C56" w:rsidRDefault="00C06AD4" w:rsidP="00C06AD4">
      <w:pPr>
        <w:autoSpaceDE w:val="0"/>
        <w:autoSpaceDN w:val="0"/>
        <w:adjustRightInd w:val="0"/>
        <w:ind w:left="360"/>
        <w:contextualSpacing/>
        <w:jc w:val="both"/>
        <w:rPr>
          <w:rFonts w:ascii="Arial" w:eastAsia="Calibri" w:hAnsi="Arial" w:cs="Arial"/>
          <w:sz w:val="22"/>
          <w:szCs w:val="22"/>
          <w:lang w:eastAsia="en-US"/>
        </w:rPr>
      </w:pPr>
    </w:p>
    <w:p w14:paraId="7AB68F6A" w14:textId="77777777" w:rsidR="005366CB" w:rsidRPr="001B5B98" w:rsidRDefault="005366CB" w:rsidP="001B5B98">
      <w:pPr>
        <w:pStyle w:val="Nagwek1"/>
        <w:numPr>
          <w:ilvl w:val="1"/>
          <w:numId w:val="1"/>
        </w:numPr>
        <w:tabs>
          <w:tab w:val="clear" w:pos="792"/>
          <w:tab w:val="num" w:pos="567"/>
        </w:tabs>
        <w:ind w:left="567" w:hanging="567"/>
      </w:pPr>
      <w:bookmarkStart w:id="139" w:name="_Toc475077874"/>
      <w:r w:rsidRPr="001B5B98">
        <w:t>Zarządzanie hasłami</w:t>
      </w:r>
      <w:bookmarkEnd w:id="139"/>
    </w:p>
    <w:p w14:paraId="48A8D15D"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0F74C05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Podstawową metodą dostępu do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są nazwy użytkownika i hasła.</w:t>
      </w:r>
    </w:p>
    <w:p w14:paraId="0D0498F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46DD64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Hasła dostępu są wymagane w celu zapobiegania nieautoryzowanego dostępu do </w:t>
      </w:r>
      <w:r w:rsidR="002E41CF">
        <w:rPr>
          <w:rFonts w:ascii="Arial" w:eastAsia="Calibri" w:hAnsi="Arial" w:cs="Arial"/>
          <w:sz w:val="22"/>
          <w:szCs w:val="22"/>
          <w:lang w:eastAsia="en-US"/>
        </w:rPr>
        <w:t>s</w:t>
      </w:r>
      <w:r w:rsidRPr="00D0047B">
        <w:rPr>
          <w:rFonts w:ascii="Arial" w:eastAsia="Calibri" w:hAnsi="Arial" w:cs="Arial"/>
          <w:iCs/>
          <w:sz w:val="22"/>
          <w:szCs w:val="22"/>
          <w:lang w:eastAsia="en-US"/>
        </w:rPr>
        <w:t>ystemów</w:t>
      </w:r>
      <w:r w:rsidRPr="00D0047B">
        <w:rPr>
          <w:rFonts w:ascii="Arial" w:eastAsia="Calibri" w:hAnsi="Arial" w:cs="Arial"/>
          <w:sz w:val="22"/>
          <w:szCs w:val="22"/>
          <w:lang w:eastAsia="en-US"/>
        </w:rPr>
        <w:t>.</w:t>
      </w:r>
    </w:p>
    <w:p w14:paraId="04C2871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5C5254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Dostęp użytkownika przez logowanie jest wymagany w celu zapobiegania nieautoryzowanego dostępu nieupoważnionych osób.</w:t>
      </w:r>
    </w:p>
    <w:p w14:paraId="673480F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44471F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produkcyjnym wdrożeniem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wszystkie hasła domyślne oraz niezgodne </w:t>
      </w:r>
      <w:r w:rsidR="000C736A">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z poniższymi zapisami powinny być usunięte. Lista wszystkich użytkowników wraz z ich jawnymi hasłami musi być przekazana w bezpieczny sposób, pisemnie </w:t>
      </w:r>
      <w:r w:rsidRPr="00D0047B">
        <w:rPr>
          <w:rFonts w:ascii="Arial" w:eastAsia="Calibri" w:hAnsi="Arial" w:cs="Arial"/>
          <w:iCs/>
          <w:sz w:val="22"/>
          <w:szCs w:val="22"/>
          <w:lang w:eastAsia="en-US"/>
        </w:rPr>
        <w:t>Kupującemu</w:t>
      </w:r>
      <w:r w:rsidRPr="00D0047B">
        <w:rPr>
          <w:rFonts w:ascii="Arial" w:eastAsia="Calibri" w:hAnsi="Arial" w:cs="Arial"/>
          <w:sz w:val="22"/>
          <w:szCs w:val="22"/>
          <w:lang w:eastAsia="en-US"/>
        </w:rPr>
        <w:t>.</w:t>
      </w:r>
    </w:p>
    <w:p w14:paraId="30D4588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D5550C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Konfiguracja polityki haseł powinna regulować następujące kwestie:</w:t>
      </w:r>
    </w:p>
    <w:p w14:paraId="2D08569B"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wymianę haseł dostępowych co najmniej raz na 180 dni,</w:t>
      </w:r>
    </w:p>
    <w:p w14:paraId="33EF4543"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minimalną długość hasła - 8 znaków,</w:t>
      </w:r>
    </w:p>
    <w:p w14:paraId="7D40E3B8"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składać się z wielkich i małych liter, cyfr oraz co najmniej jednego z podanych symboli (@ # $% ^ &amp; * () _ + | ~ - = \ `{} []:"; "&lt;&gt; /?),</w:t>
      </w:r>
    </w:p>
    <w:p w14:paraId="3D6CF584" w14:textId="77777777" w:rsidR="005366CB" w:rsidRPr="00D0047B" w:rsidRDefault="005366CB" w:rsidP="006E79F5">
      <w:pPr>
        <w:numPr>
          <w:ilvl w:val="0"/>
          <w:numId w:val="12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hasła dostępowe muszą być szyfrowane. Zabrania się przechowywania haseł dostępowych w formie czytelnej.</w:t>
      </w:r>
    </w:p>
    <w:p w14:paraId="1813A38B" w14:textId="77777777" w:rsidR="002842BB" w:rsidRDefault="002842BB" w:rsidP="006E79F5">
      <w:pPr>
        <w:autoSpaceDE w:val="0"/>
        <w:autoSpaceDN w:val="0"/>
        <w:adjustRightInd w:val="0"/>
        <w:jc w:val="both"/>
        <w:rPr>
          <w:rFonts w:ascii="Arial" w:eastAsia="Calibri" w:hAnsi="Arial" w:cs="Arial"/>
          <w:b/>
          <w:bCs/>
          <w:sz w:val="22"/>
          <w:szCs w:val="22"/>
          <w:lang w:eastAsia="en-US"/>
        </w:rPr>
      </w:pPr>
    </w:p>
    <w:p w14:paraId="4475D620" w14:textId="77777777" w:rsidR="00606DF3" w:rsidRDefault="00606DF3" w:rsidP="006E79F5">
      <w:pPr>
        <w:autoSpaceDE w:val="0"/>
        <w:autoSpaceDN w:val="0"/>
        <w:adjustRightInd w:val="0"/>
        <w:jc w:val="both"/>
        <w:rPr>
          <w:rFonts w:ascii="Arial" w:eastAsia="Calibri" w:hAnsi="Arial" w:cs="Arial"/>
          <w:b/>
          <w:bCs/>
          <w:sz w:val="22"/>
          <w:szCs w:val="22"/>
          <w:lang w:eastAsia="en-US"/>
        </w:rPr>
      </w:pPr>
    </w:p>
    <w:p w14:paraId="77A4602A" w14:textId="77777777" w:rsidR="00606DF3" w:rsidRPr="00D0047B" w:rsidRDefault="00606DF3" w:rsidP="006E79F5">
      <w:pPr>
        <w:autoSpaceDE w:val="0"/>
        <w:autoSpaceDN w:val="0"/>
        <w:adjustRightInd w:val="0"/>
        <w:jc w:val="both"/>
        <w:rPr>
          <w:rFonts w:ascii="Arial" w:eastAsia="Calibri" w:hAnsi="Arial" w:cs="Arial"/>
          <w:b/>
          <w:bCs/>
          <w:sz w:val="22"/>
          <w:szCs w:val="22"/>
          <w:lang w:eastAsia="en-US"/>
        </w:rPr>
      </w:pPr>
    </w:p>
    <w:p w14:paraId="780A2397" w14:textId="77777777" w:rsidR="005366CB" w:rsidRPr="00AD4B8D" w:rsidRDefault="005366CB" w:rsidP="006E79F5">
      <w:pPr>
        <w:autoSpaceDE w:val="0"/>
        <w:autoSpaceDN w:val="0"/>
        <w:adjustRightInd w:val="0"/>
        <w:jc w:val="both"/>
        <w:rPr>
          <w:rFonts w:ascii="Arial" w:eastAsia="Calibri" w:hAnsi="Arial" w:cs="Arial"/>
          <w:b/>
          <w:bCs/>
          <w:sz w:val="22"/>
          <w:szCs w:val="22"/>
          <w:lang w:eastAsia="en-US"/>
        </w:rPr>
      </w:pPr>
      <w:r w:rsidRPr="00AD4B8D">
        <w:rPr>
          <w:rFonts w:ascii="Arial" w:eastAsia="Calibri" w:hAnsi="Arial" w:cs="Arial"/>
          <w:b/>
          <w:bCs/>
          <w:sz w:val="22"/>
          <w:szCs w:val="22"/>
          <w:lang w:eastAsia="en-US"/>
        </w:rPr>
        <w:t>Od powyższych zasady stosuje się następujące wyjątki:</w:t>
      </w:r>
    </w:p>
    <w:p w14:paraId="38044D45"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Operatora nie podlegają zarządzaniu hasłami, pod warunkiem że są wykorzystywane lokalnie bez możliwości zdalnego logowania,</w:t>
      </w:r>
    </w:p>
    <w:p w14:paraId="18151BD2"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jest dozwolone wyłącznie na konsoli operatorskiej na koncie Operatora,</w:t>
      </w:r>
    </w:p>
    <w:p w14:paraId="7CD91343"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auto-logowanie nie może być wykorzystane do logowania zdalnego,</w:t>
      </w:r>
    </w:p>
    <w:p w14:paraId="2EC4F896"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konta Inżynierów </w:t>
      </w:r>
      <w:r w:rsidRPr="00D0047B">
        <w:rPr>
          <w:rFonts w:ascii="Arial" w:eastAsia="Calibri" w:hAnsi="Arial" w:cs="Arial"/>
          <w:iCs/>
          <w:sz w:val="22"/>
          <w:szCs w:val="22"/>
          <w:lang w:eastAsia="en-US"/>
        </w:rPr>
        <w:t xml:space="preserve">Systemu </w:t>
      </w:r>
      <w:r w:rsidRPr="00D0047B">
        <w:rPr>
          <w:rFonts w:ascii="Arial" w:eastAsia="Calibri" w:hAnsi="Arial" w:cs="Arial"/>
          <w:sz w:val="22"/>
          <w:szCs w:val="22"/>
          <w:lang w:eastAsia="en-US"/>
        </w:rPr>
        <w:t xml:space="preserve">nie muszą podlegać zasadzie zmiany hasła co 180 dni </w:t>
      </w:r>
      <w:r w:rsidR="002E41CF">
        <w:rPr>
          <w:rFonts w:ascii="Arial" w:eastAsia="Calibri" w:hAnsi="Arial" w:cs="Arial"/>
          <w:sz w:val="22"/>
          <w:szCs w:val="22"/>
          <w:lang w:eastAsia="en-US"/>
        </w:rPr>
        <w:t xml:space="preserve">    </w:t>
      </w:r>
      <w:r w:rsidRPr="00D0047B">
        <w:rPr>
          <w:rFonts w:ascii="Arial" w:eastAsia="Calibri" w:hAnsi="Arial" w:cs="Arial"/>
          <w:sz w:val="22"/>
          <w:szCs w:val="22"/>
          <w:lang w:eastAsia="en-US"/>
        </w:rPr>
        <w:t>(w takim przypadku długość hasła musi wynosić co najmniej 12 znaków),</w:t>
      </w:r>
    </w:p>
    <w:p w14:paraId="55816716" w14:textId="77777777" w:rsidR="005366CB" w:rsidRPr="00D0047B" w:rsidRDefault="005366CB" w:rsidP="006E79F5">
      <w:pPr>
        <w:numPr>
          <w:ilvl w:val="0"/>
          <w:numId w:val="12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konta systemowe nie podlegają wyżej opisanym zasad.</w:t>
      </w:r>
    </w:p>
    <w:p w14:paraId="605C939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A976844" w14:textId="77777777" w:rsidR="005366CB" w:rsidRPr="001B5B98" w:rsidRDefault="005366CB" w:rsidP="001B5B98">
      <w:pPr>
        <w:pStyle w:val="Nagwek1"/>
        <w:numPr>
          <w:ilvl w:val="1"/>
          <w:numId w:val="1"/>
        </w:numPr>
        <w:tabs>
          <w:tab w:val="clear" w:pos="792"/>
          <w:tab w:val="num" w:pos="567"/>
        </w:tabs>
        <w:ind w:left="567" w:hanging="567"/>
      </w:pPr>
      <w:bookmarkStart w:id="140" w:name="_Toc475077875"/>
      <w:r w:rsidRPr="001B5B98">
        <w:t>Użytkownicy i grupy użytkowników</w:t>
      </w:r>
      <w:bookmarkEnd w:id="140"/>
    </w:p>
    <w:p w14:paraId="7D87D310"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5EB90F4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System </w:t>
      </w:r>
      <w:r w:rsidRPr="00D0047B">
        <w:rPr>
          <w:rFonts w:ascii="Arial" w:eastAsia="Calibri" w:hAnsi="Arial" w:cs="Arial"/>
          <w:sz w:val="22"/>
          <w:szCs w:val="22"/>
          <w:lang w:eastAsia="en-US"/>
        </w:rPr>
        <w:t>powinien umożliwiać kreowanie użytkowników i grup użytkowników.</w:t>
      </w:r>
    </w:p>
    <w:p w14:paraId="7C8B605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9FB019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Prawa dostępu oraz poziomy uprawnień powinny być zdefiniowane na poziomie grupy użytkownika.</w:t>
      </w:r>
    </w:p>
    <w:p w14:paraId="7D796CA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64A183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Każdy użytkownik powinien mieć przypisane indywidualne konto. Wyjątkiem jest występowanie współdzielonego konta operatorskiego 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14:paraId="5390A06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E6714EA" w14:textId="77777777" w:rsidR="005366CB" w:rsidRPr="005366CB" w:rsidRDefault="00197426"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w:t>
      </w:r>
      <w:r w:rsidR="0077406C">
        <w:rPr>
          <w:rFonts w:ascii="Arial" w:eastAsia="Calibri" w:hAnsi="Arial" w:cs="Arial"/>
          <w:iCs/>
          <w:sz w:val="22"/>
          <w:szCs w:val="22"/>
          <w:lang w:eastAsia="en-US"/>
        </w:rPr>
        <w:t>aktor</w:t>
      </w:r>
      <w:r w:rsidR="005366CB" w:rsidRPr="005366CB">
        <w:rPr>
          <w:rFonts w:ascii="Arial" w:eastAsia="Calibri" w:hAnsi="Arial" w:cs="Arial"/>
          <w:iCs/>
          <w:sz w:val="22"/>
          <w:szCs w:val="22"/>
          <w:lang w:eastAsia="en-US"/>
        </w:rPr>
        <w:t xml:space="preserve"> </w:t>
      </w:r>
      <w:r w:rsidR="005366CB" w:rsidRPr="005366CB">
        <w:rPr>
          <w:rFonts w:ascii="Arial" w:eastAsia="Calibri" w:hAnsi="Arial" w:cs="Arial"/>
          <w:sz w:val="22"/>
          <w:szCs w:val="22"/>
          <w:lang w:eastAsia="en-US"/>
        </w:rPr>
        <w:t>powinien przydzielić minimalne uprzywilejowanie dla kont użytkowników.</w:t>
      </w:r>
    </w:p>
    <w:p w14:paraId="039A525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Ze względu na specyfikę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rozróżniamy dwa rodzaje kont:</w:t>
      </w:r>
    </w:p>
    <w:p w14:paraId="52568F47" w14:textId="77777777"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uprawniające do uzyskania dostępu do systemu operacyjnego,</w:t>
      </w:r>
    </w:p>
    <w:p w14:paraId="5DC37A4C" w14:textId="77777777" w:rsidR="005366CB" w:rsidRPr="005366CB" w:rsidRDefault="005366CB" w:rsidP="006E79F5">
      <w:pPr>
        <w:numPr>
          <w:ilvl w:val="0"/>
          <w:numId w:val="128"/>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uprawniające do uzyskania dostępu do aplikacji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ystemu</w:t>
      </w:r>
      <w:r w:rsidRPr="005366CB">
        <w:rPr>
          <w:rFonts w:ascii="Arial" w:eastAsia="Calibri" w:hAnsi="Arial" w:cs="Arial"/>
          <w:sz w:val="22"/>
          <w:szCs w:val="22"/>
          <w:lang w:eastAsia="en-US"/>
        </w:rPr>
        <w:t>.</w:t>
      </w:r>
    </w:p>
    <w:p w14:paraId="2F3797D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02C8F1F8"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w:t>
      </w:r>
      <w:r w:rsidR="007C245A">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występują następujące grupy użytkowników:</w:t>
      </w:r>
    </w:p>
    <w:p w14:paraId="71F768EB" w14:textId="77777777" w:rsidR="005366CB" w:rsidRPr="00D0047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Administratorzy – konta z uprawnieniami administratorskimi, umożliwiające wykonanie wszystkich operacji związanych z administracją systemu operacyjnego. </w:t>
      </w:r>
      <w:r w:rsidRPr="00D0047B">
        <w:rPr>
          <w:rFonts w:ascii="Arial" w:eastAsia="Calibri" w:hAnsi="Arial" w:cs="Arial"/>
          <w:sz w:val="22"/>
          <w:szCs w:val="22"/>
          <w:lang w:eastAsia="en-US"/>
        </w:rPr>
        <w:t xml:space="preserve">Konta tworzone tylko dla administratorów IT w przypadku, gdy dany zasób jest współdzielony pomiędzy inżynierów utrzymania ruchu z </w:t>
      </w:r>
      <w:r w:rsidRPr="00D0047B">
        <w:rPr>
          <w:rFonts w:ascii="Arial" w:eastAsia="Calibri" w:hAnsi="Arial" w:cs="Arial"/>
          <w:iCs/>
          <w:sz w:val="22"/>
          <w:szCs w:val="22"/>
          <w:lang w:eastAsia="en-US"/>
        </w:rPr>
        <w:t xml:space="preserve">Działu GA </w:t>
      </w:r>
      <w:r w:rsidRPr="00D0047B">
        <w:rPr>
          <w:rFonts w:ascii="Arial" w:eastAsia="Calibri" w:hAnsi="Arial" w:cs="Arial"/>
          <w:sz w:val="22"/>
          <w:szCs w:val="22"/>
          <w:lang w:eastAsia="en-US"/>
        </w:rPr>
        <w:t>oraz administratorów IT (np. serwer OPC).</w:t>
      </w:r>
    </w:p>
    <w:p w14:paraId="3B80F78F"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Inżynierowie – konta z uprawnieniami administratorskimi umożliwiające wykonanie wszystkich operacji związanych z administracją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 xml:space="preserve">(w tym systemu operacyjnego). Grupa ta jest dedykowana dla inżynierów utrzymania ruchu </w:t>
      </w:r>
      <w:r w:rsidRPr="005366CB">
        <w:rPr>
          <w:rFonts w:ascii="Arial" w:eastAsia="Calibri" w:hAnsi="Arial" w:cs="Arial"/>
          <w:iCs/>
          <w:sz w:val="22"/>
          <w:szCs w:val="22"/>
          <w:lang w:eastAsia="en-US"/>
        </w:rPr>
        <w:t>Działu GA</w:t>
      </w:r>
      <w:r w:rsidRPr="005366CB">
        <w:rPr>
          <w:rFonts w:ascii="Arial" w:eastAsia="Calibri" w:hAnsi="Arial" w:cs="Arial"/>
          <w:sz w:val="22"/>
          <w:szCs w:val="22"/>
          <w:lang w:eastAsia="en-US"/>
        </w:rPr>
        <w:t xml:space="preserve">. Mają oni uprawnienia do zmian konfiguracji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ystemie </w:t>
      </w:r>
      <w:r w:rsidRPr="005366CB">
        <w:rPr>
          <w:rFonts w:ascii="Arial" w:eastAsia="Calibri" w:hAnsi="Arial" w:cs="Arial"/>
          <w:sz w:val="22"/>
          <w:szCs w:val="22"/>
          <w:lang w:eastAsia="en-US"/>
        </w:rPr>
        <w:t>w tym np. tworzenie grafik, modyfikacja aplikacji.</w:t>
      </w:r>
    </w:p>
    <w:p w14:paraId="5DA600FD"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Serwisanci – konta dedykowane dla wsparcia zewnętrznego ze skonfigurowanymi ograniczeniami dostępu.</w:t>
      </w:r>
    </w:p>
    <w:p w14:paraId="4480D429" w14:textId="77777777" w:rsidR="005366CB" w:rsidRPr="005366CB" w:rsidRDefault="005366CB" w:rsidP="006E79F5">
      <w:pPr>
        <w:numPr>
          <w:ilvl w:val="0"/>
          <w:numId w:val="129"/>
        </w:numPr>
        <w:autoSpaceDE w:val="0"/>
        <w:autoSpaceDN w:val="0"/>
        <w:adjustRightInd w:val="0"/>
        <w:contextualSpacing/>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Operatorzy - konta z uprawnieniami operatorskimi uprawniającymi do monitorowania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i prowadzenia ruchu.</w:t>
      </w:r>
    </w:p>
    <w:p w14:paraId="1D57F21A" w14:textId="77777777" w:rsidR="005366CB" w:rsidRPr="005366CB" w:rsidRDefault="005366CB" w:rsidP="006E79F5">
      <w:pPr>
        <w:autoSpaceDE w:val="0"/>
        <w:autoSpaceDN w:val="0"/>
        <w:adjustRightInd w:val="0"/>
        <w:jc w:val="both"/>
        <w:rPr>
          <w:rFonts w:ascii="Arial" w:eastAsia="Calibri" w:hAnsi="Arial" w:cs="Arial"/>
          <w:lang w:eastAsia="en-US"/>
        </w:rPr>
      </w:pPr>
    </w:p>
    <w:p w14:paraId="51EF94A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Zmiany uprawnień użytkowników są możliwe jedynie z kont z uprawnieniami administratora.</w:t>
      </w:r>
    </w:p>
    <w:p w14:paraId="6F27AAC1" w14:textId="77777777" w:rsidR="00406FA3" w:rsidRDefault="00406FA3" w:rsidP="006E79F5">
      <w:pPr>
        <w:jc w:val="both"/>
        <w:rPr>
          <w:rFonts w:ascii="Arial" w:hAnsi="Arial" w:cs="Arial"/>
          <w:sz w:val="22"/>
          <w:szCs w:val="22"/>
        </w:rPr>
      </w:pPr>
    </w:p>
    <w:p w14:paraId="5FCE9C42" w14:textId="77777777" w:rsidR="005057D0" w:rsidRDefault="005057D0" w:rsidP="006E79F5">
      <w:pPr>
        <w:jc w:val="both"/>
        <w:rPr>
          <w:rFonts w:ascii="Arial" w:hAnsi="Arial" w:cs="Arial"/>
          <w:sz w:val="22"/>
          <w:szCs w:val="22"/>
        </w:rPr>
      </w:pPr>
    </w:p>
    <w:p w14:paraId="144D6A6B" w14:textId="77777777" w:rsidR="005057D0" w:rsidRDefault="005057D0" w:rsidP="006E79F5">
      <w:pPr>
        <w:jc w:val="both"/>
        <w:rPr>
          <w:rFonts w:ascii="Arial" w:hAnsi="Arial" w:cs="Arial"/>
          <w:sz w:val="22"/>
          <w:szCs w:val="22"/>
        </w:rPr>
      </w:pPr>
    </w:p>
    <w:p w14:paraId="78F8478F" w14:textId="77777777" w:rsidR="005057D0" w:rsidRDefault="005057D0" w:rsidP="006E79F5">
      <w:pPr>
        <w:jc w:val="both"/>
        <w:rPr>
          <w:rFonts w:ascii="Arial" w:hAnsi="Arial" w:cs="Arial"/>
          <w:sz w:val="22"/>
          <w:szCs w:val="22"/>
        </w:rPr>
      </w:pPr>
    </w:p>
    <w:p w14:paraId="67DE3E18" w14:textId="77777777" w:rsidR="005057D0" w:rsidRDefault="005057D0" w:rsidP="006E79F5">
      <w:pPr>
        <w:jc w:val="both"/>
        <w:rPr>
          <w:rFonts w:ascii="Arial" w:hAnsi="Arial" w:cs="Arial"/>
          <w:sz w:val="22"/>
          <w:szCs w:val="22"/>
        </w:rPr>
      </w:pPr>
    </w:p>
    <w:p w14:paraId="54011661" w14:textId="77777777" w:rsidR="005057D0" w:rsidRDefault="005057D0" w:rsidP="006E79F5">
      <w:pPr>
        <w:jc w:val="both"/>
        <w:rPr>
          <w:rFonts w:ascii="Arial" w:hAnsi="Arial" w:cs="Arial"/>
          <w:sz w:val="22"/>
          <w:szCs w:val="22"/>
        </w:rPr>
      </w:pPr>
    </w:p>
    <w:p w14:paraId="48C46426" w14:textId="77777777" w:rsidR="005057D0" w:rsidRDefault="005057D0" w:rsidP="006E79F5">
      <w:pPr>
        <w:jc w:val="both"/>
        <w:rPr>
          <w:rFonts w:ascii="Arial" w:hAnsi="Arial" w:cs="Arial"/>
          <w:sz w:val="22"/>
          <w:szCs w:val="22"/>
        </w:rPr>
      </w:pPr>
    </w:p>
    <w:p w14:paraId="3142E8A3" w14:textId="77777777" w:rsidR="005057D0" w:rsidRDefault="005057D0" w:rsidP="006E79F5">
      <w:pPr>
        <w:jc w:val="both"/>
        <w:rPr>
          <w:rFonts w:ascii="Arial" w:hAnsi="Arial" w:cs="Arial"/>
          <w:sz w:val="22"/>
          <w:szCs w:val="22"/>
        </w:rPr>
      </w:pPr>
    </w:p>
    <w:p w14:paraId="6EE37F17" w14:textId="77777777" w:rsidR="005057D0" w:rsidRPr="001107EF" w:rsidRDefault="005057D0" w:rsidP="006E79F5">
      <w:pPr>
        <w:jc w:val="both"/>
        <w:rPr>
          <w:rFonts w:ascii="Arial" w:hAnsi="Arial" w:cs="Arial"/>
          <w:sz w:val="22"/>
          <w:szCs w:val="22"/>
        </w:rPr>
      </w:pPr>
    </w:p>
    <w:p w14:paraId="288F994E" w14:textId="77777777" w:rsidR="00406FA3" w:rsidRPr="00E86EFD" w:rsidRDefault="00406FA3" w:rsidP="00E86EFD">
      <w:pPr>
        <w:pStyle w:val="Nagwek1"/>
        <w:numPr>
          <w:ilvl w:val="0"/>
          <w:numId w:val="1"/>
        </w:numPr>
        <w:jc w:val="both"/>
        <w:rPr>
          <w:rFonts w:cs="Arial"/>
        </w:rPr>
      </w:pPr>
      <w:bookmarkStart w:id="141" w:name="_Toc475077876"/>
      <w:r w:rsidRPr="00E86EFD">
        <w:rPr>
          <w:rFonts w:cs="Arial"/>
        </w:rPr>
        <w:t>BEZPIECZEŃSTWO FIZYCZNE I ŚRODOWISKOWE</w:t>
      </w:r>
      <w:bookmarkEnd w:id="141"/>
    </w:p>
    <w:p w14:paraId="27F91A3B"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1A701B8F" w14:textId="77777777" w:rsidR="005366CB" w:rsidRPr="003126B0" w:rsidRDefault="005366CB" w:rsidP="001B5B98">
      <w:pPr>
        <w:pStyle w:val="Nagwek1"/>
        <w:numPr>
          <w:ilvl w:val="1"/>
          <w:numId w:val="1"/>
        </w:numPr>
        <w:tabs>
          <w:tab w:val="clear" w:pos="792"/>
          <w:tab w:val="num" w:pos="567"/>
        </w:tabs>
        <w:ind w:left="567" w:hanging="567"/>
      </w:pPr>
      <w:bookmarkStart w:id="142" w:name="_Toc475077877"/>
      <w:r w:rsidRPr="003126B0">
        <w:t>Ochrona przed nieautoryzowanym dostępem</w:t>
      </w:r>
      <w:bookmarkEnd w:id="142"/>
    </w:p>
    <w:p w14:paraId="59DDF36C"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32D05219"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ystemów </w:t>
      </w:r>
      <w:r w:rsidRPr="005366CB">
        <w:rPr>
          <w:rFonts w:ascii="Arial" w:eastAsia="Calibri" w:hAnsi="Arial" w:cs="Arial"/>
          <w:sz w:val="22"/>
          <w:szCs w:val="22"/>
          <w:lang w:eastAsia="en-US"/>
        </w:rPr>
        <w:t>muszą być chronione przed dostępem nieupoważnionych osób.</w:t>
      </w:r>
    </w:p>
    <w:p w14:paraId="7CEA5714"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51B9DD7"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Dostęp do nowo powstających/projektowanych oraz modernizowanych pomieszczeń,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w których znajdują się 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należy ograniczyć tylko do upoważnionych osób poprzez instalację systemu SKD.</w:t>
      </w:r>
    </w:p>
    <w:p w14:paraId="4F83197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73740A2B"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znajdujące się w pomieszczeniach technicznych muszą być umieszczone w szafach zamykanych na klucz.</w:t>
      </w:r>
    </w:p>
    <w:p w14:paraId="45B7191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1C498E59" w14:textId="77777777" w:rsidR="005366CB" w:rsidRPr="003126B0" w:rsidRDefault="005366CB" w:rsidP="001B5B98">
      <w:pPr>
        <w:pStyle w:val="Nagwek1"/>
        <w:numPr>
          <w:ilvl w:val="1"/>
          <w:numId w:val="1"/>
        </w:numPr>
        <w:tabs>
          <w:tab w:val="clear" w:pos="792"/>
          <w:tab w:val="num" w:pos="567"/>
        </w:tabs>
        <w:ind w:left="567" w:hanging="567"/>
      </w:pPr>
      <w:bookmarkStart w:id="143" w:name="_Toc475077878"/>
      <w:r w:rsidRPr="003126B0">
        <w:t>Ochrona przed zagrożeniem pożarem</w:t>
      </w:r>
      <w:bookmarkEnd w:id="143"/>
    </w:p>
    <w:p w14:paraId="4CE6B8C2"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4A4ACEC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W zakresie ochrony przeciwpożarowej, należy stosować wymagania określone w aktualnych przepisach krajowych oraz wewnętrznych Zarządzeniach ANWIL S.A.</w:t>
      </w:r>
    </w:p>
    <w:p w14:paraId="32EC96FE"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3969662A"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 xml:space="preserve">W pomieszczeniach w których znajdują się komponenty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ystemów</w:t>
      </w:r>
      <w:r w:rsidRPr="005366CB">
        <w:rPr>
          <w:rFonts w:ascii="Arial" w:eastAsia="Calibri" w:hAnsi="Arial" w:cs="Arial"/>
          <w:sz w:val="22"/>
          <w:szCs w:val="22"/>
          <w:lang w:eastAsia="en-US"/>
        </w:rPr>
        <w:t>, ściany działowe powinny być wykonane z trwałych materiałów, zapewniających odpowiedni poziom odporności na włamanie i ogień.</w:t>
      </w:r>
    </w:p>
    <w:p w14:paraId="1B813592"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p>
    <w:p w14:paraId="46F0F37C" w14:textId="77777777" w:rsid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Pomieszczenia powinny zostać wyposażone w system detekcji pożaru oraz w podręczny sprzęt gaśniczy.</w:t>
      </w:r>
    </w:p>
    <w:p w14:paraId="24B9C6E6" w14:textId="77777777" w:rsidR="002E41CF" w:rsidRPr="005366CB" w:rsidRDefault="002E41CF" w:rsidP="006E79F5">
      <w:pPr>
        <w:autoSpaceDE w:val="0"/>
        <w:autoSpaceDN w:val="0"/>
        <w:adjustRightInd w:val="0"/>
        <w:jc w:val="both"/>
        <w:rPr>
          <w:rFonts w:ascii="Arial" w:eastAsia="Calibri" w:hAnsi="Arial" w:cs="Arial"/>
          <w:sz w:val="22"/>
          <w:szCs w:val="22"/>
          <w:lang w:eastAsia="en-US"/>
        </w:rPr>
      </w:pPr>
    </w:p>
    <w:p w14:paraId="061019C9" w14:textId="77777777" w:rsidR="005366CB" w:rsidRPr="003126B0" w:rsidRDefault="005366CB" w:rsidP="001B5B98">
      <w:pPr>
        <w:pStyle w:val="Nagwek1"/>
        <w:numPr>
          <w:ilvl w:val="1"/>
          <w:numId w:val="1"/>
        </w:numPr>
        <w:tabs>
          <w:tab w:val="clear" w:pos="792"/>
          <w:tab w:val="num" w:pos="567"/>
        </w:tabs>
        <w:ind w:left="567" w:hanging="567"/>
      </w:pPr>
      <w:bookmarkStart w:id="144" w:name="_Toc475077879"/>
      <w:r w:rsidRPr="003126B0">
        <w:t>Zasilanie elektryczne</w:t>
      </w:r>
      <w:bookmarkEnd w:id="144"/>
    </w:p>
    <w:p w14:paraId="32B9D849" w14:textId="77777777" w:rsidR="005366CB" w:rsidRPr="005366CB" w:rsidRDefault="005366CB" w:rsidP="006E79F5">
      <w:pPr>
        <w:autoSpaceDE w:val="0"/>
        <w:autoSpaceDN w:val="0"/>
        <w:adjustRightInd w:val="0"/>
        <w:contextualSpacing/>
        <w:jc w:val="both"/>
        <w:rPr>
          <w:rFonts w:ascii="Arial" w:eastAsia="Calibri" w:hAnsi="Arial" w:cs="Arial"/>
          <w:b/>
          <w:bCs/>
          <w:sz w:val="22"/>
          <w:szCs w:val="22"/>
          <w:lang w:eastAsia="en-US"/>
        </w:rPr>
      </w:pPr>
    </w:p>
    <w:p w14:paraId="1EAB3F10" w14:textId="77777777" w:rsidR="005366CB" w:rsidRPr="005366CB" w:rsidRDefault="005366CB" w:rsidP="006E79F5">
      <w:pPr>
        <w:autoSpaceDE w:val="0"/>
        <w:autoSpaceDN w:val="0"/>
        <w:adjustRightInd w:val="0"/>
        <w:jc w:val="both"/>
        <w:rPr>
          <w:rFonts w:ascii="Arial" w:eastAsia="Calibri" w:hAnsi="Arial" w:cs="Arial"/>
          <w:sz w:val="22"/>
          <w:szCs w:val="22"/>
          <w:lang w:eastAsia="en-US"/>
        </w:rPr>
      </w:pPr>
      <w:r w:rsidRPr="005366CB">
        <w:rPr>
          <w:rFonts w:ascii="Arial" w:eastAsia="Calibri" w:hAnsi="Arial" w:cs="Arial"/>
          <w:sz w:val="22"/>
          <w:szCs w:val="22"/>
          <w:lang w:eastAsia="en-US"/>
        </w:rPr>
        <w:t>Szafa dystrybucji mocy powinna każdorazowo spełniać następujące wymagania:</w:t>
      </w:r>
    </w:p>
    <w:p w14:paraId="2A9F1AC9"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Dystrybucja zasilania w głównej szafie dystrybucji mocy do każdej szafy/panelu </w:t>
      </w:r>
      <w:r w:rsidR="000706ED">
        <w:rPr>
          <w:rFonts w:ascii="Arial" w:eastAsia="Calibri" w:hAnsi="Arial" w:cs="Arial"/>
          <w:iCs/>
          <w:sz w:val="22"/>
          <w:szCs w:val="22"/>
          <w:lang w:eastAsia="en-US"/>
        </w:rPr>
        <w:t>s</w:t>
      </w:r>
      <w:r w:rsidRPr="005366CB">
        <w:rPr>
          <w:rFonts w:ascii="Arial" w:eastAsia="Calibri" w:hAnsi="Arial" w:cs="Arial"/>
          <w:iCs/>
          <w:sz w:val="22"/>
          <w:szCs w:val="22"/>
          <w:lang w:eastAsia="en-US"/>
        </w:rPr>
        <w:t xml:space="preserve">ystemu </w:t>
      </w:r>
      <w:r w:rsidRPr="005366CB">
        <w:rPr>
          <w:rFonts w:ascii="Arial" w:eastAsia="Calibri" w:hAnsi="Arial" w:cs="Arial"/>
          <w:sz w:val="22"/>
          <w:szCs w:val="22"/>
          <w:lang w:eastAsia="en-US"/>
        </w:rPr>
        <w:t>powinna być zrealizowana na szynach zbiorczych miedzianych dla faz i linii neutralnej</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(zero robocze). Każdy odpływ do szafy/panelu powinien być zabezpieczony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bezpiecznikiem i izolowanym wyłącznikiem. Bezpieczniki na każdym odpływie powinny</w:t>
      </w:r>
      <w:r w:rsidRPr="005366CB">
        <w:rPr>
          <w:rFonts w:ascii="Arial" w:eastAsia="Calibri" w:hAnsi="Arial" w:cs="Arial"/>
          <w:iCs/>
          <w:sz w:val="22"/>
          <w:szCs w:val="22"/>
          <w:lang w:eastAsia="en-US"/>
        </w:rPr>
        <w:t xml:space="preserve"> </w:t>
      </w:r>
      <w:r w:rsidRPr="005366CB">
        <w:rPr>
          <w:rFonts w:ascii="Arial" w:eastAsia="Calibri" w:hAnsi="Arial" w:cs="Arial"/>
          <w:sz w:val="22"/>
          <w:szCs w:val="22"/>
          <w:lang w:eastAsia="en-US"/>
        </w:rPr>
        <w:t>posiadać wskaźnik zadziałania.</w:t>
      </w:r>
    </w:p>
    <w:p w14:paraId="34D35FEC"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Indywidualne listwy </w:t>
      </w:r>
      <w:proofErr w:type="spellStart"/>
      <w:r w:rsidRPr="005366CB">
        <w:rPr>
          <w:rFonts w:ascii="Arial" w:eastAsia="Calibri" w:hAnsi="Arial" w:cs="Arial"/>
          <w:sz w:val="22"/>
          <w:szCs w:val="22"/>
          <w:lang w:eastAsia="en-US"/>
        </w:rPr>
        <w:t>zasilań</w:t>
      </w:r>
      <w:proofErr w:type="spellEnd"/>
      <w:r w:rsidRPr="005366CB">
        <w:rPr>
          <w:rFonts w:ascii="Arial" w:eastAsia="Calibri" w:hAnsi="Arial" w:cs="Arial"/>
          <w:sz w:val="22"/>
          <w:szCs w:val="22"/>
          <w:lang w:eastAsia="en-US"/>
        </w:rPr>
        <w:t xml:space="preserve"> umieszczone w szafach sterowniczych, panelach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 xml:space="preserve">i konsolach muszą być zasilane podwójnymi kablami zasilającymi poprowadzonymi </w:t>
      </w:r>
      <w:r w:rsidR="008379BE">
        <w:rPr>
          <w:rFonts w:ascii="Arial" w:eastAsia="Calibri" w:hAnsi="Arial" w:cs="Arial"/>
          <w:sz w:val="22"/>
          <w:szCs w:val="22"/>
          <w:lang w:eastAsia="en-US"/>
        </w:rPr>
        <w:t xml:space="preserve">   </w:t>
      </w:r>
      <w:r w:rsidRPr="005366CB">
        <w:rPr>
          <w:rFonts w:ascii="Arial" w:eastAsia="Calibri" w:hAnsi="Arial" w:cs="Arial"/>
          <w:sz w:val="22"/>
          <w:szCs w:val="22"/>
          <w:lang w:eastAsia="en-US"/>
        </w:rPr>
        <w:t>z głównej szafy dystrybucji mocy. Od tych listew należy prowadzić zasilania do indywidualnych odbiorów za pośrednictwem bezpieczników i izolowanych wyłączników. Bezpieczniki na każdym odpływie powinny posiadać wskaźnik zadziałania.</w:t>
      </w:r>
    </w:p>
    <w:p w14:paraId="2C139E7A"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Wewnątrz szafy dystrybucji mocy powinny być umieszczone dwie miedziane szyny zbiorcze (Oznaczone „A” i „B”). Każdą z nich należy podłączyć do innego, niezależnego źródła napięcia gwarantowanego (UPS). W przypadku występowania dużej liczby odbiorów nieredundantnych dopuszcza się umieszczenie szyny „C” zasilanej z szyn „A”/„B” poprzez </w:t>
      </w:r>
      <w:proofErr w:type="spellStart"/>
      <w:r w:rsidRPr="005366CB">
        <w:rPr>
          <w:rFonts w:ascii="Arial" w:eastAsia="Calibri" w:hAnsi="Arial" w:cs="Arial"/>
          <w:sz w:val="22"/>
          <w:szCs w:val="22"/>
          <w:lang w:eastAsia="en-US"/>
        </w:rPr>
        <w:t>static</w:t>
      </w:r>
      <w:proofErr w:type="spellEnd"/>
      <w:r w:rsidRPr="005366CB">
        <w:rPr>
          <w:rFonts w:ascii="Arial" w:eastAsia="Calibri" w:hAnsi="Arial" w:cs="Arial"/>
          <w:sz w:val="22"/>
          <w:szCs w:val="22"/>
          <w:lang w:eastAsia="en-US"/>
        </w:rPr>
        <w:t xml:space="preserve"> </w:t>
      </w:r>
      <w:proofErr w:type="spellStart"/>
      <w:r w:rsidRPr="005366CB">
        <w:rPr>
          <w:rFonts w:ascii="Arial" w:eastAsia="Calibri" w:hAnsi="Arial" w:cs="Arial"/>
          <w:sz w:val="22"/>
          <w:szCs w:val="22"/>
          <w:lang w:eastAsia="en-US"/>
        </w:rPr>
        <w:t>switch</w:t>
      </w:r>
      <w:proofErr w:type="spellEnd"/>
      <w:r w:rsidRPr="005366CB">
        <w:rPr>
          <w:rFonts w:ascii="Arial" w:eastAsia="Calibri" w:hAnsi="Arial" w:cs="Arial"/>
          <w:sz w:val="22"/>
          <w:szCs w:val="22"/>
          <w:lang w:eastAsia="en-US"/>
        </w:rPr>
        <w:t xml:space="preserve">. Ostateczne rozwiązanie będzie każdorazowo uzgodnione z </w:t>
      </w:r>
      <w:r w:rsidR="00C3790D">
        <w:rPr>
          <w:rFonts w:ascii="Arial" w:eastAsia="Calibri" w:hAnsi="Arial" w:cs="Arial"/>
          <w:sz w:val="22"/>
          <w:szCs w:val="22"/>
          <w:lang w:eastAsia="en-US"/>
        </w:rPr>
        <w:t>Kupującym</w:t>
      </w:r>
      <w:r w:rsidRPr="005366CB">
        <w:rPr>
          <w:rFonts w:ascii="Arial" w:eastAsia="Calibri" w:hAnsi="Arial" w:cs="Arial"/>
          <w:sz w:val="22"/>
          <w:szCs w:val="22"/>
          <w:lang w:eastAsia="en-US"/>
        </w:rPr>
        <w:t>.</w:t>
      </w:r>
    </w:p>
    <w:p w14:paraId="07B37B93"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zasilacze redundantne należy podłączyć do szafy dystrybucji mocy tak, aby jeden zasilacz był przyłączony do sekcji „A”, a drugi zasilacz do sekcji „B” szafy dystrybucji mocy</w:t>
      </w:r>
      <w:r w:rsidR="000706ED">
        <w:rPr>
          <w:rFonts w:ascii="Arial" w:eastAsia="Calibri" w:hAnsi="Arial" w:cs="Arial"/>
          <w:sz w:val="22"/>
          <w:szCs w:val="22"/>
          <w:lang w:eastAsia="en-US"/>
        </w:rPr>
        <w:t>.</w:t>
      </w:r>
    </w:p>
    <w:p w14:paraId="0B98744C"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Odbiorniki wyposażone w nieredundantne zasilacze należy podłączyć do sekcji „A” szafy dystrybucji mocy lub poprzez szybki przełącznik „A”/„B”. W przypadku istnienia w szafie dystrybucji mocy szyny „C” odbiorniki wyposażone w nieredundantne zasilacze należy podłączyć do szyny „C”.</w:t>
      </w:r>
    </w:p>
    <w:p w14:paraId="72B23C6E"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Styki pomocnicze bezp</w:t>
      </w:r>
      <w:r w:rsidR="00414D60">
        <w:rPr>
          <w:rFonts w:ascii="Arial" w:eastAsia="Calibri" w:hAnsi="Arial" w:cs="Arial"/>
          <w:sz w:val="22"/>
          <w:szCs w:val="22"/>
          <w:lang w:eastAsia="en-US"/>
        </w:rPr>
        <w:t xml:space="preserve">ieczników w danej listwie </w:t>
      </w:r>
      <w:proofErr w:type="spellStart"/>
      <w:r w:rsidR="00414D60">
        <w:rPr>
          <w:rFonts w:ascii="Arial" w:eastAsia="Calibri" w:hAnsi="Arial" w:cs="Arial"/>
          <w:sz w:val="22"/>
          <w:szCs w:val="22"/>
          <w:lang w:eastAsia="en-US"/>
        </w:rPr>
        <w:t>zasil</w:t>
      </w:r>
      <w:r w:rsidR="0020197F">
        <w:rPr>
          <w:rFonts w:ascii="Arial" w:eastAsia="Calibri" w:hAnsi="Arial" w:cs="Arial"/>
          <w:sz w:val="22"/>
          <w:szCs w:val="22"/>
          <w:lang w:eastAsia="en-US"/>
        </w:rPr>
        <w:t>a</w:t>
      </w:r>
      <w:r w:rsidRPr="005366CB">
        <w:rPr>
          <w:rFonts w:ascii="Arial" w:eastAsia="Calibri" w:hAnsi="Arial" w:cs="Arial"/>
          <w:sz w:val="22"/>
          <w:szCs w:val="22"/>
          <w:lang w:eastAsia="en-US"/>
        </w:rPr>
        <w:t>ń</w:t>
      </w:r>
      <w:proofErr w:type="spellEnd"/>
      <w:r w:rsidRPr="005366CB">
        <w:rPr>
          <w:rFonts w:ascii="Arial" w:eastAsia="Calibri" w:hAnsi="Arial" w:cs="Arial"/>
          <w:sz w:val="22"/>
          <w:szCs w:val="22"/>
          <w:lang w:eastAsia="en-US"/>
        </w:rPr>
        <w:t xml:space="preserve"> szafy sterowniczej powinny być połączone szeregowo; wspólny bez-potencjałowy sygnał zadziałania zabezpieczeń powinien być wprowadzony do </w:t>
      </w:r>
      <w:r w:rsidR="0077406C">
        <w:rPr>
          <w:rFonts w:ascii="Arial" w:eastAsia="Calibri" w:hAnsi="Arial" w:cs="Arial"/>
          <w:sz w:val="22"/>
          <w:szCs w:val="22"/>
          <w:lang w:eastAsia="en-US"/>
        </w:rPr>
        <w:t>s</w:t>
      </w:r>
      <w:r w:rsidRPr="005366CB">
        <w:rPr>
          <w:rFonts w:ascii="Arial" w:eastAsia="Calibri" w:hAnsi="Arial" w:cs="Arial"/>
          <w:sz w:val="22"/>
          <w:szCs w:val="22"/>
          <w:lang w:eastAsia="en-US"/>
        </w:rPr>
        <w:t>ystemu DCS (jeden alarm dla szafy).</w:t>
      </w:r>
    </w:p>
    <w:p w14:paraId="3AC54A56" w14:textId="77777777" w:rsidR="005366CB" w:rsidRPr="005366CB" w:rsidRDefault="005366CB" w:rsidP="006E79F5">
      <w:pPr>
        <w:numPr>
          <w:ilvl w:val="0"/>
          <w:numId w:val="130"/>
        </w:numPr>
        <w:autoSpaceDE w:val="0"/>
        <w:autoSpaceDN w:val="0"/>
        <w:adjustRightInd w:val="0"/>
        <w:contextualSpacing/>
        <w:jc w:val="both"/>
        <w:rPr>
          <w:rFonts w:ascii="Arial" w:eastAsia="Calibri" w:hAnsi="Arial" w:cs="Arial"/>
          <w:iCs/>
          <w:sz w:val="22"/>
          <w:szCs w:val="22"/>
          <w:lang w:eastAsia="en-US"/>
        </w:rPr>
      </w:pPr>
      <w:r w:rsidRPr="005366CB">
        <w:rPr>
          <w:rFonts w:ascii="Arial" w:eastAsia="Calibri" w:hAnsi="Arial" w:cs="Arial"/>
          <w:sz w:val="22"/>
          <w:szCs w:val="22"/>
          <w:lang w:eastAsia="en-US"/>
        </w:rPr>
        <w:t xml:space="preserve">Każda główna szyna zbiorcza „A” i „B” powinna być wyposażona w lampkę sygnalizującą stan pracy i przekaźnik z wyprowadzony stykiem bez-potencjałowym do podłączenia w </w:t>
      </w:r>
      <w:r w:rsidR="0077406C">
        <w:rPr>
          <w:rFonts w:ascii="Arial" w:eastAsia="Calibri" w:hAnsi="Arial" w:cs="Arial"/>
          <w:iCs/>
          <w:sz w:val="22"/>
          <w:szCs w:val="22"/>
          <w:lang w:eastAsia="en-US"/>
        </w:rPr>
        <w:t>s</w:t>
      </w:r>
      <w:r w:rsidRPr="005366CB">
        <w:rPr>
          <w:rFonts w:ascii="Arial" w:eastAsia="Calibri" w:hAnsi="Arial" w:cs="Arial"/>
          <w:iCs/>
          <w:sz w:val="22"/>
          <w:szCs w:val="22"/>
          <w:lang w:eastAsia="en-US"/>
        </w:rPr>
        <w:t>ystemie DCS</w:t>
      </w:r>
      <w:r w:rsidRPr="005366CB">
        <w:rPr>
          <w:rFonts w:ascii="Arial" w:eastAsia="Calibri" w:hAnsi="Arial" w:cs="Arial"/>
          <w:sz w:val="22"/>
          <w:szCs w:val="22"/>
          <w:lang w:eastAsia="en-US"/>
        </w:rPr>
        <w:t>.</w:t>
      </w:r>
    </w:p>
    <w:p w14:paraId="3DC1A12E" w14:textId="77777777" w:rsidR="005366CB" w:rsidRPr="00D0047B" w:rsidRDefault="005366CB" w:rsidP="006E79F5">
      <w:pPr>
        <w:autoSpaceDE w:val="0"/>
        <w:autoSpaceDN w:val="0"/>
        <w:adjustRightInd w:val="0"/>
        <w:contextualSpacing/>
        <w:jc w:val="both"/>
        <w:rPr>
          <w:rFonts w:ascii="Arial" w:eastAsia="Calibri" w:hAnsi="Arial" w:cs="Arial"/>
          <w:b/>
          <w:i/>
          <w:iCs/>
          <w:sz w:val="22"/>
          <w:szCs w:val="22"/>
          <w:lang w:eastAsia="en-US"/>
        </w:rPr>
      </w:pPr>
    </w:p>
    <w:p w14:paraId="485136AE" w14:textId="77777777" w:rsidR="005366CB" w:rsidRPr="001B5B98" w:rsidRDefault="005366CB" w:rsidP="001B5B98">
      <w:pPr>
        <w:pStyle w:val="Nagwek1"/>
        <w:numPr>
          <w:ilvl w:val="1"/>
          <w:numId w:val="1"/>
        </w:numPr>
        <w:tabs>
          <w:tab w:val="clear" w:pos="792"/>
          <w:tab w:val="num" w:pos="567"/>
        </w:tabs>
        <w:ind w:left="567" w:hanging="567"/>
      </w:pPr>
      <w:bookmarkStart w:id="145" w:name="_Toc475077880"/>
      <w:r w:rsidRPr="001B5B98">
        <w:t>Utrzymywanie temperatury i wilgotności</w:t>
      </w:r>
      <w:bookmarkEnd w:id="145"/>
    </w:p>
    <w:p w14:paraId="6EAB8A4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5E584B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Elementy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monitorowania, sterowania i bezpieczeństwa muszą mieć zapewnione warunki temperatury i wilgotności zgodne z dopuszczalnymi przez producenta warunkami pracy.</w:t>
      </w:r>
    </w:p>
    <w:p w14:paraId="1120302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AE4F8D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Szafy zawierające systemy automatyki muszą zawierać elementy wymuszające obieg powietrza wewnątrz szafy (panele wentylatorów). W przypadku stosowania paneli wentylatorów i ścian jednolitych, wentylatory powinny być uruchamiane przez termostat zainstalowany w szafie.</w:t>
      </w:r>
    </w:p>
    <w:p w14:paraId="5D2AA59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8209EF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pomieszczeniu muszą znajdować się czujniki monitorujące istotne parametry środowiskowe. Przekroczenie w pomieszczeniu dopuszczalnego zakresu mierzonych parametrów należy monitorować 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00D0047B" w:rsidRPr="00D0047B">
        <w:rPr>
          <w:rFonts w:ascii="Arial" w:eastAsia="Calibri" w:hAnsi="Arial" w:cs="Arial"/>
          <w:sz w:val="22"/>
          <w:szCs w:val="22"/>
          <w:lang w:eastAsia="en-US"/>
        </w:rPr>
        <w:t>.</w:t>
      </w:r>
    </w:p>
    <w:p w14:paraId="267FAAF9" w14:textId="77777777" w:rsidR="00D0047B" w:rsidRPr="00D0047B" w:rsidRDefault="00D0047B" w:rsidP="006E79F5">
      <w:pPr>
        <w:autoSpaceDE w:val="0"/>
        <w:autoSpaceDN w:val="0"/>
        <w:adjustRightInd w:val="0"/>
        <w:jc w:val="both"/>
        <w:rPr>
          <w:rFonts w:ascii="Arial" w:eastAsia="Calibri" w:hAnsi="Arial" w:cs="Arial"/>
          <w:sz w:val="22"/>
          <w:szCs w:val="22"/>
          <w:lang w:eastAsia="en-US"/>
        </w:rPr>
      </w:pPr>
    </w:p>
    <w:p w14:paraId="0ACED73F" w14:textId="77777777" w:rsidR="005366CB" w:rsidRPr="001B5B98" w:rsidRDefault="005366CB" w:rsidP="001B5B98">
      <w:pPr>
        <w:pStyle w:val="Nagwek1"/>
        <w:numPr>
          <w:ilvl w:val="1"/>
          <w:numId w:val="1"/>
        </w:numPr>
        <w:tabs>
          <w:tab w:val="clear" w:pos="792"/>
          <w:tab w:val="num" w:pos="567"/>
        </w:tabs>
        <w:ind w:left="567" w:hanging="567"/>
      </w:pPr>
      <w:bookmarkStart w:id="146" w:name="_Toc475077881"/>
      <w:r w:rsidRPr="001B5B98">
        <w:t>Wibracje</w:t>
      </w:r>
      <w:bookmarkEnd w:id="146"/>
    </w:p>
    <w:p w14:paraId="3C24359F"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5429F54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nowo instalowanego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(wibracje) poprzez:</w:t>
      </w:r>
    </w:p>
    <w:p w14:paraId="68B3301B" w14:textId="77777777"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wibracji,</w:t>
      </w:r>
    </w:p>
    <w:p w14:paraId="3D49660F" w14:textId="77777777" w:rsidR="005366CB" w:rsidRPr="00D0047B" w:rsidRDefault="005366CB" w:rsidP="00FD6F87">
      <w:pPr>
        <w:numPr>
          <w:ilvl w:val="0"/>
          <w:numId w:val="131"/>
        </w:numPr>
        <w:autoSpaceDE w:val="0"/>
        <w:autoSpaceDN w:val="0"/>
        <w:adjustRightInd w:val="0"/>
        <w:ind w:left="714" w:hanging="357"/>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wibracji (np. analiza planów inwestycyjnych),</w:t>
      </w:r>
    </w:p>
    <w:p w14:paraId="43DD16A7" w14:textId="77777777" w:rsidR="005366CB" w:rsidRPr="00D0047B" w:rsidRDefault="005366CB" w:rsidP="006E79F5">
      <w:pPr>
        <w:numPr>
          <w:ilvl w:val="0"/>
          <w:numId w:val="131"/>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wibracji w celu ustalenia ich parametrów.</w:t>
      </w:r>
    </w:p>
    <w:p w14:paraId="13BAF04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 </w:t>
      </w:r>
    </w:p>
    <w:p w14:paraId="05A0344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14:paraId="6E014307"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występujących wibracji w poszczególnych potencjalnych lokalizacjach z wartościami podanymi przez producentów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maksymalne dopuszczalne,</w:t>
      </w:r>
    </w:p>
    <w:p w14:paraId="41756432"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preferować w wyborze lokalizacje, które nie są narażone na wibracje lub ich wartości są mniejsze niż maksymalne wartości dopuszczalne podane przez producentów komponentów </w:t>
      </w:r>
      <w:r w:rsidR="002E41CF">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4F91A75B" w14:textId="77777777" w:rsidR="005366CB" w:rsidRPr="00D0047B" w:rsidRDefault="005366CB" w:rsidP="006E79F5">
      <w:pPr>
        <w:numPr>
          <w:ilvl w:val="0"/>
          <w:numId w:val="132"/>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jeżeli nie jest możliwy wybór lokalizacji nie narażonej na wibracje (brak takich lokalizacji lub nie jest to możliwe ze względów eksploatacji sterowanej instalacji) lub nie jest to opłacalne (porównanie szacowanych kosztów zabezpieczenia przed wibracjami w danej lokalizacji z kosztami doprowadzenia tras kablowych i linii zasilających do innej lokalizacji, itp.) – podjąć decyzję o zastosowaniu środków zabezpieczających przed wibracjami.</w:t>
      </w:r>
    </w:p>
    <w:p w14:paraId="21CE3C0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FE2B16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Przygotowując lokalizację do eksploatacji należy:</w:t>
      </w:r>
    </w:p>
    <w:p w14:paraId="36BDF30D"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Zmierzyć wartość wibracji występujących w lokalizacji. Gdy wartości wibracji są większe niż maksymalne dopuszczalne wartości podane przez producentów komponentów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lub gdy przewiduje się, że w przyszłości mogą pojawić się wibracje w lokalizacji - zastosować zabezpieczenia przed wibracjami.</w:t>
      </w:r>
    </w:p>
    <w:p w14:paraId="3021F9CA"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(„pierwotny”).</w:t>
      </w:r>
    </w:p>
    <w:p w14:paraId="22787979"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plan rozmieszczenia szaf instalacyjnych w pomieszczeniu wraz z ich rozmiarami oraz łącznym ciężarem (szafa wraz z zainstalowanymi urządzeniami).</w:t>
      </w:r>
    </w:p>
    <w:p w14:paraId="02D8EE8D"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Dokonać (samodzielnie lub we współpracy ze specjalizowanym </w:t>
      </w:r>
      <w:r w:rsidR="00197426">
        <w:rPr>
          <w:rFonts w:ascii="Arial" w:eastAsia="Calibri" w:hAnsi="Arial" w:cs="Arial"/>
          <w:sz w:val="22"/>
          <w:szCs w:val="22"/>
          <w:lang w:eastAsia="en-US"/>
        </w:rPr>
        <w:t>Kontraktorem</w:t>
      </w:r>
      <w:r w:rsidRPr="00D0047B">
        <w:rPr>
          <w:rFonts w:ascii="Arial" w:eastAsia="Calibri" w:hAnsi="Arial" w:cs="Arial"/>
          <w:sz w:val="22"/>
          <w:szCs w:val="22"/>
          <w:lang w:eastAsia="en-US"/>
        </w:rPr>
        <w:t>) doboru elementów tłumiących - mat tłumiących i antywibracyjnych, które pochłaniać będą energię drgań. Elementy tłumiące powinny być odpowiednio dopasowane do warunków panujących w zakładzie produkcyjnym.</w:t>
      </w:r>
    </w:p>
    <w:p w14:paraId="574457A9" w14:textId="77777777" w:rsidR="005366CB" w:rsidRPr="00D0047B" w:rsidRDefault="005366CB" w:rsidP="006E79F5">
      <w:pPr>
        <w:numPr>
          <w:ilvl w:val="0"/>
          <w:numId w:val="133"/>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Elementy tłumiące zainstalować zgodnie z zaleceniami producenta.</w:t>
      </w:r>
    </w:p>
    <w:p w14:paraId="73E3D05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5BC008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Oddając lokalizację do eksploatacji należy:</w:t>
      </w:r>
    </w:p>
    <w:p w14:paraId="186C348D"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Zmierzyć wartość wibracji w szafach po zainstalowaniu wszystkich komponentów </w:t>
      </w:r>
      <w:r w:rsidR="00F57B19">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w celu stwierdzenia skuteczności ochrony przed wibracjami.</w:t>
      </w:r>
    </w:p>
    <w:p w14:paraId="0A28B6FB"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Opracować protokół z pomiarów wibracji („końcowy”).</w:t>
      </w:r>
    </w:p>
    <w:p w14:paraId="57005FAC" w14:textId="77777777" w:rsidR="005366CB" w:rsidRPr="00D0047B" w:rsidRDefault="005366CB" w:rsidP="006E79F5">
      <w:pPr>
        <w:numPr>
          <w:ilvl w:val="0"/>
          <w:numId w:val="134"/>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Protokoły pomiarów wibracji („pierwotny” i „końcowy”) oraz plan rozmieszczenia szaf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ich ciężarów włączyć w skład dokumentacji projektowej.</w:t>
      </w:r>
    </w:p>
    <w:p w14:paraId="446334EE"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2CF27A6F" w14:textId="77777777" w:rsidR="005366CB" w:rsidRPr="003D531B" w:rsidRDefault="005366CB" w:rsidP="006E79F5">
      <w:pPr>
        <w:autoSpaceDE w:val="0"/>
        <w:autoSpaceDN w:val="0"/>
        <w:adjustRightInd w:val="0"/>
        <w:jc w:val="both"/>
        <w:rPr>
          <w:rFonts w:ascii="Arial" w:eastAsia="Calibri" w:hAnsi="Arial" w:cs="Arial"/>
          <w:b/>
          <w:bCs/>
          <w:sz w:val="22"/>
          <w:szCs w:val="22"/>
          <w:lang w:eastAsia="en-US"/>
        </w:rPr>
      </w:pPr>
      <w:r w:rsidRPr="003D531B">
        <w:rPr>
          <w:rFonts w:ascii="Arial" w:eastAsia="Calibri" w:hAnsi="Arial" w:cs="Arial"/>
          <w:b/>
          <w:bCs/>
          <w:sz w:val="22"/>
          <w:szCs w:val="22"/>
          <w:lang w:eastAsia="en-US"/>
        </w:rPr>
        <w:t>Odstępstwa</w:t>
      </w:r>
    </w:p>
    <w:p w14:paraId="6D4FC45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szkodliwych wibracji należy wykonać analizę ekonomiczną opłacalności stosowania proponowanego rozwiązania. W przypadku braku opłacalności należy zaproponować rozwiązanie zastępcze niwelujące na akceptowalnym poziomie wpływ szkodliwych wibracji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i drgań.</w:t>
      </w:r>
    </w:p>
    <w:p w14:paraId="282C63E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A003E4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istnieje ryzyko że zainstalowane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narażone będą na</w:t>
      </w:r>
    </w:p>
    <w:p w14:paraId="0660E7B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wibracje o parametrach przekraczających wartości dopuszczalne podane przez producenta sprzętu, należy wykonać stosowne pomiary określające poziom wibracji.</w:t>
      </w:r>
    </w:p>
    <w:p w14:paraId="4EA6B98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D28BD5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przekroczenia dopuszczalnego poziomu wibracji należy w odpowiedni sposób zabezpieczyć komponenty </w:t>
      </w:r>
      <w:r w:rsidR="00197426">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przed szkodliwym wibracjami (np. zastosować </w:t>
      </w:r>
      <w:proofErr w:type="spellStart"/>
      <w:r w:rsidRPr="00D0047B">
        <w:rPr>
          <w:rFonts w:ascii="Arial" w:eastAsia="Calibri" w:hAnsi="Arial" w:cs="Arial"/>
          <w:sz w:val="22"/>
          <w:szCs w:val="22"/>
          <w:lang w:eastAsia="en-US"/>
        </w:rPr>
        <w:t>wibroizolatory</w:t>
      </w:r>
      <w:proofErr w:type="spellEnd"/>
      <w:r w:rsidRPr="00D0047B">
        <w:rPr>
          <w:rFonts w:ascii="Arial" w:eastAsia="Calibri" w:hAnsi="Arial" w:cs="Arial"/>
          <w:sz w:val="22"/>
          <w:szCs w:val="22"/>
          <w:lang w:eastAsia="en-US"/>
        </w:rPr>
        <w:t xml:space="preserve"> jako wyposażenie szafy instalacyjnej lub maty tłumiące i antywibracyjne, które pochłaniać będą energię drgań). Zastosowane rozwiązanie powinno być odpowiednio dopasowane do warunków panujących na zakładzie produkcyjnym.</w:t>
      </w:r>
    </w:p>
    <w:p w14:paraId="4EF4CD7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07BD2E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szkodliwy wpływ wibracji na komponenty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wykonać powtórne szczegółowe pomiary poziomu wibracji.</w:t>
      </w:r>
    </w:p>
    <w:p w14:paraId="4956E55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5A963B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wibracji przed oraz po montażu komponentów </w:t>
      </w:r>
      <w:r w:rsidR="0077406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14:paraId="6E63624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5BD64B3" w14:textId="77777777" w:rsidR="00A02BCE"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 przypadku, gdy wartości wibracji przekraczają dopuszczalne przez producenta wartości maksymalne oraz gdy nie jest możliwe zastosowanie elementów tłumiących należy rozważyć wymianę istniejących komponentów na komponenty o odporności na wibracje większej niż panujące w lokalizacji.</w:t>
      </w:r>
    </w:p>
    <w:p w14:paraId="7DCD286D"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4294D21C"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624D6764"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4E8464C2" w14:textId="77777777" w:rsidR="003A1377" w:rsidRDefault="003A1377" w:rsidP="006E79F5">
      <w:pPr>
        <w:autoSpaceDE w:val="0"/>
        <w:autoSpaceDN w:val="0"/>
        <w:adjustRightInd w:val="0"/>
        <w:jc w:val="both"/>
        <w:rPr>
          <w:rFonts w:ascii="Arial" w:eastAsia="Calibri" w:hAnsi="Arial" w:cs="Arial"/>
          <w:sz w:val="22"/>
          <w:szCs w:val="22"/>
          <w:lang w:eastAsia="en-US"/>
        </w:rPr>
      </w:pPr>
    </w:p>
    <w:p w14:paraId="481A42DD" w14:textId="77777777" w:rsidR="003A1377" w:rsidRPr="00D0047B" w:rsidRDefault="003A1377" w:rsidP="006E79F5">
      <w:pPr>
        <w:autoSpaceDE w:val="0"/>
        <w:autoSpaceDN w:val="0"/>
        <w:adjustRightInd w:val="0"/>
        <w:jc w:val="both"/>
        <w:rPr>
          <w:rFonts w:ascii="Arial" w:eastAsia="Calibri" w:hAnsi="Arial" w:cs="Arial"/>
          <w:sz w:val="22"/>
          <w:szCs w:val="22"/>
          <w:lang w:eastAsia="en-US"/>
        </w:rPr>
      </w:pPr>
    </w:p>
    <w:p w14:paraId="3283F0B4" w14:textId="77777777" w:rsidR="005366CB" w:rsidRPr="001B5B98" w:rsidRDefault="005366CB" w:rsidP="001B5B98">
      <w:pPr>
        <w:pStyle w:val="Nagwek1"/>
        <w:numPr>
          <w:ilvl w:val="1"/>
          <w:numId w:val="1"/>
        </w:numPr>
        <w:tabs>
          <w:tab w:val="clear" w:pos="792"/>
          <w:tab w:val="num" w:pos="567"/>
        </w:tabs>
        <w:ind w:left="567" w:hanging="567"/>
      </w:pPr>
      <w:bookmarkStart w:id="147" w:name="_Toc475077882"/>
      <w:r w:rsidRPr="001B5B98">
        <w:t>Środowisko agresywne</w:t>
      </w:r>
      <w:bookmarkEnd w:id="147"/>
    </w:p>
    <w:p w14:paraId="0AB5E9C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FD56C1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Planując lokalizacje dla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należy sprawdzić warunki środowiskowe (środowisko agresywne) poprzez:</w:t>
      </w:r>
    </w:p>
    <w:p w14:paraId="39A00260"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występowania źródeł emisji substancji agresywnych.</w:t>
      </w:r>
    </w:p>
    <w:p w14:paraId="4A87DEE3"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analizy otoczenia dla rozważanych lokalizacji pod kątem możliwego pojawienia się w przyszłości źródeł emisji substancji agresywnych (np. analiza planów inwestycyjnych).</w:t>
      </w:r>
    </w:p>
    <w:p w14:paraId="597E8547" w14:textId="77777777" w:rsidR="005366CB" w:rsidRPr="00D0047B" w:rsidRDefault="005366CB" w:rsidP="006E79F5">
      <w:pPr>
        <w:numPr>
          <w:ilvl w:val="0"/>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Dokonanie pomiarów istniejących warunków środowiskowych w celu określenia klasy środowiska wg ANSI/ISA-S71.04. W tym celu należy:</w:t>
      </w:r>
    </w:p>
    <w:p w14:paraId="65CBD453" w14:textId="77777777" w:rsidR="005366CB" w:rsidRPr="00D0047B" w:rsidRDefault="005366CB" w:rsidP="006E79F5">
      <w:pPr>
        <w:numPr>
          <w:ilvl w:val="1"/>
          <w:numId w:val="135"/>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wykonać w rozważanych lokalizacjach laboratoryjne pomiary środowiskowe lub zainstalować w rozważanych lokalizacjach mierniki zanieczyszczenia, mierzące stopień agresywności środowiska lub zainstalować w rozważanych lokalizacjach pasywne próbki, które po zadanym okresie będą przeanalizowane w celu określenia poziomu agresywności środowiska.</w:t>
      </w:r>
    </w:p>
    <w:p w14:paraId="579D64B2"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4C2CD3C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Jeżeli wykonanie pomiarów nie jest możliwe lub nie jest uzasadnione ekonomicznie przyjąć iż panujące środowisko agresywne w lokalizacji jest klasy G3 wg ANSI/ISAS71.04.</w:t>
      </w:r>
    </w:p>
    <w:p w14:paraId="6EC4A42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8DB1F0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Dokonując wyboru lokalizacji należy:</w:t>
      </w:r>
    </w:p>
    <w:p w14:paraId="594115F2"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Porównać parametry środowiskowe panujące w poszczególnych potencjalnych lokalizacjach z wartościami podanymi przez producentów komponentów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jako dopuszczalne dla pracy danego komponentu.</w:t>
      </w:r>
    </w:p>
    <w:p w14:paraId="30F3C1AD"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Preferować w wyborze lokalizacje, które charakteryzują się najniższą klasą wg ANSI/ISA-S71.04 lub dla których istnieje ekonomiczne uzasadnienie wyboru (uwzględniając koszty wykonania zabezpieczeń przed środowiskiem agresywnym, jeżeli jest to wymagane).</w:t>
      </w:r>
    </w:p>
    <w:p w14:paraId="1259DEBF" w14:textId="77777777" w:rsidR="005366CB" w:rsidRPr="00D0047B" w:rsidRDefault="005366CB" w:rsidP="006E79F5">
      <w:pPr>
        <w:numPr>
          <w:ilvl w:val="0"/>
          <w:numId w:val="136"/>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Jeżeli w wybranej lokalizacji poziom agresywności środowiska (wyrażony klasą wg ANSI/ISA-S71.04) jest wyższy niż dopuszczalny przez producentów komponentów </w:t>
      </w:r>
      <w:r w:rsidRPr="00D0047B">
        <w:rPr>
          <w:rFonts w:ascii="Arial" w:eastAsia="Calibri" w:hAnsi="Arial" w:cs="Arial"/>
          <w:iCs/>
          <w:sz w:val="22"/>
          <w:szCs w:val="22"/>
          <w:lang w:eastAsia="en-US"/>
        </w:rPr>
        <w:t>Systemu</w:t>
      </w:r>
      <w:r w:rsidRPr="00D0047B">
        <w:rPr>
          <w:rFonts w:ascii="Arial" w:eastAsia="Calibri" w:hAnsi="Arial" w:cs="Arial"/>
          <w:sz w:val="22"/>
          <w:szCs w:val="22"/>
          <w:lang w:eastAsia="en-US"/>
        </w:rPr>
        <w:t>, stosować zabezpieczenia środowiskowe.</w:t>
      </w:r>
    </w:p>
    <w:p w14:paraId="1CC2F126" w14:textId="77777777"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14:paraId="7DA9F54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 przypadku gdy środowisko w lokalizacji przekracza poziom agresywności określony przez producenta komponentu jako dopuszczalne warunki pracy dla komponentu (w tym także gdy wcześniej została przyjęta klasa agresywności G3) należy zabezpieczyć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szkodliwym wpływem takiego środowiska.</w:t>
      </w:r>
    </w:p>
    <w:p w14:paraId="7C3380A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EDB7B2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Dla zabezpieczenia całego pomieszczenia zawierającego komponenty </w:t>
      </w:r>
      <w:r w:rsidR="00EC0457">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środowiskiem agresywnym, należy stosować systemy filtrowania powietrza w celu zapewnienia wewnątrz warunków normalnych. W celu zapewnienia skutecznego filtrowania, przepusty w ścianach oraz otwory drzwiowe powinny być uszczelnione (podobnie jak dla systemu gaszenia gazowego). System zaopatrywania pomieszczenia w powietrze powinien umożliwiać utrzymywanie niewielkiego nadciśnienia w stosunku do otoczenia. Wewnątrz pomieszczenia stosować urządzenia w wykonaniu standardowym.</w:t>
      </w:r>
    </w:p>
    <w:p w14:paraId="25117EE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B3F6DE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Dla zabezpieczania pojedynczych komponentów lub ich grup należy stosować jedną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poniższych metod:</w:t>
      </w:r>
    </w:p>
    <w:p w14:paraId="3B67A037"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szafy instalacyjne lub obudowy w wykonaniu szczelnym (zapewniającym odprowadzanie ciepła i filtrowanie powierza wewnątrz),</w:t>
      </w:r>
    </w:p>
    <w:p w14:paraId="117A3666"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dokonać instalacji/relokacji komponentów do pomieszczeń bez środowiska agresywnego,</w:t>
      </w:r>
    </w:p>
    <w:p w14:paraId="1885A76C" w14:textId="77777777" w:rsidR="005366CB" w:rsidRPr="00D0047B" w:rsidRDefault="005366CB" w:rsidP="006E79F5">
      <w:pPr>
        <w:numPr>
          <w:ilvl w:val="0"/>
          <w:numId w:val="137"/>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stosować sprzęt w wykonaniu specjalnym, odpornym na środowisko agresywne (przyjąć klasę G3 wg normy ANSI/ISA-S71.04).</w:t>
      </w:r>
    </w:p>
    <w:p w14:paraId="5A748ED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4986ED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Wybór sposobu zabezpieczenia komponentów </w:t>
      </w:r>
      <w:r w:rsidR="00BB1EBD">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przed wpływem środowiska należy poprzedzić:</w:t>
      </w:r>
    </w:p>
    <w:p w14:paraId="26E16322" w14:textId="77777777"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ekonomiczną obejmującą:</w:t>
      </w:r>
    </w:p>
    <w:p w14:paraId="2FA4E333"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relokacji komponentów do pomieszczeń bez środowiska agresywnego wraz z kosztami przygotowania miejsca dla tych komponentów i ich podłączeń,</w:t>
      </w:r>
    </w:p>
    <w:p w14:paraId="63ACD8D1"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wdrożenia zabezpieczeń,</w:t>
      </w:r>
    </w:p>
    <w:p w14:paraId="7906BA17"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częstszej wymiany zużytego sprzętu (w wykonaniu normalnym) i utraty gwarancji,</w:t>
      </w:r>
    </w:p>
    <w:p w14:paraId="121E0157"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zakupu sprzętu w wykonaniu specjalnym, odpornym na środowisko agresywne,</w:t>
      </w:r>
    </w:p>
    <w:p w14:paraId="2426192F"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koszty związane z przestojem/</w:t>
      </w:r>
      <w:proofErr w:type="spellStart"/>
      <w:r w:rsidRPr="00D0047B">
        <w:rPr>
          <w:rFonts w:ascii="Arial" w:eastAsia="Calibri" w:hAnsi="Arial" w:cs="Arial"/>
          <w:sz w:val="22"/>
          <w:szCs w:val="22"/>
          <w:lang w:eastAsia="en-US"/>
        </w:rPr>
        <w:t>reinstalacją</w:t>
      </w:r>
      <w:proofErr w:type="spellEnd"/>
      <w:r w:rsidRPr="00D0047B">
        <w:rPr>
          <w:rFonts w:ascii="Arial" w:eastAsia="Calibri" w:hAnsi="Arial" w:cs="Arial"/>
          <w:sz w:val="22"/>
          <w:szCs w:val="22"/>
          <w:lang w:eastAsia="en-US"/>
        </w:rPr>
        <w:t xml:space="preserve"> sprzętu (częstsze awarie sprzętu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w wykonaniu normalnym).</w:t>
      </w:r>
    </w:p>
    <w:p w14:paraId="64A0EADA" w14:textId="77777777" w:rsidR="005366CB" w:rsidRPr="00D0047B" w:rsidRDefault="005366CB" w:rsidP="006E79F5">
      <w:pPr>
        <w:numPr>
          <w:ilvl w:val="0"/>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analizą ryzyka obejmującą:</w:t>
      </w:r>
    </w:p>
    <w:p w14:paraId="0C5E91AD" w14:textId="77777777" w:rsidR="005366CB" w:rsidRPr="00D0047B" w:rsidRDefault="005366CB" w:rsidP="006E79F5">
      <w:pPr>
        <w:numPr>
          <w:ilvl w:val="1"/>
          <w:numId w:val="138"/>
        </w:numPr>
        <w:autoSpaceDE w:val="0"/>
        <w:autoSpaceDN w:val="0"/>
        <w:adjustRightInd w:val="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wpływ awarii sprzętu w wykonaniu normalnym na bezpieczeństwo i ciągłość działania zarządzanego procesu/instalacji.</w:t>
      </w:r>
    </w:p>
    <w:p w14:paraId="2307639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D83F46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zamontowaniu odpowiedniego rozwiązania niwelującego wpływ środowiska agresywnego na komponenty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rozwiązania wystawia oświadczenie gwarantujące odpowiednie parametry środowiskowe w odizolowanym pomieszczeniu/szafie (oświadczenie powinno zawierać warunki gwarancji minimum </w:t>
      </w:r>
      <w:r w:rsidR="009703E0">
        <w:rPr>
          <w:rFonts w:ascii="Arial" w:eastAsia="Calibri" w:hAnsi="Arial" w:cs="Arial"/>
          <w:sz w:val="22"/>
          <w:szCs w:val="22"/>
          <w:lang w:eastAsia="en-US"/>
        </w:rPr>
        <w:t>24-miesięczne</w:t>
      </w:r>
      <w:r w:rsidRPr="00D0047B">
        <w:rPr>
          <w:rFonts w:ascii="Arial" w:eastAsia="Calibri" w:hAnsi="Arial" w:cs="Arial"/>
          <w:sz w:val="22"/>
          <w:szCs w:val="22"/>
          <w:lang w:eastAsia="en-US"/>
        </w:rPr>
        <w:t xml:space="preserve"> na wdrożone rozwiązanie).</w:t>
      </w:r>
    </w:p>
    <w:p w14:paraId="7A44639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CACA298"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raport z dokonanych pomiarów poziomu środowiska agresywnego na komponenty </w:t>
      </w:r>
      <w:r w:rsidR="00030724">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stanowi część dokumentacji projektowej.</w:t>
      </w:r>
    </w:p>
    <w:p w14:paraId="75E670DD" w14:textId="77777777" w:rsidR="005366CB" w:rsidRPr="00D80D2C" w:rsidRDefault="005366CB" w:rsidP="006E79F5">
      <w:pPr>
        <w:autoSpaceDE w:val="0"/>
        <w:autoSpaceDN w:val="0"/>
        <w:adjustRightInd w:val="0"/>
        <w:jc w:val="both"/>
        <w:rPr>
          <w:rFonts w:ascii="Arial" w:eastAsia="Calibri" w:hAnsi="Arial" w:cs="Arial"/>
          <w:sz w:val="22"/>
          <w:szCs w:val="22"/>
          <w:lang w:eastAsia="en-US"/>
        </w:rPr>
      </w:pPr>
    </w:p>
    <w:p w14:paraId="2484D1B6" w14:textId="77777777" w:rsidR="005366CB" w:rsidRPr="00802A92" w:rsidRDefault="005366CB" w:rsidP="006E79F5">
      <w:pPr>
        <w:autoSpaceDE w:val="0"/>
        <w:autoSpaceDN w:val="0"/>
        <w:adjustRightInd w:val="0"/>
        <w:jc w:val="both"/>
        <w:rPr>
          <w:rFonts w:ascii="Arial" w:eastAsia="Calibri" w:hAnsi="Arial" w:cs="Arial"/>
          <w:b/>
          <w:bCs/>
          <w:sz w:val="22"/>
          <w:szCs w:val="22"/>
          <w:lang w:eastAsia="en-US"/>
        </w:rPr>
      </w:pPr>
      <w:r w:rsidRPr="00802A92">
        <w:rPr>
          <w:rFonts w:ascii="Arial" w:eastAsia="Calibri" w:hAnsi="Arial" w:cs="Arial"/>
          <w:b/>
          <w:bCs/>
          <w:sz w:val="22"/>
          <w:szCs w:val="22"/>
          <w:lang w:eastAsia="en-US"/>
        </w:rPr>
        <w:t>Odstępstwa</w:t>
      </w:r>
    </w:p>
    <w:p w14:paraId="166DFDAC" w14:textId="77777777" w:rsidR="00406FA3"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Przed każdym przystąpieniem do testów oraz wykonaniem rozwiązania ograniczającego wpływ szkodliwego środowiska należy wykonać analizę ekonomiczną opłacalności stosowania proponowanego rozwiązania. Dopuszcza się rezygnację z zabezpieczenia elementów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przed środowiskiem agresywnym w szczególnych przypadkach, gdy </w:t>
      </w:r>
      <w:r w:rsidR="008379BE">
        <w:rPr>
          <w:rFonts w:ascii="Arial" w:eastAsia="Calibri" w:hAnsi="Arial" w:cs="Arial"/>
          <w:sz w:val="22"/>
          <w:szCs w:val="22"/>
          <w:lang w:eastAsia="en-US"/>
        </w:rPr>
        <w:t xml:space="preserve">   </w:t>
      </w:r>
      <w:r w:rsidRPr="00D0047B">
        <w:rPr>
          <w:rFonts w:ascii="Arial" w:eastAsia="Calibri" w:hAnsi="Arial" w:cs="Arial"/>
          <w:sz w:val="22"/>
          <w:szCs w:val="22"/>
          <w:lang w:eastAsia="en-US"/>
        </w:rPr>
        <w:t>z wyników przeprowadzonej analizy wynika, iż koszty zabezpieczenia elementów przewyższają długoterminowe koszty wynikające m. in. z szybszego</w:t>
      </w:r>
      <w:r w:rsidR="00D0047B">
        <w:rPr>
          <w:rFonts w:ascii="Arial" w:eastAsia="Calibri" w:hAnsi="Arial" w:cs="Arial"/>
          <w:sz w:val="22"/>
          <w:szCs w:val="22"/>
          <w:lang w:eastAsia="en-US"/>
        </w:rPr>
        <w:t xml:space="preserve"> zużycia elementów oraz ryzyka.</w:t>
      </w:r>
    </w:p>
    <w:p w14:paraId="14A97F10" w14:textId="77777777" w:rsidR="00461A69" w:rsidRDefault="00461A69" w:rsidP="006E79F5">
      <w:pPr>
        <w:autoSpaceDE w:val="0"/>
        <w:autoSpaceDN w:val="0"/>
        <w:adjustRightInd w:val="0"/>
        <w:jc w:val="both"/>
        <w:rPr>
          <w:rFonts w:ascii="Arial" w:eastAsia="Calibri" w:hAnsi="Arial" w:cs="Arial"/>
          <w:sz w:val="22"/>
          <w:szCs w:val="22"/>
          <w:lang w:eastAsia="en-US"/>
        </w:rPr>
      </w:pPr>
    </w:p>
    <w:p w14:paraId="457C388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991FB05"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057D67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4CA8EE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9D93CAA"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DF91A94"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87D6AE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E7B9A5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6DC640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FF54BF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06FEECA"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1288DB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BD20A5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3E26E91" w14:textId="77777777" w:rsidR="005057D0" w:rsidRPr="00D0047B" w:rsidRDefault="005057D0" w:rsidP="006E79F5">
      <w:pPr>
        <w:autoSpaceDE w:val="0"/>
        <w:autoSpaceDN w:val="0"/>
        <w:adjustRightInd w:val="0"/>
        <w:jc w:val="both"/>
        <w:rPr>
          <w:rFonts w:ascii="Arial" w:eastAsia="Calibri" w:hAnsi="Arial" w:cs="Arial"/>
          <w:sz w:val="22"/>
          <w:szCs w:val="22"/>
          <w:lang w:eastAsia="en-US"/>
        </w:rPr>
      </w:pPr>
    </w:p>
    <w:p w14:paraId="70B864F0" w14:textId="77777777" w:rsidR="00406FA3" w:rsidRPr="00E86EFD" w:rsidRDefault="00406FA3" w:rsidP="00E86EFD">
      <w:pPr>
        <w:pStyle w:val="Nagwek1"/>
        <w:numPr>
          <w:ilvl w:val="0"/>
          <w:numId w:val="1"/>
        </w:numPr>
        <w:jc w:val="both"/>
        <w:rPr>
          <w:rFonts w:cs="Arial"/>
        </w:rPr>
      </w:pPr>
      <w:bookmarkStart w:id="148" w:name="_Toc475077883"/>
      <w:r w:rsidRPr="00E86EFD">
        <w:rPr>
          <w:rFonts w:cs="Arial"/>
        </w:rPr>
        <w:t>WYTYCZNE DLA PRZEPROWADZANIA ODBIORÓW URZĄDZEŃ</w:t>
      </w:r>
      <w:bookmarkEnd w:id="148"/>
    </w:p>
    <w:p w14:paraId="6D052C7B"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7A885275" w14:textId="77777777" w:rsidR="005366CB" w:rsidRPr="001B5B98" w:rsidRDefault="005366CB" w:rsidP="001B5B98">
      <w:pPr>
        <w:pStyle w:val="Nagwek1"/>
        <w:numPr>
          <w:ilvl w:val="1"/>
          <w:numId w:val="1"/>
        </w:numPr>
        <w:tabs>
          <w:tab w:val="clear" w:pos="792"/>
          <w:tab w:val="num" w:pos="567"/>
        </w:tabs>
        <w:ind w:left="567" w:hanging="567"/>
      </w:pPr>
      <w:bookmarkStart w:id="149" w:name="_Toc475077884"/>
      <w:r w:rsidRPr="001B5B98">
        <w:t>Wytyczne dla przeprowadzania odbioru FAT (</w:t>
      </w:r>
      <w:proofErr w:type="spellStart"/>
      <w:r w:rsidRPr="001B5B98">
        <w:t>Factory</w:t>
      </w:r>
      <w:proofErr w:type="spellEnd"/>
      <w:r w:rsidRPr="001B5B98">
        <w:t xml:space="preserve"> </w:t>
      </w:r>
      <w:proofErr w:type="spellStart"/>
      <w:r w:rsidRPr="001B5B98">
        <w:t>Acceptance</w:t>
      </w:r>
      <w:proofErr w:type="spellEnd"/>
      <w:r w:rsidRPr="001B5B98">
        <w:t xml:space="preserve"> Test)</w:t>
      </w:r>
      <w:bookmarkEnd w:id="149"/>
      <w:r w:rsidRPr="001B5B98">
        <w:t xml:space="preserve"> </w:t>
      </w:r>
    </w:p>
    <w:p w14:paraId="5AD0425F" w14:textId="77777777" w:rsidR="005366CB" w:rsidRPr="00D0047B" w:rsidRDefault="005366CB" w:rsidP="006E79F5">
      <w:pPr>
        <w:autoSpaceDE w:val="0"/>
        <w:autoSpaceDN w:val="0"/>
        <w:adjustRightInd w:val="0"/>
        <w:contextualSpacing/>
        <w:jc w:val="both"/>
        <w:rPr>
          <w:rFonts w:ascii="Arial" w:eastAsia="Calibri" w:hAnsi="Arial" w:cs="Arial"/>
          <w:b/>
          <w:bCs/>
          <w:sz w:val="22"/>
          <w:szCs w:val="22"/>
          <w:lang w:eastAsia="en-US"/>
        </w:rPr>
      </w:pPr>
    </w:p>
    <w:p w14:paraId="028F17B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jest walidacja poprawności działania oraz zgodności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ze specyfikacją techniczną zaakceptowaną przez </w:t>
      </w:r>
      <w:r w:rsidR="00A76911">
        <w:rPr>
          <w:rFonts w:ascii="Arial" w:eastAsia="Calibri" w:hAnsi="Arial" w:cs="Arial"/>
          <w:iCs/>
          <w:sz w:val="22"/>
          <w:szCs w:val="22"/>
          <w:lang w:eastAsia="en-US"/>
        </w:rPr>
        <w:t>Kupującego</w:t>
      </w:r>
      <w:r w:rsidRPr="00D0047B">
        <w:rPr>
          <w:rFonts w:ascii="Arial" w:eastAsia="Calibri" w:hAnsi="Arial" w:cs="Arial"/>
          <w:sz w:val="22"/>
          <w:szCs w:val="22"/>
          <w:lang w:eastAsia="en-US"/>
        </w:rPr>
        <w:t>, przed transportem elementów systemu do docelowego miejsca ich działania.</w:t>
      </w:r>
    </w:p>
    <w:p w14:paraId="468CD1B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3555ED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powinny zostać uwzględnione i umieszczone w harmonogramie wstępnym przekazywanym na etapie ofe</w:t>
      </w:r>
      <w:r w:rsidR="00481F48">
        <w:rPr>
          <w:rFonts w:ascii="Arial" w:eastAsia="Calibri" w:hAnsi="Arial" w:cs="Arial"/>
          <w:sz w:val="22"/>
          <w:szCs w:val="22"/>
          <w:lang w:eastAsia="en-US"/>
        </w:rPr>
        <w:t>rtowania</w:t>
      </w:r>
      <w:r w:rsidRPr="00D0047B">
        <w:rPr>
          <w:rFonts w:ascii="Arial" w:eastAsia="Calibri" w:hAnsi="Arial" w:cs="Arial"/>
          <w:sz w:val="22"/>
          <w:szCs w:val="22"/>
          <w:lang w:eastAsia="en-US"/>
        </w:rPr>
        <w:t>. O ile termin rozpoczęcia testów może być przedmiotem szczegółowych ustaleń na etapie podpisywania umowy lub realizacji, to informacje dotyczące czasu trwania testów oraz ich lokalizacji powinny być wiążące.</w:t>
      </w:r>
    </w:p>
    <w:p w14:paraId="1D23A83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BF9C8A1" w14:textId="77777777" w:rsidR="005366CB" w:rsidRPr="005F7E26" w:rsidRDefault="005366CB" w:rsidP="006E79F5">
      <w:pPr>
        <w:autoSpaceDE w:val="0"/>
        <w:autoSpaceDN w:val="0"/>
        <w:adjustRightInd w:val="0"/>
        <w:jc w:val="both"/>
        <w:rPr>
          <w:rFonts w:ascii="Arial" w:eastAsia="Calibri" w:hAnsi="Arial" w:cs="Arial"/>
          <w:iCs/>
          <w:sz w:val="22"/>
          <w:szCs w:val="22"/>
          <w:lang w:eastAsia="en-US"/>
        </w:rPr>
      </w:pPr>
      <w:r w:rsidRPr="00D0047B">
        <w:rPr>
          <w:rFonts w:ascii="Arial" w:eastAsia="Calibri" w:hAnsi="Arial" w:cs="Arial"/>
          <w:sz w:val="22"/>
          <w:szCs w:val="22"/>
          <w:lang w:eastAsia="en-US"/>
        </w:rPr>
        <w:t>Testy fabryczne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 xml:space="preserve">) zostaną przeprowadzone po dokonaniu zgłoszenia przez </w:t>
      </w:r>
      <w:r w:rsidR="00347A9C">
        <w:rPr>
          <w:rFonts w:ascii="Arial" w:eastAsia="Calibri" w:hAnsi="Arial" w:cs="Arial"/>
          <w:iCs/>
          <w:sz w:val="22"/>
          <w:szCs w:val="22"/>
          <w:lang w:eastAsia="en-US"/>
        </w:rPr>
        <w:t>Kontraktora</w:t>
      </w:r>
      <w:r w:rsidR="005F7E26">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gotowości do przeprowadzenia testów oraz akceptacji terminu przez </w:t>
      </w:r>
      <w:r w:rsidRPr="00D0047B">
        <w:rPr>
          <w:rFonts w:ascii="Arial" w:eastAsia="Calibri" w:hAnsi="Arial" w:cs="Arial"/>
          <w:iCs/>
          <w:sz w:val="22"/>
          <w:szCs w:val="22"/>
          <w:lang w:eastAsia="en-US"/>
        </w:rPr>
        <w:t>Kupującego</w:t>
      </w:r>
      <w:r w:rsidRPr="00D0047B">
        <w:rPr>
          <w:rFonts w:ascii="Arial" w:eastAsia="Calibri" w:hAnsi="Arial" w:cs="Arial"/>
          <w:sz w:val="22"/>
          <w:szCs w:val="22"/>
          <w:lang w:eastAsia="en-US"/>
        </w:rPr>
        <w:t xml:space="preserve">. </w:t>
      </w:r>
      <w:r w:rsidR="00347A9C">
        <w:rPr>
          <w:rFonts w:ascii="Arial" w:eastAsia="Calibri" w:hAnsi="Arial" w:cs="Arial"/>
          <w:iCs/>
          <w:sz w:val="22"/>
          <w:szCs w:val="22"/>
          <w:lang w:eastAsia="en-US"/>
        </w:rPr>
        <w:t xml:space="preserve">Kontraktor </w:t>
      </w:r>
      <w:r w:rsidRPr="00D0047B">
        <w:rPr>
          <w:rFonts w:ascii="Arial" w:eastAsia="Calibri" w:hAnsi="Arial" w:cs="Arial"/>
          <w:sz w:val="22"/>
          <w:szCs w:val="22"/>
          <w:lang w:eastAsia="en-US"/>
        </w:rPr>
        <w:t>jest zobowiązany do zgłoszenia gotowości do testów najpóźniej na miesiąc przed ich rozpoczęciem.</w:t>
      </w:r>
    </w:p>
    <w:p w14:paraId="3892C997"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24C7E7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należy przedstawić </w:t>
      </w:r>
      <w:r w:rsidRPr="00D0047B">
        <w:rPr>
          <w:rFonts w:ascii="Arial" w:eastAsia="Calibri" w:hAnsi="Arial" w:cs="Arial"/>
          <w:iCs/>
          <w:sz w:val="22"/>
          <w:szCs w:val="22"/>
          <w:lang w:eastAsia="en-US"/>
        </w:rPr>
        <w:t xml:space="preserve">Kupującemu </w:t>
      </w:r>
      <w:r w:rsidRPr="00D0047B">
        <w:rPr>
          <w:rFonts w:ascii="Arial" w:eastAsia="Calibri" w:hAnsi="Arial" w:cs="Arial"/>
          <w:sz w:val="22"/>
          <w:szCs w:val="22"/>
          <w:lang w:eastAsia="en-US"/>
        </w:rPr>
        <w:t>nie później niż 4 tygodnie przed ich rozpoczęciem. Plan testów musi zawierać:</w:t>
      </w:r>
    </w:p>
    <w:p w14:paraId="7B9DA367" w14:textId="77777777"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14:paraId="69929B87" w14:textId="77777777" w:rsidR="005366CB" w:rsidRPr="00D0047B" w:rsidRDefault="005366CB" w:rsidP="006E79F5">
      <w:pPr>
        <w:numPr>
          <w:ilvl w:val="0"/>
          <w:numId w:val="139"/>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listę testów wraz z </w:t>
      </w:r>
      <w:r w:rsidR="005F7E26">
        <w:rPr>
          <w:rFonts w:ascii="Arial" w:eastAsia="Calibri" w:hAnsi="Arial" w:cs="Arial"/>
          <w:sz w:val="22"/>
          <w:szCs w:val="22"/>
          <w:lang w:eastAsia="en-US"/>
        </w:rPr>
        <w:t>procedurami ich przeprowadzenia.</w:t>
      </w:r>
    </w:p>
    <w:p w14:paraId="386586A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29EB6AC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testów musi obejmować możliwie szeroki zakres działania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 xml:space="preserve">, tzn. wszystkie elementy jego budowy i funkcjonalności, które mogą zostać sprawdzone przed instalacją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i uruchomieniem. </w:t>
      </w:r>
    </w:p>
    <w:p w14:paraId="476BC096"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Ogólnie, testy powinny obejmować:</w:t>
      </w:r>
    </w:p>
    <w:p w14:paraId="0BC81D1A"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szaf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ystemów </w:t>
      </w:r>
      <w:r w:rsidRPr="00D0047B">
        <w:rPr>
          <w:rFonts w:ascii="Arial" w:eastAsia="Calibri" w:hAnsi="Arial" w:cs="Arial"/>
          <w:sz w:val="22"/>
          <w:szCs w:val="22"/>
          <w:lang w:eastAsia="en-US"/>
        </w:rPr>
        <w:t xml:space="preserve">(zgodność z dokumentacją, test poprawności okablowania od zacisków wejściowych szafy do modułów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r w:rsidRPr="00D0047B">
        <w:rPr>
          <w:rFonts w:ascii="Arial" w:eastAsia="Calibri" w:hAnsi="Arial" w:cs="Arial"/>
          <w:sz w:val="22"/>
          <w:szCs w:val="22"/>
          <w:lang w:eastAsia="en-US"/>
        </w:rPr>
        <w:t>),</w:t>
      </w:r>
    </w:p>
    <w:p w14:paraId="1711236C"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komunikację pomiędzy komponentami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ystemu,</w:t>
      </w:r>
    </w:p>
    <w:p w14:paraId="0788A9D3"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f</w:t>
      </w:r>
      <w:r w:rsidRPr="00D0047B">
        <w:rPr>
          <w:rFonts w:ascii="Arial" w:eastAsia="Calibri" w:hAnsi="Arial" w:cs="Arial"/>
          <w:sz w:val="22"/>
          <w:szCs w:val="22"/>
          <w:lang w:eastAsia="en-US"/>
        </w:rPr>
        <w:t>unkcjonalność stacji operatorskich,</w:t>
      </w:r>
    </w:p>
    <w:p w14:paraId="20E7B0FC"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weryfikację parametrów wydajnościowych i jakościowych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założonych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w specyfikacji technicznej,</w:t>
      </w:r>
    </w:p>
    <w:p w14:paraId="737D8943"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sprawdzenie działania rozwiązań redundancji,</w:t>
      </w:r>
    </w:p>
    <w:p w14:paraId="3207C7C0"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wykonanie i odtworzenie </w:t>
      </w:r>
      <w:r w:rsidR="00347A9C">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z </w:t>
      </w:r>
      <w:r w:rsidR="00347A9C">
        <w:rPr>
          <w:rFonts w:ascii="Arial" w:eastAsia="Calibri" w:hAnsi="Arial" w:cs="Arial"/>
          <w:iCs/>
          <w:sz w:val="22"/>
          <w:szCs w:val="22"/>
          <w:lang w:eastAsia="en-US"/>
        </w:rPr>
        <w:t>k</w:t>
      </w:r>
      <w:r w:rsidRPr="00D0047B">
        <w:rPr>
          <w:rFonts w:ascii="Arial" w:eastAsia="Calibri" w:hAnsi="Arial" w:cs="Arial"/>
          <w:iCs/>
          <w:sz w:val="22"/>
          <w:szCs w:val="22"/>
          <w:lang w:eastAsia="en-US"/>
        </w:rPr>
        <w:t>opii zapasowej,</w:t>
      </w:r>
    </w:p>
    <w:p w14:paraId="6F86E6B1"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iCs/>
          <w:sz w:val="22"/>
          <w:szCs w:val="22"/>
          <w:lang w:eastAsia="en-US"/>
        </w:rPr>
        <w:t>t</w:t>
      </w:r>
      <w:r w:rsidRPr="00D0047B">
        <w:rPr>
          <w:rFonts w:ascii="Arial" w:eastAsia="Calibri" w:hAnsi="Arial" w:cs="Arial"/>
          <w:sz w:val="22"/>
          <w:szCs w:val="22"/>
          <w:lang w:eastAsia="en-US"/>
        </w:rPr>
        <w:t>esty aplikacji,</w:t>
      </w:r>
      <w:r w:rsidR="00D0047B">
        <w:rPr>
          <w:rFonts w:ascii="Arial" w:eastAsia="Calibri" w:hAnsi="Arial" w:cs="Arial"/>
          <w:sz w:val="22"/>
          <w:szCs w:val="22"/>
          <w:lang w:eastAsia="en-US"/>
        </w:rPr>
        <w:t xml:space="preserve">                                                                                                                                              </w:t>
      </w:r>
    </w:p>
    <w:p w14:paraId="254CFB41" w14:textId="77777777" w:rsidR="005366CB" w:rsidRPr="00D0047B" w:rsidRDefault="005366CB" w:rsidP="006E79F5">
      <w:pPr>
        <w:numPr>
          <w:ilvl w:val="0"/>
          <w:numId w:val="140"/>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obwodów we</w:t>
      </w:r>
      <w:r w:rsidR="000C1E1C">
        <w:rPr>
          <w:rFonts w:ascii="Arial" w:eastAsia="Calibri" w:hAnsi="Arial" w:cs="Arial"/>
          <w:sz w:val="22"/>
          <w:szCs w:val="22"/>
          <w:lang w:eastAsia="en-US"/>
        </w:rPr>
        <w:t xml:space="preserve">jść/wyjść (minimum 30%) - w </w:t>
      </w:r>
      <w:r w:rsidR="00010CD0">
        <w:rPr>
          <w:rFonts w:ascii="Arial" w:eastAsia="Calibri" w:hAnsi="Arial" w:cs="Arial"/>
          <w:sz w:val="22"/>
          <w:szCs w:val="22"/>
          <w:lang w:eastAsia="en-US"/>
        </w:rPr>
        <w:t xml:space="preserve">ich </w:t>
      </w:r>
      <w:r w:rsidRPr="00D0047B">
        <w:rPr>
          <w:rFonts w:ascii="Arial" w:eastAsia="Calibri" w:hAnsi="Arial" w:cs="Arial"/>
          <w:sz w:val="22"/>
          <w:szCs w:val="22"/>
          <w:lang w:eastAsia="en-US"/>
        </w:rPr>
        <w:t>trakcie wejścia na karty I/O powinny być zasymulowane zadajnikami w celu sprawdzenia poprawności wskazań, alarmowania, drukowania, funkcji blokadowych, archiwizowania.</w:t>
      </w:r>
    </w:p>
    <w:p w14:paraId="154FB645"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2E103DC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w ciągu 2 tygodni od otrzymania planu zapozna się z dostarczonym zestawem procedur testowych i przedłoży swoje uwagi.</w:t>
      </w:r>
    </w:p>
    <w:p w14:paraId="401DA99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CFF101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14:paraId="701847B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E836A9A" w14:textId="77777777" w:rsidR="005366CB" w:rsidRPr="00D0047B" w:rsidRDefault="00AE030F" w:rsidP="006E79F5">
      <w:pPr>
        <w:autoSpaceDE w:val="0"/>
        <w:autoSpaceDN w:val="0"/>
        <w:adjustRightInd w:val="0"/>
        <w:jc w:val="both"/>
        <w:rPr>
          <w:rFonts w:ascii="Arial" w:eastAsia="Calibri" w:hAnsi="Arial" w:cs="Arial"/>
          <w:sz w:val="22"/>
          <w:szCs w:val="22"/>
          <w:lang w:eastAsia="en-US"/>
        </w:rPr>
      </w:pPr>
      <w:r>
        <w:rPr>
          <w:rFonts w:ascii="Arial" w:eastAsia="Calibri" w:hAnsi="Arial" w:cs="Arial"/>
          <w:iCs/>
          <w:sz w:val="22"/>
          <w:szCs w:val="22"/>
          <w:lang w:eastAsia="en-US"/>
        </w:rPr>
        <w:t>Kontraktor</w:t>
      </w:r>
      <w:r w:rsidR="005366CB" w:rsidRPr="00D0047B">
        <w:rPr>
          <w:rFonts w:ascii="Arial" w:eastAsia="Calibri" w:hAnsi="Arial" w:cs="Arial"/>
          <w:iCs/>
          <w:sz w:val="22"/>
          <w:szCs w:val="22"/>
          <w:lang w:eastAsia="en-US"/>
        </w:rPr>
        <w:t xml:space="preserve"> </w:t>
      </w:r>
      <w:r w:rsidR="005366CB" w:rsidRPr="00D0047B">
        <w:rPr>
          <w:rFonts w:ascii="Arial" w:eastAsia="Calibri" w:hAnsi="Arial" w:cs="Arial"/>
          <w:sz w:val="22"/>
          <w:szCs w:val="22"/>
          <w:lang w:eastAsia="en-US"/>
        </w:rPr>
        <w:t xml:space="preserve">zapewni środowisko umożliwiające przeprowadzenie testów </w:t>
      </w:r>
      <w:r w:rsidR="005366CB" w:rsidRPr="00D0047B">
        <w:rPr>
          <w:rFonts w:ascii="Arial" w:eastAsia="Calibri" w:hAnsi="Arial" w:cs="Arial"/>
          <w:iCs/>
          <w:sz w:val="22"/>
          <w:szCs w:val="22"/>
          <w:lang w:eastAsia="en-US"/>
        </w:rPr>
        <w:t xml:space="preserve">FAT </w:t>
      </w:r>
      <w:r w:rsidR="005366CB" w:rsidRPr="00D0047B">
        <w:rPr>
          <w:rFonts w:ascii="Arial" w:eastAsia="Calibri" w:hAnsi="Arial" w:cs="Arial"/>
          <w:sz w:val="22"/>
          <w:szCs w:val="22"/>
          <w:lang w:eastAsia="en-US"/>
        </w:rPr>
        <w:t xml:space="preserve">zgodnie </w:t>
      </w:r>
      <w:r w:rsidR="00D0047B">
        <w:rPr>
          <w:rFonts w:ascii="Arial" w:eastAsia="Calibri" w:hAnsi="Arial" w:cs="Arial"/>
          <w:sz w:val="22"/>
          <w:szCs w:val="22"/>
          <w:lang w:eastAsia="en-US"/>
        </w:rPr>
        <w:t xml:space="preserve">             </w:t>
      </w:r>
      <w:r w:rsidR="005366CB" w:rsidRPr="00D0047B">
        <w:rPr>
          <w:rFonts w:ascii="Arial" w:eastAsia="Calibri" w:hAnsi="Arial" w:cs="Arial"/>
          <w:sz w:val="22"/>
          <w:szCs w:val="22"/>
          <w:lang w:eastAsia="en-US"/>
        </w:rPr>
        <w:t>z uzgodnionym planem.</w:t>
      </w:r>
    </w:p>
    <w:p w14:paraId="429D885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085195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w:t>
      </w:r>
      <w:r w:rsidR="00325C56">
        <w:rPr>
          <w:rFonts w:ascii="Arial" w:eastAsia="Calibri" w:hAnsi="Arial" w:cs="Arial"/>
          <w:sz w:val="22"/>
          <w:szCs w:val="22"/>
          <w:lang w:eastAsia="en-US"/>
        </w:rPr>
        <w:t>stniczenia lub wykonania testów</w:t>
      </w:r>
      <w:r w:rsidRPr="00D0047B">
        <w:rPr>
          <w:rFonts w:ascii="Arial" w:eastAsia="Calibri" w:hAnsi="Arial" w:cs="Arial"/>
          <w:sz w:val="22"/>
          <w:szCs w:val="22"/>
          <w:lang w:eastAsia="en-US"/>
        </w:rPr>
        <w:t>.</w:t>
      </w:r>
    </w:p>
    <w:p w14:paraId="7D2A42B2"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94D9EE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Wszelkie wykryte usterki zostaną udokumentowane. Zaleca się usuwanie wykrytych usterek na bieżąco.</w:t>
      </w:r>
    </w:p>
    <w:p w14:paraId="11D6B21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14:paraId="747B7EA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0B6225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Parametry stabilności i wydajności powinny być weryfikowane zgodnie z zapisami znajdującymi się w uzgodnionym oraz zaakceptowanym przez </w:t>
      </w:r>
      <w:r w:rsidR="00C52012">
        <w:rPr>
          <w:rFonts w:ascii="Arial" w:eastAsia="Calibri" w:hAnsi="Arial" w:cs="Arial"/>
          <w:iCs/>
          <w:sz w:val="22"/>
          <w:szCs w:val="22"/>
          <w:lang w:eastAsia="en-US"/>
        </w:rPr>
        <w:t>Kupującego</w:t>
      </w:r>
      <w:r w:rsidRPr="00D0047B">
        <w:rPr>
          <w:rFonts w:ascii="Arial" w:eastAsia="Calibri" w:hAnsi="Arial" w:cs="Arial"/>
          <w:iCs/>
          <w:sz w:val="22"/>
          <w:szCs w:val="22"/>
          <w:lang w:eastAsia="en-US"/>
        </w:rPr>
        <w:t xml:space="preserve"> </w:t>
      </w:r>
      <w:r w:rsidR="00FB1C61">
        <w:rPr>
          <w:rFonts w:ascii="Arial" w:eastAsia="Calibri" w:hAnsi="Arial" w:cs="Arial"/>
          <w:iCs/>
          <w:sz w:val="22"/>
          <w:szCs w:val="22"/>
          <w:lang w:eastAsia="en-US"/>
        </w:rPr>
        <w:t>p</w:t>
      </w:r>
      <w:r w:rsidRPr="00D0047B">
        <w:rPr>
          <w:rFonts w:ascii="Arial" w:eastAsia="Calibri" w:hAnsi="Arial" w:cs="Arial"/>
          <w:iCs/>
          <w:sz w:val="22"/>
          <w:szCs w:val="22"/>
          <w:lang w:eastAsia="en-US"/>
        </w:rPr>
        <w:t>rojekcie</w:t>
      </w:r>
      <w:r w:rsidR="00AE030F">
        <w:rPr>
          <w:rFonts w:ascii="Arial" w:eastAsia="Calibri" w:hAnsi="Arial" w:cs="Arial"/>
          <w:sz w:val="22"/>
          <w:szCs w:val="22"/>
          <w:lang w:eastAsia="en-US"/>
        </w:rPr>
        <w:t xml:space="preserve"> </w:t>
      </w:r>
      <w:r w:rsidR="00FB1C61">
        <w:rPr>
          <w:rFonts w:ascii="Arial" w:eastAsia="Calibri" w:hAnsi="Arial" w:cs="Arial"/>
          <w:iCs/>
          <w:sz w:val="22"/>
          <w:szCs w:val="22"/>
          <w:lang w:eastAsia="en-US"/>
        </w:rPr>
        <w:t>t</w:t>
      </w:r>
      <w:r w:rsidRPr="00D0047B">
        <w:rPr>
          <w:rFonts w:ascii="Arial" w:eastAsia="Calibri" w:hAnsi="Arial" w:cs="Arial"/>
          <w:iCs/>
          <w:sz w:val="22"/>
          <w:szCs w:val="22"/>
          <w:lang w:eastAsia="en-US"/>
        </w:rPr>
        <w:t>echnicznym</w:t>
      </w:r>
      <w:r w:rsidRPr="00D0047B">
        <w:rPr>
          <w:rFonts w:ascii="Arial" w:eastAsia="Calibri" w:hAnsi="Arial" w:cs="Arial"/>
          <w:sz w:val="22"/>
          <w:szCs w:val="22"/>
          <w:lang w:eastAsia="en-US"/>
        </w:rPr>
        <w:t>.</w:t>
      </w:r>
    </w:p>
    <w:p w14:paraId="264FFF1B"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5FA7BA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FAT </w:t>
      </w:r>
      <w:r w:rsidRPr="00D0047B">
        <w:rPr>
          <w:rFonts w:ascii="Arial" w:eastAsia="Calibri" w:hAnsi="Arial" w:cs="Arial"/>
          <w:sz w:val="22"/>
          <w:szCs w:val="22"/>
          <w:lang w:eastAsia="en-US"/>
        </w:rPr>
        <w:t xml:space="preserve">będzie potwierdzone protokołem zakończenia testów w którym powinna znaleźć się informacja o sprawdzeniu minimum 30%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14:paraId="5567D059"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0AB0D621"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 zakończeniu testów FAT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 xml:space="preserve">musi nastąpić przekazanie wszelkich haseł dostępu (administratorskie, niezbędne dla realizacji prac serwisowych oraz wszystkie inne hasła używane w </w:t>
      </w:r>
      <w:r w:rsidR="003F4934">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r w:rsidR="00E267B8">
        <w:rPr>
          <w:rFonts w:ascii="Arial" w:eastAsia="Calibri" w:hAnsi="Arial" w:cs="Arial"/>
          <w:sz w:val="22"/>
          <w:szCs w:val="22"/>
          <w:lang w:eastAsia="en-US"/>
        </w:rPr>
        <w:t>.</w:t>
      </w:r>
    </w:p>
    <w:p w14:paraId="3D1363C4" w14:textId="77777777" w:rsidR="005366CB" w:rsidRDefault="005366CB" w:rsidP="006E79F5">
      <w:pPr>
        <w:autoSpaceDE w:val="0"/>
        <w:autoSpaceDN w:val="0"/>
        <w:adjustRightInd w:val="0"/>
        <w:jc w:val="both"/>
        <w:rPr>
          <w:rFonts w:ascii="Arial" w:eastAsia="Calibri" w:hAnsi="Arial" w:cs="Arial"/>
          <w:sz w:val="22"/>
          <w:szCs w:val="22"/>
          <w:lang w:eastAsia="en-US"/>
        </w:rPr>
      </w:pPr>
    </w:p>
    <w:p w14:paraId="2BE71D63" w14:textId="77777777" w:rsidR="006E79F5" w:rsidRPr="001B5B98" w:rsidRDefault="006E79F5" w:rsidP="001B5B98">
      <w:pPr>
        <w:pStyle w:val="Nagwek1"/>
        <w:numPr>
          <w:ilvl w:val="1"/>
          <w:numId w:val="1"/>
        </w:numPr>
        <w:tabs>
          <w:tab w:val="clear" w:pos="792"/>
          <w:tab w:val="num" w:pos="567"/>
        </w:tabs>
        <w:ind w:left="567" w:hanging="567"/>
      </w:pPr>
      <w:bookmarkStart w:id="150" w:name="_Toc475077885"/>
      <w:r w:rsidRPr="001B5B98">
        <w:t xml:space="preserve">Wytyczne dla przeprowadzania odbioru SAT (Site </w:t>
      </w:r>
      <w:proofErr w:type="spellStart"/>
      <w:r w:rsidRPr="001B5B98">
        <w:t>Acceptance</w:t>
      </w:r>
      <w:proofErr w:type="spellEnd"/>
      <w:r w:rsidRPr="001B5B98">
        <w:t xml:space="preserve"> Test)</w:t>
      </w:r>
      <w:bookmarkEnd w:id="150"/>
      <w:r w:rsidRPr="001B5B98">
        <w:t xml:space="preserve"> </w:t>
      </w:r>
    </w:p>
    <w:p w14:paraId="5C5F27DE" w14:textId="77777777" w:rsidR="005366CB" w:rsidRPr="00D0047B" w:rsidRDefault="005366CB" w:rsidP="006E79F5">
      <w:pPr>
        <w:autoSpaceDE w:val="0"/>
        <w:autoSpaceDN w:val="0"/>
        <w:adjustRightInd w:val="0"/>
        <w:jc w:val="both"/>
        <w:rPr>
          <w:rFonts w:ascii="Arial" w:eastAsia="Calibri" w:hAnsi="Arial" w:cs="Arial"/>
          <w:b/>
          <w:bCs/>
          <w:sz w:val="22"/>
          <w:szCs w:val="22"/>
          <w:lang w:eastAsia="en-US"/>
        </w:rPr>
      </w:pPr>
    </w:p>
    <w:p w14:paraId="498965B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Celem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jest potwierdzenie funkcjonowania </w:t>
      </w:r>
      <w:r w:rsidR="00AE030F">
        <w:rPr>
          <w:rFonts w:ascii="Arial" w:eastAsia="Calibri" w:hAnsi="Arial" w:cs="Arial"/>
          <w:iCs/>
          <w:sz w:val="22"/>
          <w:szCs w:val="22"/>
          <w:lang w:eastAsia="en-US"/>
        </w:rPr>
        <w:t>s</w:t>
      </w:r>
      <w:r w:rsidRPr="00D0047B">
        <w:rPr>
          <w:rFonts w:ascii="Arial" w:eastAsia="Calibri" w:hAnsi="Arial" w:cs="Arial"/>
          <w:iCs/>
          <w:sz w:val="22"/>
          <w:szCs w:val="22"/>
          <w:lang w:eastAsia="en-US"/>
        </w:rPr>
        <w:t xml:space="preserve">ystemu </w:t>
      </w:r>
      <w:r w:rsidRPr="00D0047B">
        <w:rPr>
          <w:rFonts w:ascii="Arial" w:eastAsia="Calibri" w:hAnsi="Arial" w:cs="Arial"/>
          <w:sz w:val="22"/>
          <w:szCs w:val="22"/>
          <w:lang w:eastAsia="en-US"/>
        </w:rPr>
        <w:t>po instalacji jego komponentów w miejscu ich docelowego działania.</w:t>
      </w:r>
    </w:p>
    <w:p w14:paraId="3710C15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8D579CD"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powinny zostać uwzględnione i umieszczone w harmonogramie wstępny</w:t>
      </w:r>
      <w:r w:rsidR="00481F48">
        <w:rPr>
          <w:rFonts w:ascii="Arial" w:eastAsia="Calibri" w:hAnsi="Arial" w:cs="Arial"/>
          <w:sz w:val="22"/>
          <w:szCs w:val="22"/>
          <w:lang w:eastAsia="en-US"/>
        </w:rPr>
        <w:t>m przekazywanym na etapie ofertowania</w:t>
      </w:r>
      <w:r w:rsidRPr="00D0047B">
        <w:rPr>
          <w:rFonts w:ascii="Arial" w:eastAsia="Calibri" w:hAnsi="Arial" w:cs="Arial"/>
          <w:sz w:val="22"/>
          <w:szCs w:val="22"/>
          <w:lang w:eastAsia="en-US"/>
        </w:rPr>
        <w:t>.</w:t>
      </w:r>
    </w:p>
    <w:p w14:paraId="50AE6F7C" w14:textId="77777777" w:rsidR="002842BB" w:rsidRDefault="002842BB" w:rsidP="000B7105">
      <w:pPr>
        <w:autoSpaceDE w:val="0"/>
        <w:autoSpaceDN w:val="0"/>
        <w:adjustRightInd w:val="0"/>
        <w:jc w:val="both"/>
        <w:rPr>
          <w:rFonts w:ascii="Arial" w:eastAsia="Calibri" w:hAnsi="Arial" w:cs="Arial"/>
          <w:sz w:val="22"/>
          <w:szCs w:val="22"/>
          <w:lang w:eastAsia="en-US"/>
        </w:rPr>
      </w:pPr>
    </w:p>
    <w:p w14:paraId="4EF7C2DC" w14:textId="77777777" w:rsidR="005366CB" w:rsidRPr="00D0047B" w:rsidRDefault="005366CB" w:rsidP="000B710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zostaną przeprowadzone po dokonaniu zgłoszenia przez </w:t>
      </w:r>
      <w:r w:rsidR="00AE030F">
        <w:rPr>
          <w:rFonts w:ascii="Arial" w:eastAsia="Calibri" w:hAnsi="Arial" w:cs="Arial"/>
          <w:iCs/>
          <w:sz w:val="22"/>
          <w:szCs w:val="22"/>
          <w:lang w:eastAsia="en-US"/>
        </w:rPr>
        <w:t>Kontraktora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gotowości</w:t>
      </w:r>
      <w:r w:rsidR="000B7105">
        <w:rPr>
          <w:rFonts w:ascii="Arial" w:eastAsia="Calibri" w:hAnsi="Arial" w:cs="Arial"/>
          <w:sz w:val="22"/>
          <w:szCs w:val="22"/>
          <w:lang w:eastAsia="en-US"/>
        </w:rPr>
        <w:t xml:space="preserve"> </w:t>
      </w:r>
      <w:r w:rsidRPr="00D0047B">
        <w:rPr>
          <w:rFonts w:ascii="Arial" w:eastAsia="Calibri" w:hAnsi="Arial" w:cs="Arial"/>
          <w:sz w:val="22"/>
          <w:szCs w:val="22"/>
          <w:lang w:eastAsia="en-US"/>
        </w:rPr>
        <w:t xml:space="preserve">do przeprowadzenia testów oraz akceptacji terminu przez </w:t>
      </w:r>
      <w:r w:rsidR="000B7105">
        <w:rPr>
          <w:rFonts w:ascii="Arial" w:eastAsia="Calibri" w:hAnsi="Arial" w:cs="Arial"/>
          <w:iCs/>
          <w:sz w:val="22"/>
          <w:szCs w:val="22"/>
          <w:lang w:eastAsia="en-US"/>
        </w:rPr>
        <w:t>Kupującego</w:t>
      </w:r>
      <w:r w:rsidRPr="00D0047B">
        <w:rPr>
          <w:rFonts w:ascii="Arial" w:eastAsia="Calibri" w:hAnsi="Arial" w:cs="Arial"/>
          <w:sz w:val="22"/>
          <w:szCs w:val="22"/>
          <w:lang w:eastAsia="en-US"/>
        </w:rPr>
        <w:t>.</w:t>
      </w:r>
    </w:p>
    <w:p w14:paraId="11FB517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7170BFA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Szczegółowy plan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należy przedstawić </w:t>
      </w:r>
      <w:r w:rsidR="000B7105">
        <w:rPr>
          <w:rFonts w:ascii="Arial" w:eastAsia="Calibri" w:hAnsi="Arial" w:cs="Arial"/>
          <w:iCs/>
          <w:sz w:val="22"/>
          <w:szCs w:val="22"/>
          <w:lang w:eastAsia="en-US"/>
        </w:rPr>
        <w:t>Kupującemu</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nie później niż 4 tygodnie przed ich rozpoczęciem. Plan testów musi zawierać:</w:t>
      </w:r>
    </w:p>
    <w:p w14:paraId="0D766FAC"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szczegółowy harmonogram testów,</w:t>
      </w:r>
    </w:p>
    <w:p w14:paraId="13A6DDE6"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listę testów wraz z procedurami ich przeprowadzenia,</w:t>
      </w:r>
    </w:p>
    <w:p w14:paraId="039B6DD1" w14:textId="77777777" w:rsidR="005366CB" w:rsidRPr="00D0047B" w:rsidRDefault="005366CB" w:rsidP="006E79F5">
      <w:pPr>
        <w:numPr>
          <w:ilvl w:val="0"/>
          <w:numId w:val="141"/>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testy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mogą powtarzać dowolne testy z </w:t>
      </w:r>
      <w:r w:rsidRPr="00D0047B">
        <w:rPr>
          <w:rFonts w:ascii="Arial" w:eastAsia="Calibri" w:hAnsi="Arial" w:cs="Arial"/>
          <w:iCs/>
          <w:sz w:val="22"/>
          <w:szCs w:val="22"/>
          <w:lang w:eastAsia="en-US"/>
        </w:rPr>
        <w:t>FAT</w:t>
      </w:r>
      <w:r w:rsidRPr="00D0047B">
        <w:rPr>
          <w:rFonts w:ascii="Arial" w:eastAsia="Calibri" w:hAnsi="Arial" w:cs="Arial"/>
          <w:sz w:val="22"/>
          <w:szCs w:val="22"/>
          <w:lang w:eastAsia="en-US"/>
        </w:rPr>
        <w:t>.</w:t>
      </w:r>
    </w:p>
    <w:p w14:paraId="7CD0934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68B03A3A"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Plan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powinien obejmować co najmniej następujące kwestie:</w:t>
      </w:r>
    </w:p>
    <w:p w14:paraId="4BB6BF14"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pomiędzy komponentami systemu (funkcjonalność, diagnostyka),</w:t>
      </w:r>
    </w:p>
    <w:p w14:paraId="3CCD2D58"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komunikację z systemami zewnętrznymi (funkcjonalność, diagnostyka),</w:t>
      </w:r>
    </w:p>
    <w:p w14:paraId="265162F6" w14:textId="77777777" w:rsidR="005366CB" w:rsidRPr="00D0047B" w:rsidRDefault="005366CB" w:rsidP="006E79F5">
      <w:pPr>
        <w:numPr>
          <w:ilvl w:val="0"/>
          <w:numId w:val="142"/>
        </w:numPr>
        <w:autoSpaceDE w:val="0"/>
        <w:autoSpaceDN w:val="0"/>
        <w:adjustRightInd w:val="0"/>
        <w:spacing w:after="200"/>
        <w:contextualSpacing/>
        <w:jc w:val="both"/>
        <w:rPr>
          <w:rFonts w:ascii="Arial" w:eastAsia="Calibri" w:hAnsi="Arial" w:cs="Arial"/>
          <w:sz w:val="22"/>
          <w:szCs w:val="22"/>
          <w:lang w:eastAsia="en-US"/>
        </w:rPr>
      </w:pPr>
      <w:r w:rsidRPr="00D0047B">
        <w:rPr>
          <w:rFonts w:ascii="Arial" w:eastAsia="Calibri" w:hAnsi="Arial" w:cs="Arial"/>
          <w:sz w:val="22"/>
          <w:szCs w:val="22"/>
          <w:lang w:eastAsia="en-US"/>
        </w:rPr>
        <w:t>testy 100% obwodów wejść/wyjść.</w:t>
      </w:r>
    </w:p>
    <w:p w14:paraId="1B4E309D" w14:textId="77777777" w:rsidR="005366CB" w:rsidRPr="00D0047B" w:rsidRDefault="005366CB" w:rsidP="006E79F5">
      <w:pPr>
        <w:autoSpaceDE w:val="0"/>
        <w:autoSpaceDN w:val="0"/>
        <w:adjustRightInd w:val="0"/>
        <w:contextualSpacing/>
        <w:jc w:val="both"/>
        <w:rPr>
          <w:rFonts w:ascii="Arial" w:eastAsia="Calibri" w:hAnsi="Arial" w:cs="Arial"/>
          <w:sz w:val="22"/>
          <w:szCs w:val="22"/>
          <w:lang w:eastAsia="en-US"/>
        </w:rPr>
      </w:pPr>
    </w:p>
    <w:p w14:paraId="21ABC82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Kupujący</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w ciągu 2 tygodni od otrzymania planu zapozna się z dostarczonym zestawem procedur testowych i przedłoży swoje uwagi.</w:t>
      </w:r>
    </w:p>
    <w:p w14:paraId="562B820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5E28F16E"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Ostateczny zestaw testów jest uzgadniany przez </w:t>
      </w:r>
      <w:r w:rsidRPr="00D0047B">
        <w:rPr>
          <w:rFonts w:ascii="Arial" w:eastAsia="Calibri" w:hAnsi="Arial" w:cs="Arial"/>
          <w:iCs/>
          <w:sz w:val="22"/>
          <w:szCs w:val="22"/>
          <w:lang w:eastAsia="en-US"/>
        </w:rPr>
        <w:t xml:space="preserve">Kupującego </w:t>
      </w:r>
      <w:r w:rsidRPr="00D0047B">
        <w:rPr>
          <w:rFonts w:ascii="Arial" w:eastAsia="Calibri" w:hAnsi="Arial" w:cs="Arial"/>
          <w:sz w:val="22"/>
          <w:szCs w:val="22"/>
          <w:lang w:eastAsia="en-US"/>
        </w:rPr>
        <w:t xml:space="preserve">i </w:t>
      </w:r>
      <w:r w:rsidR="00AE030F">
        <w:rPr>
          <w:rFonts w:ascii="Arial" w:eastAsia="Calibri" w:hAnsi="Arial" w:cs="Arial"/>
          <w:iCs/>
          <w:sz w:val="22"/>
          <w:szCs w:val="22"/>
          <w:lang w:eastAsia="en-US"/>
        </w:rPr>
        <w:t>Kontraktora</w:t>
      </w:r>
      <w:r w:rsidRPr="00D0047B">
        <w:rPr>
          <w:rFonts w:ascii="Arial" w:eastAsia="Calibri" w:hAnsi="Arial" w:cs="Arial"/>
          <w:sz w:val="22"/>
          <w:szCs w:val="22"/>
          <w:lang w:eastAsia="en-US"/>
        </w:rPr>
        <w:t>.</w:t>
      </w:r>
    </w:p>
    <w:p w14:paraId="63C2F874" w14:textId="77777777" w:rsidR="005366CB" w:rsidRPr="00D0047B" w:rsidRDefault="005366CB" w:rsidP="006E79F5">
      <w:pPr>
        <w:autoSpaceDE w:val="0"/>
        <w:autoSpaceDN w:val="0"/>
        <w:adjustRightInd w:val="0"/>
        <w:jc w:val="both"/>
        <w:rPr>
          <w:rFonts w:ascii="Arial" w:eastAsia="Calibri" w:hAnsi="Arial" w:cs="Arial"/>
          <w:iCs/>
          <w:sz w:val="22"/>
          <w:szCs w:val="22"/>
          <w:lang w:eastAsia="en-US"/>
        </w:rPr>
      </w:pPr>
    </w:p>
    <w:p w14:paraId="49C25EC5"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iCs/>
          <w:sz w:val="22"/>
          <w:szCs w:val="22"/>
          <w:lang w:eastAsia="en-US"/>
        </w:rPr>
        <w:t xml:space="preserve">Kupujący </w:t>
      </w:r>
      <w:r w:rsidRPr="00D0047B">
        <w:rPr>
          <w:rFonts w:ascii="Arial" w:eastAsia="Calibri" w:hAnsi="Arial" w:cs="Arial"/>
          <w:sz w:val="22"/>
          <w:szCs w:val="22"/>
          <w:lang w:eastAsia="en-US"/>
        </w:rPr>
        <w:t>ma prawo do zaangażowania ekspertów zewnętrznych do uczestniczenia lub wykonania testów.</w:t>
      </w:r>
    </w:p>
    <w:p w14:paraId="40BA833C"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E495C3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Podczas wykonywania testów </w:t>
      </w:r>
      <w:r w:rsidR="00AE030F">
        <w:rPr>
          <w:rFonts w:ascii="Arial" w:eastAsia="Calibri" w:hAnsi="Arial" w:cs="Arial"/>
          <w:iCs/>
          <w:sz w:val="22"/>
          <w:szCs w:val="22"/>
          <w:lang w:eastAsia="en-US"/>
        </w:rPr>
        <w:t>Kontraktor</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zapewni udział w testach niezbędnego personelu.</w:t>
      </w:r>
    </w:p>
    <w:p w14:paraId="6F6314B3"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471E00C0" w14:textId="77777777" w:rsidR="005366C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Wszelkie wykryte usterki zostaną udokumentowane oraz muszą być usunięte przez </w:t>
      </w:r>
      <w:r w:rsidR="00BB0403">
        <w:rPr>
          <w:rFonts w:ascii="Arial" w:eastAsia="Calibri" w:hAnsi="Arial" w:cs="Arial"/>
          <w:iCs/>
          <w:sz w:val="22"/>
          <w:szCs w:val="22"/>
          <w:lang w:eastAsia="en-US"/>
        </w:rPr>
        <w:t>Kontr</w:t>
      </w:r>
      <w:r w:rsidR="009271C3">
        <w:rPr>
          <w:rFonts w:ascii="Arial" w:eastAsia="Calibri" w:hAnsi="Arial" w:cs="Arial"/>
          <w:iCs/>
          <w:sz w:val="22"/>
          <w:szCs w:val="22"/>
          <w:lang w:eastAsia="en-US"/>
        </w:rPr>
        <w:t>a</w:t>
      </w:r>
      <w:r w:rsidR="00BB0403">
        <w:rPr>
          <w:rFonts w:ascii="Arial" w:eastAsia="Calibri" w:hAnsi="Arial" w:cs="Arial"/>
          <w:iCs/>
          <w:sz w:val="22"/>
          <w:szCs w:val="22"/>
          <w:lang w:eastAsia="en-US"/>
        </w:rPr>
        <w:t>ktora</w:t>
      </w:r>
      <w:r w:rsidRPr="00D0047B">
        <w:rPr>
          <w:rFonts w:ascii="Arial" w:eastAsia="Calibri" w:hAnsi="Arial" w:cs="Arial"/>
          <w:iCs/>
          <w:sz w:val="22"/>
          <w:szCs w:val="22"/>
          <w:lang w:eastAsia="en-US"/>
        </w:rPr>
        <w:t xml:space="preserve"> </w:t>
      </w:r>
      <w:r w:rsidRPr="00D0047B">
        <w:rPr>
          <w:rFonts w:ascii="Arial" w:eastAsia="Calibri" w:hAnsi="Arial" w:cs="Arial"/>
          <w:sz w:val="22"/>
          <w:szCs w:val="22"/>
          <w:lang w:eastAsia="en-US"/>
        </w:rPr>
        <w:t xml:space="preserve">przed zakończeniem testów </w:t>
      </w:r>
      <w:r w:rsidRPr="00D0047B">
        <w:rPr>
          <w:rFonts w:ascii="Arial" w:eastAsia="Calibri" w:hAnsi="Arial" w:cs="Arial"/>
          <w:iCs/>
          <w:sz w:val="22"/>
          <w:szCs w:val="22"/>
          <w:lang w:eastAsia="en-US"/>
        </w:rPr>
        <w:t>SAT</w:t>
      </w:r>
      <w:r w:rsidR="00FD3ACD">
        <w:rPr>
          <w:rFonts w:ascii="Arial" w:eastAsia="Calibri" w:hAnsi="Arial" w:cs="Arial"/>
          <w:sz w:val="22"/>
          <w:szCs w:val="22"/>
          <w:lang w:eastAsia="en-US"/>
        </w:rPr>
        <w:t>.</w:t>
      </w:r>
    </w:p>
    <w:p w14:paraId="650FAAFA" w14:textId="77777777" w:rsidR="00FD3ACD" w:rsidRPr="00D0047B" w:rsidRDefault="00FD3ACD" w:rsidP="006E79F5">
      <w:pPr>
        <w:autoSpaceDE w:val="0"/>
        <w:autoSpaceDN w:val="0"/>
        <w:adjustRightInd w:val="0"/>
        <w:jc w:val="both"/>
        <w:rPr>
          <w:rFonts w:ascii="Arial" w:eastAsia="Calibri" w:hAnsi="Arial" w:cs="Arial"/>
          <w:sz w:val="22"/>
          <w:szCs w:val="22"/>
          <w:lang w:eastAsia="en-US"/>
        </w:rPr>
      </w:pPr>
    </w:p>
    <w:p w14:paraId="251F21D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Po usunięciu usterki trzeba powtórnie przeprowadzić test.</w:t>
      </w:r>
    </w:p>
    <w:p w14:paraId="366334D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16EDF05F"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Zakończenie testów </w:t>
      </w:r>
      <w:r w:rsidRPr="00D0047B">
        <w:rPr>
          <w:rFonts w:ascii="Arial" w:eastAsia="Calibri" w:hAnsi="Arial" w:cs="Arial"/>
          <w:iCs/>
          <w:sz w:val="22"/>
          <w:szCs w:val="22"/>
          <w:lang w:eastAsia="en-US"/>
        </w:rPr>
        <w:t xml:space="preserve">SAT </w:t>
      </w:r>
      <w:r w:rsidRPr="00D0047B">
        <w:rPr>
          <w:rFonts w:ascii="Arial" w:eastAsia="Calibri" w:hAnsi="Arial" w:cs="Arial"/>
          <w:sz w:val="22"/>
          <w:szCs w:val="22"/>
          <w:lang w:eastAsia="en-US"/>
        </w:rPr>
        <w:t xml:space="preserve">będzie potwierdzone protokołem zakończenia testów, w którym powinna znaleźć się informacja o sprawdzeniu 100% wejść/wyjść systemu oraz </w:t>
      </w:r>
      <w:r w:rsidR="00D0047B">
        <w:rPr>
          <w:rFonts w:ascii="Arial" w:eastAsia="Calibri" w:hAnsi="Arial" w:cs="Arial"/>
          <w:sz w:val="22"/>
          <w:szCs w:val="22"/>
          <w:lang w:eastAsia="en-US"/>
        </w:rPr>
        <w:t xml:space="preserve">                    </w:t>
      </w:r>
      <w:r w:rsidRPr="00D0047B">
        <w:rPr>
          <w:rFonts w:ascii="Arial" w:eastAsia="Calibri" w:hAnsi="Arial" w:cs="Arial"/>
          <w:sz w:val="22"/>
          <w:szCs w:val="22"/>
          <w:lang w:eastAsia="en-US"/>
        </w:rPr>
        <w:t>o nieusuniętych usterkach jeśli takie były wraz z ich opisem.</w:t>
      </w:r>
    </w:p>
    <w:p w14:paraId="412B3A10"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p>
    <w:p w14:paraId="325F5194" w14:textId="77777777" w:rsidR="005366CB" w:rsidRPr="00D0047B" w:rsidRDefault="005366CB" w:rsidP="006E79F5">
      <w:pPr>
        <w:autoSpaceDE w:val="0"/>
        <w:autoSpaceDN w:val="0"/>
        <w:adjustRightInd w:val="0"/>
        <w:jc w:val="both"/>
        <w:rPr>
          <w:rFonts w:ascii="Arial" w:eastAsia="Calibri" w:hAnsi="Arial" w:cs="Arial"/>
          <w:sz w:val="22"/>
          <w:szCs w:val="22"/>
          <w:lang w:eastAsia="en-US"/>
        </w:rPr>
      </w:pPr>
      <w:r w:rsidRPr="00D0047B">
        <w:rPr>
          <w:rFonts w:ascii="Arial" w:eastAsia="Calibri" w:hAnsi="Arial" w:cs="Arial"/>
          <w:sz w:val="22"/>
          <w:szCs w:val="22"/>
          <w:lang w:eastAsia="en-US"/>
        </w:rPr>
        <w:t xml:space="preserve">Wraz z przekazaniem </w:t>
      </w:r>
      <w:r w:rsidR="00BB0403">
        <w:rPr>
          <w:rFonts w:ascii="Arial" w:eastAsia="Calibri" w:hAnsi="Arial" w:cs="Arial"/>
          <w:sz w:val="22"/>
          <w:szCs w:val="22"/>
          <w:lang w:eastAsia="en-US"/>
        </w:rPr>
        <w:t>s</w:t>
      </w:r>
      <w:r w:rsidRPr="00D0047B">
        <w:rPr>
          <w:rFonts w:ascii="Arial" w:eastAsia="Calibri" w:hAnsi="Arial" w:cs="Arial"/>
          <w:sz w:val="22"/>
          <w:szCs w:val="22"/>
          <w:lang w:eastAsia="en-US"/>
        </w:rPr>
        <w:t xml:space="preserve">ystemu musi nastąpić przekazanie wszelkich haseł dostępu (administratorskie, niezbędne dla realizacji prac serwisowych oraz wszystkie inne hasła używane w </w:t>
      </w:r>
      <w:r w:rsidR="00BB0403">
        <w:rPr>
          <w:rFonts w:ascii="Arial" w:eastAsia="Calibri" w:hAnsi="Arial" w:cs="Arial"/>
          <w:iCs/>
          <w:sz w:val="22"/>
          <w:szCs w:val="22"/>
          <w:lang w:eastAsia="en-US"/>
        </w:rPr>
        <w:t>s</w:t>
      </w:r>
      <w:r w:rsidRPr="00D0047B">
        <w:rPr>
          <w:rFonts w:ascii="Arial" w:eastAsia="Calibri" w:hAnsi="Arial" w:cs="Arial"/>
          <w:iCs/>
          <w:sz w:val="22"/>
          <w:szCs w:val="22"/>
          <w:lang w:eastAsia="en-US"/>
        </w:rPr>
        <w:t>ystemie</w:t>
      </w:r>
      <w:r w:rsidRPr="00D0047B">
        <w:rPr>
          <w:rFonts w:ascii="Arial" w:eastAsia="Calibri" w:hAnsi="Arial" w:cs="Arial"/>
          <w:sz w:val="22"/>
          <w:szCs w:val="22"/>
          <w:lang w:eastAsia="en-US"/>
        </w:rPr>
        <w:t>).</w:t>
      </w:r>
    </w:p>
    <w:p w14:paraId="0DC96579" w14:textId="77777777" w:rsidR="005A0BF6" w:rsidRDefault="005A0BF6" w:rsidP="006E79F5">
      <w:pPr>
        <w:autoSpaceDE w:val="0"/>
        <w:autoSpaceDN w:val="0"/>
        <w:adjustRightInd w:val="0"/>
        <w:jc w:val="both"/>
        <w:rPr>
          <w:rFonts w:ascii="Arial" w:eastAsia="Calibri" w:hAnsi="Arial" w:cs="Arial"/>
          <w:sz w:val="22"/>
          <w:szCs w:val="22"/>
          <w:lang w:eastAsia="en-US"/>
        </w:rPr>
      </w:pPr>
    </w:p>
    <w:p w14:paraId="02468A1C" w14:textId="77777777" w:rsidR="00A02BCE" w:rsidRDefault="00A02BCE" w:rsidP="006E79F5">
      <w:pPr>
        <w:autoSpaceDE w:val="0"/>
        <w:autoSpaceDN w:val="0"/>
        <w:adjustRightInd w:val="0"/>
        <w:jc w:val="both"/>
        <w:rPr>
          <w:rFonts w:ascii="Arial" w:eastAsia="Calibri" w:hAnsi="Arial" w:cs="Arial"/>
          <w:sz w:val="22"/>
          <w:szCs w:val="22"/>
          <w:lang w:eastAsia="en-US"/>
        </w:rPr>
      </w:pPr>
    </w:p>
    <w:p w14:paraId="672CFBA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3BF51A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DAD04B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19A69B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BD5B89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1184EE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C97D51A"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7D7107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09FE8F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1B9C06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E17486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E422DC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BE2FD5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E1DC879"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7A0A9F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9A4502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FA4AF14"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BDD7F3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2B6618A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6CC9703"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1CA077B"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6E8DFF2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881822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7B6B2B65"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96CACFD"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93543F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4B7C732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05B848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1F705B4"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CA2B71E"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957AAE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34431D1"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3A37E6DC"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0DA047CA"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8EEB6E5"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8EB56F7"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7743186"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F9CBBD2"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5ADE2E78" w14:textId="77777777" w:rsidR="005057D0" w:rsidRDefault="005057D0" w:rsidP="006E79F5">
      <w:pPr>
        <w:autoSpaceDE w:val="0"/>
        <w:autoSpaceDN w:val="0"/>
        <w:adjustRightInd w:val="0"/>
        <w:jc w:val="both"/>
        <w:rPr>
          <w:rFonts w:ascii="Arial" w:eastAsia="Calibri" w:hAnsi="Arial" w:cs="Arial"/>
          <w:sz w:val="22"/>
          <w:szCs w:val="22"/>
          <w:lang w:eastAsia="en-US"/>
        </w:rPr>
      </w:pPr>
    </w:p>
    <w:p w14:paraId="18A9A0DD" w14:textId="77777777" w:rsidR="005057D0" w:rsidRPr="00D0047B" w:rsidRDefault="005057D0" w:rsidP="006E79F5">
      <w:pPr>
        <w:autoSpaceDE w:val="0"/>
        <w:autoSpaceDN w:val="0"/>
        <w:adjustRightInd w:val="0"/>
        <w:jc w:val="both"/>
        <w:rPr>
          <w:rFonts w:ascii="Arial" w:eastAsia="Calibri" w:hAnsi="Arial" w:cs="Arial"/>
          <w:sz w:val="22"/>
          <w:szCs w:val="22"/>
          <w:lang w:eastAsia="en-US"/>
        </w:rPr>
      </w:pPr>
    </w:p>
    <w:p w14:paraId="3E8D0E02" w14:textId="77777777" w:rsidR="005A0BF6" w:rsidRPr="00E86EFD" w:rsidRDefault="005A0BF6" w:rsidP="00E86EFD">
      <w:pPr>
        <w:pStyle w:val="Nagwek1"/>
        <w:numPr>
          <w:ilvl w:val="0"/>
          <w:numId w:val="1"/>
        </w:numPr>
        <w:jc w:val="both"/>
        <w:rPr>
          <w:rFonts w:cs="Arial"/>
        </w:rPr>
      </w:pPr>
      <w:bookmarkStart w:id="151" w:name="_Toc475077886"/>
      <w:r w:rsidRPr="00E86EFD">
        <w:rPr>
          <w:rFonts w:cs="Arial"/>
        </w:rPr>
        <w:t>ZAŁĄCZNIKI</w:t>
      </w:r>
      <w:bookmarkEnd w:id="151"/>
    </w:p>
    <w:p w14:paraId="445F46C2" w14:textId="77777777" w:rsidR="005366CB" w:rsidRPr="00D0047B" w:rsidRDefault="005366CB" w:rsidP="006E79F5">
      <w:pPr>
        <w:rPr>
          <w:rFonts w:ascii="Arial" w:hAnsi="Arial" w:cs="Arial"/>
          <w:sz w:val="22"/>
          <w:szCs w:val="22"/>
        </w:rPr>
      </w:pPr>
    </w:p>
    <w:p w14:paraId="162A46C3" w14:textId="77777777" w:rsidR="00583247" w:rsidRPr="005608DF" w:rsidRDefault="00583247" w:rsidP="00583247">
      <w:pPr>
        <w:jc w:val="both"/>
        <w:rPr>
          <w:rFonts w:ascii="Arial" w:hAnsi="Arial" w:cs="Arial"/>
          <w:sz w:val="22"/>
          <w:szCs w:val="22"/>
        </w:rPr>
      </w:pPr>
      <w:r w:rsidRPr="005608DF">
        <w:rPr>
          <w:rFonts w:ascii="Arial" w:hAnsi="Arial" w:cs="Arial"/>
          <w:sz w:val="22"/>
          <w:szCs w:val="22"/>
        </w:rPr>
        <w:t xml:space="preserve">Integralną częścią "Wymagań ogólnych budowy nowych i modernizacji instalacji produkcyjnych w branży </w:t>
      </w:r>
      <w:proofErr w:type="spellStart"/>
      <w:r w:rsidRPr="005608DF">
        <w:rPr>
          <w:rFonts w:ascii="Arial" w:hAnsi="Arial" w:cs="Arial"/>
          <w:sz w:val="22"/>
          <w:szCs w:val="22"/>
        </w:rPr>
        <w:t>PiA</w:t>
      </w:r>
      <w:proofErr w:type="spellEnd"/>
      <w:r w:rsidRPr="005608DF">
        <w:rPr>
          <w:rFonts w:ascii="Arial" w:hAnsi="Arial" w:cs="Arial"/>
          <w:sz w:val="22"/>
          <w:szCs w:val="22"/>
        </w:rPr>
        <w:t xml:space="preserve"> - załączniki techniczne do kontraktów" są poniższe załączniki:</w:t>
      </w:r>
    </w:p>
    <w:p w14:paraId="6EE968D9" w14:textId="77777777" w:rsidR="00E3016F" w:rsidRPr="00E3016F" w:rsidRDefault="00E3016F" w:rsidP="002842BB">
      <w:pPr>
        <w:rPr>
          <w:rFonts w:ascii="Arial" w:eastAsia="Calibri" w:hAnsi="Arial" w:cs="Arial"/>
          <w:sz w:val="22"/>
          <w:szCs w:val="22"/>
        </w:rPr>
      </w:pPr>
    </w:p>
    <w:tbl>
      <w:tblPr>
        <w:tblW w:w="9446" w:type="dxa"/>
        <w:tblLook w:val="04A0" w:firstRow="1" w:lastRow="0" w:firstColumn="1" w:lastColumn="0" w:noHBand="0" w:noVBand="1"/>
      </w:tblPr>
      <w:tblGrid>
        <w:gridCol w:w="1951"/>
        <w:gridCol w:w="7495"/>
      </w:tblGrid>
      <w:tr w:rsidR="00E3016F" w:rsidRPr="00E3016F" w14:paraId="0BE30E86" w14:textId="77777777">
        <w:tc>
          <w:tcPr>
            <w:tcW w:w="1951" w:type="dxa"/>
          </w:tcPr>
          <w:p w14:paraId="0B684E03"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1 -</w:t>
            </w:r>
          </w:p>
        </w:tc>
        <w:tc>
          <w:tcPr>
            <w:tcW w:w="7495" w:type="dxa"/>
          </w:tcPr>
          <w:p w14:paraId="3B858243" w14:textId="77777777" w:rsidR="00E3016F" w:rsidRPr="00E3016F" w:rsidRDefault="00E3016F" w:rsidP="00975ACB">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 xml:space="preserve">Specyfikacja wykonana z natury dla elektrycznych urządzeń </w:t>
            </w:r>
            <w:r w:rsidR="00975ACB">
              <w:rPr>
                <w:rFonts w:ascii="Arial" w:eastAsia="Calibri" w:hAnsi="Arial" w:cs="Arial"/>
                <w:b/>
                <w:bCs/>
                <w:i/>
                <w:color w:val="000000"/>
                <w:sz w:val="22"/>
                <w:szCs w:val="22"/>
                <w:lang w:eastAsia="en-US"/>
              </w:rPr>
              <w:t>Ex</w:t>
            </w:r>
          </w:p>
        </w:tc>
      </w:tr>
      <w:tr w:rsidR="00E3016F" w:rsidRPr="00E3016F" w14:paraId="57CD481F" w14:textId="77777777">
        <w:tc>
          <w:tcPr>
            <w:tcW w:w="1951" w:type="dxa"/>
          </w:tcPr>
          <w:p w14:paraId="20B0D76A"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2 -</w:t>
            </w:r>
          </w:p>
        </w:tc>
        <w:tc>
          <w:tcPr>
            <w:tcW w:w="7495" w:type="dxa"/>
          </w:tcPr>
          <w:p w14:paraId="3B44C1D8" w14:textId="77777777" w:rsidR="00E3016F" w:rsidRPr="00E3016F" w:rsidRDefault="00E3016F" w:rsidP="00336C84">
            <w:pPr>
              <w:spacing w:after="200" w:line="276" w:lineRule="auto"/>
              <w:rPr>
                <w:rFonts w:ascii="Arial" w:eastAsia="Calibri" w:hAnsi="Arial" w:cs="Arial"/>
                <w:b/>
                <w:i/>
                <w:sz w:val="22"/>
                <w:szCs w:val="22"/>
                <w:lang w:eastAsia="en-US"/>
              </w:rPr>
            </w:pPr>
            <w:r w:rsidRPr="00E3016F">
              <w:rPr>
                <w:rFonts w:ascii="Arial" w:eastAsia="Calibri" w:hAnsi="Arial" w:cs="Arial"/>
                <w:b/>
                <w:bCs/>
                <w:i/>
                <w:sz w:val="22"/>
                <w:szCs w:val="22"/>
                <w:lang w:eastAsia="en-US"/>
              </w:rPr>
              <w:t xml:space="preserve">Wykaz certyfikatów dla </w:t>
            </w:r>
            <w:r w:rsidR="00336C84">
              <w:rPr>
                <w:rFonts w:ascii="Arial" w:eastAsia="Calibri" w:hAnsi="Arial" w:cs="Arial"/>
                <w:b/>
                <w:bCs/>
                <w:i/>
                <w:sz w:val="22"/>
                <w:szCs w:val="22"/>
                <w:lang w:eastAsia="en-US"/>
              </w:rPr>
              <w:t>elektrycznych urządzeń Ex</w:t>
            </w:r>
          </w:p>
        </w:tc>
      </w:tr>
      <w:tr w:rsidR="00E3016F" w:rsidRPr="00E3016F" w14:paraId="377B7A88" w14:textId="77777777">
        <w:tc>
          <w:tcPr>
            <w:tcW w:w="1951" w:type="dxa"/>
          </w:tcPr>
          <w:p w14:paraId="7954A021"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3 -</w:t>
            </w:r>
          </w:p>
        </w:tc>
        <w:tc>
          <w:tcPr>
            <w:tcW w:w="7495" w:type="dxa"/>
          </w:tcPr>
          <w:p w14:paraId="3E900E25"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Zakres i organizacja projektu technicznego</w:t>
            </w:r>
          </w:p>
        </w:tc>
      </w:tr>
      <w:tr w:rsidR="00E3016F" w:rsidRPr="00E3016F" w14:paraId="3F43C1FB" w14:textId="77777777">
        <w:tc>
          <w:tcPr>
            <w:tcW w:w="1951" w:type="dxa"/>
          </w:tcPr>
          <w:p w14:paraId="17188C20"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Załącznik nr 4 -</w:t>
            </w:r>
          </w:p>
        </w:tc>
        <w:tc>
          <w:tcPr>
            <w:tcW w:w="7495" w:type="dxa"/>
          </w:tcPr>
          <w:p w14:paraId="23C45D80"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bCs/>
                <w:i/>
                <w:color w:val="000000"/>
                <w:sz w:val="22"/>
                <w:szCs w:val="22"/>
                <w:lang w:eastAsia="en-US"/>
              </w:rPr>
              <w:t>Zakładowe wytyczne do opracowania kodów nazw zmiennych rzeczywistych analogowych i cyfrowych</w:t>
            </w:r>
          </w:p>
        </w:tc>
      </w:tr>
      <w:tr w:rsidR="00E3016F" w:rsidRPr="00E3016F" w14:paraId="08A510BC" w14:textId="77777777">
        <w:tc>
          <w:tcPr>
            <w:tcW w:w="1951" w:type="dxa"/>
          </w:tcPr>
          <w:p w14:paraId="257582CB"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5 -</w:t>
            </w:r>
          </w:p>
        </w:tc>
        <w:tc>
          <w:tcPr>
            <w:tcW w:w="7495" w:type="dxa"/>
          </w:tcPr>
          <w:p w14:paraId="28275999"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Instrument Index</w:t>
            </w:r>
          </w:p>
        </w:tc>
      </w:tr>
      <w:tr w:rsidR="00E3016F" w:rsidRPr="00E3016F" w14:paraId="7A1E4A13" w14:textId="77777777">
        <w:tc>
          <w:tcPr>
            <w:tcW w:w="1951" w:type="dxa"/>
          </w:tcPr>
          <w:p w14:paraId="3F7FC115"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Załącznik nr 6 -</w:t>
            </w:r>
          </w:p>
        </w:tc>
        <w:tc>
          <w:tcPr>
            <w:tcW w:w="7495" w:type="dxa"/>
          </w:tcPr>
          <w:p w14:paraId="231F12BB" w14:textId="77777777" w:rsidR="00E3016F" w:rsidRPr="00E3016F" w:rsidRDefault="00E3016F" w:rsidP="00E3016F">
            <w:pPr>
              <w:spacing w:after="200" w:line="276" w:lineRule="auto"/>
              <w:jc w:val="both"/>
              <w:rPr>
                <w:rFonts w:ascii="Arial" w:eastAsia="Calibri" w:hAnsi="Arial" w:cs="Arial"/>
                <w:b/>
                <w:i/>
                <w:sz w:val="22"/>
                <w:szCs w:val="22"/>
                <w:lang w:eastAsia="en-US"/>
              </w:rPr>
            </w:pPr>
            <w:r w:rsidRPr="00E3016F">
              <w:rPr>
                <w:rFonts w:ascii="Arial" w:eastAsia="Calibri" w:hAnsi="Arial" w:cs="Arial"/>
                <w:b/>
                <w:i/>
                <w:sz w:val="22"/>
                <w:szCs w:val="22"/>
                <w:lang w:eastAsia="en-US"/>
              </w:rPr>
              <w:t>Lista producentów i dostawców akceptowanych przez ANWIL S.A.</w:t>
            </w:r>
          </w:p>
        </w:tc>
      </w:tr>
    </w:tbl>
    <w:p w14:paraId="770CB94E" w14:textId="77777777" w:rsidR="00E3016F" w:rsidRPr="002842BB" w:rsidRDefault="00E3016F" w:rsidP="002842BB">
      <w:pPr>
        <w:rPr>
          <w:rFonts w:ascii="Arial" w:hAnsi="Arial" w:cs="Arial"/>
          <w:b/>
          <w:i/>
          <w:sz w:val="22"/>
          <w:szCs w:val="22"/>
        </w:rPr>
      </w:pPr>
    </w:p>
    <w:sectPr w:rsidR="00E3016F" w:rsidRPr="002842BB" w:rsidSect="00F62AEE">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23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497FA" w14:textId="77777777" w:rsidR="006C31C0" w:rsidRDefault="006C31C0" w:rsidP="0017038B">
      <w:r>
        <w:separator/>
      </w:r>
    </w:p>
  </w:endnote>
  <w:endnote w:type="continuationSeparator" w:id="0">
    <w:p w14:paraId="5A8B2DC4" w14:textId="77777777" w:rsidR="006C31C0" w:rsidRDefault="006C31C0" w:rsidP="00170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54D8F" w14:textId="77777777" w:rsidR="008E715E" w:rsidRDefault="008E715E" w:rsidP="00AC245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7BD50F9" w14:textId="77777777" w:rsidR="008E715E" w:rsidRDefault="008E715E" w:rsidP="005032E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72" w:type="dxa"/>
      <w:jc w:val="center"/>
      <w:tblBorders>
        <w:insideH w:val="single" w:sz="4" w:space="0" w:color="auto"/>
      </w:tblBorders>
      <w:tblLook w:val="04A0" w:firstRow="1" w:lastRow="0" w:firstColumn="1" w:lastColumn="0" w:noHBand="0" w:noVBand="1"/>
    </w:tblPr>
    <w:tblGrid>
      <w:gridCol w:w="4552"/>
      <w:gridCol w:w="4520"/>
    </w:tblGrid>
    <w:tr w:rsidR="008E715E" w:rsidRPr="00CA5D87" w14:paraId="2CB9BBCE" w14:textId="77777777">
      <w:trPr>
        <w:jc w:val="center"/>
      </w:trPr>
      <w:tc>
        <w:tcPr>
          <w:tcW w:w="4605" w:type="dxa"/>
        </w:tcPr>
        <w:p w14:paraId="3660E5DC" w14:textId="77777777" w:rsidR="008E715E" w:rsidRPr="00CA5D87" w:rsidRDefault="008E715E" w:rsidP="00CA5D87">
          <w:pPr>
            <w:pStyle w:val="Stopka"/>
            <w:ind w:right="360"/>
            <w:jc w:val="both"/>
            <w:rPr>
              <w:rFonts w:ascii="Arial" w:hAnsi="Arial"/>
              <w:i/>
              <w:color w:val="FF0000"/>
              <w:sz w:val="14"/>
              <w:szCs w:val="14"/>
            </w:rPr>
          </w:pPr>
        </w:p>
      </w:tc>
      <w:tc>
        <w:tcPr>
          <w:tcW w:w="4567" w:type="dxa"/>
          <w:tcMar>
            <w:top w:w="85" w:type="dxa"/>
          </w:tcMar>
        </w:tcPr>
        <w:p w14:paraId="3E5EFB58" w14:textId="77777777" w:rsidR="008E715E" w:rsidRPr="00334E29" w:rsidRDefault="008E715E" w:rsidP="00CA5D87">
          <w:pPr>
            <w:pStyle w:val="Stopka"/>
            <w:jc w:val="right"/>
            <w:rPr>
              <w:rStyle w:val="Numerstrony"/>
              <w:rFonts w:ascii="Arial" w:hAnsi="Arial" w:cs="Arial"/>
              <w:sz w:val="16"/>
              <w:szCs w:val="18"/>
            </w:rPr>
          </w:pPr>
          <w:r w:rsidRPr="00334E29">
            <w:rPr>
              <w:rStyle w:val="Numerstrony"/>
              <w:rFonts w:ascii="Arial" w:hAnsi="Arial" w:cs="Arial"/>
              <w:sz w:val="16"/>
              <w:szCs w:val="18"/>
            </w:rPr>
            <w:t xml:space="preserve">   Strona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PAGE </w:instrText>
          </w:r>
          <w:r w:rsidRPr="00334E29">
            <w:rPr>
              <w:rStyle w:val="Numerstrony"/>
              <w:rFonts w:ascii="Arial" w:hAnsi="Arial" w:cs="Arial"/>
              <w:b/>
              <w:sz w:val="16"/>
              <w:szCs w:val="18"/>
            </w:rPr>
            <w:fldChar w:fldCharType="separate"/>
          </w:r>
          <w:r w:rsidR="00CA315B">
            <w:rPr>
              <w:rStyle w:val="Numerstrony"/>
              <w:rFonts w:ascii="Arial" w:hAnsi="Arial" w:cs="Arial"/>
              <w:b/>
              <w:noProof/>
              <w:sz w:val="16"/>
              <w:szCs w:val="18"/>
            </w:rPr>
            <w:t>2</w:t>
          </w:r>
          <w:r w:rsidRPr="00334E29">
            <w:rPr>
              <w:rStyle w:val="Numerstrony"/>
              <w:rFonts w:ascii="Arial" w:hAnsi="Arial" w:cs="Arial"/>
              <w:b/>
              <w:sz w:val="16"/>
              <w:szCs w:val="18"/>
            </w:rPr>
            <w:fldChar w:fldCharType="end"/>
          </w:r>
          <w:r w:rsidRPr="00334E29">
            <w:rPr>
              <w:rStyle w:val="Numerstrony"/>
              <w:rFonts w:ascii="Arial" w:hAnsi="Arial" w:cs="Arial"/>
              <w:sz w:val="16"/>
              <w:szCs w:val="18"/>
            </w:rPr>
            <w:t xml:space="preserve"> z </w:t>
          </w:r>
          <w:r w:rsidRPr="00334E29">
            <w:rPr>
              <w:rStyle w:val="Numerstrony"/>
              <w:rFonts w:ascii="Arial" w:hAnsi="Arial" w:cs="Arial"/>
              <w:b/>
              <w:sz w:val="16"/>
              <w:szCs w:val="18"/>
            </w:rPr>
            <w:fldChar w:fldCharType="begin"/>
          </w:r>
          <w:r w:rsidRPr="00334E29">
            <w:rPr>
              <w:rStyle w:val="Numerstrony"/>
              <w:rFonts w:ascii="Arial" w:hAnsi="Arial" w:cs="Arial"/>
              <w:b/>
              <w:sz w:val="16"/>
              <w:szCs w:val="18"/>
            </w:rPr>
            <w:instrText xml:space="preserve"> NUMPAGES </w:instrText>
          </w:r>
          <w:r w:rsidRPr="00334E29">
            <w:rPr>
              <w:rStyle w:val="Numerstrony"/>
              <w:rFonts w:ascii="Arial" w:hAnsi="Arial" w:cs="Arial"/>
              <w:b/>
              <w:sz w:val="16"/>
              <w:szCs w:val="18"/>
            </w:rPr>
            <w:fldChar w:fldCharType="separate"/>
          </w:r>
          <w:r w:rsidR="00CA315B">
            <w:rPr>
              <w:rStyle w:val="Numerstrony"/>
              <w:rFonts w:ascii="Arial" w:hAnsi="Arial" w:cs="Arial"/>
              <w:b/>
              <w:noProof/>
              <w:sz w:val="16"/>
              <w:szCs w:val="18"/>
            </w:rPr>
            <w:t>102</w:t>
          </w:r>
          <w:r w:rsidRPr="00334E29">
            <w:rPr>
              <w:rStyle w:val="Numerstrony"/>
              <w:rFonts w:ascii="Arial" w:hAnsi="Arial" w:cs="Arial"/>
              <w:b/>
              <w:sz w:val="16"/>
              <w:szCs w:val="18"/>
            </w:rPr>
            <w:fldChar w:fldCharType="end"/>
          </w:r>
        </w:p>
        <w:p w14:paraId="5CDD3150" w14:textId="77777777" w:rsidR="008E715E" w:rsidRPr="00CA5D87" w:rsidRDefault="008E715E" w:rsidP="00CA5D87">
          <w:pPr>
            <w:pStyle w:val="Stopka"/>
            <w:jc w:val="right"/>
            <w:rPr>
              <w:rFonts w:ascii="Arial" w:hAnsi="Arial" w:cs="Arial"/>
              <w:sz w:val="18"/>
              <w:szCs w:val="18"/>
            </w:rPr>
          </w:pPr>
        </w:p>
      </w:tc>
    </w:tr>
    <w:tr w:rsidR="008E715E" w:rsidRPr="00CA5D87" w14:paraId="37AEBB5E" w14:textId="77777777">
      <w:trPr>
        <w:jc w:val="center"/>
      </w:trPr>
      <w:tc>
        <w:tcPr>
          <w:tcW w:w="9172" w:type="dxa"/>
          <w:gridSpan w:val="2"/>
          <w:tcMar>
            <w:top w:w="57" w:type="dxa"/>
          </w:tcMar>
        </w:tcPr>
        <w:p w14:paraId="6C669D55" w14:textId="77777777" w:rsidR="008E715E" w:rsidRPr="00CA5D87" w:rsidRDefault="008E715E" w:rsidP="00CA5D87">
          <w:pPr>
            <w:pStyle w:val="Stopka"/>
            <w:ind w:right="-2"/>
            <w:jc w:val="both"/>
            <w:rPr>
              <w:rStyle w:val="Numerstrony"/>
              <w:sz w:val="12"/>
              <w:szCs w:val="12"/>
            </w:rPr>
          </w:pPr>
          <w:r w:rsidRPr="00CA5D87">
            <w:rPr>
              <w:rFonts w:ascii="Arial" w:hAnsi="Arial"/>
              <w:i/>
              <w:color w:val="FF0000"/>
              <w:sz w:val="12"/>
              <w:szCs w:val="12"/>
            </w:rPr>
            <w:t xml:space="preserve">Informacje, dane, rysunki zawarte w niniejszym opracowaniu są własnością ANWIL S.A. i nie mogą być one bez </w:t>
          </w:r>
          <w:r>
            <w:rPr>
              <w:rFonts w:ascii="Arial" w:hAnsi="Arial"/>
              <w:i/>
              <w:color w:val="FF0000"/>
              <w:sz w:val="12"/>
              <w:szCs w:val="12"/>
            </w:rPr>
            <w:t xml:space="preserve">pisemnej zgody </w:t>
          </w:r>
          <w:r w:rsidRPr="00CA5D87">
            <w:rPr>
              <w:rFonts w:ascii="Arial" w:hAnsi="Arial"/>
              <w:i/>
              <w:color w:val="FF0000"/>
              <w:sz w:val="12"/>
              <w:szCs w:val="12"/>
            </w:rPr>
            <w:t xml:space="preserve">kopiowane, rozpowszechniane oraz udostępniane stronie trzeciej do jakichkolwiek innych celów niż opisane w umowie.      </w:t>
          </w:r>
          <w:r w:rsidRPr="00CA5D87">
            <w:rPr>
              <w:rStyle w:val="Numerstrony"/>
              <w:sz w:val="12"/>
              <w:szCs w:val="12"/>
            </w:rPr>
            <w:t xml:space="preserve">                                                                                                                                                    </w:t>
          </w:r>
        </w:p>
      </w:tc>
    </w:tr>
  </w:tbl>
  <w:p w14:paraId="4556D7CB" w14:textId="77777777" w:rsidR="008E715E" w:rsidRDefault="008E715E" w:rsidP="00CE00DF">
    <w:pPr>
      <w:pStyle w:val="Stopka"/>
      <w:ind w:right="360"/>
      <w:jc w:val="both"/>
      <w:rPr>
        <w:rFonts w:ascii="Arial" w:hAnsi="Arial"/>
        <w:i/>
        <w:color w:val="FF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1A4A" w14:textId="77777777" w:rsidR="00CC5FA2" w:rsidRPr="00CC5FA2" w:rsidRDefault="00CC5FA2" w:rsidP="00CC5FA2">
    <w:pPr>
      <w:pStyle w:val="Stopka"/>
      <w:jc w:val="right"/>
      <w:rPr>
        <w:rFonts w:ascii="Arial" w:hAnsi="Arial" w:cs="Arial"/>
        <w:sz w:val="16"/>
        <w:szCs w:val="16"/>
      </w:rPr>
    </w:pPr>
    <w:r w:rsidRPr="0005174A">
      <w:rPr>
        <w:rFonts w:ascii="Arial" w:hAnsi="Arial" w:cs="Arial"/>
        <w:sz w:val="16"/>
        <w:szCs w:val="16"/>
      </w:rPr>
      <w:t xml:space="preserve">Strona </w:t>
    </w:r>
    <w:r w:rsidRPr="0005174A">
      <w:rPr>
        <w:rFonts w:ascii="Arial" w:hAnsi="Arial" w:cs="Arial"/>
        <w:b/>
        <w:bCs/>
        <w:sz w:val="16"/>
        <w:szCs w:val="16"/>
      </w:rPr>
      <w:fldChar w:fldCharType="begin"/>
    </w:r>
    <w:r w:rsidRPr="0005174A">
      <w:rPr>
        <w:rFonts w:ascii="Arial" w:hAnsi="Arial" w:cs="Arial"/>
        <w:b/>
        <w:bCs/>
        <w:sz w:val="16"/>
        <w:szCs w:val="16"/>
      </w:rPr>
      <w:instrText>PAGE</w:instrText>
    </w:r>
    <w:r w:rsidRPr="0005174A">
      <w:rPr>
        <w:rFonts w:ascii="Arial" w:hAnsi="Arial" w:cs="Arial"/>
        <w:b/>
        <w:bCs/>
        <w:sz w:val="16"/>
        <w:szCs w:val="16"/>
      </w:rPr>
      <w:fldChar w:fldCharType="separate"/>
    </w:r>
    <w:r w:rsidR="00CA315B">
      <w:rPr>
        <w:rFonts w:ascii="Arial" w:hAnsi="Arial" w:cs="Arial"/>
        <w:b/>
        <w:bCs/>
        <w:noProof/>
        <w:sz w:val="16"/>
        <w:szCs w:val="16"/>
      </w:rPr>
      <w:t>1</w:t>
    </w:r>
    <w:r w:rsidRPr="0005174A">
      <w:rPr>
        <w:rFonts w:ascii="Arial" w:hAnsi="Arial" w:cs="Arial"/>
        <w:b/>
        <w:bCs/>
        <w:sz w:val="16"/>
        <w:szCs w:val="16"/>
      </w:rPr>
      <w:fldChar w:fldCharType="end"/>
    </w:r>
    <w:r w:rsidRPr="0005174A">
      <w:rPr>
        <w:rFonts w:ascii="Arial" w:hAnsi="Arial" w:cs="Arial"/>
        <w:sz w:val="16"/>
        <w:szCs w:val="16"/>
      </w:rPr>
      <w:t xml:space="preserve"> z </w:t>
    </w:r>
    <w:r w:rsidRPr="0005174A">
      <w:rPr>
        <w:rFonts w:ascii="Arial" w:hAnsi="Arial" w:cs="Arial"/>
        <w:b/>
        <w:bCs/>
        <w:sz w:val="16"/>
        <w:szCs w:val="16"/>
      </w:rPr>
      <w:fldChar w:fldCharType="begin"/>
    </w:r>
    <w:r w:rsidRPr="0005174A">
      <w:rPr>
        <w:rFonts w:ascii="Arial" w:hAnsi="Arial" w:cs="Arial"/>
        <w:b/>
        <w:bCs/>
        <w:sz w:val="16"/>
        <w:szCs w:val="16"/>
      </w:rPr>
      <w:instrText>NUMPAGES</w:instrText>
    </w:r>
    <w:r w:rsidRPr="0005174A">
      <w:rPr>
        <w:rFonts w:ascii="Arial" w:hAnsi="Arial" w:cs="Arial"/>
        <w:b/>
        <w:bCs/>
        <w:sz w:val="16"/>
        <w:szCs w:val="16"/>
      </w:rPr>
      <w:fldChar w:fldCharType="separate"/>
    </w:r>
    <w:r w:rsidR="00CA315B">
      <w:rPr>
        <w:rFonts w:ascii="Arial" w:hAnsi="Arial" w:cs="Arial"/>
        <w:b/>
        <w:bCs/>
        <w:noProof/>
        <w:sz w:val="16"/>
        <w:szCs w:val="16"/>
      </w:rPr>
      <w:t>102</w:t>
    </w:r>
    <w:r w:rsidRPr="0005174A">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DBCFF" w14:textId="77777777" w:rsidR="006C31C0" w:rsidRDefault="006C31C0" w:rsidP="0017038B">
      <w:r>
        <w:separator/>
      </w:r>
    </w:p>
  </w:footnote>
  <w:footnote w:type="continuationSeparator" w:id="0">
    <w:p w14:paraId="2C657DA7" w14:textId="77777777" w:rsidR="006C31C0" w:rsidRDefault="006C31C0" w:rsidP="00170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50242" w14:textId="77777777" w:rsidR="00CA315B" w:rsidRDefault="00CA315B" w:rsidP="00CA315B">
    <w:pPr>
      <w:pStyle w:val="Nagwek"/>
      <w:rPr>
        <w:rFonts w:ascii="Arial" w:hAnsi="Arial" w:cs="Arial"/>
      </w:rPr>
    </w:pPr>
    <w:r>
      <w:rPr>
        <w:rFonts w:ascii="Arial" w:hAnsi="Arial" w:cs="Arial"/>
      </w:rPr>
      <w:t>Zarządzenie Operacyjne DS nr 01/2021</w:t>
    </w:r>
  </w:p>
  <w:p w14:paraId="0064605E" w14:textId="77777777" w:rsidR="00775897" w:rsidRPr="00775897" w:rsidRDefault="00775897" w:rsidP="00334E29">
    <w:pPr>
      <w:pStyle w:val="Nagwek"/>
      <w:spacing w:after="240"/>
      <w:jc w:val="right"/>
      <w:rPr>
        <w:rFonts w:ascii="Arial" w:hAnsi="Arial" w:cs="Arial"/>
      </w:rPr>
    </w:pPr>
    <w:r>
      <w:rPr>
        <w:rFonts w:ascii="Arial" w:hAnsi="Arial" w:cs="Arial"/>
      </w:rPr>
      <w:t>Załącznik nr 4.1</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862"/>
      <w:gridCol w:w="5496"/>
    </w:tblGrid>
    <w:tr w:rsidR="008E715E" w14:paraId="3334DAA8" w14:textId="77777777" w:rsidTr="00775897">
      <w:trPr>
        <w:trHeight w:val="988"/>
        <w:jc w:val="center"/>
      </w:trPr>
      <w:tc>
        <w:tcPr>
          <w:tcW w:w="1714" w:type="dxa"/>
          <w:vAlign w:val="center"/>
        </w:tcPr>
        <w:p w14:paraId="25D1A714" w14:textId="77777777" w:rsidR="008E715E" w:rsidRDefault="00DD3F58" w:rsidP="0024002F">
          <w:pPr>
            <w:pStyle w:val="Nagwek"/>
            <w:jc w:val="center"/>
          </w:pPr>
          <w:r>
            <w:rPr>
              <w:noProof/>
            </w:rPr>
            <w:drawing>
              <wp:inline distT="0" distB="0" distL="0" distR="0" wp14:anchorId="5F3DA89C" wp14:editId="5B7A6427">
                <wp:extent cx="638175" cy="6381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c>
      <w:tc>
        <w:tcPr>
          <w:tcW w:w="1862" w:type="dxa"/>
          <w:vAlign w:val="center"/>
        </w:tcPr>
        <w:p w14:paraId="77037531" w14:textId="77777777" w:rsidR="008E715E" w:rsidRPr="00DD2C0A" w:rsidRDefault="008E715E" w:rsidP="003341FA">
          <w:pPr>
            <w:pStyle w:val="Nagwek"/>
            <w:spacing w:before="40" w:after="40" w:line="276" w:lineRule="auto"/>
            <w:jc w:val="center"/>
            <w:rPr>
              <w:rFonts w:ascii="Arial" w:hAnsi="Arial" w:cs="Arial"/>
              <w:b/>
              <w:sz w:val="18"/>
              <w:szCs w:val="18"/>
            </w:rPr>
          </w:pPr>
          <w:r w:rsidRPr="00DD2C0A">
            <w:rPr>
              <w:rFonts w:ascii="Arial" w:hAnsi="Arial" w:cs="Arial"/>
              <w:b/>
              <w:sz w:val="18"/>
              <w:szCs w:val="18"/>
            </w:rPr>
            <w:t>Biuro Automatyki</w:t>
          </w:r>
        </w:p>
        <w:p w14:paraId="5AB3D99A" w14:textId="77777777" w:rsidR="008E715E" w:rsidRPr="00DD2C0A" w:rsidRDefault="008E715E" w:rsidP="00DD2C0A">
          <w:pPr>
            <w:pStyle w:val="Nagwek"/>
            <w:spacing w:before="40" w:after="40" w:line="276" w:lineRule="auto"/>
            <w:jc w:val="center"/>
            <w:rPr>
              <w:rFonts w:ascii="Arial" w:hAnsi="Arial" w:cs="Arial"/>
              <w:b/>
              <w:sz w:val="18"/>
              <w:szCs w:val="18"/>
            </w:rPr>
          </w:pPr>
          <w:r w:rsidRPr="00DD2C0A">
            <w:rPr>
              <w:rFonts w:ascii="Arial" w:hAnsi="Arial" w:cs="Arial"/>
              <w:b/>
              <w:sz w:val="18"/>
              <w:szCs w:val="18"/>
            </w:rPr>
            <w:t>i Elektryki</w:t>
          </w:r>
          <w:r>
            <w:rPr>
              <w:rFonts w:ascii="Arial" w:hAnsi="Arial" w:cs="Arial"/>
              <w:b/>
              <w:sz w:val="18"/>
              <w:szCs w:val="18"/>
            </w:rPr>
            <w:t xml:space="preserve"> (SG)</w:t>
          </w:r>
        </w:p>
      </w:tc>
      <w:tc>
        <w:tcPr>
          <w:tcW w:w="5496" w:type="dxa"/>
          <w:vAlign w:val="center"/>
        </w:tcPr>
        <w:p w14:paraId="40AFCC13" w14:textId="77777777" w:rsidR="008E715E" w:rsidRPr="00DD2C0A" w:rsidRDefault="008E715E" w:rsidP="00DD2C0A">
          <w:pPr>
            <w:pStyle w:val="Nagwek"/>
            <w:spacing w:before="40" w:after="40" w:line="276" w:lineRule="auto"/>
            <w:jc w:val="both"/>
            <w:rPr>
              <w:rFonts w:ascii="Arial" w:hAnsi="Arial" w:cs="Arial"/>
              <w:b/>
              <w:sz w:val="18"/>
              <w:szCs w:val="18"/>
            </w:rPr>
          </w:pPr>
          <w:r w:rsidRPr="00DD2C0A">
            <w:rPr>
              <w:rFonts w:ascii="Arial" w:hAnsi="Arial" w:cs="Arial"/>
              <w:b/>
              <w:sz w:val="18"/>
              <w:szCs w:val="18"/>
            </w:rPr>
            <w:t xml:space="preserve">Wymagania ogólne budowy nowych i modernizacji instalacji  produkcyjnych w branży </w:t>
          </w:r>
          <w:proofErr w:type="spellStart"/>
          <w:r w:rsidRPr="00DD2C0A">
            <w:rPr>
              <w:rFonts w:ascii="Arial" w:hAnsi="Arial" w:cs="Arial"/>
              <w:b/>
              <w:sz w:val="18"/>
              <w:szCs w:val="18"/>
            </w:rPr>
            <w:t>PiA</w:t>
          </w:r>
          <w:proofErr w:type="spellEnd"/>
          <w:r w:rsidRPr="00DD2C0A">
            <w:rPr>
              <w:rFonts w:ascii="Arial" w:hAnsi="Arial" w:cs="Arial"/>
              <w:b/>
              <w:sz w:val="18"/>
              <w:szCs w:val="18"/>
            </w:rPr>
            <w:t xml:space="preserve"> – załączniki techniczne </w:t>
          </w:r>
          <w:r>
            <w:rPr>
              <w:rFonts w:ascii="Arial" w:hAnsi="Arial" w:cs="Arial"/>
              <w:b/>
              <w:sz w:val="18"/>
              <w:szCs w:val="18"/>
            </w:rPr>
            <w:br/>
          </w:r>
          <w:r w:rsidRPr="00DD2C0A">
            <w:rPr>
              <w:rFonts w:ascii="Arial" w:hAnsi="Arial" w:cs="Arial"/>
              <w:b/>
              <w:sz w:val="18"/>
              <w:szCs w:val="18"/>
            </w:rPr>
            <w:t>do kontraktów</w:t>
          </w:r>
        </w:p>
      </w:tc>
    </w:tr>
  </w:tbl>
  <w:p w14:paraId="0DB52C23" w14:textId="77777777" w:rsidR="008E715E" w:rsidRDefault="008E715E">
    <w:pPr>
      <w:pStyle w:val="Nagwek"/>
    </w:pPr>
  </w:p>
  <w:p w14:paraId="7A6AEAAA" w14:textId="77777777" w:rsidR="008E715E" w:rsidRDefault="008E71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5B503" w14:textId="77777777" w:rsidR="00CC5FA2" w:rsidRDefault="00CC5FA2">
    <w:pPr>
      <w:pStyle w:val="Nagwek"/>
      <w:rPr>
        <w:rFonts w:ascii="Arial" w:hAnsi="Arial" w:cs="Arial"/>
      </w:rPr>
    </w:pPr>
    <w:r>
      <w:rPr>
        <w:rFonts w:ascii="Arial" w:hAnsi="Arial" w:cs="Arial"/>
      </w:rPr>
      <w:t xml:space="preserve">Zarządzenie </w:t>
    </w:r>
    <w:r w:rsidR="00CA315B">
      <w:rPr>
        <w:rFonts w:ascii="Arial" w:hAnsi="Arial" w:cs="Arial"/>
      </w:rPr>
      <w:t>Operacyjne DS nr 01</w:t>
    </w:r>
    <w:r>
      <w:rPr>
        <w:rFonts w:ascii="Arial" w:hAnsi="Arial" w:cs="Arial"/>
      </w:rPr>
      <w:t>/2021</w:t>
    </w:r>
  </w:p>
  <w:p w14:paraId="78FE2B13" w14:textId="77777777" w:rsidR="00CC5FA2" w:rsidRPr="00CC5FA2" w:rsidRDefault="00CC5FA2" w:rsidP="00CC5FA2">
    <w:pPr>
      <w:pStyle w:val="Nagwek"/>
      <w:jc w:val="right"/>
      <w:rPr>
        <w:rFonts w:ascii="Arial" w:hAnsi="Arial" w:cs="Arial"/>
      </w:rPr>
    </w:pPr>
    <w:r>
      <w:rPr>
        <w:rFonts w:ascii="Arial" w:hAnsi="Arial" w:cs="Arial"/>
      </w:rPr>
      <w:t>Załącznik nr 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E8BC2E7E"/>
    <w:lvl w:ilvl="0">
      <w:numFmt w:val="bullet"/>
      <w:lvlText w:val="*"/>
      <w:lvlJc w:val="left"/>
    </w:lvl>
  </w:abstractNum>
  <w:abstractNum w:abstractNumId="1" w15:restartNumberingAfterBreak="0">
    <w:nsid w:val="018449EA"/>
    <w:multiLevelType w:val="multilevel"/>
    <w:tmpl w:val="138427B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2E527BD"/>
    <w:multiLevelType w:val="hybridMultilevel"/>
    <w:tmpl w:val="5D0607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570495D"/>
    <w:multiLevelType w:val="hybridMultilevel"/>
    <w:tmpl w:val="88B070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971734"/>
    <w:multiLevelType w:val="hybridMultilevel"/>
    <w:tmpl w:val="5F164A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66E63F0"/>
    <w:multiLevelType w:val="hybridMultilevel"/>
    <w:tmpl w:val="94E482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79E7337"/>
    <w:multiLevelType w:val="hybridMultilevel"/>
    <w:tmpl w:val="C83EA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94F5F6B"/>
    <w:multiLevelType w:val="hybridMultilevel"/>
    <w:tmpl w:val="BCD496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942D17"/>
    <w:multiLevelType w:val="hybridMultilevel"/>
    <w:tmpl w:val="FCD2AA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894B53"/>
    <w:multiLevelType w:val="hybridMultilevel"/>
    <w:tmpl w:val="ED0C7D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C905E3"/>
    <w:multiLevelType w:val="hybridMultilevel"/>
    <w:tmpl w:val="F642F5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135B9D"/>
    <w:multiLevelType w:val="hybridMultilevel"/>
    <w:tmpl w:val="BB8C9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7631BC"/>
    <w:multiLevelType w:val="hybridMultilevel"/>
    <w:tmpl w:val="8110CD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08169E3"/>
    <w:multiLevelType w:val="hybridMultilevel"/>
    <w:tmpl w:val="0B46F4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7829AE"/>
    <w:multiLevelType w:val="hybridMultilevel"/>
    <w:tmpl w:val="2F52AD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A62629"/>
    <w:multiLevelType w:val="hybridMultilevel"/>
    <w:tmpl w:val="7F4C1A2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F74A8B"/>
    <w:multiLevelType w:val="hybridMultilevel"/>
    <w:tmpl w:val="F6A4A0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5F7548"/>
    <w:multiLevelType w:val="hybridMultilevel"/>
    <w:tmpl w:val="192AC0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665687A"/>
    <w:multiLevelType w:val="hybridMultilevel"/>
    <w:tmpl w:val="D498528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17DF0C87"/>
    <w:multiLevelType w:val="hybridMultilevel"/>
    <w:tmpl w:val="E2C09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8A36208"/>
    <w:multiLevelType w:val="hybridMultilevel"/>
    <w:tmpl w:val="27F8BB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F05270"/>
    <w:multiLevelType w:val="hybridMultilevel"/>
    <w:tmpl w:val="C3344A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A65433C"/>
    <w:multiLevelType w:val="hybridMultilevel"/>
    <w:tmpl w:val="4AC86F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B2D3A9A"/>
    <w:multiLevelType w:val="hybridMultilevel"/>
    <w:tmpl w:val="D67838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314C9B"/>
    <w:multiLevelType w:val="hybridMultilevel"/>
    <w:tmpl w:val="4B7A1B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D1D27E3"/>
    <w:multiLevelType w:val="hybridMultilevel"/>
    <w:tmpl w:val="C3481D6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DCA0800"/>
    <w:multiLevelType w:val="hybridMultilevel"/>
    <w:tmpl w:val="465EEA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CF1DF7"/>
    <w:multiLevelType w:val="hybridMultilevel"/>
    <w:tmpl w:val="0F7C5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003555F"/>
    <w:multiLevelType w:val="hybridMultilevel"/>
    <w:tmpl w:val="BFEC76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00477A2"/>
    <w:multiLevelType w:val="hybridMultilevel"/>
    <w:tmpl w:val="C85883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09650E4"/>
    <w:multiLevelType w:val="multilevel"/>
    <w:tmpl w:val="ED22C88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4.%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20BA35FC"/>
    <w:multiLevelType w:val="hybridMultilevel"/>
    <w:tmpl w:val="A4189C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197C28"/>
    <w:multiLevelType w:val="hybridMultilevel"/>
    <w:tmpl w:val="D3867B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2263FAE"/>
    <w:multiLevelType w:val="hybridMultilevel"/>
    <w:tmpl w:val="7AC8D1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636616"/>
    <w:multiLevelType w:val="hybridMultilevel"/>
    <w:tmpl w:val="4AB8DE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48F3BB7"/>
    <w:multiLevelType w:val="hybridMultilevel"/>
    <w:tmpl w:val="F2FA1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4B3156A"/>
    <w:multiLevelType w:val="hybridMultilevel"/>
    <w:tmpl w:val="5900D2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000300"/>
    <w:multiLevelType w:val="hybridMultilevel"/>
    <w:tmpl w:val="976C7D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75E75CE"/>
    <w:multiLevelType w:val="hybridMultilevel"/>
    <w:tmpl w:val="576E8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7DD07B6"/>
    <w:multiLevelType w:val="hybridMultilevel"/>
    <w:tmpl w:val="F17489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8B56AA3"/>
    <w:multiLevelType w:val="hybridMultilevel"/>
    <w:tmpl w:val="CA8C0E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8CE23EC"/>
    <w:multiLevelType w:val="hybridMultilevel"/>
    <w:tmpl w:val="8458A2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956059A"/>
    <w:multiLevelType w:val="hybridMultilevel"/>
    <w:tmpl w:val="431CD7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9B9541B"/>
    <w:multiLevelType w:val="hybridMultilevel"/>
    <w:tmpl w:val="BDCE3B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C586267"/>
    <w:multiLevelType w:val="hybridMultilevel"/>
    <w:tmpl w:val="AEAA3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C8E6F16"/>
    <w:multiLevelType w:val="hybridMultilevel"/>
    <w:tmpl w:val="D7B6E0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DF41398"/>
    <w:multiLevelType w:val="hybridMultilevel"/>
    <w:tmpl w:val="B20CEE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5319C1"/>
    <w:multiLevelType w:val="hybridMultilevel"/>
    <w:tmpl w:val="7FBE150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1793C5A"/>
    <w:multiLevelType w:val="multilevel"/>
    <w:tmpl w:val="D9F2B91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15:restartNumberingAfterBreak="0">
    <w:nsid w:val="33173E43"/>
    <w:multiLevelType w:val="hybridMultilevel"/>
    <w:tmpl w:val="B4C6B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3A508AA"/>
    <w:multiLevelType w:val="hybridMultilevel"/>
    <w:tmpl w:val="21529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DE043F"/>
    <w:multiLevelType w:val="hybridMultilevel"/>
    <w:tmpl w:val="3F24B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4572569"/>
    <w:multiLevelType w:val="hybridMultilevel"/>
    <w:tmpl w:val="C96859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4613919"/>
    <w:multiLevelType w:val="hybridMultilevel"/>
    <w:tmpl w:val="56906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468296D"/>
    <w:multiLevelType w:val="hybridMultilevel"/>
    <w:tmpl w:val="0AC6B9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4D92C57"/>
    <w:multiLevelType w:val="hybridMultilevel"/>
    <w:tmpl w:val="9A403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54E40D8"/>
    <w:multiLevelType w:val="hybridMultilevel"/>
    <w:tmpl w:val="CE38C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681379A"/>
    <w:multiLevelType w:val="multilevel"/>
    <w:tmpl w:val="7D1873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8.%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8" w15:restartNumberingAfterBreak="0">
    <w:nsid w:val="36BB58F9"/>
    <w:multiLevelType w:val="hybridMultilevel"/>
    <w:tmpl w:val="CF54459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71E28A6"/>
    <w:multiLevelType w:val="hybridMultilevel"/>
    <w:tmpl w:val="661A8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830432D"/>
    <w:multiLevelType w:val="hybridMultilevel"/>
    <w:tmpl w:val="8D4E7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8F96D78"/>
    <w:multiLevelType w:val="hybridMultilevel"/>
    <w:tmpl w:val="01EC24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9036934"/>
    <w:multiLevelType w:val="hybridMultilevel"/>
    <w:tmpl w:val="953470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97032D0"/>
    <w:multiLevelType w:val="hybridMultilevel"/>
    <w:tmpl w:val="1982E9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A3A13F8"/>
    <w:multiLevelType w:val="hybridMultilevel"/>
    <w:tmpl w:val="7B223F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D4A08B8"/>
    <w:multiLevelType w:val="hybridMultilevel"/>
    <w:tmpl w:val="774E66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3E6327A0"/>
    <w:multiLevelType w:val="hybridMultilevel"/>
    <w:tmpl w:val="D0FCE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EAD4576"/>
    <w:multiLevelType w:val="multilevel"/>
    <w:tmpl w:val="5DC4AC9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6.%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8" w15:restartNumberingAfterBreak="0">
    <w:nsid w:val="3F130011"/>
    <w:multiLevelType w:val="hybridMultilevel"/>
    <w:tmpl w:val="801AC3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F376D69"/>
    <w:multiLevelType w:val="hybridMultilevel"/>
    <w:tmpl w:val="325EB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12D2FF0"/>
    <w:multiLevelType w:val="hybridMultilevel"/>
    <w:tmpl w:val="73C83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1581E66"/>
    <w:multiLevelType w:val="hybridMultilevel"/>
    <w:tmpl w:val="8DC670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6A4CBB"/>
    <w:multiLevelType w:val="hybridMultilevel"/>
    <w:tmpl w:val="C9A2D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2DC328C"/>
    <w:multiLevelType w:val="hybridMultilevel"/>
    <w:tmpl w:val="A5FC56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3097306"/>
    <w:multiLevelType w:val="hybridMultilevel"/>
    <w:tmpl w:val="E1EA4E94"/>
    <w:lvl w:ilvl="0" w:tplc="04150001">
      <w:start w:val="1"/>
      <w:numFmt w:val="bullet"/>
      <w:lvlText w:val=""/>
      <w:lvlJc w:val="left"/>
      <w:pPr>
        <w:ind w:left="720" w:hanging="360"/>
      </w:pPr>
      <w:rPr>
        <w:rFonts w:ascii="Symbol" w:hAnsi="Symbol" w:hint="default"/>
      </w:rPr>
    </w:lvl>
    <w:lvl w:ilvl="1" w:tplc="E2B01082">
      <w:numFmt w:val="bullet"/>
      <w:lvlText w:val="·"/>
      <w:lvlJc w:val="left"/>
      <w:pPr>
        <w:ind w:left="1440" w:hanging="360"/>
      </w:pPr>
      <w:rPr>
        <w:rFonts w:ascii="Arial" w:eastAsia="Calibr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42A43B6"/>
    <w:multiLevelType w:val="hybridMultilevel"/>
    <w:tmpl w:val="AE86D8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4A3692D"/>
    <w:multiLevelType w:val="hybridMultilevel"/>
    <w:tmpl w:val="1E18E69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452C6879"/>
    <w:multiLevelType w:val="hybridMultilevel"/>
    <w:tmpl w:val="4CA81E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5964E56"/>
    <w:multiLevelType w:val="hybridMultilevel"/>
    <w:tmpl w:val="F544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5F05169"/>
    <w:multiLevelType w:val="hybridMultilevel"/>
    <w:tmpl w:val="03A420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7DC0CD7"/>
    <w:multiLevelType w:val="hybridMultilevel"/>
    <w:tmpl w:val="AEE03B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92E1B0E"/>
    <w:multiLevelType w:val="hybridMultilevel"/>
    <w:tmpl w:val="3FCAA6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A4B6EEF"/>
    <w:multiLevelType w:val="hybridMultilevel"/>
    <w:tmpl w:val="358E03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4AC34E43"/>
    <w:multiLevelType w:val="hybridMultilevel"/>
    <w:tmpl w:val="6F5E02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C66334E"/>
    <w:multiLevelType w:val="hybridMultilevel"/>
    <w:tmpl w:val="F790D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C9B196C"/>
    <w:multiLevelType w:val="hybridMultilevel"/>
    <w:tmpl w:val="FD289B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4D016642"/>
    <w:multiLevelType w:val="hybridMultilevel"/>
    <w:tmpl w:val="5AB088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4D2C5E67"/>
    <w:multiLevelType w:val="hybridMultilevel"/>
    <w:tmpl w:val="3AC629A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4D917016"/>
    <w:multiLevelType w:val="hybridMultilevel"/>
    <w:tmpl w:val="8004A7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4DEF12C0"/>
    <w:multiLevelType w:val="hybridMultilevel"/>
    <w:tmpl w:val="127C6A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4E3F18A3"/>
    <w:multiLevelType w:val="hybridMultilevel"/>
    <w:tmpl w:val="AEA0CC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EA971F7"/>
    <w:multiLevelType w:val="hybridMultilevel"/>
    <w:tmpl w:val="C974E2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4FC6245A"/>
    <w:multiLevelType w:val="hybridMultilevel"/>
    <w:tmpl w:val="758C0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0A348F8"/>
    <w:multiLevelType w:val="hybridMultilevel"/>
    <w:tmpl w:val="0CB613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1DF2779"/>
    <w:multiLevelType w:val="hybridMultilevel"/>
    <w:tmpl w:val="5D064A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532453A8"/>
    <w:multiLevelType w:val="hybridMultilevel"/>
    <w:tmpl w:val="2CF2A3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534B2DB9"/>
    <w:multiLevelType w:val="hybridMultilevel"/>
    <w:tmpl w:val="80BE75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46A2385"/>
    <w:multiLevelType w:val="hybridMultilevel"/>
    <w:tmpl w:val="CAC0AC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546D2DD0"/>
    <w:multiLevelType w:val="hybridMultilevel"/>
    <w:tmpl w:val="99082E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55C001BF"/>
    <w:multiLevelType w:val="hybridMultilevel"/>
    <w:tmpl w:val="550E87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5731355D"/>
    <w:multiLevelType w:val="hybridMultilevel"/>
    <w:tmpl w:val="02B4FD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8446D20"/>
    <w:multiLevelType w:val="hybridMultilevel"/>
    <w:tmpl w:val="7EA4C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58574664"/>
    <w:multiLevelType w:val="hybridMultilevel"/>
    <w:tmpl w:val="67A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5A455E48"/>
    <w:multiLevelType w:val="hybridMultilevel"/>
    <w:tmpl w:val="7A1E2C26"/>
    <w:lvl w:ilvl="0" w:tplc="FFFFFFFF">
      <w:start w:val="1"/>
      <w:numFmt w:val="bullet"/>
      <w:lvlText w:val="–"/>
      <w:lvlJc w:val="left"/>
      <w:pPr>
        <w:tabs>
          <w:tab w:val="num" w:pos="794"/>
        </w:tabs>
        <w:ind w:left="794" w:hanging="397"/>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2B1C4058">
      <w:start w:val="1"/>
      <w:numFmt w:val="lowerLetter"/>
      <w:pStyle w:val="Basell"/>
      <w:lvlText w:val="%3)"/>
      <w:lvlJc w:val="left"/>
      <w:pPr>
        <w:tabs>
          <w:tab w:val="num" w:pos="2340"/>
        </w:tabs>
        <w:ind w:left="2340" w:hanging="360"/>
      </w:pPr>
    </w:lvl>
    <w:lvl w:ilvl="3" w:tplc="9AF4231C">
      <w:start w:val="5"/>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4" w15:restartNumberingAfterBreak="0">
    <w:nsid w:val="5B144C63"/>
    <w:multiLevelType w:val="hybridMultilevel"/>
    <w:tmpl w:val="772C3B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5C4506AF"/>
    <w:multiLevelType w:val="multilevel"/>
    <w:tmpl w:val="B5306B2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7.%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6" w15:restartNumberingAfterBreak="0">
    <w:nsid w:val="5D9A2A3C"/>
    <w:multiLevelType w:val="hybridMultilevel"/>
    <w:tmpl w:val="DBA044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5EB45CDA"/>
    <w:multiLevelType w:val="hybridMultilevel"/>
    <w:tmpl w:val="A7A868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00313A5"/>
    <w:multiLevelType w:val="multilevel"/>
    <w:tmpl w:val="3140C78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9" w15:restartNumberingAfterBreak="0">
    <w:nsid w:val="637B313E"/>
    <w:multiLevelType w:val="hybridMultilevel"/>
    <w:tmpl w:val="8D2095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63C72146"/>
    <w:multiLevelType w:val="multilevel"/>
    <w:tmpl w:val="031CA880"/>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rPr>
    </w:lvl>
    <w:lvl w:ilvl="2">
      <w:start w:val="4"/>
      <w:numFmt w:val="decimal"/>
      <w:lvlText w:val="%1.%2.%3."/>
      <w:lvlJc w:val="left"/>
      <w:pPr>
        <w:tabs>
          <w:tab w:val="num" w:pos="1440"/>
        </w:tabs>
        <w:ind w:left="1224" w:hanging="504"/>
      </w:pPr>
      <w:rPr>
        <w:rFonts w:hint="default"/>
      </w:rPr>
    </w:lvl>
    <w:lvl w:ilvl="3">
      <w:start w:val="1"/>
      <w:numFmt w:val="decimal"/>
      <w:lvlText w:val="%4%1.%2.%3.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1" w15:restartNumberingAfterBreak="0">
    <w:nsid w:val="63EC196D"/>
    <w:multiLevelType w:val="hybridMultilevel"/>
    <w:tmpl w:val="52E8F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42A706C"/>
    <w:multiLevelType w:val="hybridMultilevel"/>
    <w:tmpl w:val="D230F3D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43D3FAF"/>
    <w:multiLevelType w:val="hybridMultilevel"/>
    <w:tmpl w:val="B17C5E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6527632D"/>
    <w:multiLevelType w:val="hybridMultilevel"/>
    <w:tmpl w:val="147C5D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65C804E3"/>
    <w:multiLevelType w:val="hybridMultilevel"/>
    <w:tmpl w:val="364684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65D61723"/>
    <w:multiLevelType w:val="hybridMultilevel"/>
    <w:tmpl w:val="D908B1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66755E23"/>
    <w:multiLevelType w:val="hybridMultilevel"/>
    <w:tmpl w:val="82884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68497AEA"/>
    <w:multiLevelType w:val="multilevel"/>
    <w:tmpl w:val="0B8A17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3.2.5.%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9" w15:restartNumberingAfterBreak="0">
    <w:nsid w:val="69023DE4"/>
    <w:multiLevelType w:val="hybridMultilevel"/>
    <w:tmpl w:val="058893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6A452653"/>
    <w:multiLevelType w:val="hybridMultilevel"/>
    <w:tmpl w:val="D23A9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6BF4344C"/>
    <w:multiLevelType w:val="hybridMultilevel"/>
    <w:tmpl w:val="16647A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6C6125F6"/>
    <w:multiLevelType w:val="hybridMultilevel"/>
    <w:tmpl w:val="EB8046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6EF44B27"/>
    <w:multiLevelType w:val="singleLevel"/>
    <w:tmpl w:val="04150001"/>
    <w:lvl w:ilvl="0">
      <w:start w:val="1"/>
      <w:numFmt w:val="bullet"/>
      <w:lvlText w:val=""/>
      <w:lvlJc w:val="left"/>
      <w:pPr>
        <w:ind w:left="720" w:hanging="360"/>
      </w:pPr>
      <w:rPr>
        <w:rFonts w:ascii="Symbol" w:hAnsi="Symbol" w:hint="default"/>
      </w:rPr>
    </w:lvl>
  </w:abstractNum>
  <w:abstractNum w:abstractNumId="124" w15:restartNumberingAfterBreak="0">
    <w:nsid w:val="703A3E5F"/>
    <w:multiLevelType w:val="hybridMultilevel"/>
    <w:tmpl w:val="EC10DE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5" w15:restartNumberingAfterBreak="0">
    <w:nsid w:val="70D56066"/>
    <w:multiLevelType w:val="hybridMultilevel"/>
    <w:tmpl w:val="FE7216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1077181"/>
    <w:multiLevelType w:val="hybridMultilevel"/>
    <w:tmpl w:val="5622B0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71D01557"/>
    <w:multiLevelType w:val="hybridMultilevel"/>
    <w:tmpl w:val="C1DC87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71FE7A92"/>
    <w:multiLevelType w:val="hybridMultilevel"/>
    <w:tmpl w:val="4D2AB2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7251666B"/>
    <w:multiLevelType w:val="hybridMultilevel"/>
    <w:tmpl w:val="DE060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728764B1"/>
    <w:multiLevelType w:val="hybridMultilevel"/>
    <w:tmpl w:val="31D2A4A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1" w15:restartNumberingAfterBreak="0">
    <w:nsid w:val="72E63EFB"/>
    <w:multiLevelType w:val="hybridMultilevel"/>
    <w:tmpl w:val="E57A36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75905A6D"/>
    <w:multiLevelType w:val="hybridMultilevel"/>
    <w:tmpl w:val="A48E5A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75B86515"/>
    <w:multiLevelType w:val="hybridMultilevel"/>
    <w:tmpl w:val="66B235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75E808BE"/>
    <w:multiLevelType w:val="hybridMultilevel"/>
    <w:tmpl w:val="152E08BE"/>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35" w15:restartNumberingAfterBreak="0">
    <w:nsid w:val="76EA440A"/>
    <w:multiLevelType w:val="hybridMultilevel"/>
    <w:tmpl w:val="D6D2B8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774C67B8"/>
    <w:multiLevelType w:val="hybridMultilevel"/>
    <w:tmpl w:val="A56E1A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9946267"/>
    <w:multiLevelType w:val="hybridMultilevel"/>
    <w:tmpl w:val="C28C2D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79F74D25"/>
    <w:multiLevelType w:val="hybridMultilevel"/>
    <w:tmpl w:val="78249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7AD80E1D"/>
    <w:multiLevelType w:val="hybridMultilevel"/>
    <w:tmpl w:val="41F81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7BE260CC"/>
    <w:multiLevelType w:val="hybridMultilevel"/>
    <w:tmpl w:val="55C84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7C092C06"/>
    <w:multiLevelType w:val="hybridMultilevel"/>
    <w:tmpl w:val="6FBCFE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7D87712E"/>
    <w:multiLevelType w:val="hybridMultilevel"/>
    <w:tmpl w:val="31D061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7DDC2B3C"/>
    <w:multiLevelType w:val="hybridMultilevel"/>
    <w:tmpl w:val="C7DA9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E2A7595"/>
    <w:multiLevelType w:val="hybridMultilevel"/>
    <w:tmpl w:val="61B031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7F064C39"/>
    <w:multiLevelType w:val="hybridMultilevel"/>
    <w:tmpl w:val="FADED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FE54845"/>
    <w:multiLevelType w:val="hybridMultilevel"/>
    <w:tmpl w:val="10E0CEB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694012">
    <w:abstractNumId w:val="1"/>
  </w:num>
  <w:num w:numId="2" w16cid:durableId="1168667357">
    <w:abstractNumId w:val="103"/>
    <w:lvlOverride w:ilvl="0"/>
    <w:lvlOverride w:ilvl="1">
      <w:startOverride w:val="1"/>
    </w:lvlOverride>
    <w:lvlOverride w:ilvl="2">
      <w:startOverride w:val="1"/>
    </w:lvlOverride>
    <w:lvlOverride w:ilvl="3">
      <w:startOverride w:val="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721521">
    <w:abstractNumId w:val="123"/>
  </w:num>
  <w:num w:numId="4" w16cid:durableId="188613650">
    <w:abstractNumId w:val="110"/>
  </w:num>
  <w:num w:numId="5" w16cid:durableId="1881014918">
    <w:abstractNumId w:val="30"/>
  </w:num>
  <w:num w:numId="6" w16cid:durableId="1285648719">
    <w:abstractNumId w:val="118"/>
  </w:num>
  <w:num w:numId="7" w16cid:durableId="215244239">
    <w:abstractNumId w:val="67"/>
  </w:num>
  <w:num w:numId="8" w16cid:durableId="953945346">
    <w:abstractNumId w:val="105"/>
  </w:num>
  <w:num w:numId="9" w16cid:durableId="583343079">
    <w:abstractNumId w:val="57"/>
  </w:num>
  <w:num w:numId="10" w16cid:durableId="1261454030">
    <w:abstractNumId w:val="24"/>
  </w:num>
  <w:num w:numId="11" w16cid:durableId="1313561978">
    <w:abstractNumId w:val="51"/>
  </w:num>
  <w:num w:numId="12" w16cid:durableId="1972779481">
    <w:abstractNumId w:val="27"/>
  </w:num>
  <w:num w:numId="13" w16cid:durableId="1182352212">
    <w:abstractNumId w:val="33"/>
  </w:num>
  <w:num w:numId="14" w16cid:durableId="1187715714">
    <w:abstractNumId w:val="7"/>
  </w:num>
  <w:num w:numId="15" w16cid:durableId="1812557579">
    <w:abstractNumId w:val="32"/>
  </w:num>
  <w:num w:numId="16" w16cid:durableId="1022240080">
    <w:abstractNumId w:val="6"/>
  </w:num>
  <w:num w:numId="17" w16cid:durableId="911814215">
    <w:abstractNumId w:val="19"/>
  </w:num>
  <w:num w:numId="18" w16cid:durableId="1130320997">
    <w:abstractNumId w:val="71"/>
  </w:num>
  <w:num w:numId="19" w16cid:durableId="10689301">
    <w:abstractNumId w:val="56"/>
  </w:num>
  <w:num w:numId="20" w16cid:durableId="983198007">
    <w:abstractNumId w:val="95"/>
  </w:num>
  <w:num w:numId="21" w16cid:durableId="1089816930">
    <w:abstractNumId w:val="34"/>
  </w:num>
  <w:num w:numId="22" w16cid:durableId="1211697587">
    <w:abstractNumId w:val="17"/>
  </w:num>
  <w:num w:numId="23" w16cid:durableId="508716512">
    <w:abstractNumId w:val="109"/>
  </w:num>
  <w:num w:numId="24" w16cid:durableId="185364817">
    <w:abstractNumId w:val="72"/>
  </w:num>
  <w:num w:numId="25" w16cid:durableId="1858107755">
    <w:abstractNumId w:val="82"/>
  </w:num>
  <w:num w:numId="26" w16cid:durableId="1526018970">
    <w:abstractNumId w:val="128"/>
  </w:num>
  <w:num w:numId="27" w16cid:durableId="1637686562">
    <w:abstractNumId w:val="120"/>
  </w:num>
  <w:num w:numId="28" w16cid:durableId="956713881">
    <w:abstractNumId w:val="10"/>
  </w:num>
  <w:num w:numId="29" w16cid:durableId="1801072933">
    <w:abstractNumId w:val="84"/>
  </w:num>
  <w:num w:numId="30" w16cid:durableId="1172333948">
    <w:abstractNumId w:val="121"/>
  </w:num>
  <w:num w:numId="31" w16cid:durableId="1473674864">
    <w:abstractNumId w:val="66"/>
  </w:num>
  <w:num w:numId="32" w16cid:durableId="316306834">
    <w:abstractNumId w:val="70"/>
  </w:num>
  <w:num w:numId="33" w16cid:durableId="991758802">
    <w:abstractNumId w:val="137"/>
  </w:num>
  <w:num w:numId="34" w16cid:durableId="1054692134">
    <w:abstractNumId w:val="75"/>
  </w:num>
  <w:num w:numId="35" w16cid:durableId="670765941">
    <w:abstractNumId w:val="36"/>
  </w:num>
  <w:num w:numId="36" w16cid:durableId="472479443">
    <w:abstractNumId w:val="50"/>
  </w:num>
  <w:num w:numId="37" w16cid:durableId="1480415916">
    <w:abstractNumId w:val="139"/>
  </w:num>
  <w:num w:numId="38" w16cid:durableId="1992169447">
    <w:abstractNumId w:val="73"/>
  </w:num>
  <w:num w:numId="39" w16cid:durableId="464322932">
    <w:abstractNumId w:val="112"/>
  </w:num>
  <w:num w:numId="40" w16cid:durableId="1616904754">
    <w:abstractNumId w:val="134"/>
  </w:num>
  <w:num w:numId="41" w16cid:durableId="1258244894">
    <w:abstractNumId w:val="85"/>
  </w:num>
  <w:num w:numId="42" w16cid:durableId="1511211441">
    <w:abstractNumId w:val="142"/>
  </w:num>
  <w:num w:numId="43" w16cid:durableId="1105999325">
    <w:abstractNumId w:val="4"/>
  </w:num>
  <w:num w:numId="44" w16cid:durableId="506750627">
    <w:abstractNumId w:val="16"/>
  </w:num>
  <w:num w:numId="45" w16cid:durableId="1469207265">
    <w:abstractNumId w:val="135"/>
  </w:num>
  <w:num w:numId="46" w16cid:durableId="1023939006">
    <w:abstractNumId w:val="96"/>
  </w:num>
  <w:num w:numId="47" w16cid:durableId="293217558">
    <w:abstractNumId w:val="15"/>
  </w:num>
  <w:num w:numId="48" w16cid:durableId="1544518882">
    <w:abstractNumId w:val="98"/>
  </w:num>
  <w:num w:numId="49" w16cid:durableId="1462109489">
    <w:abstractNumId w:val="114"/>
  </w:num>
  <w:num w:numId="50" w16cid:durableId="1880823739">
    <w:abstractNumId w:val="131"/>
  </w:num>
  <w:num w:numId="51" w16cid:durableId="1621112520">
    <w:abstractNumId w:val="60"/>
  </w:num>
  <w:num w:numId="52" w16cid:durableId="18895788">
    <w:abstractNumId w:val="132"/>
  </w:num>
  <w:num w:numId="53" w16cid:durableId="1856193007">
    <w:abstractNumId w:val="54"/>
  </w:num>
  <w:num w:numId="54" w16cid:durableId="136342729">
    <w:abstractNumId w:val="47"/>
  </w:num>
  <w:num w:numId="55" w16cid:durableId="1774742342">
    <w:abstractNumId w:val="35"/>
  </w:num>
  <w:num w:numId="56" w16cid:durableId="163865547">
    <w:abstractNumId w:val="68"/>
  </w:num>
  <w:num w:numId="57" w16cid:durableId="1533880404">
    <w:abstractNumId w:val="104"/>
  </w:num>
  <w:num w:numId="58" w16cid:durableId="1227567553">
    <w:abstractNumId w:val="93"/>
  </w:num>
  <w:num w:numId="59" w16cid:durableId="1532569922">
    <w:abstractNumId w:val="119"/>
  </w:num>
  <w:num w:numId="60" w16cid:durableId="1820222523">
    <w:abstractNumId w:val="91"/>
  </w:num>
  <w:num w:numId="61" w16cid:durableId="358554194">
    <w:abstractNumId w:val="22"/>
  </w:num>
  <w:num w:numId="62" w16cid:durableId="1528330406">
    <w:abstractNumId w:val="64"/>
  </w:num>
  <w:num w:numId="63" w16cid:durableId="1497332776">
    <w:abstractNumId w:val="130"/>
  </w:num>
  <w:num w:numId="64" w16cid:durableId="631907488">
    <w:abstractNumId w:val="41"/>
  </w:num>
  <w:num w:numId="65" w16cid:durableId="1872110092">
    <w:abstractNumId w:val="74"/>
  </w:num>
  <w:num w:numId="66" w16cid:durableId="417481790">
    <w:abstractNumId w:val="100"/>
  </w:num>
  <w:num w:numId="67" w16cid:durableId="234168458">
    <w:abstractNumId w:val="89"/>
  </w:num>
  <w:num w:numId="68" w16cid:durableId="2005887955">
    <w:abstractNumId w:val="11"/>
  </w:num>
  <w:num w:numId="69" w16cid:durableId="147596307">
    <w:abstractNumId w:val="42"/>
  </w:num>
  <w:num w:numId="70" w16cid:durableId="601303697">
    <w:abstractNumId w:val="39"/>
  </w:num>
  <w:num w:numId="71" w16cid:durableId="1040740209">
    <w:abstractNumId w:val="40"/>
  </w:num>
  <w:num w:numId="72" w16cid:durableId="1819497381">
    <w:abstractNumId w:val="113"/>
  </w:num>
  <w:num w:numId="73" w16cid:durableId="50351781">
    <w:abstractNumId w:val="38"/>
  </w:num>
  <w:num w:numId="74" w16cid:durableId="1904632672">
    <w:abstractNumId w:val="92"/>
  </w:num>
  <w:num w:numId="75" w16cid:durableId="547037001">
    <w:abstractNumId w:val="86"/>
  </w:num>
  <w:num w:numId="76" w16cid:durableId="1028023929">
    <w:abstractNumId w:val="44"/>
  </w:num>
  <w:num w:numId="77" w16cid:durableId="1284574776">
    <w:abstractNumId w:val="117"/>
  </w:num>
  <w:num w:numId="78" w16cid:durableId="524757419">
    <w:abstractNumId w:val="58"/>
  </w:num>
  <w:num w:numId="79" w16cid:durableId="565729933">
    <w:abstractNumId w:val="76"/>
  </w:num>
  <w:num w:numId="80" w16cid:durableId="1347364944">
    <w:abstractNumId w:val="116"/>
  </w:num>
  <w:num w:numId="81" w16cid:durableId="424810994">
    <w:abstractNumId w:val="46"/>
  </w:num>
  <w:num w:numId="82" w16cid:durableId="1763136098">
    <w:abstractNumId w:val="127"/>
  </w:num>
  <w:num w:numId="83" w16cid:durableId="806700287">
    <w:abstractNumId w:val="97"/>
  </w:num>
  <w:num w:numId="84" w16cid:durableId="1582980934">
    <w:abstractNumId w:val="69"/>
  </w:num>
  <w:num w:numId="85" w16cid:durableId="962880798">
    <w:abstractNumId w:val="12"/>
  </w:num>
  <w:num w:numId="86" w16cid:durableId="545530012">
    <w:abstractNumId w:val="59"/>
  </w:num>
  <w:num w:numId="87" w16cid:durableId="356735520">
    <w:abstractNumId w:val="43"/>
  </w:num>
  <w:num w:numId="88" w16cid:durableId="618726539">
    <w:abstractNumId w:val="81"/>
  </w:num>
  <w:num w:numId="89" w16cid:durableId="177240092">
    <w:abstractNumId w:val="125"/>
  </w:num>
  <w:num w:numId="90" w16cid:durableId="1171718472">
    <w:abstractNumId w:val="65"/>
  </w:num>
  <w:num w:numId="91" w16cid:durableId="1299921356">
    <w:abstractNumId w:val="144"/>
  </w:num>
  <w:num w:numId="92" w16cid:durableId="389546453">
    <w:abstractNumId w:val="23"/>
  </w:num>
  <w:num w:numId="93" w16cid:durableId="162815397">
    <w:abstractNumId w:val="55"/>
  </w:num>
  <w:num w:numId="94" w16cid:durableId="715009495">
    <w:abstractNumId w:val="8"/>
  </w:num>
  <w:num w:numId="95" w16cid:durableId="1401319684">
    <w:abstractNumId w:val="14"/>
  </w:num>
  <w:num w:numId="96" w16cid:durableId="993795567">
    <w:abstractNumId w:val="26"/>
  </w:num>
  <w:num w:numId="97" w16cid:durableId="1678382697">
    <w:abstractNumId w:val="37"/>
  </w:num>
  <w:num w:numId="98" w16cid:durableId="939723750">
    <w:abstractNumId w:val="102"/>
  </w:num>
  <w:num w:numId="99" w16cid:durableId="1746995410">
    <w:abstractNumId w:val="141"/>
  </w:num>
  <w:num w:numId="100" w16cid:durableId="45377852">
    <w:abstractNumId w:val="87"/>
  </w:num>
  <w:num w:numId="101" w16cid:durableId="927150817">
    <w:abstractNumId w:val="31"/>
  </w:num>
  <w:num w:numId="102" w16cid:durableId="520125680">
    <w:abstractNumId w:val="90"/>
  </w:num>
  <w:num w:numId="103" w16cid:durableId="1952785800">
    <w:abstractNumId w:val="126"/>
  </w:num>
  <w:num w:numId="104" w16cid:durableId="1575315830">
    <w:abstractNumId w:val="129"/>
  </w:num>
  <w:num w:numId="105" w16cid:durableId="902374786">
    <w:abstractNumId w:val="53"/>
  </w:num>
  <w:num w:numId="106" w16cid:durableId="1807310642">
    <w:abstractNumId w:val="2"/>
  </w:num>
  <w:num w:numId="107" w16cid:durableId="1330131589">
    <w:abstractNumId w:val="101"/>
  </w:num>
  <w:num w:numId="108" w16cid:durableId="764963588">
    <w:abstractNumId w:val="145"/>
  </w:num>
  <w:num w:numId="109" w16cid:durableId="1576354266">
    <w:abstractNumId w:val="122"/>
  </w:num>
  <w:num w:numId="110" w16cid:durableId="1360203890">
    <w:abstractNumId w:val="45"/>
  </w:num>
  <w:num w:numId="111" w16cid:durableId="820123190">
    <w:abstractNumId w:val="94"/>
  </w:num>
  <w:num w:numId="112" w16cid:durableId="576211502">
    <w:abstractNumId w:val="107"/>
  </w:num>
  <w:num w:numId="113" w16cid:durableId="786509503">
    <w:abstractNumId w:val="79"/>
  </w:num>
  <w:num w:numId="114" w16cid:durableId="1496725011">
    <w:abstractNumId w:val="3"/>
  </w:num>
  <w:num w:numId="115" w16cid:durableId="567351438">
    <w:abstractNumId w:val="133"/>
  </w:num>
  <w:num w:numId="116" w16cid:durableId="376439210">
    <w:abstractNumId w:val="140"/>
  </w:num>
  <w:num w:numId="117" w16cid:durableId="851064639">
    <w:abstractNumId w:val="61"/>
  </w:num>
  <w:num w:numId="118" w16cid:durableId="1660889153">
    <w:abstractNumId w:val="13"/>
  </w:num>
  <w:num w:numId="119" w16cid:durableId="1466047602">
    <w:abstractNumId w:val="106"/>
  </w:num>
  <w:num w:numId="120" w16cid:durableId="1993674468">
    <w:abstractNumId w:val="136"/>
  </w:num>
  <w:num w:numId="121" w16cid:durableId="1578512703">
    <w:abstractNumId w:val="78"/>
  </w:num>
  <w:num w:numId="122" w16cid:durableId="114101624">
    <w:abstractNumId w:val="5"/>
  </w:num>
  <w:num w:numId="123" w16cid:durableId="20740351">
    <w:abstractNumId w:val="62"/>
  </w:num>
  <w:num w:numId="124" w16cid:durableId="1345091885">
    <w:abstractNumId w:val="143"/>
  </w:num>
  <w:num w:numId="125" w16cid:durableId="9186827">
    <w:abstractNumId w:val="115"/>
  </w:num>
  <w:num w:numId="126" w16cid:durableId="960115443">
    <w:abstractNumId w:val="99"/>
  </w:num>
  <w:num w:numId="127" w16cid:durableId="587616403">
    <w:abstractNumId w:val="52"/>
  </w:num>
  <w:num w:numId="128" w16cid:durableId="258101785">
    <w:abstractNumId w:val="111"/>
  </w:num>
  <w:num w:numId="129" w16cid:durableId="36585127">
    <w:abstractNumId w:val="77"/>
  </w:num>
  <w:num w:numId="130" w16cid:durableId="1011953797">
    <w:abstractNumId w:val="9"/>
  </w:num>
  <w:num w:numId="131" w16cid:durableId="1912888390">
    <w:abstractNumId w:val="49"/>
  </w:num>
  <w:num w:numId="132" w16cid:durableId="958414034">
    <w:abstractNumId w:val="28"/>
  </w:num>
  <w:num w:numId="133" w16cid:durableId="2102990531">
    <w:abstractNumId w:val="138"/>
  </w:num>
  <w:num w:numId="134" w16cid:durableId="1025137896">
    <w:abstractNumId w:val="63"/>
  </w:num>
  <w:num w:numId="135" w16cid:durableId="218786779">
    <w:abstractNumId w:val="25"/>
  </w:num>
  <w:num w:numId="136" w16cid:durableId="1927421236">
    <w:abstractNumId w:val="88"/>
  </w:num>
  <w:num w:numId="137" w16cid:durableId="623196708">
    <w:abstractNumId w:val="29"/>
  </w:num>
  <w:num w:numId="138" w16cid:durableId="476150571">
    <w:abstractNumId w:val="146"/>
  </w:num>
  <w:num w:numId="139" w16cid:durableId="124548666">
    <w:abstractNumId w:val="21"/>
  </w:num>
  <w:num w:numId="140" w16cid:durableId="774330978">
    <w:abstractNumId w:val="83"/>
  </w:num>
  <w:num w:numId="141" w16cid:durableId="466362368">
    <w:abstractNumId w:val="80"/>
  </w:num>
  <w:num w:numId="142" w16cid:durableId="1622767219">
    <w:abstractNumId w:val="20"/>
  </w:num>
  <w:num w:numId="143" w16cid:durableId="703483871">
    <w:abstractNumId w:val="108"/>
  </w:num>
  <w:num w:numId="144" w16cid:durableId="758016970">
    <w:abstractNumId w:val="18"/>
  </w:num>
  <w:num w:numId="145" w16cid:durableId="1251549894">
    <w:abstractNumId w:val="48"/>
  </w:num>
  <w:num w:numId="146" w16cid:durableId="783424051">
    <w:abstractNumId w:val="0"/>
    <w:lvlOverride w:ilvl="0">
      <w:lvl w:ilvl="0">
        <w:start w:val="65535"/>
        <w:numFmt w:val="bullet"/>
        <w:lvlText w:val="-"/>
        <w:legacy w:legacy="1" w:legacySpace="0" w:legacyIndent="144"/>
        <w:lvlJc w:val="left"/>
        <w:rPr>
          <w:rFonts w:ascii="Arial Unicode MS" w:eastAsia="Arial Unicode MS" w:hAnsi="Arial Unicode MS" w:cs="Arial Unicode MS" w:hint="eastAsia"/>
        </w:rPr>
      </w:lvl>
    </w:lvlOverride>
  </w:num>
  <w:num w:numId="147" w16cid:durableId="563179379">
    <w:abstractNumId w:val="124"/>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12" w:dllVersion="512" w:checkStyle="1"/>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25B"/>
    <w:rsid w:val="00000B84"/>
    <w:rsid w:val="00001F0A"/>
    <w:rsid w:val="0000389A"/>
    <w:rsid w:val="00004AB4"/>
    <w:rsid w:val="00004CB1"/>
    <w:rsid w:val="00006882"/>
    <w:rsid w:val="00006BD5"/>
    <w:rsid w:val="00010C8F"/>
    <w:rsid w:val="00010CD0"/>
    <w:rsid w:val="00011264"/>
    <w:rsid w:val="00011A0E"/>
    <w:rsid w:val="00011EE0"/>
    <w:rsid w:val="0001298E"/>
    <w:rsid w:val="00012B6A"/>
    <w:rsid w:val="000133EF"/>
    <w:rsid w:val="00013EA3"/>
    <w:rsid w:val="00016190"/>
    <w:rsid w:val="00016377"/>
    <w:rsid w:val="000204C0"/>
    <w:rsid w:val="000208F0"/>
    <w:rsid w:val="00021491"/>
    <w:rsid w:val="00022DAA"/>
    <w:rsid w:val="00024E40"/>
    <w:rsid w:val="00030724"/>
    <w:rsid w:val="00031273"/>
    <w:rsid w:val="0003178D"/>
    <w:rsid w:val="00033147"/>
    <w:rsid w:val="000349C9"/>
    <w:rsid w:val="000350BF"/>
    <w:rsid w:val="00037B7F"/>
    <w:rsid w:val="00037C3E"/>
    <w:rsid w:val="00040148"/>
    <w:rsid w:val="0004202A"/>
    <w:rsid w:val="00042486"/>
    <w:rsid w:val="00042AC0"/>
    <w:rsid w:val="00042F0C"/>
    <w:rsid w:val="00043847"/>
    <w:rsid w:val="000438CA"/>
    <w:rsid w:val="000455E7"/>
    <w:rsid w:val="00047B45"/>
    <w:rsid w:val="00047DD3"/>
    <w:rsid w:val="000506CB"/>
    <w:rsid w:val="000509E6"/>
    <w:rsid w:val="00050F4D"/>
    <w:rsid w:val="0005146B"/>
    <w:rsid w:val="00051A4E"/>
    <w:rsid w:val="00051C54"/>
    <w:rsid w:val="0005243C"/>
    <w:rsid w:val="000525B5"/>
    <w:rsid w:val="0005374E"/>
    <w:rsid w:val="000554FB"/>
    <w:rsid w:val="000559C6"/>
    <w:rsid w:val="000566F9"/>
    <w:rsid w:val="0005692D"/>
    <w:rsid w:val="00056983"/>
    <w:rsid w:val="00056C7E"/>
    <w:rsid w:val="00056C87"/>
    <w:rsid w:val="000577BA"/>
    <w:rsid w:val="00060BA3"/>
    <w:rsid w:val="00060E54"/>
    <w:rsid w:val="00061553"/>
    <w:rsid w:val="00061F62"/>
    <w:rsid w:val="000621E6"/>
    <w:rsid w:val="00063D1C"/>
    <w:rsid w:val="00065311"/>
    <w:rsid w:val="00065B2F"/>
    <w:rsid w:val="000665DB"/>
    <w:rsid w:val="00067DC7"/>
    <w:rsid w:val="000706ED"/>
    <w:rsid w:val="000709EF"/>
    <w:rsid w:val="000716BA"/>
    <w:rsid w:val="00071EBA"/>
    <w:rsid w:val="00072484"/>
    <w:rsid w:val="00074003"/>
    <w:rsid w:val="00074546"/>
    <w:rsid w:val="00076CF1"/>
    <w:rsid w:val="00081D5D"/>
    <w:rsid w:val="00081F79"/>
    <w:rsid w:val="00082F7A"/>
    <w:rsid w:val="00082F89"/>
    <w:rsid w:val="00083D1E"/>
    <w:rsid w:val="00084394"/>
    <w:rsid w:val="00084B7A"/>
    <w:rsid w:val="00084BE7"/>
    <w:rsid w:val="00085CA0"/>
    <w:rsid w:val="00090184"/>
    <w:rsid w:val="00091EB8"/>
    <w:rsid w:val="00094891"/>
    <w:rsid w:val="000955AC"/>
    <w:rsid w:val="000A0A9C"/>
    <w:rsid w:val="000A0DA2"/>
    <w:rsid w:val="000A0F4E"/>
    <w:rsid w:val="000A279C"/>
    <w:rsid w:val="000A4669"/>
    <w:rsid w:val="000A4735"/>
    <w:rsid w:val="000A4FED"/>
    <w:rsid w:val="000A5686"/>
    <w:rsid w:val="000A5D56"/>
    <w:rsid w:val="000A65A4"/>
    <w:rsid w:val="000A6999"/>
    <w:rsid w:val="000A728A"/>
    <w:rsid w:val="000A7AC8"/>
    <w:rsid w:val="000B2149"/>
    <w:rsid w:val="000B343C"/>
    <w:rsid w:val="000B39D6"/>
    <w:rsid w:val="000B3F6B"/>
    <w:rsid w:val="000B4369"/>
    <w:rsid w:val="000B4A7F"/>
    <w:rsid w:val="000B4D20"/>
    <w:rsid w:val="000B5BDC"/>
    <w:rsid w:val="000B608C"/>
    <w:rsid w:val="000B7105"/>
    <w:rsid w:val="000B7C93"/>
    <w:rsid w:val="000C0675"/>
    <w:rsid w:val="000C0BC9"/>
    <w:rsid w:val="000C12C9"/>
    <w:rsid w:val="000C1E1C"/>
    <w:rsid w:val="000C3028"/>
    <w:rsid w:val="000C38E0"/>
    <w:rsid w:val="000C3C03"/>
    <w:rsid w:val="000C3D74"/>
    <w:rsid w:val="000C5EF1"/>
    <w:rsid w:val="000C736A"/>
    <w:rsid w:val="000D0B02"/>
    <w:rsid w:val="000D0C68"/>
    <w:rsid w:val="000D0F11"/>
    <w:rsid w:val="000D1082"/>
    <w:rsid w:val="000D115A"/>
    <w:rsid w:val="000D11B2"/>
    <w:rsid w:val="000D1296"/>
    <w:rsid w:val="000D15FD"/>
    <w:rsid w:val="000D2EBE"/>
    <w:rsid w:val="000D4B44"/>
    <w:rsid w:val="000D4E08"/>
    <w:rsid w:val="000D7FCE"/>
    <w:rsid w:val="000E036C"/>
    <w:rsid w:val="000E0AB3"/>
    <w:rsid w:val="000E0BBE"/>
    <w:rsid w:val="000E13A4"/>
    <w:rsid w:val="000E2C66"/>
    <w:rsid w:val="000E3C8E"/>
    <w:rsid w:val="000E4353"/>
    <w:rsid w:val="000E4460"/>
    <w:rsid w:val="000E49E3"/>
    <w:rsid w:val="000E4D2F"/>
    <w:rsid w:val="000E520C"/>
    <w:rsid w:val="000E5464"/>
    <w:rsid w:val="000E5858"/>
    <w:rsid w:val="000F0991"/>
    <w:rsid w:val="000F1044"/>
    <w:rsid w:val="000F156F"/>
    <w:rsid w:val="000F1C6B"/>
    <w:rsid w:val="000F2401"/>
    <w:rsid w:val="000F31C4"/>
    <w:rsid w:val="000F34C8"/>
    <w:rsid w:val="000F3BFA"/>
    <w:rsid w:val="000F4E95"/>
    <w:rsid w:val="000F75E4"/>
    <w:rsid w:val="001021FD"/>
    <w:rsid w:val="00102383"/>
    <w:rsid w:val="00102F49"/>
    <w:rsid w:val="00103830"/>
    <w:rsid w:val="001058C2"/>
    <w:rsid w:val="001058F0"/>
    <w:rsid w:val="00105904"/>
    <w:rsid w:val="00105993"/>
    <w:rsid w:val="00105A59"/>
    <w:rsid w:val="00106A0C"/>
    <w:rsid w:val="001107EF"/>
    <w:rsid w:val="001109F8"/>
    <w:rsid w:val="0011194D"/>
    <w:rsid w:val="00113806"/>
    <w:rsid w:val="00114511"/>
    <w:rsid w:val="00121410"/>
    <w:rsid w:val="00121538"/>
    <w:rsid w:val="00121A50"/>
    <w:rsid w:val="001226B6"/>
    <w:rsid w:val="00122EBD"/>
    <w:rsid w:val="0012315D"/>
    <w:rsid w:val="00124497"/>
    <w:rsid w:val="0012539A"/>
    <w:rsid w:val="001308A6"/>
    <w:rsid w:val="00131E4B"/>
    <w:rsid w:val="00132986"/>
    <w:rsid w:val="00132C13"/>
    <w:rsid w:val="00133308"/>
    <w:rsid w:val="00133AC1"/>
    <w:rsid w:val="00134520"/>
    <w:rsid w:val="00134A97"/>
    <w:rsid w:val="001352F3"/>
    <w:rsid w:val="0013531F"/>
    <w:rsid w:val="0013535C"/>
    <w:rsid w:val="0013597C"/>
    <w:rsid w:val="00135AE9"/>
    <w:rsid w:val="001406A8"/>
    <w:rsid w:val="001409A9"/>
    <w:rsid w:val="00140F87"/>
    <w:rsid w:val="00141891"/>
    <w:rsid w:val="001422D4"/>
    <w:rsid w:val="001426B1"/>
    <w:rsid w:val="0014344C"/>
    <w:rsid w:val="00144350"/>
    <w:rsid w:val="001444AE"/>
    <w:rsid w:val="00144AA9"/>
    <w:rsid w:val="00144FD3"/>
    <w:rsid w:val="001467B4"/>
    <w:rsid w:val="00152564"/>
    <w:rsid w:val="0015381C"/>
    <w:rsid w:val="00155A63"/>
    <w:rsid w:val="0015614B"/>
    <w:rsid w:val="00157C99"/>
    <w:rsid w:val="00157EF5"/>
    <w:rsid w:val="001606E8"/>
    <w:rsid w:val="001647A4"/>
    <w:rsid w:val="00164EA2"/>
    <w:rsid w:val="0016617D"/>
    <w:rsid w:val="001667C2"/>
    <w:rsid w:val="00166F7B"/>
    <w:rsid w:val="00167849"/>
    <w:rsid w:val="00167D30"/>
    <w:rsid w:val="0017001C"/>
    <w:rsid w:val="0017038B"/>
    <w:rsid w:val="001709A4"/>
    <w:rsid w:val="00171A8E"/>
    <w:rsid w:val="00172B28"/>
    <w:rsid w:val="00173780"/>
    <w:rsid w:val="00174F55"/>
    <w:rsid w:val="00175F1F"/>
    <w:rsid w:val="00176874"/>
    <w:rsid w:val="00177287"/>
    <w:rsid w:val="00177C7D"/>
    <w:rsid w:val="00177D6E"/>
    <w:rsid w:val="00180847"/>
    <w:rsid w:val="00180F0C"/>
    <w:rsid w:val="00182871"/>
    <w:rsid w:val="00184038"/>
    <w:rsid w:val="00184AED"/>
    <w:rsid w:val="00185041"/>
    <w:rsid w:val="0018614E"/>
    <w:rsid w:val="001861D6"/>
    <w:rsid w:val="001863ED"/>
    <w:rsid w:val="00186606"/>
    <w:rsid w:val="00186DD1"/>
    <w:rsid w:val="0018774B"/>
    <w:rsid w:val="00187984"/>
    <w:rsid w:val="001902AA"/>
    <w:rsid w:val="00190B8D"/>
    <w:rsid w:val="0019123E"/>
    <w:rsid w:val="0019336C"/>
    <w:rsid w:val="0019369B"/>
    <w:rsid w:val="00193C34"/>
    <w:rsid w:val="00194F6F"/>
    <w:rsid w:val="00194F88"/>
    <w:rsid w:val="001960AB"/>
    <w:rsid w:val="0019667B"/>
    <w:rsid w:val="00197426"/>
    <w:rsid w:val="001A00AC"/>
    <w:rsid w:val="001A087E"/>
    <w:rsid w:val="001A0D8F"/>
    <w:rsid w:val="001A179A"/>
    <w:rsid w:val="001A1AA1"/>
    <w:rsid w:val="001A1B25"/>
    <w:rsid w:val="001A1FE1"/>
    <w:rsid w:val="001A32FB"/>
    <w:rsid w:val="001B0BAA"/>
    <w:rsid w:val="001B15C7"/>
    <w:rsid w:val="001B16C8"/>
    <w:rsid w:val="001B1FBB"/>
    <w:rsid w:val="001B21E1"/>
    <w:rsid w:val="001B2BAA"/>
    <w:rsid w:val="001B2FC2"/>
    <w:rsid w:val="001B3FC7"/>
    <w:rsid w:val="001B482A"/>
    <w:rsid w:val="001B4E34"/>
    <w:rsid w:val="001B5523"/>
    <w:rsid w:val="001B5B98"/>
    <w:rsid w:val="001B6EFB"/>
    <w:rsid w:val="001B7C56"/>
    <w:rsid w:val="001C03B9"/>
    <w:rsid w:val="001C1563"/>
    <w:rsid w:val="001C1CDB"/>
    <w:rsid w:val="001C3219"/>
    <w:rsid w:val="001C322B"/>
    <w:rsid w:val="001C5529"/>
    <w:rsid w:val="001C5576"/>
    <w:rsid w:val="001C710A"/>
    <w:rsid w:val="001D12FA"/>
    <w:rsid w:val="001D1403"/>
    <w:rsid w:val="001D46F0"/>
    <w:rsid w:val="001D5203"/>
    <w:rsid w:val="001D5723"/>
    <w:rsid w:val="001D5EAE"/>
    <w:rsid w:val="001D7375"/>
    <w:rsid w:val="001E10FC"/>
    <w:rsid w:val="001E1CFD"/>
    <w:rsid w:val="001E1D71"/>
    <w:rsid w:val="001E28A2"/>
    <w:rsid w:val="001E2C3C"/>
    <w:rsid w:val="001E3312"/>
    <w:rsid w:val="001E3BF5"/>
    <w:rsid w:val="001E6ED6"/>
    <w:rsid w:val="001E75C4"/>
    <w:rsid w:val="001E7F05"/>
    <w:rsid w:val="001F0D17"/>
    <w:rsid w:val="001F0F76"/>
    <w:rsid w:val="001F1FFD"/>
    <w:rsid w:val="001F38A5"/>
    <w:rsid w:val="001F3E32"/>
    <w:rsid w:val="001F4189"/>
    <w:rsid w:val="001F45BC"/>
    <w:rsid w:val="001F4ED0"/>
    <w:rsid w:val="001F5ECC"/>
    <w:rsid w:val="001F617D"/>
    <w:rsid w:val="001F659C"/>
    <w:rsid w:val="001F6A86"/>
    <w:rsid w:val="001F7C3D"/>
    <w:rsid w:val="00200CD1"/>
    <w:rsid w:val="0020197F"/>
    <w:rsid w:val="00201C9F"/>
    <w:rsid w:val="002027A1"/>
    <w:rsid w:val="00202F6F"/>
    <w:rsid w:val="00203055"/>
    <w:rsid w:val="00204454"/>
    <w:rsid w:val="002051F3"/>
    <w:rsid w:val="00207391"/>
    <w:rsid w:val="0020769B"/>
    <w:rsid w:val="0021061D"/>
    <w:rsid w:val="00210C55"/>
    <w:rsid w:val="00211801"/>
    <w:rsid w:val="00213A83"/>
    <w:rsid w:val="00213F02"/>
    <w:rsid w:val="00213F6B"/>
    <w:rsid w:val="0021408C"/>
    <w:rsid w:val="0021454D"/>
    <w:rsid w:val="002147A4"/>
    <w:rsid w:val="00216825"/>
    <w:rsid w:val="00220149"/>
    <w:rsid w:val="002204E8"/>
    <w:rsid w:val="00220929"/>
    <w:rsid w:val="00220C65"/>
    <w:rsid w:val="002213EE"/>
    <w:rsid w:val="00221AB5"/>
    <w:rsid w:val="00221FEB"/>
    <w:rsid w:val="00223566"/>
    <w:rsid w:val="00223C9F"/>
    <w:rsid w:val="00223CE3"/>
    <w:rsid w:val="00224DBA"/>
    <w:rsid w:val="00225183"/>
    <w:rsid w:val="00225EED"/>
    <w:rsid w:val="00227035"/>
    <w:rsid w:val="00231080"/>
    <w:rsid w:val="002311C5"/>
    <w:rsid w:val="002319F5"/>
    <w:rsid w:val="002328E4"/>
    <w:rsid w:val="00233EAB"/>
    <w:rsid w:val="00236DC1"/>
    <w:rsid w:val="002370DA"/>
    <w:rsid w:val="0023734C"/>
    <w:rsid w:val="00237618"/>
    <w:rsid w:val="0024002F"/>
    <w:rsid w:val="002413A1"/>
    <w:rsid w:val="00243788"/>
    <w:rsid w:val="002451B2"/>
    <w:rsid w:val="002453EE"/>
    <w:rsid w:val="0024628A"/>
    <w:rsid w:val="0024693B"/>
    <w:rsid w:val="00247DD3"/>
    <w:rsid w:val="002500F8"/>
    <w:rsid w:val="00250958"/>
    <w:rsid w:val="00250FD7"/>
    <w:rsid w:val="00251301"/>
    <w:rsid w:val="00251F6B"/>
    <w:rsid w:val="002525E8"/>
    <w:rsid w:val="002529E4"/>
    <w:rsid w:val="00252FF4"/>
    <w:rsid w:val="00253B6E"/>
    <w:rsid w:val="002542E1"/>
    <w:rsid w:val="002548E7"/>
    <w:rsid w:val="00255617"/>
    <w:rsid w:val="002576AB"/>
    <w:rsid w:val="00257F42"/>
    <w:rsid w:val="00260131"/>
    <w:rsid w:val="002608FE"/>
    <w:rsid w:val="00261956"/>
    <w:rsid w:val="00261AB4"/>
    <w:rsid w:val="00263CF5"/>
    <w:rsid w:val="00266C6D"/>
    <w:rsid w:val="00270AF9"/>
    <w:rsid w:val="0027113A"/>
    <w:rsid w:val="00271517"/>
    <w:rsid w:val="002718F4"/>
    <w:rsid w:val="00271AC2"/>
    <w:rsid w:val="0027218E"/>
    <w:rsid w:val="00272985"/>
    <w:rsid w:val="00272A5C"/>
    <w:rsid w:val="002739FB"/>
    <w:rsid w:val="00276765"/>
    <w:rsid w:val="00276831"/>
    <w:rsid w:val="002816E4"/>
    <w:rsid w:val="00281800"/>
    <w:rsid w:val="00281EA3"/>
    <w:rsid w:val="00282054"/>
    <w:rsid w:val="00282686"/>
    <w:rsid w:val="00282E72"/>
    <w:rsid w:val="002842BB"/>
    <w:rsid w:val="002876C8"/>
    <w:rsid w:val="00292420"/>
    <w:rsid w:val="0029299B"/>
    <w:rsid w:val="00296A2E"/>
    <w:rsid w:val="002973F9"/>
    <w:rsid w:val="002A00EB"/>
    <w:rsid w:val="002A2EED"/>
    <w:rsid w:val="002A317F"/>
    <w:rsid w:val="002A31C7"/>
    <w:rsid w:val="002A46EA"/>
    <w:rsid w:val="002B24E5"/>
    <w:rsid w:val="002B2F41"/>
    <w:rsid w:val="002B3464"/>
    <w:rsid w:val="002B38A1"/>
    <w:rsid w:val="002B567B"/>
    <w:rsid w:val="002B7730"/>
    <w:rsid w:val="002C3EE4"/>
    <w:rsid w:val="002C4B66"/>
    <w:rsid w:val="002C6E73"/>
    <w:rsid w:val="002D0BAD"/>
    <w:rsid w:val="002D1F5B"/>
    <w:rsid w:val="002D22B3"/>
    <w:rsid w:val="002D3F29"/>
    <w:rsid w:val="002D417A"/>
    <w:rsid w:val="002D5508"/>
    <w:rsid w:val="002D6DAE"/>
    <w:rsid w:val="002E1032"/>
    <w:rsid w:val="002E41CF"/>
    <w:rsid w:val="002E4D85"/>
    <w:rsid w:val="002E5351"/>
    <w:rsid w:val="002E6334"/>
    <w:rsid w:val="002E6F22"/>
    <w:rsid w:val="002E7DFC"/>
    <w:rsid w:val="002E7E32"/>
    <w:rsid w:val="002E7F78"/>
    <w:rsid w:val="002F5006"/>
    <w:rsid w:val="002F5C5A"/>
    <w:rsid w:val="002F6D8D"/>
    <w:rsid w:val="002F7C9A"/>
    <w:rsid w:val="003012D7"/>
    <w:rsid w:val="003023DD"/>
    <w:rsid w:val="00303331"/>
    <w:rsid w:val="00303A70"/>
    <w:rsid w:val="00304324"/>
    <w:rsid w:val="003056DE"/>
    <w:rsid w:val="00305C51"/>
    <w:rsid w:val="00310032"/>
    <w:rsid w:val="00311116"/>
    <w:rsid w:val="003121D6"/>
    <w:rsid w:val="003123B2"/>
    <w:rsid w:val="003126B0"/>
    <w:rsid w:val="003128FC"/>
    <w:rsid w:val="0031396D"/>
    <w:rsid w:val="0031463B"/>
    <w:rsid w:val="00314919"/>
    <w:rsid w:val="00314E2B"/>
    <w:rsid w:val="003152F3"/>
    <w:rsid w:val="003159A2"/>
    <w:rsid w:val="00316D70"/>
    <w:rsid w:val="00317675"/>
    <w:rsid w:val="00317F22"/>
    <w:rsid w:val="0032023F"/>
    <w:rsid w:val="00320A35"/>
    <w:rsid w:val="003221B3"/>
    <w:rsid w:val="003225CA"/>
    <w:rsid w:val="003249D9"/>
    <w:rsid w:val="00324BF8"/>
    <w:rsid w:val="003251AA"/>
    <w:rsid w:val="00325C56"/>
    <w:rsid w:val="00325E60"/>
    <w:rsid w:val="0032698D"/>
    <w:rsid w:val="00331C42"/>
    <w:rsid w:val="003323C9"/>
    <w:rsid w:val="003329A5"/>
    <w:rsid w:val="003341FA"/>
    <w:rsid w:val="00334E29"/>
    <w:rsid w:val="00336AC1"/>
    <w:rsid w:val="00336C84"/>
    <w:rsid w:val="00337C38"/>
    <w:rsid w:val="00340186"/>
    <w:rsid w:val="00341E22"/>
    <w:rsid w:val="00342453"/>
    <w:rsid w:val="00342E6B"/>
    <w:rsid w:val="00343362"/>
    <w:rsid w:val="00343E50"/>
    <w:rsid w:val="003441A5"/>
    <w:rsid w:val="003443E4"/>
    <w:rsid w:val="003448F0"/>
    <w:rsid w:val="003453F6"/>
    <w:rsid w:val="00346374"/>
    <w:rsid w:val="00347A9C"/>
    <w:rsid w:val="00350E20"/>
    <w:rsid w:val="0035198F"/>
    <w:rsid w:val="003533A0"/>
    <w:rsid w:val="00353547"/>
    <w:rsid w:val="003542F7"/>
    <w:rsid w:val="003544B1"/>
    <w:rsid w:val="00354BCB"/>
    <w:rsid w:val="00354CEC"/>
    <w:rsid w:val="00355F79"/>
    <w:rsid w:val="003567BE"/>
    <w:rsid w:val="003573B1"/>
    <w:rsid w:val="003616E7"/>
    <w:rsid w:val="003629E4"/>
    <w:rsid w:val="00364FC1"/>
    <w:rsid w:val="00365A75"/>
    <w:rsid w:val="0036619A"/>
    <w:rsid w:val="00367AC9"/>
    <w:rsid w:val="00367DDB"/>
    <w:rsid w:val="00370275"/>
    <w:rsid w:val="00370984"/>
    <w:rsid w:val="003726BB"/>
    <w:rsid w:val="00373152"/>
    <w:rsid w:val="003731AC"/>
    <w:rsid w:val="003731DE"/>
    <w:rsid w:val="0037481F"/>
    <w:rsid w:val="0038018F"/>
    <w:rsid w:val="00381A70"/>
    <w:rsid w:val="00384B41"/>
    <w:rsid w:val="00384C7B"/>
    <w:rsid w:val="00385053"/>
    <w:rsid w:val="00385C37"/>
    <w:rsid w:val="00385DCB"/>
    <w:rsid w:val="00385E25"/>
    <w:rsid w:val="0038744C"/>
    <w:rsid w:val="00391204"/>
    <w:rsid w:val="00393724"/>
    <w:rsid w:val="00394A39"/>
    <w:rsid w:val="00395DA8"/>
    <w:rsid w:val="003960C9"/>
    <w:rsid w:val="003977DE"/>
    <w:rsid w:val="00397D31"/>
    <w:rsid w:val="003A04A5"/>
    <w:rsid w:val="003A0798"/>
    <w:rsid w:val="003A0E5F"/>
    <w:rsid w:val="003A1377"/>
    <w:rsid w:val="003A269A"/>
    <w:rsid w:val="003A30BE"/>
    <w:rsid w:val="003A4115"/>
    <w:rsid w:val="003A4235"/>
    <w:rsid w:val="003A44C8"/>
    <w:rsid w:val="003A4BAB"/>
    <w:rsid w:val="003A51CA"/>
    <w:rsid w:val="003A780B"/>
    <w:rsid w:val="003B0B3C"/>
    <w:rsid w:val="003B1069"/>
    <w:rsid w:val="003B146D"/>
    <w:rsid w:val="003B1560"/>
    <w:rsid w:val="003B1EEA"/>
    <w:rsid w:val="003B3D66"/>
    <w:rsid w:val="003B4A97"/>
    <w:rsid w:val="003B6D06"/>
    <w:rsid w:val="003B7380"/>
    <w:rsid w:val="003C0DBA"/>
    <w:rsid w:val="003C24EB"/>
    <w:rsid w:val="003C28CA"/>
    <w:rsid w:val="003C3271"/>
    <w:rsid w:val="003C3DAC"/>
    <w:rsid w:val="003C4352"/>
    <w:rsid w:val="003C71A9"/>
    <w:rsid w:val="003C75CF"/>
    <w:rsid w:val="003D01A5"/>
    <w:rsid w:val="003D0B80"/>
    <w:rsid w:val="003D0E96"/>
    <w:rsid w:val="003D0F08"/>
    <w:rsid w:val="003D1EE4"/>
    <w:rsid w:val="003D4890"/>
    <w:rsid w:val="003D531B"/>
    <w:rsid w:val="003D5A86"/>
    <w:rsid w:val="003D745D"/>
    <w:rsid w:val="003D76D8"/>
    <w:rsid w:val="003D771E"/>
    <w:rsid w:val="003E06BD"/>
    <w:rsid w:val="003E0B7C"/>
    <w:rsid w:val="003E161B"/>
    <w:rsid w:val="003E17DC"/>
    <w:rsid w:val="003E2D95"/>
    <w:rsid w:val="003E43D1"/>
    <w:rsid w:val="003E4F2A"/>
    <w:rsid w:val="003E5862"/>
    <w:rsid w:val="003E75F7"/>
    <w:rsid w:val="003E7E1C"/>
    <w:rsid w:val="003F4934"/>
    <w:rsid w:val="003F5944"/>
    <w:rsid w:val="003F6784"/>
    <w:rsid w:val="003F69EF"/>
    <w:rsid w:val="00400456"/>
    <w:rsid w:val="00400859"/>
    <w:rsid w:val="00400CC2"/>
    <w:rsid w:val="00401690"/>
    <w:rsid w:val="00403292"/>
    <w:rsid w:val="00403736"/>
    <w:rsid w:val="00403AE0"/>
    <w:rsid w:val="00404816"/>
    <w:rsid w:val="00404A1A"/>
    <w:rsid w:val="00404C28"/>
    <w:rsid w:val="00406131"/>
    <w:rsid w:val="004064FE"/>
    <w:rsid w:val="004065A6"/>
    <w:rsid w:val="0040694A"/>
    <w:rsid w:val="00406A26"/>
    <w:rsid w:val="00406FA3"/>
    <w:rsid w:val="00407895"/>
    <w:rsid w:val="004129B9"/>
    <w:rsid w:val="00413EE2"/>
    <w:rsid w:val="00414D60"/>
    <w:rsid w:val="004150A7"/>
    <w:rsid w:val="00416CFA"/>
    <w:rsid w:val="00417237"/>
    <w:rsid w:val="00417267"/>
    <w:rsid w:val="0041792E"/>
    <w:rsid w:val="00420004"/>
    <w:rsid w:val="0042041B"/>
    <w:rsid w:val="00420A27"/>
    <w:rsid w:val="00427865"/>
    <w:rsid w:val="00427FBE"/>
    <w:rsid w:val="004303E4"/>
    <w:rsid w:val="00430773"/>
    <w:rsid w:val="00430955"/>
    <w:rsid w:val="00431856"/>
    <w:rsid w:val="00431ABD"/>
    <w:rsid w:val="00434F4F"/>
    <w:rsid w:val="00435FFD"/>
    <w:rsid w:val="0043603D"/>
    <w:rsid w:val="00436788"/>
    <w:rsid w:val="00436E81"/>
    <w:rsid w:val="00437477"/>
    <w:rsid w:val="004375A2"/>
    <w:rsid w:val="00437D3E"/>
    <w:rsid w:val="00440D9B"/>
    <w:rsid w:val="004422B6"/>
    <w:rsid w:val="004432C3"/>
    <w:rsid w:val="004441C3"/>
    <w:rsid w:val="0044476D"/>
    <w:rsid w:val="004452B5"/>
    <w:rsid w:val="0044604E"/>
    <w:rsid w:val="004465B9"/>
    <w:rsid w:val="00446989"/>
    <w:rsid w:val="00446DC1"/>
    <w:rsid w:val="004475A9"/>
    <w:rsid w:val="00450C56"/>
    <w:rsid w:val="004511B8"/>
    <w:rsid w:val="004517BB"/>
    <w:rsid w:val="004517DC"/>
    <w:rsid w:val="00453FA7"/>
    <w:rsid w:val="00457794"/>
    <w:rsid w:val="00461418"/>
    <w:rsid w:val="004619D7"/>
    <w:rsid w:val="00461A15"/>
    <w:rsid w:val="00461A69"/>
    <w:rsid w:val="004625DA"/>
    <w:rsid w:val="00462E60"/>
    <w:rsid w:val="00464BCF"/>
    <w:rsid w:val="00464F36"/>
    <w:rsid w:val="00467270"/>
    <w:rsid w:val="004708A4"/>
    <w:rsid w:val="00471F7A"/>
    <w:rsid w:val="0047329F"/>
    <w:rsid w:val="004739E8"/>
    <w:rsid w:val="004739FD"/>
    <w:rsid w:val="00474192"/>
    <w:rsid w:val="0047487E"/>
    <w:rsid w:val="00474A94"/>
    <w:rsid w:val="00474AB4"/>
    <w:rsid w:val="004752D0"/>
    <w:rsid w:val="00475F53"/>
    <w:rsid w:val="00476E02"/>
    <w:rsid w:val="00481F48"/>
    <w:rsid w:val="0048264C"/>
    <w:rsid w:val="00482C6F"/>
    <w:rsid w:val="0048325F"/>
    <w:rsid w:val="0048415B"/>
    <w:rsid w:val="0048436E"/>
    <w:rsid w:val="004853D8"/>
    <w:rsid w:val="00486286"/>
    <w:rsid w:val="004863CB"/>
    <w:rsid w:val="0048652F"/>
    <w:rsid w:val="00487A89"/>
    <w:rsid w:val="00491122"/>
    <w:rsid w:val="0049162C"/>
    <w:rsid w:val="00491986"/>
    <w:rsid w:val="00491CE4"/>
    <w:rsid w:val="0049204D"/>
    <w:rsid w:val="00495965"/>
    <w:rsid w:val="00495B7F"/>
    <w:rsid w:val="004967DC"/>
    <w:rsid w:val="00496F55"/>
    <w:rsid w:val="004977DD"/>
    <w:rsid w:val="004A0B0A"/>
    <w:rsid w:val="004A17A9"/>
    <w:rsid w:val="004A1E12"/>
    <w:rsid w:val="004A2101"/>
    <w:rsid w:val="004A36CF"/>
    <w:rsid w:val="004A39F0"/>
    <w:rsid w:val="004A3BC7"/>
    <w:rsid w:val="004A5497"/>
    <w:rsid w:val="004A59A4"/>
    <w:rsid w:val="004A6AC2"/>
    <w:rsid w:val="004A6F95"/>
    <w:rsid w:val="004B05B5"/>
    <w:rsid w:val="004B1A27"/>
    <w:rsid w:val="004B20C2"/>
    <w:rsid w:val="004B231F"/>
    <w:rsid w:val="004B2446"/>
    <w:rsid w:val="004B324F"/>
    <w:rsid w:val="004B32EC"/>
    <w:rsid w:val="004B3B81"/>
    <w:rsid w:val="004B5CFE"/>
    <w:rsid w:val="004B5E58"/>
    <w:rsid w:val="004C0214"/>
    <w:rsid w:val="004C0392"/>
    <w:rsid w:val="004C16F5"/>
    <w:rsid w:val="004C2F13"/>
    <w:rsid w:val="004C36E8"/>
    <w:rsid w:val="004C4A46"/>
    <w:rsid w:val="004C5530"/>
    <w:rsid w:val="004C564A"/>
    <w:rsid w:val="004C69A1"/>
    <w:rsid w:val="004D17DE"/>
    <w:rsid w:val="004D196A"/>
    <w:rsid w:val="004D230C"/>
    <w:rsid w:val="004D3B79"/>
    <w:rsid w:val="004D55A1"/>
    <w:rsid w:val="004D5A87"/>
    <w:rsid w:val="004D5B65"/>
    <w:rsid w:val="004D781D"/>
    <w:rsid w:val="004D7B03"/>
    <w:rsid w:val="004E123B"/>
    <w:rsid w:val="004E15FA"/>
    <w:rsid w:val="004E1D50"/>
    <w:rsid w:val="004E2EC3"/>
    <w:rsid w:val="004E3A20"/>
    <w:rsid w:val="004E41EE"/>
    <w:rsid w:val="004E4277"/>
    <w:rsid w:val="004E5FDE"/>
    <w:rsid w:val="004E686B"/>
    <w:rsid w:val="004E7B4F"/>
    <w:rsid w:val="004E7CB5"/>
    <w:rsid w:val="004E7CCA"/>
    <w:rsid w:val="004F0905"/>
    <w:rsid w:val="004F152E"/>
    <w:rsid w:val="004F1CB4"/>
    <w:rsid w:val="004F28B0"/>
    <w:rsid w:val="004F3449"/>
    <w:rsid w:val="004F35DC"/>
    <w:rsid w:val="004F36D6"/>
    <w:rsid w:val="004F3DFE"/>
    <w:rsid w:val="004F4EA5"/>
    <w:rsid w:val="004F5063"/>
    <w:rsid w:val="004F59FA"/>
    <w:rsid w:val="00501501"/>
    <w:rsid w:val="005032EE"/>
    <w:rsid w:val="0050474E"/>
    <w:rsid w:val="005057D0"/>
    <w:rsid w:val="005068A1"/>
    <w:rsid w:val="0050789C"/>
    <w:rsid w:val="005104B4"/>
    <w:rsid w:val="00513D48"/>
    <w:rsid w:val="00513F31"/>
    <w:rsid w:val="00517955"/>
    <w:rsid w:val="00517EDB"/>
    <w:rsid w:val="005204A5"/>
    <w:rsid w:val="005208FB"/>
    <w:rsid w:val="0052091B"/>
    <w:rsid w:val="00520EF5"/>
    <w:rsid w:val="005223B3"/>
    <w:rsid w:val="00522B58"/>
    <w:rsid w:val="00523AAB"/>
    <w:rsid w:val="0052629C"/>
    <w:rsid w:val="00526453"/>
    <w:rsid w:val="0052658A"/>
    <w:rsid w:val="00526945"/>
    <w:rsid w:val="00527AAE"/>
    <w:rsid w:val="00531678"/>
    <w:rsid w:val="00534514"/>
    <w:rsid w:val="00534DA0"/>
    <w:rsid w:val="005352A5"/>
    <w:rsid w:val="0053559F"/>
    <w:rsid w:val="00535994"/>
    <w:rsid w:val="00535EF5"/>
    <w:rsid w:val="005366CB"/>
    <w:rsid w:val="00541ECB"/>
    <w:rsid w:val="0054236E"/>
    <w:rsid w:val="0054246D"/>
    <w:rsid w:val="00543849"/>
    <w:rsid w:val="00543D6F"/>
    <w:rsid w:val="0054465E"/>
    <w:rsid w:val="005449BA"/>
    <w:rsid w:val="00545234"/>
    <w:rsid w:val="00545364"/>
    <w:rsid w:val="00553212"/>
    <w:rsid w:val="00553EE1"/>
    <w:rsid w:val="00554D50"/>
    <w:rsid w:val="00556DF1"/>
    <w:rsid w:val="00557DBF"/>
    <w:rsid w:val="005608DF"/>
    <w:rsid w:val="005611AA"/>
    <w:rsid w:val="00561ED9"/>
    <w:rsid w:val="00562000"/>
    <w:rsid w:val="00562479"/>
    <w:rsid w:val="0056318D"/>
    <w:rsid w:val="005631FA"/>
    <w:rsid w:val="0056381F"/>
    <w:rsid w:val="00564995"/>
    <w:rsid w:val="00564AD0"/>
    <w:rsid w:val="00564EF1"/>
    <w:rsid w:val="005667E4"/>
    <w:rsid w:val="00570A23"/>
    <w:rsid w:val="005714A6"/>
    <w:rsid w:val="0057209B"/>
    <w:rsid w:val="0057362C"/>
    <w:rsid w:val="00573733"/>
    <w:rsid w:val="00573FA1"/>
    <w:rsid w:val="0057465B"/>
    <w:rsid w:val="005762F1"/>
    <w:rsid w:val="005762F5"/>
    <w:rsid w:val="005770AA"/>
    <w:rsid w:val="005772E3"/>
    <w:rsid w:val="00580403"/>
    <w:rsid w:val="005810FC"/>
    <w:rsid w:val="005818EB"/>
    <w:rsid w:val="00581B73"/>
    <w:rsid w:val="005821DC"/>
    <w:rsid w:val="0058237F"/>
    <w:rsid w:val="0058248C"/>
    <w:rsid w:val="005831AB"/>
    <w:rsid w:val="00583247"/>
    <w:rsid w:val="00583A85"/>
    <w:rsid w:val="00584FCE"/>
    <w:rsid w:val="00584FF1"/>
    <w:rsid w:val="00585026"/>
    <w:rsid w:val="005862E4"/>
    <w:rsid w:val="00586ACF"/>
    <w:rsid w:val="00586CBF"/>
    <w:rsid w:val="00587797"/>
    <w:rsid w:val="00587FDE"/>
    <w:rsid w:val="005901EE"/>
    <w:rsid w:val="00591088"/>
    <w:rsid w:val="00591E43"/>
    <w:rsid w:val="005926F8"/>
    <w:rsid w:val="00593533"/>
    <w:rsid w:val="005939D5"/>
    <w:rsid w:val="0059574C"/>
    <w:rsid w:val="00595AB8"/>
    <w:rsid w:val="00595BBB"/>
    <w:rsid w:val="005967AF"/>
    <w:rsid w:val="00596891"/>
    <w:rsid w:val="005A04BF"/>
    <w:rsid w:val="005A093B"/>
    <w:rsid w:val="005A09B3"/>
    <w:rsid w:val="005A0BF6"/>
    <w:rsid w:val="005A0C5C"/>
    <w:rsid w:val="005A0F03"/>
    <w:rsid w:val="005A195B"/>
    <w:rsid w:val="005A2D2A"/>
    <w:rsid w:val="005A3774"/>
    <w:rsid w:val="005A39DE"/>
    <w:rsid w:val="005A5726"/>
    <w:rsid w:val="005A79A2"/>
    <w:rsid w:val="005B0693"/>
    <w:rsid w:val="005B1D9B"/>
    <w:rsid w:val="005B2802"/>
    <w:rsid w:val="005B3935"/>
    <w:rsid w:val="005B513B"/>
    <w:rsid w:val="005C088C"/>
    <w:rsid w:val="005C1B49"/>
    <w:rsid w:val="005C2F16"/>
    <w:rsid w:val="005C35B3"/>
    <w:rsid w:val="005C3950"/>
    <w:rsid w:val="005C50D5"/>
    <w:rsid w:val="005C58E4"/>
    <w:rsid w:val="005C6A1F"/>
    <w:rsid w:val="005C7811"/>
    <w:rsid w:val="005C7E56"/>
    <w:rsid w:val="005D089F"/>
    <w:rsid w:val="005D13DC"/>
    <w:rsid w:val="005D1744"/>
    <w:rsid w:val="005D2C5E"/>
    <w:rsid w:val="005D2F06"/>
    <w:rsid w:val="005D4FF8"/>
    <w:rsid w:val="005D61A6"/>
    <w:rsid w:val="005D69C2"/>
    <w:rsid w:val="005D6C7C"/>
    <w:rsid w:val="005E047C"/>
    <w:rsid w:val="005E1DC0"/>
    <w:rsid w:val="005E2D18"/>
    <w:rsid w:val="005E301B"/>
    <w:rsid w:val="005E4297"/>
    <w:rsid w:val="005E43D3"/>
    <w:rsid w:val="005E4680"/>
    <w:rsid w:val="005E4918"/>
    <w:rsid w:val="005E539E"/>
    <w:rsid w:val="005E65AB"/>
    <w:rsid w:val="005E7A04"/>
    <w:rsid w:val="005E7D90"/>
    <w:rsid w:val="005F086D"/>
    <w:rsid w:val="005F0F0E"/>
    <w:rsid w:val="005F0F4A"/>
    <w:rsid w:val="005F152D"/>
    <w:rsid w:val="005F1AFC"/>
    <w:rsid w:val="005F1C03"/>
    <w:rsid w:val="005F1F61"/>
    <w:rsid w:val="005F20C2"/>
    <w:rsid w:val="005F2A5E"/>
    <w:rsid w:val="005F2B9B"/>
    <w:rsid w:val="005F346C"/>
    <w:rsid w:val="005F4168"/>
    <w:rsid w:val="005F5271"/>
    <w:rsid w:val="005F5C2D"/>
    <w:rsid w:val="005F7E26"/>
    <w:rsid w:val="00600852"/>
    <w:rsid w:val="00600A2F"/>
    <w:rsid w:val="006017F3"/>
    <w:rsid w:val="00603E44"/>
    <w:rsid w:val="00604F72"/>
    <w:rsid w:val="006051FA"/>
    <w:rsid w:val="00605F61"/>
    <w:rsid w:val="00606DF3"/>
    <w:rsid w:val="00611479"/>
    <w:rsid w:val="00611C5F"/>
    <w:rsid w:val="00611E9C"/>
    <w:rsid w:val="006122A5"/>
    <w:rsid w:val="0061424E"/>
    <w:rsid w:val="006147B9"/>
    <w:rsid w:val="0061542F"/>
    <w:rsid w:val="00615BD6"/>
    <w:rsid w:val="0061635C"/>
    <w:rsid w:val="0061743F"/>
    <w:rsid w:val="00617558"/>
    <w:rsid w:val="00620C87"/>
    <w:rsid w:val="006231C5"/>
    <w:rsid w:val="00623AEC"/>
    <w:rsid w:val="00625C05"/>
    <w:rsid w:val="00626902"/>
    <w:rsid w:val="00626F89"/>
    <w:rsid w:val="00627A60"/>
    <w:rsid w:val="0063015B"/>
    <w:rsid w:val="00631477"/>
    <w:rsid w:val="00631C56"/>
    <w:rsid w:val="0063270C"/>
    <w:rsid w:val="00632A9C"/>
    <w:rsid w:val="00633218"/>
    <w:rsid w:val="00633786"/>
    <w:rsid w:val="00634140"/>
    <w:rsid w:val="00637ACF"/>
    <w:rsid w:val="00640417"/>
    <w:rsid w:val="0064078A"/>
    <w:rsid w:val="006429BE"/>
    <w:rsid w:val="00643567"/>
    <w:rsid w:val="00643E6E"/>
    <w:rsid w:val="006456AC"/>
    <w:rsid w:val="0064577E"/>
    <w:rsid w:val="006462BF"/>
    <w:rsid w:val="00647D46"/>
    <w:rsid w:val="006514C2"/>
    <w:rsid w:val="006536F9"/>
    <w:rsid w:val="00653734"/>
    <w:rsid w:val="00654A33"/>
    <w:rsid w:val="006558D5"/>
    <w:rsid w:val="0065631F"/>
    <w:rsid w:val="00656574"/>
    <w:rsid w:val="0065673F"/>
    <w:rsid w:val="00657CB0"/>
    <w:rsid w:val="006624DE"/>
    <w:rsid w:val="00663B0E"/>
    <w:rsid w:val="00665017"/>
    <w:rsid w:val="006653BA"/>
    <w:rsid w:val="006668B3"/>
    <w:rsid w:val="00667B07"/>
    <w:rsid w:val="006703DF"/>
    <w:rsid w:val="00671E7E"/>
    <w:rsid w:val="00672594"/>
    <w:rsid w:val="00672B52"/>
    <w:rsid w:val="006767AE"/>
    <w:rsid w:val="00681CBE"/>
    <w:rsid w:val="006825E6"/>
    <w:rsid w:val="0068325B"/>
    <w:rsid w:val="006834CA"/>
    <w:rsid w:val="00683741"/>
    <w:rsid w:val="0068418C"/>
    <w:rsid w:val="00686ACE"/>
    <w:rsid w:val="006872B7"/>
    <w:rsid w:val="00690031"/>
    <w:rsid w:val="006925A3"/>
    <w:rsid w:val="0069300A"/>
    <w:rsid w:val="00694461"/>
    <w:rsid w:val="00694E6C"/>
    <w:rsid w:val="00697787"/>
    <w:rsid w:val="006977FE"/>
    <w:rsid w:val="006A0764"/>
    <w:rsid w:val="006A146B"/>
    <w:rsid w:val="006A14C2"/>
    <w:rsid w:val="006A15DE"/>
    <w:rsid w:val="006A2346"/>
    <w:rsid w:val="006A2651"/>
    <w:rsid w:val="006A3EB5"/>
    <w:rsid w:val="006A4D7B"/>
    <w:rsid w:val="006A545C"/>
    <w:rsid w:val="006A761D"/>
    <w:rsid w:val="006B0B6D"/>
    <w:rsid w:val="006B2867"/>
    <w:rsid w:val="006B419E"/>
    <w:rsid w:val="006B42D6"/>
    <w:rsid w:val="006B4E13"/>
    <w:rsid w:val="006B5333"/>
    <w:rsid w:val="006B7AB4"/>
    <w:rsid w:val="006C17A1"/>
    <w:rsid w:val="006C1BB6"/>
    <w:rsid w:val="006C31C0"/>
    <w:rsid w:val="006C670F"/>
    <w:rsid w:val="006D0573"/>
    <w:rsid w:val="006D2438"/>
    <w:rsid w:val="006D4F61"/>
    <w:rsid w:val="006E4015"/>
    <w:rsid w:val="006E6676"/>
    <w:rsid w:val="006E747B"/>
    <w:rsid w:val="006E79F5"/>
    <w:rsid w:val="006F1BB7"/>
    <w:rsid w:val="006F1C74"/>
    <w:rsid w:val="006F3E48"/>
    <w:rsid w:val="006F4CE6"/>
    <w:rsid w:val="006F6A79"/>
    <w:rsid w:val="00700266"/>
    <w:rsid w:val="00701935"/>
    <w:rsid w:val="0070376D"/>
    <w:rsid w:val="00703C3B"/>
    <w:rsid w:val="007047EC"/>
    <w:rsid w:val="00705953"/>
    <w:rsid w:val="007066A7"/>
    <w:rsid w:val="00706C1E"/>
    <w:rsid w:val="00707535"/>
    <w:rsid w:val="00712221"/>
    <w:rsid w:val="00712FCB"/>
    <w:rsid w:val="0071352B"/>
    <w:rsid w:val="00713EA6"/>
    <w:rsid w:val="007141F4"/>
    <w:rsid w:val="00716643"/>
    <w:rsid w:val="00716BDD"/>
    <w:rsid w:val="00717E48"/>
    <w:rsid w:val="007204D8"/>
    <w:rsid w:val="00720811"/>
    <w:rsid w:val="007223CA"/>
    <w:rsid w:val="0072358D"/>
    <w:rsid w:val="00723D5E"/>
    <w:rsid w:val="00725A14"/>
    <w:rsid w:val="00725A4E"/>
    <w:rsid w:val="00725F1B"/>
    <w:rsid w:val="007268DC"/>
    <w:rsid w:val="00726F48"/>
    <w:rsid w:val="00733DC3"/>
    <w:rsid w:val="00734862"/>
    <w:rsid w:val="00734AD3"/>
    <w:rsid w:val="0073508E"/>
    <w:rsid w:val="00735B0E"/>
    <w:rsid w:val="00735CA3"/>
    <w:rsid w:val="00736940"/>
    <w:rsid w:val="00736E56"/>
    <w:rsid w:val="00737301"/>
    <w:rsid w:val="00740DDB"/>
    <w:rsid w:val="00744882"/>
    <w:rsid w:val="00746335"/>
    <w:rsid w:val="00746915"/>
    <w:rsid w:val="00746B98"/>
    <w:rsid w:val="00747014"/>
    <w:rsid w:val="0074746F"/>
    <w:rsid w:val="00747DCD"/>
    <w:rsid w:val="00750B9D"/>
    <w:rsid w:val="007518AE"/>
    <w:rsid w:val="0075252E"/>
    <w:rsid w:val="007530B5"/>
    <w:rsid w:val="00760997"/>
    <w:rsid w:val="00760C56"/>
    <w:rsid w:val="007611A1"/>
    <w:rsid w:val="0076157B"/>
    <w:rsid w:val="00761AC2"/>
    <w:rsid w:val="00763845"/>
    <w:rsid w:val="0076570B"/>
    <w:rsid w:val="00765B85"/>
    <w:rsid w:val="00766659"/>
    <w:rsid w:val="00767203"/>
    <w:rsid w:val="00767ACE"/>
    <w:rsid w:val="0077171A"/>
    <w:rsid w:val="00771778"/>
    <w:rsid w:val="00771A1F"/>
    <w:rsid w:val="00773113"/>
    <w:rsid w:val="007731BB"/>
    <w:rsid w:val="007732B9"/>
    <w:rsid w:val="00773675"/>
    <w:rsid w:val="0077406C"/>
    <w:rsid w:val="00775897"/>
    <w:rsid w:val="007758BC"/>
    <w:rsid w:val="007762BB"/>
    <w:rsid w:val="00777476"/>
    <w:rsid w:val="00777AF4"/>
    <w:rsid w:val="00780D53"/>
    <w:rsid w:val="0078145C"/>
    <w:rsid w:val="007818D0"/>
    <w:rsid w:val="00784B2A"/>
    <w:rsid w:val="0078541B"/>
    <w:rsid w:val="00786F4C"/>
    <w:rsid w:val="007876D1"/>
    <w:rsid w:val="007907EF"/>
    <w:rsid w:val="00791162"/>
    <w:rsid w:val="007917D7"/>
    <w:rsid w:val="00791D99"/>
    <w:rsid w:val="00792333"/>
    <w:rsid w:val="00792387"/>
    <w:rsid w:val="00792961"/>
    <w:rsid w:val="00794094"/>
    <w:rsid w:val="007974CC"/>
    <w:rsid w:val="007A1424"/>
    <w:rsid w:val="007A2522"/>
    <w:rsid w:val="007A39C1"/>
    <w:rsid w:val="007A7796"/>
    <w:rsid w:val="007A7DAD"/>
    <w:rsid w:val="007B0757"/>
    <w:rsid w:val="007B0851"/>
    <w:rsid w:val="007B1D67"/>
    <w:rsid w:val="007B29C9"/>
    <w:rsid w:val="007B350A"/>
    <w:rsid w:val="007B4342"/>
    <w:rsid w:val="007B4E18"/>
    <w:rsid w:val="007B6091"/>
    <w:rsid w:val="007C01AA"/>
    <w:rsid w:val="007C1427"/>
    <w:rsid w:val="007C1514"/>
    <w:rsid w:val="007C1A10"/>
    <w:rsid w:val="007C1A16"/>
    <w:rsid w:val="007C245A"/>
    <w:rsid w:val="007C49E6"/>
    <w:rsid w:val="007C52D6"/>
    <w:rsid w:val="007C56A1"/>
    <w:rsid w:val="007C56B2"/>
    <w:rsid w:val="007C5E05"/>
    <w:rsid w:val="007C5F3A"/>
    <w:rsid w:val="007C6747"/>
    <w:rsid w:val="007D1DB7"/>
    <w:rsid w:val="007D3BBA"/>
    <w:rsid w:val="007D4589"/>
    <w:rsid w:val="007D4C45"/>
    <w:rsid w:val="007D5CDF"/>
    <w:rsid w:val="007D649A"/>
    <w:rsid w:val="007D64A3"/>
    <w:rsid w:val="007D702F"/>
    <w:rsid w:val="007D7537"/>
    <w:rsid w:val="007D798E"/>
    <w:rsid w:val="007E01E4"/>
    <w:rsid w:val="007E1E7C"/>
    <w:rsid w:val="007E3246"/>
    <w:rsid w:val="007E55C5"/>
    <w:rsid w:val="007E5807"/>
    <w:rsid w:val="007E583F"/>
    <w:rsid w:val="007E5B2E"/>
    <w:rsid w:val="007F21C2"/>
    <w:rsid w:val="007F4433"/>
    <w:rsid w:val="007F5227"/>
    <w:rsid w:val="007F5FE5"/>
    <w:rsid w:val="007F765B"/>
    <w:rsid w:val="0080011E"/>
    <w:rsid w:val="00800616"/>
    <w:rsid w:val="00800EB9"/>
    <w:rsid w:val="00802A92"/>
    <w:rsid w:val="008036D8"/>
    <w:rsid w:val="008047C3"/>
    <w:rsid w:val="008050DA"/>
    <w:rsid w:val="00805527"/>
    <w:rsid w:val="00805A4D"/>
    <w:rsid w:val="00806D74"/>
    <w:rsid w:val="008079C2"/>
    <w:rsid w:val="00810023"/>
    <w:rsid w:val="0081164B"/>
    <w:rsid w:val="00811DCE"/>
    <w:rsid w:val="00813BA2"/>
    <w:rsid w:val="00814AB9"/>
    <w:rsid w:val="00814FAF"/>
    <w:rsid w:val="00815613"/>
    <w:rsid w:val="0081700B"/>
    <w:rsid w:val="00817747"/>
    <w:rsid w:val="00817869"/>
    <w:rsid w:val="00820265"/>
    <w:rsid w:val="00821132"/>
    <w:rsid w:val="00822DEE"/>
    <w:rsid w:val="00822EC0"/>
    <w:rsid w:val="0082422B"/>
    <w:rsid w:val="0082450B"/>
    <w:rsid w:val="008251BC"/>
    <w:rsid w:val="00825246"/>
    <w:rsid w:val="00825D2A"/>
    <w:rsid w:val="00826728"/>
    <w:rsid w:val="0082742A"/>
    <w:rsid w:val="00830063"/>
    <w:rsid w:val="0083075D"/>
    <w:rsid w:val="00833100"/>
    <w:rsid w:val="00833A3C"/>
    <w:rsid w:val="008361F6"/>
    <w:rsid w:val="008375B1"/>
    <w:rsid w:val="0083770A"/>
    <w:rsid w:val="008379BE"/>
    <w:rsid w:val="00837EB9"/>
    <w:rsid w:val="00840DE6"/>
    <w:rsid w:val="00841D8E"/>
    <w:rsid w:val="00842F00"/>
    <w:rsid w:val="00843731"/>
    <w:rsid w:val="008439DD"/>
    <w:rsid w:val="00843B00"/>
    <w:rsid w:val="008447AC"/>
    <w:rsid w:val="008454E0"/>
    <w:rsid w:val="00845B5B"/>
    <w:rsid w:val="00846749"/>
    <w:rsid w:val="00850CF8"/>
    <w:rsid w:val="0085172E"/>
    <w:rsid w:val="00851FD7"/>
    <w:rsid w:val="00852592"/>
    <w:rsid w:val="008530C2"/>
    <w:rsid w:val="00854B09"/>
    <w:rsid w:val="00855713"/>
    <w:rsid w:val="00857CF0"/>
    <w:rsid w:val="008608F8"/>
    <w:rsid w:val="0086197D"/>
    <w:rsid w:val="008624C6"/>
    <w:rsid w:val="0086258B"/>
    <w:rsid w:val="0086335D"/>
    <w:rsid w:val="0086439B"/>
    <w:rsid w:val="008645C8"/>
    <w:rsid w:val="00864B05"/>
    <w:rsid w:val="00865895"/>
    <w:rsid w:val="00865E7C"/>
    <w:rsid w:val="00865ED8"/>
    <w:rsid w:val="00870268"/>
    <w:rsid w:val="00870707"/>
    <w:rsid w:val="00870F6E"/>
    <w:rsid w:val="00871444"/>
    <w:rsid w:val="00872022"/>
    <w:rsid w:val="008723B5"/>
    <w:rsid w:val="008739DD"/>
    <w:rsid w:val="008776B2"/>
    <w:rsid w:val="008816D9"/>
    <w:rsid w:val="0088181B"/>
    <w:rsid w:val="008828B7"/>
    <w:rsid w:val="008831AC"/>
    <w:rsid w:val="00884CAC"/>
    <w:rsid w:val="00886B04"/>
    <w:rsid w:val="00887905"/>
    <w:rsid w:val="008908FB"/>
    <w:rsid w:val="008927CB"/>
    <w:rsid w:val="008927DE"/>
    <w:rsid w:val="008949A2"/>
    <w:rsid w:val="00894CD2"/>
    <w:rsid w:val="00894E1F"/>
    <w:rsid w:val="00895F59"/>
    <w:rsid w:val="008970CC"/>
    <w:rsid w:val="00897138"/>
    <w:rsid w:val="008A498E"/>
    <w:rsid w:val="008A4C78"/>
    <w:rsid w:val="008A5C1A"/>
    <w:rsid w:val="008A75C2"/>
    <w:rsid w:val="008B0CE2"/>
    <w:rsid w:val="008B1C58"/>
    <w:rsid w:val="008B39CC"/>
    <w:rsid w:val="008B4132"/>
    <w:rsid w:val="008B5054"/>
    <w:rsid w:val="008B5B12"/>
    <w:rsid w:val="008B7E40"/>
    <w:rsid w:val="008C0071"/>
    <w:rsid w:val="008C0630"/>
    <w:rsid w:val="008C11D5"/>
    <w:rsid w:val="008C1490"/>
    <w:rsid w:val="008C1689"/>
    <w:rsid w:val="008C1A1B"/>
    <w:rsid w:val="008C2F99"/>
    <w:rsid w:val="008C33CD"/>
    <w:rsid w:val="008C3517"/>
    <w:rsid w:val="008C4E1D"/>
    <w:rsid w:val="008C5EEE"/>
    <w:rsid w:val="008C600D"/>
    <w:rsid w:val="008C7065"/>
    <w:rsid w:val="008C754E"/>
    <w:rsid w:val="008D0750"/>
    <w:rsid w:val="008D09D5"/>
    <w:rsid w:val="008D29F1"/>
    <w:rsid w:val="008D3724"/>
    <w:rsid w:val="008D4A90"/>
    <w:rsid w:val="008D4C43"/>
    <w:rsid w:val="008D519F"/>
    <w:rsid w:val="008D7B02"/>
    <w:rsid w:val="008E0626"/>
    <w:rsid w:val="008E11C8"/>
    <w:rsid w:val="008E1644"/>
    <w:rsid w:val="008E4390"/>
    <w:rsid w:val="008E4445"/>
    <w:rsid w:val="008E5EBE"/>
    <w:rsid w:val="008E6102"/>
    <w:rsid w:val="008E6815"/>
    <w:rsid w:val="008E6DB7"/>
    <w:rsid w:val="008E6F04"/>
    <w:rsid w:val="008E715E"/>
    <w:rsid w:val="008E78DC"/>
    <w:rsid w:val="008F20AA"/>
    <w:rsid w:val="008F2A80"/>
    <w:rsid w:val="008F42DB"/>
    <w:rsid w:val="008F4488"/>
    <w:rsid w:val="008F466A"/>
    <w:rsid w:val="008F4A1A"/>
    <w:rsid w:val="008F4B49"/>
    <w:rsid w:val="008F4F8B"/>
    <w:rsid w:val="008F53E9"/>
    <w:rsid w:val="008F5903"/>
    <w:rsid w:val="008F6CAF"/>
    <w:rsid w:val="008F7011"/>
    <w:rsid w:val="00900C10"/>
    <w:rsid w:val="00901A20"/>
    <w:rsid w:val="00901C7E"/>
    <w:rsid w:val="00902636"/>
    <w:rsid w:val="00902DE4"/>
    <w:rsid w:val="009030D8"/>
    <w:rsid w:val="00903CAF"/>
    <w:rsid w:val="00904709"/>
    <w:rsid w:val="0090494D"/>
    <w:rsid w:val="00905CE1"/>
    <w:rsid w:val="0090687B"/>
    <w:rsid w:val="00907383"/>
    <w:rsid w:val="00907FAE"/>
    <w:rsid w:val="00910076"/>
    <w:rsid w:val="00910B98"/>
    <w:rsid w:val="00911094"/>
    <w:rsid w:val="009117B5"/>
    <w:rsid w:val="00912004"/>
    <w:rsid w:val="009125BD"/>
    <w:rsid w:val="00912A4A"/>
    <w:rsid w:val="00915050"/>
    <w:rsid w:val="0091513F"/>
    <w:rsid w:val="00915DD4"/>
    <w:rsid w:val="00917876"/>
    <w:rsid w:val="00917961"/>
    <w:rsid w:val="00920885"/>
    <w:rsid w:val="00920AD7"/>
    <w:rsid w:val="00921453"/>
    <w:rsid w:val="009230FC"/>
    <w:rsid w:val="00923564"/>
    <w:rsid w:val="0092396A"/>
    <w:rsid w:val="009260FA"/>
    <w:rsid w:val="0092616E"/>
    <w:rsid w:val="0092670F"/>
    <w:rsid w:val="00926E50"/>
    <w:rsid w:val="009271C3"/>
    <w:rsid w:val="00927FA9"/>
    <w:rsid w:val="00931662"/>
    <w:rsid w:val="00931777"/>
    <w:rsid w:val="0093195F"/>
    <w:rsid w:val="00932A88"/>
    <w:rsid w:val="0093309F"/>
    <w:rsid w:val="00935403"/>
    <w:rsid w:val="009358A9"/>
    <w:rsid w:val="00935CC2"/>
    <w:rsid w:val="00936DED"/>
    <w:rsid w:val="00937B95"/>
    <w:rsid w:val="00941358"/>
    <w:rsid w:val="00942EB3"/>
    <w:rsid w:val="00943C85"/>
    <w:rsid w:val="0094419B"/>
    <w:rsid w:val="00944E1C"/>
    <w:rsid w:val="00946120"/>
    <w:rsid w:val="00946527"/>
    <w:rsid w:val="0095023E"/>
    <w:rsid w:val="00950488"/>
    <w:rsid w:val="009529CE"/>
    <w:rsid w:val="00952D8A"/>
    <w:rsid w:val="0095330D"/>
    <w:rsid w:val="0095342C"/>
    <w:rsid w:val="00953AFA"/>
    <w:rsid w:val="00953C80"/>
    <w:rsid w:val="00955151"/>
    <w:rsid w:val="00955D1F"/>
    <w:rsid w:val="0096343B"/>
    <w:rsid w:val="00963C2C"/>
    <w:rsid w:val="00964778"/>
    <w:rsid w:val="00966EF3"/>
    <w:rsid w:val="009703E0"/>
    <w:rsid w:val="00970B0F"/>
    <w:rsid w:val="00973946"/>
    <w:rsid w:val="00974270"/>
    <w:rsid w:val="00975ACB"/>
    <w:rsid w:val="0097669C"/>
    <w:rsid w:val="009767EE"/>
    <w:rsid w:val="00977216"/>
    <w:rsid w:val="00977977"/>
    <w:rsid w:val="00980F07"/>
    <w:rsid w:val="00980FA1"/>
    <w:rsid w:val="009812C7"/>
    <w:rsid w:val="00982046"/>
    <w:rsid w:val="00982661"/>
    <w:rsid w:val="00982933"/>
    <w:rsid w:val="009852DC"/>
    <w:rsid w:val="0098571A"/>
    <w:rsid w:val="00985765"/>
    <w:rsid w:val="00987BF6"/>
    <w:rsid w:val="0099159E"/>
    <w:rsid w:val="0099162C"/>
    <w:rsid w:val="00996A6C"/>
    <w:rsid w:val="009A0585"/>
    <w:rsid w:val="009A0D22"/>
    <w:rsid w:val="009A0DBA"/>
    <w:rsid w:val="009A2C47"/>
    <w:rsid w:val="009A2CEF"/>
    <w:rsid w:val="009A312E"/>
    <w:rsid w:val="009A322D"/>
    <w:rsid w:val="009A45A0"/>
    <w:rsid w:val="009A468E"/>
    <w:rsid w:val="009A4BF3"/>
    <w:rsid w:val="009B00E6"/>
    <w:rsid w:val="009B092E"/>
    <w:rsid w:val="009B17A2"/>
    <w:rsid w:val="009B330A"/>
    <w:rsid w:val="009B361E"/>
    <w:rsid w:val="009B49ED"/>
    <w:rsid w:val="009B62B3"/>
    <w:rsid w:val="009B6D19"/>
    <w:rsid w:val="009B778A"/>
    <w:rsid w:val="009C0F7D"/>
    <w:rsid w:val="009C1321"/>
    <w:rsid w:val="009C220D"/>
    <w:rsid w:val="009C2E3B"/>
    <w:rsid w:val="009C2E49"/>
    <w:rsid w:val="009C42B6"/>
    <w:rsid w:val="009C448A"/>
    <w:rsid w:val="009C532F"/>
    <w:rsid w:val="009C5380"/>
    <w:rsid w:val="009C55F0"/>
    <w:rsid w:val="009D2312"/>
    <w:rsid w:val="009D274C"/>
    <w:rsid w:val="009D2B6D"/>
    <w:rsid w:val="009D3703"/>
    <w:rsid w:val="009D4786"/>
    <w:rsid w:val="009D4916"/>
    <w:rsid w:val="009D5EF2"/>
    <w:rsid w:val="009D7121"/>
    <w:rsid w:val="009D7C94"/>
    <w:rsid w:val="009D7D7B"/>
    <w:rsid w:val="009E01DA"/>
    <w:rsid w:val="009E0E76"/>
    <w:rsid w:val="009E23F3"/>
    <w:rsid w:val="009E2710"/>
    <w:rsid w:val="009E2A9D"/>
    <w:rsid w:val="009E33DD"/>
    <w:rsid w:val="009E4325"/>
    <w:rsid w:val="009E5564"/>
    <w:rsid w:val="009E61F8"/>
    <w:rsid w:val="009E7C21"/>
    <w:rsid w:val="009F0078"/>
    <w:rsid w:val="009F0258"/>
    <w:rsid w:val="009F03B8"/>
    <w:rsid w:val="009F0CAB"/>
    <w:rsid w:val="009F0D2C"/>
    <w:rsid w:val="009F2ACA"/>
    <w:rsid w:val="009F31AB"/>
    <w:rsid w:val="009F3525"/>
    <w:rsid w:val="009F36E5"/>
    <w:rsid w:val="009F71D2"/>
    <w:rsid w:val="009F749D"/>
    <w:rsid w:val="009F77A2"/>
    <w:rsid w:val="009F7B10"/>
    <w:rsid w:val="009F7CDF"/>
    <w:rsid w:val="00A00288"/>
    <w:rsid w:val="00A00B96"/>
    <w:rsid w:val="00A024DD"/>
    <w:rsid w:val="00A02BCE"/>
    <w:rsid w:val="00A033D1"/>
    <w:rsid w:val="00A07D9E"/>
    <w:rsid w:val="00A1043F"/>
    <w:rsid w:val="00A11D17"/>
    <w:rsid w:val="00A122AF"/>
    <w:rsid w:val="00A125B6"/>
    <w:rsid w:val="00A127C2"/>
    <w:rsid w:val="00A129F2"/>
    <w:rsid w:val="00A16B23"/>
    <w:rsid w:val="00A16C79"/>
    <w:rsid w:val="00A172A5"/>
    <w:rsid w:val="00A17E13"/>
    <w:rsid w:val="00A20D76"/>
    <w:rsid w:val="00A2130E"/>
    <w:rsid w:val="00A2393C"/>
    <w:rsid w:val="00A24A0B"/>
    <w:rsid w:val="00A24FE2"/>
    <w:rsid w:val="00A25478"/>
    <w:rsid w:val="00A25CD9"/>
    <w:rsid w:val="00A261DB"/>
    <w:rsid w:val="00A2674E"/>
    <w:rsid w:val="00A31541"/>
    <w:rsid w:val="00A32C40"/>
    <w:rsid w:val="00A32EE2"/>
    <w:rsid w:val="00A33A68"/>
    <w:rsid w:val="00A340AD"/>
    <w:rsid w:val="00A35774"/>
    <w:rsid w:val="00A40A57"/>
    <w:rsid w:val="00A40B29"/>
    <w:rsid w:val="00A41750"/>
    <w:rsid w:val="00A4339E"/>
    <w:rsid w:val="00A450D1"/>
    <w:rsid w:val="00A4597A"/>
    <w:rsid w:val="00A45BF9"/>
    <w:rsid w:val="00A46859"/>
    <w:rsid w:val="00A47076"/>
    <w:rsid w:val="00A47FA0"/>
    <w:rsid w:val="00A50FC3"/>
    <w:rsid w:val="00A51E98"/>
    <w:rsid w:val="00A52E42"/>
    <w:rsid w:val="00A53F54"/>
    <w:rsid w:val="00A602BB"/>
    <w:rsid w:val="00A60A5B"/>
    <w:rsid w:val="00A612C3"/>
    <w:rsid w:val="00A61408"/>
    <w:rsid w:val="00A61CCE"/>
    <w:rsid w:val="00A62272"/>
    <w:rsid w:val="00A623D8"/>
    <w:rsid w:val="00A62E43"/>
    <w:rsid w:val="00A634AB"/>
    <w:rsid w:val="00A63A01"/>
    <w:rsid w:val="00A63B0B"/>
    <w:rsid w:val="00A642EF"/>
    <w:rsid w:val="00A64672"/>
    <w:rsid w:val="00A6492E"/>
    <w:rsid w:val="00A64B9C"/>
    <w:rsid w:val="00A66310"/>
    <w:rsid w:val="00A674AA"/>
    <w:rsid w:val="00A675C8"/>
    <w:rsid w:val="00A67A71"/>
    <w:rsid w:val="00A7020E"/>
    <w:rsid w:val="00A705B6"/>
    <w:rsid w:val="00A70D32"/>
    <w:rsid w:val="00A72745"/>
    <w:rsid w:val="00A732DB"/>
    <w:rsid w:val="00A76911"/>
    <w:rsid w:val="00A7713F"/>
    <w:rsid w:val="00A77364"/>
    <w:rsid w:val="00A801B6"/>
    <w:rsid w:val="00A80581"/>
    <w:rsid w:val="00A82F92"/>
    <w:rsid w:val="00A843A2"/>
    <w:rsid w:val="00A85430"/>
    <w:rsid w:val="00A858CE"/>
    <w:rsid w:val="00A86E7D"/>
    <w:rsid w:val="00A86F7E"/>
    <w:rsid w:val="00A907A1"/>
    <w:rsid w:val="00A90A07"/>
    <w:rsid w:val="00A90CFC"/>
    <w:rsid w:val="00A914D9"/>
    <w:rsid w:val="00A92062"/>
    <w:rsid w:val="00A945C6"/>
    <w:rsid w:val="00A945D9"/>
    <w:rsid w:val="00A951AB"/>
    <w:rsid w:val="00A96265"/>
    <w:rsid w:val="00A9724E"/>
    <w:rsid w:val="00A97C54"/>
    <w:rsid w:val="00AA02C5"/>
    <w:rsid w:val="00AA1342"/>
    <w:rsid w:val="00AA1AC0"/>
    <w:rsid w:val="00AA2EF3"/>
    <w:rsid w:val="00AA2EFD"/>
    <w:rsid w:val="00AA3D5D"/>
    <w:rsid w:val="00AA41DE"/>
    <w:rsid w:val="00AA444E"/>
    <w:rsid w:val="00AA584C"/>
    <w:rsid w:val="00AA5C6C"/>
    <w:rsid w:val="00AA68EC"/>
    <w:rsid w:val="00AA69E8"/>
    <w:rsid w:val="00AA754D"/>
    <w:rsid w:val="00AA78FD"/>
    <w:rsid w:val="00AA7A52"/>
    <w:rsid w:val="00AB2D35"/>
    <w:rsid w:val="00AB2DF2"/>
    <w:rsid w:val="00AB3F44"/>
    <w:rsid w:val="00AB48EE"/>
    <w:rsid w:val="00AB5B72"/>
    <w:rsid w:val="00AC0709"/>
    <w:rsid w:val="00AC0E05"/>
    <w:rsid w:val="00AC11C5"/>
    <w:rsid w:val="00AC2453"/>
    <w:rsid w:val="00AC2753"/>
    <w:rsid w:val="00AC2F1C"/>
    <w:rsid w:val="00AC4052"/>
    <w:rsid w:val="00AC440C"/>
    <w:rsid w:val="00AC456E"/>
    <w:rsid w:val="00AC4AC3"/>
    <w:rsid w:val="00AC528D"/>
    <w:rsid w:val="00AC60CE"/>
    <w:rsid w:val="00AC6C10"/>
    <w:rsid w:val="00AC7342"/>
    <w:rsid w:val="00AC7704"/>
    <w:rsid w:val="00AD14D1"/>
    <w:rsid w:val="00AD1B4F"/>
    <w:rsid w:val="00AD20AE"/>
    <w:rsid w:val="00AD2327"/>
    <w:rsid w:val="00AD253D"/>
    <w:rsid w:val="00AD2BF2"/>
    <w:rsid w:val="00AD3158"/>
    <w:rsid w:val="00AD3C0C"/>
    <w:rsid w:val="00AD4B8D"/>
    <w:rsid w:val="00AD4F1F"/>
    <w:rsid w:val="00AD550E"/>
    <w:rsid w:val="00AD592F"/>
    <w:rsid w:val="00AD76E1"/>
    <w:rsid w:val="00AE0036"/>
    <w:rsid w:val="00AE030F"/>
    <w:rsid w:val="00AE1328"/>
    <w:rsid w:val="00AE1C36"/>
    <w:rsid w:val="00AE2A2E"/>
    <w:rsid w:val="00AE3E8A"/>
    <w:rsid w:val="00AE4268"/>
    <w:rsid w:val="00AE4E86"/>
    <w:rsid w:val="00AE613C"/>
    <w:rsid w:val="00AF19B2"/>
    <w:rsid w:val="00AF297D"/>
    <w:rsid w:val="00AF2CA7"/>
    <w:rsid w:val="00AF485D"/>
    <w:rsid w:val="00AF53BF"/>
    <w:rsid w:val="00AF56DB"/>
    <w:rsid w:val="00AF5D1E"/>
    <w:rsid w:val="00AF60EE"/>
    <w:rsid w:val="00AF7914"/>
    <w:rsid w:val="00AF7A1D"/>
    <w:rsid w:val="00B0101A"/>
    <w:rsid w:val="00B03BD3"/>
    <w:rsid w:val="00B03C4D"/>
    <w:rsid w:val="00B03D71"/>
    <w:rsid w:val="00B0400F"/>
    <w:rsid w:val="00B14DE5"/>
    <w:rsid w:val="00B1577D"/>
    <w:rsid w:val="00B1579E"/>
    <w:rsid w:val="00B16301"/>
    <w:rsid w:val="00B16EDA"/>
    <w:rsid w:val="00B17EB2"/>
    <w:rsid w:val="00B2140E"/>
    <w:rsid w:val="00B21D87"/>
    <w:rsid w:val="00B21E75"/>
    <w:rsid w:val="00B22F30"/>
    <w:rsid w:val="00B2374E"/>
    <w:rsid w:val="00B23955"/>
    <w:rsid w:val="00B23A34"/>
    <w:rsid w:val="00B27D3C"/>
    <w:rsid w:val="00B31EAC"/>
    <w:rsid w:val="00B321E7"/>
    <w:rsid w:val="00B34ED0"/>
    <w:rsid w:val="00B36393"/>
    <w:rsid w:val="00B37E23"/>
    <w:rsid w:val="00B37FA6"/>
    <w:rsid w:val="00B410A3"/>
    <w:rsid w:val="00B41566"/>
    <w:rsid w:val="00B4182C"/>
    <w:rsid w:val="00B420EB"/>
    <w:rsid w:val="00B42443"/>
    <w:rsid w:val="00B42D02"/>
    <w:rsid w:val="00B42D92"/>
    <w:rsid w:val="00B42D9F"/>
    <w:rsid w:val="00B43F01"/>
    <w:rsid w:val="00B43FFC"/>
    <w:rsid w:val="00B43FFD"/>
    <w:rsid w:val="00B45B9A"/>
    <w:rsid w:val="00B507CB"/>
    <w:rsid w:val="00B51148"/>
    <w:rsid w:val="00B5170D"/>
    <w:rsid w:val="00B517C8"/>
    <w:rsid w:val="00B51852"/>
    <w:rsid w:val="00B51932"/>
    <w:rsid w:val="00B522BC"/>
    <w:rsid w:val="00B5304A"/>
    <w:rsid w:val="00B539AB"/>
    <w:rsid w:val="00B56AD7"/>
    <w:rsid w:val="00B610C2"/>
    <w:rsid w:val="00B616CE"/>
    <w:rsid w:val="00B617EA"/>
    <w:rsid w:val="00B632FC"/>
    <w:rsid w:val="00B644D2"/>
    <w:rsid w:val="00B64985"/>
    <w:rsid w:val="00B66B2F"/>
    <w:rsid w:val="00B670E5"/>
    <w:rsid w:val="00B70DE6"/>
    <w:rsid w:val="00B71492"/>
    <w:rsid w:val="00B72B21"/>
    <w:rsid w:val="00B7458F"/>
    <w:rsid w:val="00B755C5"/>
    <w:rsid w:val="00B75C84"/>
    <w:rsid w:val="00B76667"/>
    <w:rsid w:val="00B76F8F"/>
    <w:rsid w:val="00B77697"/>
    <w:rsid w:val="00B80193"/>
    <w:rsid w:val="00B80582"/>
    <w:rsid w:val="00B818DB"/>
    <w:rsid w:val="00B827D9"/>
    <w:rsid w:val="00B84098"/>
    <w:rsid w:val="00B84759"/>
    <w:rsid w:val="00B84EA6"/>
    <w:rsid w:val="00B85025"/>
    <w:rsid w:val="00B8560A"/>
    <w:rsid w:val="00B85C92"/>
    <w:rsid w:val="00B86142"/>
    <w:rsid w:val="00B8758D"/>
    <w:rsid w:val="00B878F5"/>
    <w:rsid w:val="00B90590"/>
    <w:rsid w:val="00B908E4"/>
    <w:rsid w:val="00B90D26"/>
    <w:rsid w:val="00B91457"/>
    <w:rsid w:val="00B91F15"/>
    <w:rsid w:val="00B92890"/>
    <w:rsid w:val="00B930D5"/>
    <w:rsid w:val="00B93310"/>
    <w:rsid w:val="00B945EA"/>
    <w:rsid w:val="00B96314"/>
    <w:rsid w:val="00B97459"/>
    <w:rsid w:val="00B97A60"/>
    <w:rsid w:val="00BA1E65"/>
    <w:rsid w:val="00BA3649"/>
    <w:rsid w:val="00BA435E"/>
    <w:rsid w:val="00BA47BC"/>
    <w:rsid w:val="00BA52FF"/>
    <w:rsid w:val="00BA57EA"/>
    <w:rsid w:val="00BA6044"/>
    <w:rsid w:val="00BA7E3B"/>
    <w:rsid w:val="00BB03E3"/>
    <w:rsid w:val="00BB0403"/>
    <w:rsid w:val="00BB0929"/>
    <w:rsid w:val="00BB1962"/>
    <w:rsid w:val="00BB1EBD"/>
    <w:rsid w:val="00BB234F"/>
    <w:rsid w:val="00BB6799"/>
    <w:rsid w:val="00BB6AAA"/>
    <w:rsid w:val="00BB6D70"/>
    <w:rsid w:val="00BB72A1"/>
    <w:rsid w:val="00BC1070"/>
    <w:rsid w:val="00BC1328"/>
    <w:rsid w:val="00BC140F"/>
    <w:rsid w:val="00BC3A71"/>
    <w:rsid w:val="00BC7319"/>
    <w:rsid w:val="00BD003D"/>
    <w:rsid w:val="00BD01A2"/>
    <w:rsid w:val="00BD06DE"/>
    <w:rsid w:val="00BD0D44"/>
    <w:rsid w:val="00BD4EDA"/>
    <w:rsid w:val="00BD5253"/>
    <w:rsid w:val="00BD5C88"/>
    <w:rsid w:val="00BE1593"/>
    <w:rsid w:val="00BE28B4"/>
    <w:rsid w:val="00BE3517"/>
    <w:rsid w:val="00BE37C0"/>
    <w:rsid w:val="00BE4707"/>
    <w:rsid w:val="00BE4B07"/>
    <w:rsid w:val="00BE6247"/>
    <w:rsid w:val="00BF207A"/>
    <w:rsid w:val="00BF2CBF"/>
    <w:rsid w:val="00BF408F"/>
    <w:rsid w:val="00BF57F2"/>
    <w:rsid w:val="00BF5C19"/>
    <w:rsid w:val="00BF656D"/>
    <w:rsid w:val="00BF715D"/>
    <w:rsid w:val="00C01571"/>
    <w:rsid w:val="00C0171D"/>
    <w:rsid w:val="00C01C50"/>
    <w:rsid w:val="00C03821"/>
    <w:rsid w:val="00C03911"/>
    <w:rsid w:val="00C04CDA"/>
    <w:rsid w:val="00C051FE"/>
    <w:rsid w:val="00C05C37"/>
    <w:rsid w:val="00C06AD4"/>
    <w:rsid w:val="00C070FE"/>
    <w:rsid w:val="00C078BE"/>
    <w:rsid w:val="00C105E1"/>
    <w:rsid w:val="00C117A1"/>
    <w:rsid w:val="00C13AAE"/>
    <w:rsid w:val="00C14009"/>
    <w:rsid w:val="00C157A5"/>
    <w:rsid w:val="00C1582E"/>
    <w:rsid w:val="00C158C0"/>
    <w:rsid w:val="00C161C0"/>
    <w:rsid w:val="00C16205"/>
    <w:rsid w:val="00C165B5"/>
    <w:rsid w:val="00C16ECE"/>
    <w:rsid w:val="00C230FF"/>
    <w:rsid w:val="00C2317D"/>
    <w:rsid w:val="00C23451"/>
    <w:rsid w:val="00C25DAE"/>
    <w:rsid w:val="00C275A9"/>
    <w:rsid w:val="00C30172"/>
    <w:rsid w:val="00C32808"/>
    <w:rsid w:val="00C33534"/>
    <w:rsid w:val="00C33B0D"/>
    <w:rsid w:val="00C35301"/>
    <w:rsid w:val="00C35E63"/>
    <w:rsid w:val="00C3790D"/>
    <w:rsid w:val="00C40FC8"/>
    <w:rsid w:val="00C4144F"/>
    <w:rsid w:val="00C41DFE"/>
    <w:rsid w:val="00C42F44"/>
    <w:rsid w:val="00C45B3D"/>
    <w:rsid w:val="00C471EC"/>
    <w:rsid w:val="00C51D4A"/>
    <w:rsid w:val="00C52012"/>
    <w:rsid w:val="00C5240D"/>
    <w:rsid w:val="00C53FDE"/>
    <w:rsid w:val="00C54030"/>
    <w:rsid w:val="00C540FC"/>
    <w:rsid w:val="00C543EC"/>
    <w:rsid w:val="00C54BD5"/>
    <w:rsid w:val="00C6081D"/>
    <w:rsid w:val="00C61285"/>
    <w:rsid w:val="00C617A4"/>
    <w:rsid w:val="00C636A7"/>
    <w:rsid w:val="00C64815"/>
    <w:rsid w:val="00C6625E"/>
    <w:rsid w:val="00C66B0C"/>
    <w:rsid w:val="00C670D1"/>
    <w:rsid w:val="00C67249"/>
    <w:rsid w:val="00C67433"/>
    <w:rsid w:val="00C67819"/>
    <w:rsid w:val="00C712AF"/>
    <w:rsid w:val="00C72946"/>
    <w:rsid w:val="00C73148"/>
    <w:rsid w:val="00C737B2"/>
    <w:rsid w:val="00C74990"/>
    <w:rsid w:val="00C75DFF"/>
    <w:rsid w:val="00C77427"/>
    <w:rsid w:val="00C8012B"/>
    <w:rsid w:val="00C8389B"/>
    <w:rsid w:val="00C8399A"/>
    <w:rsid w:val="00C84AC4"/>
    <w:rsid w:val="00C85F0C"/>
    <w:rsid w:val="00C86687"/>
    <w:rsid w:val="00C873F2"/>
    <w:rsid w:val="00C912B8"/>
    <w:rsid w:val="00C92730"/>
    <w:rsid w:val="00C93512"/>
    <w:rsid w:val="00C93C9F"/>
    <w:rsid w:val="00C95493"/>
    <w:rsid w:val="00C95ECA"/>
    <w:rsid w:val="00C975C1"/>
    <w:rsid w:val="00C97842"/>
    <w:rsid w:val="00CA07E8"/>
    <w:rsid w:val="00CA1BC4"/>
    <w:rsid w:val="00CA315B"/>
    <w:rsid w:val="00CA48EC"/>
    <w:rsid w:val="00CA5477"/>
    <w:rsid w:val="00CA5A69"/>
    <w:rsid w:val="00CA5D87"/>
    <w:rsid w:val="00CA61CA"/>
    <w:rsid w:val="00CA717F"/>
    <w:rsid w:val="00CB055A"/>
    <w:rsid w:val="00CB2762"/>
    <w:rsid w:val="00CB2CB9"/>
    <w:rsid w:val="00CB33B6"/>
    <w:rsid w:val="00CB3F53"/>
    <w:rsid w:val="00CB53D4"/>
    <w:rsid w:val="00CC01E9"/>
    <w:rsid w:val="00CC0D26"/>
    <w:rsid w:val="00CC1B4D"/>
    <w:rsid w:val="00CC24A9"/>
    <w:rsid w:val="00CC3422"/>
    <w:rsid w:val="00CC40C8"/>
    <w:rsid w:val="00CC444F"/>
    <w:rsid w:val="00CC5AC2"/>
    <w:rsid w:val="00CC5B2E"/>
    <w:rsid w:val="00CC5FA2"/>
    <w:rsid w:val="00CC638F"/>
    <w:rsid w:val="00CC64B7"/>
    <w:rsid w:val="00CD0FA0"/>
    <w:rsid w:val="00CD10C3"/>
    <w:rsid w:val="00CD2125"/>
    <w:rsid w:val="00CD2B8D"/>
    <w:rsid w:val="00CD2BA4"/>
    <w:rsid w:val="00CD2BDC"/>
    <w:rsid w:val="00CD381F"/>
    <w:rsid w:val="00CD41B0"/>
    <w:rsid w:val="00CD6D81"/>
    <w:rsid w:val="00CD7393"/>
    <w:rsid w:val="00CE00DF"/>
    <w:rsid w:val="00CE042F"/>
    <w:rsid w:val="00CE0AED"/>
    <w:rsid w:val="00CE2388"/>
    <w:rsid w:val="00CE37FF"/>
    <w:rsid w:val="00CE4AE7"/>
    <w:rsid w:val="00CE4F28"/>
    <w:rsid w:val="00CE5281"/>
    <w:rsid w:val="00CE5614"/>
    <w:rsid w:val="00CE7F78"/>
    <w:rsid w:val="00CF05CD"/>
    <w:rsid w:val="00CF1462"/>
    <w:rsid w:val="00CF2204"/>
    <w:rsid w:val="00CF254D"/>
    <w:rsid w:val="00CF273F"/>
    <w:rsid w:val="00CF27D5"/>
    <w:rsid w:val="00CF371B"/>
    <w:rsid w:val="00CF4E76"/>
    <w:rsid w:val="00CF5616"/>
    <w:rsid w:val="00CF5C3E"/>
    <w:rsid w:val="00CF6DB8"/>
    <w:rsid w:val="00CF750B"/>
    <w:rsid w:val="00D001E7"/>
    <w:rsid w:val="00D0047B"/>
    <w:rsid w:val="00D0145F"/>
    <w:rsid w:val="00D01945"/>
    <w:rsid w:val="00D01B48"/>
    <w:rsid w:val="00D0241B"/>
    <w:rsid w:val="00D02F0B"/>
    <w:rsid w:val="00D030D1"/>
    <w:rsid w:val="00D039C1"/>
    <w:rsid w:val="00D06FFF"/>
    <w:rsid w:val="00D0727A"/>
    <w:rsid w:val="00D078A9"/>
    <w:rsid w:val="00D106DA"/>
    <w:rsid w:val="00D11AA6"/>
    <w:rsid w:val="00D11FAA"/>
    <w:rsid w:val="00D1331C"/>
    <w:rsid w:val="00D1428D"/>
    <w:rsid w:val="00D157DB"/>
    <w:rsid w:val="00D15B81"/>
    <w:rsid w:val="00D200BF"/>
    <w:rsid w:val="00D201D3"/>
    <w:rsid w:val="00D2067B"/>
    <w:rsid w:val="00D21394"/>
    <w:rsid w:val="00D214AA"/>
    <w:rsid w:val="00D22679"/>
    <w:rsid w:val="00D22CBA"/>
    <w:rsid w:val="00D300D8"/>
    <w:rsid w:val="00D30B95"/>
    <w:rsid w:val="00D33355"/>
    <w:rsid w:val="00D33C36"/>
    <w:rsid w:val="00D33EB5"/>
    <w:rsid w:val="00D34659"/>
    <w:rsid w:val="00D347B4"/>
    <w:rsid w:val="00D34965"/>
    <w:rsid w:val="00D35797"/>
    <w:rsid w:val="00D35F7B"/>
    <w:rsid w:val="00D36485"/>
    <w:rsid w:val="00D36AC5"/>
    <w:rsid w:val="00D36FA7"/>
    <w:rsid w:val="00D377A5"/>
    <w:rsid w:val="00D4124F"/>
    <w:rsid w:val="00D42218"/>
    <w:rsid w:val="00D42A40"/>
    <w:rsid w:val="00D43219"/>
    <w:rsid w:val="00D44388"/>
    <w:rsid w:val="00D45304"/>
    <w:rsid w:val="00D453F0"/>
    <w:rsid w:val="00D45B28"/>
    <w:rsid w:val="00D45D02"/>
    <w:rsid w:val="00D45D55"/>
    <w:rsid w:val="00D45F15"/>
    <w:rsid w:val="00D464C2"/>
    <w:rsid w:val="00D4681B"/>
    <w:rsid w:val="00D46FD3"/>
    <w:rsid w:val="00D4706F"/>
    <w:rsid w:val="00D518C7"/>
    <w:rsid w:val="00D53471"/>
    <w:rsid w:val="00D53623"/>
    <w:rsid w:val="00D53938"/>
    <w:rsid w:val="00D5463A"/>
    <w:rsid w:val="00D55F12"/>
    <w:rsid w:val="00D56CA2"/>
    <w:rsid w:val="00D6032F"/>
    <w:rsid w:val="00D60BCC"/>
    <w:rsid w:val="00D61A85"/>
    <w:rsid w:val="00D61EE8"/>
    <w:rsid w:val="00D62554"/>
    <w:rsid w:val="00D62F85"/>
    <w:rsid w:val="00D632CE"/>
    <w:rsid w:val="00D63CC5"/>
    <w:rsid w:val="00D655B7"/>
    <w:rsid w:val="00D659C4"/>
    <w:rsid w:val="00D6752B"/>
    <w:rsid w:val="00D67E88"/>
    <w:rsid w:val="00D67FF5"/>
    <w:rsid w:val="00D71D53"/>
    <w:rsid w:val="00D71F69"/>
    <w:rsid w:val="00D72561"/>
    <w:rsid w:val="00D7257E"/>
    <w:rsid w:val="00D73058"/>
    <w:rsid w:val="00D74247"/>
    <w:rsid w:val="00D76432"/>
    <w:rsid w:val="00D7735F"/>
    <w:rsid w:val="00D806F9"/>
    <w:rsid w:val="00D80D2C"/>
    <w:rsid w:val="00D838DA"/>
    <w:rsid w:val="00D84398"/>
    <w:rsid w:val="00D84550"/>
    <w:rsid w:val="00D84793"/>
    <w:rsid w:val="00D86CB9"/>
    <w:rsid w:val="00D91FB3"/>
    <w:rsid w:val="00D9670D"/>
    <w:rsid w:val="00D9692E"/>
    <w:rsid w:val="00D96981"/>
    <w:rsid w:val="00D96A1F"/>
    <w:rsid w:val="00D975E6"/>
    <w:rsid w:val="00DA0AA8"/>
    <w:rsid w:val="00DA1959"/>
    <w:rsid w:val="00DA3889"/>
    <w:rsid w:val="00DA3B78"/>
    <w:rsid w:val="00DA3F99"/>
    <w:rsid w:val="00DA442F"/>
    <w:rsid w:val="00DA5712"/>
    <w:rsid w:val="00DA5ABC"/>
    <w:rsid w:val="00DA69C9"/>
    <w:rsid w:val="00DB322A"/>
    <w:rsid w:val="00DB344F"/>
    <w:rsid w:val="00DB3DE4"/>
    <w:rsid w:val="00DB57FB"/>
    <w:rsid w:val="00DB6737"/>
    <w:rsid w:val="00DB695D"/>
    <w:rsid w:val="00DC11DE"/>
    <w:rsid w:val="00DC16C0"/>
    <w:rsid w:val="00DC1788"/>
    <w:rsid w:val="00DC1791"/>
    <w:rsid w:val="00DC24B6"/>
    <w:rsid w:val="00DC286B"/>
    <w:rsid w:val="00DC2CC9"/>
    <w:rsid w:val="00DC326A"/>
    <w:rsid w:val="00DC499B"/>
    <w:rsid w:val="00DC4E0A"/>
    <w:rsid w:val="00DC550A"/>
    <w:rsid w:val="00DC57B9"/>
    <w:rsid w:val="00DC6DC8"/>
    <w:rsid w:val="00DC7768"/>
    <w:rsid w:val="00DC7EC2"/>
    <w:rsid w:val="00DD055D"/>
    <w:rsid w:val="00DD0ED8"/>
    <w:rsid w:val="00DD2C0A"/>
    <w:rsid w:val="00DD3005"/>
    <w:rsid w:val="00DD32F3"/>
    <w:rsid w:val="00DD3814"/>
    <w:rsid w:val="00DD3F58"/>
    <w:rsid w:val="00DD40D5"/>
    <w:rsid w:val="00DD4BC1"/>
    <w:rsid w:val="00DD54CD"/>
    <w:rsid w:val="00DD5A90"/>
    <w:rsid w:val="00DD5FA8"/>
    <w:rsid w:val="00DD7255"/>
    <w:rsid w:val="00DE1CAB"/>
    <w:rsid w:val="00DE222A"/>
    <w:rsid w:val="00DE2596"/>
    <w:rsid w:val="00DE3ED2"/>
    <w:rsid w:val="00DE4403"/>
    <w:rsid w:val="00DE5654"/>
    <w:rsid w:val="00DE5BF0"/>
    <w:rsid w:val="00DE612D"/>
    <w:rsid w:val="00DE6530"/>
    <w:rsid w:val="00DE6A3F"/>
    <w:rsid w:val="00DF2EB3"/>
    <w:rsid w:val="00DF373A"/>
    <w:rsid w:val="00DF509F"/>
    <w:rsid w:val="00DF5A12"/>
    <w:rsid w:val="00E00654"/>
    <w:rsid w:val="00E0070C"/>
    <w:rsid w:val="00E0075C"/>
    <w:rsid w:val="00E00A75"/>
    <w:rsid w:val="00E01951"/>
    <w:rsid w:val="00E01C44"/>
    <w:rsid w:val="00E020D2"/>
    <w:rsid w:val="00E045E4"/>
    <w:rsid w:val="00E04895"/>
    <w:rsid w:val="00E049D1"/>
    <w:rsid w:val="00E058B7"/>
    <w:rsid w:val="00E05B0B"/>
    <w:rsid w:val="00E06A6F"/>
    <w:rsid w:val="00E10635"/>
    <w:rsid w:val="00E106B7"/>
    <w:rsid w:val="00E12F91"/>
    <w:rsid w:val="00E14B5B"/>
    <w:rsid w:val="00E15ABE"/>
    <w:rsid w:val="00E21884"/>
    <w:rsid w:val="00E226A8"/>
    <w:rsid w:val="00E22EDB"/>
    <w:rsid w:val="00E23EE6"/>
    <w:rsid w:val="00E24CD6"/>
    <w:rsid w:val="00E267B8"/>
    <w:rsid w:val="00E26FE7"/>
    <w:rsid w:val="00E27CF3"/>
    <w:rsid w:val="00E3016F"/>
    <w:rsid w:val="00E30248"/>
    <w:rsid w:val="00E31213"/>
    <w:rsid w:val="00E32CE1"/>
    <w:rsid w:val="00E34198"/>
    <w:rsid w:val="00E36071"/>
    <w:rsid w:val="00E36112"/>
    <w:rsid w:val="00E3689E"/>
    <w:rsid w:val="00E373A4"/>
    <w:rsid w:val="00E37E31"/>
    <w:rsid w:val="00E41444"/>
    <w:rsid w:val="00E41FC9"/>
    <w:rsid w:val="00E42132"/>
    <w:rsid w:val="00E4315C"/>
    <w:rsid w:val="00E435AC"/>
    <w:rsid w:val="00E46C76"/>
    <w:rsid w:val="00E50FC4"/>
    <w:rsid w:val="00E52B69"/>
    <w:rsid w:val="00E54764"/>
    <w:rsid w:val="00E5480C"/>
    <w:rsid w:val="00E548B9"/>
    <w:rsid w:val="00E551F8"/>
    <w:rsid w:val="00E57254"/>
    <w:rsid w:val="00E57806"/>
    <w:rsid w:val="00E60EE3"/>
    <w:rsid w:val="00E632DB"/>
    <w:rsid w:val="00E63921"/>
    <w:rsid w:val="00E63AE0"/>
    <w:rsid w:val="00E6461A"/>
    <w:rsid w:val="00E65C2C"/>
    <w:rsid w:val="00E67458"/>
    <w:rsid w:val="00E674DF"/>
    <w:rsid w:val="00E72DBA"/>
    <w:rsid w:val="00E736A1"/>
    <w:rsid w:val="00E737E9"/>
    <w:rsid w:val="00E75009"/>
    <w:rsid w:val="00E7598F"/>
    <w:rsid w:val="00E77051"/>
    <w:rsid w:val="00E81C8C"/>
    <w:rsid w:val="00E83016"/>
    <w:rsid w:val="00E830F8"/>
    <w:rsid w:val="00E838C1"/>
    <w:rsid w:val="00E83DF3"/>
    <w:rsid w:val="00E84583"/>
    <w:rsid w:val="00E84825"/>
    <w:rsid w:val="00E84B7C"/>
    <w:rsid w:val="00E85E82"/>
    <w:rsid w:val="00E86EFD"/>
    <w:rsid w:val="00E87C39"/>
    <w:rsid w:val="00E90616"/>
    <w:rsid w:val="00E90699"/>
    <w:rsid w:val="00E90A08"/>
    <w:rsid w:val="00E912E5"/>
    <w:rsid w:val="00E926E7"/>
    <w:rsid w:val="00E92E00"/>
    <w:rsid w:val="00E95238"/>
    <w:rsid w:val="00E95827"/>
    <w:rsid w:val="00E965F5"/>
    <w:rsid w:val="00E96FB7"/>
    <w:rsid w:val="00E97805"/>
    <w:rsid w:val="00EA045A"/>
    <w:rsid w:val="00EA08DA"/>
    <w:rsid w:val="00EA3D46"/>
    <w:rsid w:val="00EA408A"/>
    <w:rsid w:val="00EA480F"/>
    <w:rsid w:val="00EA5814"/>
    <w:rsid w:val="00EA5A8E"/>
    <w:rsid w:val="00EA730C"/>
    <w:rsid w:val="00EB0CE6"/>
    <w:rsid w:val="00EB3A3E"/>
    <w:rsid w:val="00EB3CE2"/>
    <w:rsid w:val="00EB6471"/>
    <w:rsid w:val="00EC0457"/>
    <w:rsid w:val="00EC13F9"/>
    <w:rsid w:val="00EC1B6F"/>
    <w:rsid w:val="00EC3AE6"/>
    <w:rsid w:val="00EC4EF4"/>
    <w:rsid w:val="00EC56A3"/>
    <w:rsid w:val="00EC59D7"/>
    <w:rsid w:val="00EC5D2F"/>
    <w:rsid w:val="00EC6188"/>
    <w:rsid w:val="00EC7920"/>
    <w:rsid w:val="00EC7E7C"/>
    <w:rsid w:val="00ED1896"/>
    <w:rsid w:val="00ED3A8D"/>
    <w:rsid w:val="00ED53A2"/>
    <w:rsid w:val="00ED5B0A"/>
    <w:rsid w:val="00ED7F8E"/>
    <w:rsid w:val="00EE0E06"/>
    <w:rsid w:val="00EE1D34"/>
    <w:rsid w:val="00EE21FE"/>
    <w:rsid w:val="00EE2FDF"/>
    <w:rsid w:val="00EE3CDA"/>
    <w:rsid w:val="00EE4B0A"/>
    <w:rsid w:val="00EE56EB"/>
    <w:rsid w:val="00EE5780"/>
    <w:rsid w:val="00EE58C4"/>
    <w:rsid w:val="00EE5C1E"/>
    <w:rsid w:val="00EE66CD"/>
    <w:rsid w:val="00EE691A"/>
    <w:rsid w:val="00EE6EC4"/>
    <w:rsid w:val="00EE7FD6"/>
    <w:rsid w:val="00EF0E64"/>
    <w:rsid w:val="00EF1A0A"/>
    <w:rsid w:val="00EF23C7"/>
    <w:rsid w:val="00EF23E0"/>
    <w:rsid w:val="00EF2B64"/>
    <w:rsid w:val="00EF3426"/>
    <w:rsid w:val="00EF55BA"/>
    <w:rsid w:val="00EF6A40"/>
    <w:rsid w:val="00EF6D59"/>
    <w:rsid w:val="00EF72B1"/>
    <w:rsid w:val="00F0165B"/>
    <w:rsid w:val="00F016DB"/>
    <w:rsid w:val="00F02966"/>
    <w:rsid w:val="00F04C4D"/>
    <w:rsid w:val="00F05079"/>
    <w:rsid w:val="00F0573F"/>
    <w:rsid w:val="00F06367"/>
    <w:rsid w:val="00F11A50"/>
    <w:rsid w:val="00F11D55"/>
    <w:rsid w:val="00F12360"/>
    <w:rsid w:val="00F128F2"/>
    <w:rsid w:val="00F15568"/>
    <w:rsid w:val="00F160A2"/>
    <w:rsid w:val="00F20003"/>
    <w:rsid w:val="00F221B3"/>
    <w:rsid w:val="00F236D9"/>
    <w:rsid w:val="00F25073"/>
    <w:rsid w:val="00F30255"/>
    <w:rsid w:val="00F31562"/>
    <w:rsid w:val="00F31610"/>
    <w:rsid w:val="00F31BF8"/>
    <w:rsid w:val="00F328C8"/>
    <w:rsid w:val="00F3427D"/>
    <w:rsid w:val="00F379A6"/>
    <w:rsid w:val="00F37ADE"/>
    <w:rsid w:val="00F41225"/>
    <w:rsid w:val="00F429D6"/>
    <w:rsid w:val="00F42D5E"/>
    <w:rsid w:val="00F44121"/>
    <w:rsid w:val="00F4483D"/>
    <w:rsid w:val="00F44D67"/>
    <w:rsid w:val="00F44D9E"/>
    <w:rsid w:val="00F456C4"/>
    <w:rsid w:val="00F458B7"/>
    <w:rsid w:val="00F47CE2"/>
    <w:rsid w:val="00F50189"/>
    <w:rsid w:val="00F50AB5"/>
    <w:rsid w:val="00F5136C"/>
    <w:rsid w:val="00F5138C"/>
    <w:rsid w:val="00F55FE3"/>
    <w:rsid w:val="00F57B19"/>
    <w:rsid w:val="00F60CD0"/>
    <w:rsid w:val="00F610B2"/>
    <w:rsid w:val="00F61DE3"/>
    <w:rsid w:val="00F62070"/>
    <w:rsid w:val="00F62979"/>
    <w:rsid w:val="00F62AEE"/>
    <w:rsid w:val="00F62B1B"/>
    <w:rsid w:val="00F6379E"/>
    <w:rsid w:val="00F64179"/>
    <w:rsid w:val="00F64BB9"/>
    <w:rsid w:val="00F66294"/>
    <w:rsid w:val="00F67056"/>
    <w:rsid w:val="00F67600"/>
    <w:rsid w:val="00F70ECF"/>
    <w:rsid w:val="00F7181C"/>
    <w:rsid w:val="00F726DF"/>
    <w:rsid w:val="00F737A2"/>
    <w:rsid w:val="00F76588"/>
    <w:rsid w:val="00F80509"/>
    <w:rsid w:val="00F80E72"/>
    <w:rsid w:val="00F81EE7"/>
    <w:rsid w:val="00F82C1B"/>
    <w:rsid w:val="00F82D05"/>
    <w:rsid w:val="00F83827"/>
    <w:rsid w:val="00F840EA"/>
    <w:rsid w:val="00F844F7"/>
    <w:rsid w:val="00F858DD"/>
    <w:rsid w:val="00F859E0"/>
    <w:rsid w:val="00F85E7C"/>
    <w:rsid w:val="00F865C4"/>
    <w:rsid w:val="00F86CD3"/>
    <w:rsid w:val="00F870B5"/>
    <w:rsid w:val="00F90BF6"/>
    <w:rsid w:val="00F920BE"/>
    <w:rsid w:val="00F93041"/>
    <w:rsid w:val="00FA0001"/>
    <w:rsid w:val="00FA06F0"/>
    <w:rsid w:val="00FA1B9B"/>
    <w:rsid w:val="00FA3EC4"/>
    <w:rsid w:val="00FA624F"/>
    <w:rsid w:val="00FA7721"/>
    <w:rsid w:val="00FB02DC"/>
    <w:rsid w:val="00FB0F20"/>
    <w:rsid w:val="00FB1C61"/>
    <w:rsid w:val="00FB541E"/>
    <w:rsid w:val="00FB570B"/>
    <w:rsid w:val="00FB6302"/>
    <w:rsid w:val="00FB647B"/>
    <w:rsid w:val="00FB67F4"/>
    <w:rsid w:val="00FB7009"/>
    <w:rsid w:val="00FC14E1"/>
    <w:rsid w:val="00FC1A42"/>
    <w:rsid w:val="00FC1F14"/>
    <w:rsid w:val="00FC23F5"/>
    <w:rsid w:val="00FC33C4"/>
    <w:rsid w:val="00FC4374"/>
    <w:rsid w:val="00FC47A7"/>
    <w:rsid w:val="00FC4E77"/>
    <w:rsid w:val="00FC5E9F"/>
    <w:rsid w:val="00FD0972"/>
    <w:rsid w:val="00FD298D"/>
    <w:rsid w:val="00FD2DFB"/>
    <w:rsid w:val="00FD3403"/>
    <w:rsid w:val="00FD3ACD"/>
    <w:rsid w:val="00FD4EE2"/>
    <w:rsid w:val="00FD54B4"/>
    <w:rsid w:val="00FD57C2"/>
    <w:rsid w:val="00FD5AAF"/>
    <w:rsid w:val="00FD6862"/>
    <w:rsid w:val="00FD6F87"/>
    <w:rsid w:val="00FD771B"/>
    <w:rsid w:val="00FD7C49"/>
    <w:rsid w:val="00FD7FFB"/>
    <w:rsid w:val="00FE02BB"/>
    <w:rsid w:val="00FE0E97"/>
    <w:rsid w:val="00FE1873"/>
    <w:rsid w:val="00FE19B0"/>
    <w:rsid w:val="00FE1D3F"/>
    <w:rsid w:val="00FE254F"/>
    <w:rsid w:val="00FE34E9"/>
    <w:rsid w:val="00FE4165"/>
    <w:rsid w:val="00FE65FF"/>
    <w:rsid w:val="00FE6CF0"/>
    <w:rsid w:val="00FE7002"/>
    <w:rsid w:val="00FE7168"/>
    <w:rsid w:val="00FF0B47"/>
    <w:rsid w:val="00FF1586"/>
    <w:rsid w:val="00FF1D86"/>
    <w:rsid w:val="00FF38AB"/>
    <w:rsid w:val="00FF3CDB"/>
    <w:rsid w:val="00FF4D84"/>
    <w:rsid w:val="00FF628D"/>
    <w:rsid w:val="00FF67A7"/>
    <w:rsid w:val="00FF77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martTagType w:namespaceuri="urn:schemas-microsoft-com:office:smarttags" w:name="City"/>
  <w:smartTagType w:namespaceuri="urn:schemas-microsoft-com:office:smarttags" w:name="PostalCode"/>
  <w:shapeDefaults>
    <o:shapedefaults v:ext="edit" spidmax="2050"/>
    <o:shapelayout v:ext="edit">
      <o:idmap v:ext="edit" data="2"/>
    </o:shapelayout>
  </w:shapeDefaults>
  <w:decimalSymbol w:val=","/>
  <w:listSeparator w:val=";"/>
  <w14:docId w14:val="042A35A4"/>
  <w15:chartTrackingRefBased/>
  <w15:docId w15:val="{0632B0B8-0131-4625-85F5-20A55872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0D26"/>
    <w:rPr>
      <w:rFonts w:ascii="Times New Roman" w:eastAsia="Times New Roman" w:hAnsi="Times New Roman"/>
    </w:rPr>
  </w:style>
  <w:style w:type="paragraph" w:styleId="Nagwek1">
    <w:name w:val="heading 1"/>
    <w:basedOn w:val="Normalny"/>
    <w:next w:val="Normalny"/>
    <w:link w:val="Nagwek1Znak"/>
    <w:qFormat/>
    <w:rsid w:val="00B90D26"/>
    <w:pPr>
      <w:keepNext/>
      <w:outlineLvl w:val="0"/>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90D26"/>
    <w:rPr>
      <w:rFonts w:ascii="Arial" w:eastAsia="Times New Roman" w:hAnsi="Arial" w:cs="Times New Roman"/>
      <w:b/>
      <w:szCs w:val="20"/>
      <w:lang w:eastAsia="pl-PL"/>
    </w:rPr>
  </w:style>
  <w:style w:type="paragraph" w:styleId="Tekstpodstawowy">
    <w:name w:val="Body Text"/>
    <w:basedOn w:val="Normalny"/>
    <w:link w:val="TekstpodstawowyZnak"/>
    <w:uiPriority w:val="99"/>
    <w:rsid w:val="00B90D26"/>
    <w:rPr>
      <w:rFonts w:ascii="Arial" w:hAnsi="Arial"/>
      <w:sz w:val="22"/>
    </w:rPr>
  </w:style>
  <w:style w:type="character" w:customStyle="1" w:styleId="TekstpodstawowyZnak">
    <w:name w:val="Tekst podstawowy Znak"/>
    <w:link w:val="Tekstpodstawowy"/>
    <w:uiPriority w:val="99"/>
    <w:rsid w:val="00B90D26"/>
    <w:rPr>
      <w:rFonts w:ascii="Arial" w:eastAsia="Times New Roman" w:hAnsi="Arial" w:cs="Times New Roman"/>
      <w:szCs w:val="20"/>
      <w:lang w:eastAsia="pl-PL"/>
    </w:rPr>
  </w:style>
  <w:style w:type="paragraph" w:styleId="Tekstdymka">
    <w:name w:val="Balloon Text"/>
    <w:basedOn w:val="Normalny"/>
    <w:link w:val="TekstdymkaZnak"/>
    <w:uiPriority w:val="99"/>
    <w:semiHidden/>
    <w:unhideWhenUsed/>
    <w:rsid w:val="00B90D26"/>
    <w:rPr>
      <w:rFonts w:ascii="Tahoma" w:hAnsi="Tahoma" w:cs="Tahoma"/>
      <w:sz w:val="16"/>
      <w:szCs w:val="16"/>
    </w:rPr>
  </w:style>
  <w:style w:type="character" w:customStyle="1" w:styleId="TekstdymkaZnak">
    <w:name w:val="Tekst dymka Znak"/>
    <w:link w:val="Tekstdymka"/>
    <w:uiPriority w:val="99"/>
    <w:semiHidden/>
    <w:rsid w:val="00B90D26"/>
    <w:rPr>
      <w:rFonts w:ascii="Tahoma" w:eastAsia="Times New Roman" w:hAnsi="Tahoma" w:cs="Tahoma"/>
      <w:sz w:val="16"/>
      <w:szCs w:val="16"/>
      <w:lang w:eastAsia="pl-PL"/>
    </w:rPr>
  </w:style>
  <w:style w:type="paragraph" w:styleId="Akapitzlist">
    <w:name w:val="List Paragraph"/>
    <w:basedOn w:val="Normalny"/>
    <w:uiPriority w:val="34"/>
    <w:qFormat/>
    <w:rsid w:val="00B90D26"/>
    <w:pPr>
      <w:ind w:left="720"/>
      <w:contextualSpacing/>
    </w:pPr>
  </w:style>
  <w:style w:type="character" w:styleId="Odwoaniedokomentarza">
    <w:name w:val="annotation reference"/>
    <w:rsid w:val="00B90D26"/>
    <w:rPr>
      <w:sz w:val="16"/>
      <w:szCs w:val="16"/>
    </w:rPr>
  </w:style>
  <w:style w:type="paragraph" w:styleId="Tekstkomentarza">
    <w:name w:val="annotation text"/>
    <w:basedOn w:val="Normalny"/>
    <w:link w:val="TekstkomentarzaZnak"/>
    <w:rsid w:val="00B90D26"/>
  </w:style>
  <w:style w:type="character" w:customStyle="1" w:styleId="TekstkomentarzaZnak">
    <w:name w:val="Tekst komentarza Znak"/>
    <w:link w:val="Tekstkomentarza"/>
    <w:rsid w:val="00B90D26"/>
    <w:rPr>
      <w:rFonts w:ascii="Times New Roman" w:eastAsia="Times New Roman" w:hAnsi="Times New Roman" w:cs="Times New Roman"/>
      <w:sz w:val="20"/>
      <w:szCs w:val="20"/>
      <w:lang w:eastAsia="pl-PL"/>
    </w:rPr>
  </w:style>
  <w:style w:type="paragraph" w:customStyle="1" w:styleId="Basell">
    <w:name w:val="Basell"/>
    <w:basedOn w:val="Normalny"/>
    <w:rsid w:val="00A20D76"/>
    <w:pPr>
      <w:numPr>
        <w:ilvl w:val="2"/>
        <w:numId w:val="2"/>
      </w:numPr>
      <w:tabs>
        <w:tab w:val="left" w:pos="567"/>
      </w:tabs>
    </w:pPr>
    <w:rPr>
      <w:rFonts w:ascii="Arial" w:hAnsi="Arial"/>
      <w:lang w:val="en-GB"/>
    </w:rPr>
  </w:style>
  <w:style w:type="character" w:customStyle="1" w:styleId="h11">
    <w:name w:val="h11"/>
    <w:rsid w:val="00A20D76"/>
    <w:rPr>
      <w:rFonts w:ascii="Verdana" w:hAnsi="Verdana" w:hint="default"/>
      <w:b/>
      <w:bCs/>
      <w:i w:val="0"/>
      <w:iCs w:val="0"/>
      <w:sz w:val="23"/>
      <w:szCs w:val="23"/>
    </w:rPr>
  </w:style>
  <w:style w:type="paragraph" w:styleId="Tekstpodstawowywcity">
    <w:name w:val="Body Text Indent"/>
    <w:basedOn w:val="Normalny"/>
    <w:link w:val="TekstpodstawowywcityZnak"/>
    <w:uiPriority w:val="99"/>
    <w:semiHidden/>
    <w:unhideWhenUsed/>
    <w:rsid w:val="00BF207A"/>
    <w:pPr>
      <w:spacing w:after="120"/>
      <w:ind w:left="283"/>
    </w:pPr>
  </w:style>
  <w:style w:type="character" w:customStyle="1" w:styleId="TekstpodstawowywcityZnak">
    <w:name w:val="Tekst podstawowy wcięty Znak"/>
    <w:link w:val="Tekstpodstawowywcity"/>
    <w:uiPriority w:val="99"/>
    <w:semiHidden/>
    <w:rsid w:val="00BF207A"/>
    <w:rPr>
      <w:rFonts w:ascii="Times New Roman" w:eastAsia="Times New Roman" w:hAnsi="Times New Roman" w:cs="Times New Roman"/>
      <w:sz w:val="20"/>
      <w:szCs w:val="20"/>
      <w:lang w:eastAsia="pl-PL"/>
    </w:rPr>
  </w:style>
  <w:style w:type="paragraph" w:styleId="Poprawka">
    <w:name w:val="Revision"/>
    <w:hidden/>
    <w:uiPriority w:val="99"/>
    <w:semiHidden/>
    <w:rsid w:val="00C05C37"/>
    <w:rPr>
      <w:rFonts w:ascii="Times New Roman" w:eastAsia="Times New Roman" w:hAnsi="Times New Roman"/>
    </w:rPr>
  </w:style>
  <w:style w:type="character" w:styleId="Pogrubienie">
    <w:name w:val="Strong"/>
    <w:uiPriority w:val="22"/>
    <w:qFormat/>
    <w:rsid w:val="002E7F78"/>
    <w:rPr>
      <w:b/>
      <w:bCs/>
    </w:rPr>
  </w:style>
  <w:style w:type="paragraph" w:styleId="Tekstprzypisudolnego">
    <w:name w:val="footnote text"/>
    <w:basedOn w:val="Normalny"/>
    <w:link w:val="TekstprzypisudolnegoZnak"/>
    <w:semiHidden/>
    <w:unhideWhenUsed/>
    <w:rsid w:val="0017038B"/>
  </w:style>
  <w:style w:type="character" w:customStyle="1" w:styleId="TekstprzypisudolnegoZnak">
    <w:name w:val="Tekst przypisu dolnego Znak"/>
    <w:link w:val="Tekstprzypisudolnego"/>
    <w:uiPriority w:val="99"/>
    <w:semiHidden/>
    <w:rsid w:val="0017038B"/>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17038B"/>
    <w:rPr>
      <w:vertAlign w:val="superscript"/>
    </w:rPr>
  </w:style>
  <w:style w:type="paragraph" w:styleId="Tematkomentarza">
    <w:name w:val="annotation subject"/>
    <w:basedOn w:val="Tekstkomentarza"/>
    <w:next w:val="Tekstkomentarza"/>
    <w:semiHidden/>
    <w:rsid w:val="00403292"/>
    <w:rPr>
      <w:b/>
      <w:bCs/>
    </w:rPr>
  </w:style>
  <w:style w:type="paragraph" w:styleId="Tekstpodstawowywcity3">
    <w:name w:val="Body Text Indent 3"/>
    <w:basedOn w:val="Normalny"/>
    <w:rsid w:val="005A79A2"/>
    <w:pPr>
      <w:spacing w:after="120"/>
      <w:ind w:left="283"/>
    </w:pPr>
    <w:rPr>
      <w:sz w:val="16"/>
      <w:szCs w:val="16"/>
    </w:rPr>
  </w:style>
  <w:style w:type="character" w:styleId="Uwydatnienie">
    <w:name w:val="Emphasis"/>
    <w:qFormat/>
    <w:rsid w:val="00523AAB"/>
    <w:rPr>
      <w:i/>
      <w:iCs/>
    </w:rPr>
  </w:style>
  <w:style w:type="paragraph" w:customStyle="1" w:styleId="celp">
    <w:name w:val="cel_p"/>
    <w:basedOn w:val="Normalny"/>
    <w:rsid w:val="003221B3"/>
    <w:pPr>
      <w:spacing w:after="15"/>
      <w:ind w:left="15" w:right="15"/>
      <w:jc w:val="both"/>
      <w:textAlignment w:val="top"/>
    </w:pPr>
    <w:rPr>
      <w:sz w:val="24"/>
      <w:szCs w:val="24"/>
    </w:rPr>
  </w:style>
  <w:style w:type="paragraph" w:styleId="Nagwek">
    <w:name w:val="header"/>
    <w:basedOn w:val="Normalny"/>
    <w:link w:val="NagwekZnak"/>
    <w:unhideWhenUsed/>
    <w:rsid w:val="00F55FE3"/>
    <w:pPr>
      <w:tabs>
        <w:tab w:val="center" w:pos="4536"/>
        <w:tab w:val="right" w:pos="9072"/>
      </w:tabs>
    </w:pPr>
  </w:style>
  <w:style w:type="character" w:customStyle="1" w:styleId="NagwekZnak">
    <w:name w:val="Nagłówek Znak"/>
    <w:link w:val="Nagwek"/>
    <w:uiPriority w:val="99"/>
    <w:rsid w:val="00F55FE3"/>
    <w:rPr>
      <w:rFonts w:ascii="Times New Roman" w:eastAsia="Times New Roman" w:hAnsi="Times New Roman"/>
    </w:rPr>
  </w:style>
  <w:style w:type="paragraph" w:styleId="Stopka">
    <w:name w:val="footer"/>
    <w:basedOn w:val="Normalny"/>
    <w:link w:val="StopkaZnak"/>
    <w:unhideWhenUsed/>
    <w:rsid w:val="00F55FE3"/>
    <w:pPr>
      <w:tabs>
        <w:tab w:val="center" w:pos="4536"/>
        <w:tab w:val="right" w:pos="9072"/>
      </w:tabs>
    </w:pPr>
  </w:style>
  <w:style w:type="character" w:customStyle="1" w:styleId="StopkaZnak">
    <w:name w:val="Stopka Znak"/>
    <w:link w:val="Stopka"/>
    <w:uiPriority w:val="99"/>
    <w:rsid w:val="00F55FE3"/>
    <w:rPr>
      <w:rFonts w:ascii="Times New Roman" w:eastAsia="Times New Roman" w:hAnsi="Times New Roman"/>
    </w:rPr>
  </w:style>
  <w:style w:type="table" w:styleId="Tabela-Siatka">
    <w:name w:val="Table Grid"/>
    <w:basedOn w:val="Standardowy"/>
    <w:uiPriority w:val="59"/>
    <w:rsid w:val="00F55F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unhideWhenUsed/>
    <w:rsid w:val="004465B9"/>
    <w:rPr>
      <w:color w:val="0000FF"/>
      <w:u w:val="single"/>
    </w:rPr>
  </w:style>
  <w:style w:type="paragraph" w:styleId="Spistreci1">
    <w:name w:val="toc 1"/>
    <w:basedOn w:val="Normalny"/>
    <w:next w:val="Normalny"/>
    <w:autoRedefine/>
    <w:uiPriority w:val="39"/>
    <w:rsid w:val="0024002F"/>
    <w:pPr>
      <w:spacing w:before="240" w:after="120"/>
    </w:pPr>
    <w:rPr>
      <w:b/>
      <w:bCs/>
    </w:rPr>
  </w:style>
  <w:style w:type="paragraph" w:styleId="Spistreci2">
    <w:name w:val="toc 2"/>
    <w:basedOn w:val="Normalny"/>
    <w:next w:val="Normalny"/>
    <w:autoRedefine/>
    <w:uiPriority w:val="39"/>
    <w:rsid w:val="0024002F"/>
    <w:pPr>
      <w:spacing w:before="120"/>
      <w:ind w:left="200"/>
    </w:pPr>
    <w:rPr>
      <w:i/>
      <w:iCs/>
    </w:rPr>
  </w:style>
  <w:style w:type="paragraph" w:styleId="Spistreci3">
    <w:name w:val="toc 3"/>
    <w:basedOn w:val="Normalny"/>
    <w:next w:val="Normalny"/>
    <w:autoRedefine/>
    <w:uiPriority w:val="39"/>
    <w:rsid w:val="0024002F"/>
    <w:pPr>
      <w:ind w:left="400"/>
    </w:pPr>
  </w:style>
  <w:style w:type="paragraph" w:styleId="Spistreci4">
    <w:name w:val="toc 4"/>
    <w:basedOn w:val="Normalny"/>
    <w:next w:val="Normalny"/>
    <w:autoRedefine/>
    <w:uiPriority w:val="39"/>
    <w:rsid w:val="0024002F"/>
    <w:pPr>
      <w:ind w:left="600"/>
    </w:pPr>
  </w:style>
  <w:style w:type="paragraph" w:styleId="Spistreci5">
    <w:name w:val="toc 5"/>
    <w:basedOn w:val="Normalny"/>
    <w:next w:val="Normalny"/>
    <w:autoRedefine/>
    <w:uiPriority w:val="39"/>
    <w:rsid w:val="0024002F"/>
    <w:pPr>
      <w:ind w:left="800"/>
    </w:pPr>
  </w:style>
  <w:style w:type="paragraph" w:styleId="Spistreci6">
    <w:name w:val="toc 6"/>
    <w:basedOn w:val="Normalny"/>
    <w:next w:val="Normalny"/>
    <w:autoRedefine/>
    <w:uiPriority w:val="39"/>
    <w:rsid w:val="0024002F"/>
    <w:pPr>
      <w:ind w:left="1000"/>
    </w:pPr>
  </w:style>
  <w:style w:type="paragraph" w:styleId="Spistreci7">
    <w:name w:val="toc 7"/>
    <w:basedOn w:val="Normalny"/>
    <w:next w:val="Normalny"/>
    <w:autoRedefine/>
    <w:uiPriority w:val="39"/>
    <w:rsid w:val="0024002F"/>
    <w:pPr>
      <w:ind w:left="1200"/>
    </w:pPr>
  </w:style>
  <w:style w:type="paragraph" w:styleId="Spistreci8">
    <w:name w:val="toc 8"/>
    <w:basedOn w:val="Normalny"/>
    <w:next w:val="Normalny"/>
    <w:autoRedefine/>
    <w:uiPriority w:val="39"/>
    <w:rsid w:val="0024002F"/>
    <w:pPr>
      <w:ind w:left="1400"/>
    </w:pPr>
  </w:style>
  <w:style w:type="paragraph" w:styleId="Spistreci9">
    <w:name w:val="toc 9"/>
    <w:basedOn w:val="Normalny"/>
    <w:next w:val="Normalny"/>
    <w:autoRedefine/>
    <w:uiPriority w:val="39"/>
    <w:rsid w:val="0024002F"/>
    <w:pPr>
      <w:ind w:left="1600"/>
    </w:pPr>
  </w:style>
  <w:style w:type="character" w:styleId="Numerstrony">
    <w:name w:val="page number"/>
    <w:basedOn w:val="Domylnaczcionkaakapitu"/>
    <w:rsid w:val="004F59FA"/>
  </w:style>
  <w:style w:type="character" w:customStyle="1" w:styleId="h2">
    <w:name w:val="h2"/>
    <w:basedOn w:val="Domylnaczcionkaakapitu"/>
    <w:rsid w:val="005F346C"/>
  </w:style>
  <w:style w:type="character" w:customStyle="1" w:styleId="st">
    <w:name w:val="st"/>
    <w:basedOn w:val="Domylnaczcionkaakapitu"/>
    <w:rsid w:val="00894E1F"/>
  </w:style>
  <w:style w:type="character" w:customStyle="1" w:styleId="st1">
    <w:name w:val="st1"/>
    <w:rsid w:val="00617558"/>
  </w:style>
  <w:style w:type="numbering" w:customStyle="1" w:styleId="Bezlisty1">
    <w:name w:val="Bez listy1"/>
    <w:next w:val="Bezlisty"/>
    <w:uiPriority w:val="99"/>
    <w:semiHidden/>
    <w:unhideWhenUsed/>
    <w:rsid w:val="005366CB"/>
  </w:style>
  <w:style w:type="character" w:customStyle="1" w:styleId="FontStyle13">
    <w:name w:val="Font Style13"/>
    <w:rsid w:val="0005692D"/>
    <w:rPr>
      <w:rFonts w:ascii="Tahoma" w:hAnsi="Tahoma" w:cs="Tahoma"/>
      <w:b/>
      <w:bCs/>
      <w:sz w:val="16"/>
      <w:szCs w:val="16"/>
    </w:rPr>
  </w:style>
  <w:style w:type="paragraph" w:customStyle="1" w:styleId="Style4">
    <w:name w:val="Style4"/>
    <w:basedOn w:val="Normalny"/>
    <w:rsid w:val="00B670E5"/>
    <w:pPr>
      <w:widowControl w:val="0"/>
      <w:autoSpaceDE w:val="0"/>
      <w:autoSpaceDN w:val="0"/>
      <w:adjustRightInd w:val="0"/>
      <w:spacing w:line="253" w:lineRule="exact"/>
      <w:jc w:val="both"/>
    </w:pPr>
    <w:rPr>
      <w:rFonts w:ascii="Arial Unicode MS" w:eastAsia="Arial Unicode MS"/>
      <w:sz w:val="24"/>
      <w:szCs w:val="24"/>
    </w:rPr>
  </w:style>
  <w:style w:type="character" w:customStyle="1" w:styleId="FontStyle19">
    <w:name w:val="Font Style19"/>
    <w:rsid w:val="00B670E5"/>
    <w:rPr>
      <w:rFonts w:ascii="Arial Unicode MS" w:eastAsia="Arial Unicode MS" w:cs="Arial Unicode MS"/>
      <w:sz w:val="22"/>
      <w:szCs w:val="22"/>
    </w:rPr>
  </w:style>
  <w:style w:type="paragraph" w:customStyle="1" w:styleId="Style11">
    <w:name w:val="Style11"/>
    <w:basedOn w:val="Normalny"/>
    <w:rsid w:val="00B670E5"/>
    <w:pPr>
      <w:widowControl w:val="0"/>
      <w:autoSpaceDE w:val="0"/>
      <w:autoSpaceDN w:val="0"/>
      <w:adjustRightInd w:val="0"/>
      <w:jc w:val="both"/>
    </w:pPr>
    <w:rPr>
      <w:rFonts w:ascii="Arial Unicode MS" w:eastAsia="Arial Unicode MS"/>
      <w:sz w:val="24"/>
      <w:szCs w:val="24"/>
    </w:rPr>
  </w:style>
  <w:style w:type="paragraph" w:customStyle="1" w:styleId="Style13">
    <w:name w:val="Style13"/>
    <w:basedOn w:val="Normalny"/>
    <w:rsid w:val="00C873F2"/>
    <w:pPr>
      <w:widowControl w:val="0"/>
      <w:autoSpaceDE w:val="0"/>
      <w:autoSpaceDN w:val="0"/>
      <w:adjustRightInd w:val="0"/>
      <w:spacing w:line="250" w:lineRule="exact"/>
      <w:ind w:hanging="331"/>
      <w:jc w:val="both"/>
    </w:pPr>
    <w:rPr>
      <w:rFonts w:ascii="Arial Unicode MS" w:eastAsia="Arial Unicode MS"/>
      <w:sz w:val="24"/>
      <w:szCs w:val="24"/>
    </w:rPr>
  </w:style>
  <w:style w:type="paragraph" w:customStyle="1" w:styleId="Style12">
    <w:name w:val="Style12"/>
    <w:basedOn w:val="Normalny"/>
    <w:rsid w:val="0042041B"/>
    <w:pPr>
      <w:widowControl w:val="0"/>
      <w:autoSpaceDE w:val="0"/>
      <w:autoSpaceDN w:val="0"/>
      <w:adjustRightInd w:val="0"/>
      <w:spacing w:line="254" w:lineRule="exact"/>
    </w:pPr>
    <w:rPr>
      <w:rFonts w:ascii="Arial Unicode MS" w:eastAsia="Arial Unicode MS"/>
      <w:sz w:val="24"/>
      <w:szCs w:val="24"/>
    </w:rPr>
  </w:style>
  <w:style w:type="paragraph" w:customStyle="1" w:styleId="Style14">
    <w:name w:val="Style14"/>
    <w:basedOn w:val="Normalny"/>
    <w:rsid w:val="00A24A0B"/>
    <w:pPr>
      <w:widowControl w:val="0"/>
      <w:autoSpaceDE w:val="0"/>
      <w:autoSpaceDN w:val="0"/>
      <w:adjustRightInd w:val="0"/>
      <w:spacing w:line="253" w:lineRule="exact"/>
      <w:ind w:hanging="701"/>
      <w:jc w:val="both"/>
    </w:pPr>
    <w:rPr>
      <w:rFonts w:ascii="Arial Unicode MS" w:eastAsia="Arial Unicode MS"/>
      <w:sz w:val="24"/>
      <w:szCs w:val="24"/>
    </w:rPr>
  </w:style>
  <w:style w:type="paragraph" w:styleId="Tekstprzypisukocowego">
    <w:name w:val="endnote text"/>
    <w:basedOn w:val="Normalny"/>
    <w:link w:val="TekstprzypisukocowegoZnak"/>
    <w:uiPriority w:val="99"/>
    <w:semiHidden/>
    <w:unhideWhenUsed/>
    <w:rsid w:val="00791D99"/>
  </w:style>
  <w:style w:type="character" w:customStyle="1" w:styleId="TekstprzypisukocowegoZnak">
    <w:name w:val="Tekst przypisu końcowego Znak"/>
    <w:link w:val="Tekstprzypisukocowego"/>
    <w:uiPriority w:val="99"/>
    <w:semiHidden/>
    <w:rsid w:val="00791D99"/>
    <w:rPr>
      <w:rFonts w:ascii="Times New Roman" w:eastAsia="Times New Roman" w:hAnsi="Times New Roman"/>
    </w:rPr>
  </w:style>
  <w:style w:type="character" w:styleId="Odwoanieprzypisukocowego">
    <w:name w:val="endnote reference"/>
    <w:uiPriority w:val="99"/>
    <w:semiHidden/>
    <w:unhideWhenUsed/>
    <w:rsid w:val="00791D9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48456">
      <w:bodyDiv w:val="1"/>
      <w:marLeft w:val="0"/>
      <w:marRight w:val="0"/>
      <w:marTop w:val="0"/>
      <w:marBottom w:val="0"/>
      <w:divBdr>
        <w:top w:val="none" w:sz="0" w:space="0" w:color="auto"/>
        <w:left w:val="none" w:sz="0" w:space="0" w:color="auto"/>
        <w:bottom w:val="none" w:sz="0" w:space="0" w:color="auto"/>
        <w:right w:val="none" w:sz="0" w:space="0" w:color="auto"/>
      </w:divBdr>
    </w:div>
    <w:div w:id="70590130">
      <w:bodyDiv w:val="1"/>
      <w:marLeft w:val="0"/>
      <w:marRight w:val="0"/>
      <w:marTop w:val="0"/>
      <w:marBottom w:val="0"/>
      <w:divBdr>
        <w:top w:val="none" w:sz="0" w:space="0" w:color="auto"/>
        <w:left w:val="none" w:sz="0" w:space="0" w:color="auto"/>
        <w:bottom w:val="none" w:sz="0" w:space="0" w:color="auto"/>
        <w:right w:val="none" w:sz="0" w:space="0" w:color="auto"/>
      </w:divBdr>
      <w:divsChild>
        <w:div w:id="1691178350">
          <w:marLeft w:val="0"/>
          <w:marRight w:val="0"/>
          <w:marTop w:val="0"/>
          <w:marBottom w:val="0"/>
          <w:divBdr>
            <w:top w:val="none" w:sz="0" w:space="0" w:color="auto"/>
            <w:left w:val="none" w:sz="0" w:space="0" w:color="auto"/>
            <w:bottom w:val="none" w:sz="0" w:space="0" w:color="auto"/>
            <w:right w:val="none" w:sz="0" w:space="0" w:color="auto"/>
          </w:divBdr>
          <w:divsChild>
            <w:div w:id="882595428">
              <w:marLeft w:val="0"/>
              <w:marRight w:val="0"/>
              <w:marTop w:val="0"/>
              <w:marBottom w:val="0"/>
              <w:divBdr>
                <w:top w:val="none" w:sz="0" w:space="0" w:color="auto"/>
                <w:left w:val="none" w:sz="0" w:space="0" w:color="auto"/>
                <w:bottom w:val="none" w:sz="0" w:space="0" w:color="auto"/>
                <w:right w:val="none" w:sz="0" w:space="0" w:color="auto"/>
              </w:divBdr>
              <w:divsChild>
                <w:div w:id="1332685658">
                  <w:marLeft w:val="0"/>
                  <w:marRight w:val="0"/>
                  <w:marTop w:val="0"/>
                  <w:marBottom w:val="0"/>
                  <w:divBdr>
                    <w:top w:val="none" w:sz="0" w:space="0" w:color="auto"/>
                    <w:left w:val="none" w:sz="0" w:space="0" w:color="auto"/>
                    <w:bottom w:val="none" w:sz="0" w:space="0" w:color="auto"/>
                    <w:right w:val="none" w:sz="0" w:space="0" w:color="auto"/>
                  </w:divBdr>
                  <w:divsChild>
                    <w:div w:id="1515531656">
                      <w:marLeft w:val="0"/>
                      <w:marRight w:val="0"/>
                      <w:marTop w:val="0"/>
                      <w:marBottom w:val="0"/>
                      <w:divBdr>
                        <w:top w:val="none" w:sz="0" w:space="0" w:color="auto"/>
                        <w:left w:val="none" w:sz="0" w:space="0" w:color="auto"/>
                        <w:bottom w:val="none" w:sz="0" w:space="0" w:color="auto"/>
                        <w:right w:val="none" w:sz="0" w:space="0" w:color="auto"/>
                      </w:divBdr>
                      <w:divsChild>
                        <w:div w:id="1732272094">
                          <w:marLeft w:val="0"/>
                          <w:marRight w:val="0"/>
                          <w:marTop w:val="0"/>
                          <w:marBottom w:val="0"/>
                          <w:divBdr>
                            <w:top w:val="none" w:sz="0" w:space="0" w:color="auto"/>
                            <w:left w:val="none" w:sz="0" w:space="0" w:color="auto"/>
                            <w:bottom w:val="none" w:sz="0" w:space="0" w:color="auto"/>
                            <w:right w:val="none" w:sz="0" w:space="0" w:color="auto"/>
                          </w:divBdr>
                          <w:divsChild>
                            <w:div w:id="950622717">
                              <w:marLeft w:val="0"/>
                              <w:marRight w:val="0"/>
                              <w:marTop w:val="0"/>
                              <w:marBottom w:val="0"/>
                              <w:divBdr>
                                <w:top w:val="none" w:sz="0" w:space="0" w:color="auto"/>
                                <w:left w:val="none" w:sz="0" w:space="0" w:color="auto"/>
                                <w:bottom w:val="none" w:sz="0" w:space="0" w:color="auto"/>
                                <w:right w:val="none" w:sz="0" w:space="0" w:color="auto"/>
                              </w:divBdr>
                              <w:divsChild>
                                <w:div w:id="1991981472">
                                  <w:marLeft w:val="0"/>
                                  <w:marRight w:val="0"/>
                                  <w:marTop w:val="0"/>
                                  <w:marBottom w:val="0"/>
                                  <w:divBdr>
                                    <w:top w:val="none" w:sz="0" w:space="0" w:color="auto"/>
                                    <w:left w:val="none" w:sz="0" w:space="0" w:color="auto"/>
                                    <w:bottom w:val="none" w:sz="0" w:space="0" w:color="auto"/>
                                    <w:right w:val="none" w:sz="0" w:space="0" w:color="auto"/>
                                  </w:divBdr>
                                  <w:divsChild>
                                    <w:div w:id="780993376">
                                      <w:marLeft w:val="0"/>
                                      <w:marRight w:val="0"/>
                                      <w:marTop w:val="0"/>
                                      <w:marBottom w:val="0"/>
                                      <w:divBdr>
                                        <w:top w:val="none" w:sz="0" w:space="0" w:color="auto"/>
                                        <w:left w:val="none" w:sz="0" w:space="0" w:color="auto"/>
                                        <w:bottom w:val="none" w:sz="0" w:space="0" w:color="auto"/>
                                        <w:right w:val="none" w:sz="0" w:space="0" w:color="auto"/>
                                      </w:divBdr>
                                      <w:divsChild>
                                        <w:div w:id="163918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019164">
      <w:bodyDiv w:val="1"/>
      <w:marLeft w:val="0"/>
      <w:marRight w:val="0"/>
      <w:marTop w:val="0"/>
      <w:marBottom w:val="0"/>
      <w:divBdr>
        <w:top w:val="none" w:sz="0" w:space="0" w:color="auto"/>
        <w:left w:val="none" w:sz="0" w:space="0" w:color="auto"/>
        <w:bottom w:val="none" w:sz="0" w:space="0" w:color="auto"/>
        <w:right w:val="none" w:sz="0" w:space="0" w:color="auto"/>
      </w:divBdr>
    </w:div>
    <w:div w:id="151802746">
      <w:bodyDiv w:val="1"/>
      <w:marLeft w:val="0"/>
      <w:marRight w:val="0"/>
      <w:marTop w:val="0"/>
      <w:marBottom w:val="0"/>
      <w:divBdr>
        <w:top w:val="none" w:sz="0" w:space="0" w:color="auto"/>
        <w:left w:val="none" w:sz="0" w:space="0" w:color="auto"/>
        <w:bottom w:val="none" w:sz="0" w:space="0" w:color="auto"/>
        <w:right w:val="none" w:sz="0" w:space="0" w:color="auto"/>
      </w:divBdr>
    </w:div>
    <w:div w:id="166333113">
      <w:bodyDiv w:val="1"/>
      <w:marLeft w:val="0"/>
      <w:marRight w:val="0"/>
      <w:marTop w:val="0"/>
      <w:marBottom w:val="0"/>
      <w:divBdr>
        <w:top w:val="none" w:sz="0" w:space="0" w:color="auto"/>
        <w:left w:val="none" w:sz="0" w:space="0" w:color="auto"/>
        <w:bottom w:val="none" w:sz="0" w:space="0" w:color="auto"/>
        <w:right w:val="none" w:sz="0" w:space="0" w:color="auto"/>
      </w:divBdr>
    </w:div>
    <w:div w:id="200675032">
      <w:bodyDiv w:val="1"/>
      <w:marLeft w:val="0"/>
      <w:marRight w:val="0"/>
      <w:marTop w:val="0"/>
      <w:marBottom w:val="0"/>
      <w:divBdr>
        <w:top w:val="none" w:sz="0" w:space="0" w:color="auto"/>
        <w:left w:val="none" w:sz="0" w:space="0" w:color="auto"/>
        <w:bottom w:val="none" w:sz="0" w:space="0" w:color="auto"/>
        <w:right w:val="none" w:sz="0" w:space="0" w:color="auto"/>
      </w:divBdr>
    </w:div>
    <w:div w:id="231425027">
      <w:bodyDiv w:val="1"/>
      <w:marLeft w:val="0"/>
      <w:marRight w:val="0"/>
      <w:marTop w:val="0"/>
      <w:marBottom w:val="0"/>
      <w:divBdr>
        <w:top w:val="none" w:sz="0" w:space="0" w:color="auto"/>
        <w:left w:val="none" w:sz="0" w:space="0" w:color="auto"/>
        <w:bottom w:val="none" w:sz="0" w:space="0" w:color="auto"/>
        <w:right w:val="none" w:sz="0" w:space="0" w:color="auto"/>
      </w:divBdr>
    </w:div>
    <w:div w:id="396979661">
      <w:bodyDiv w:val="1"/>
      <w:marLeft w:val="0"/>
      <w:marRight w:val="0"/>
      <w:marTop w:val="0"/>
      <w:marBottom w:val="0"/>
      <w:divBdr>
        <w:top w:val="none" w:sz="0" w:space="0" w:color="auto"/>
        <w:left w:val="none" w:sz="0" w:space="0" w:color="auto"/>
        <w:bottom w:val="none" w:sz="0" w:space="0" w:color="auto"/>
        <w:right w:val="none" w:sz="0" w:space="0" w:color="auto"/>
      </w:divBdr>
    </w:div>
    <w:div w:id="402988676">
      <w:bodyDiv w:val="1"/>
      <w:marLeft w:val="0"/>
      <w:marRight w:val="0"/>
      <w:marTop w:val="0"/>
      <w:marBottom w:val="0"/>
      <w:divBdr>
        <w:top w:val="none" w:sz="0" w:space="0" w:color="auto"/>
        <w:left w:val="none" w:sz="0" w:space="0" w:color="auto"/>
        <w:bottom w:val="none" w:sz="0" w:space="0" w:color="auto"/>
        <w:right w:val="none" w:sz="0" w:space="0" w:color="auto"/>
      </w:divBdr>
    </w:div>
    <w:div w:id="498695648">
      <w:bodyDiv w:val="1"/>
      <w:marLeft w:val="0"/>
      <w:marRight w:val="0"/>
      <w:marTop w:val="0"/>
      <w:marBottom w:val="0"/>
      <w:divBdr>
        <w:top w:val="none" w:sz="0" w:space="0" w:color="auto"/>
        <w:left w:val="none" w:sz="0" w:space="0" w:color="auto"/>
        <w:bottom w:val="none" w:sz="0" w:space="0" w:color="auto"/>
        <w:right w:val="none" w:sz="0" w:space="0" w:color="auto"/>
      </w:divBdr>
    </w:div>
    <w:div w:id="508565622">
      <w:bodyDiv w:val="1"/>
      <w:marLeft w:val="0"/>
      <w:marRight w:val="0"/>
      <w:marTop w:val="0"/>
      <w:marBottom w:val="0"/>
      <w:divBdr>
        <w:top w:val="none" w:sz="0" w:space="0" w:color="auto"/>
        <w:left w:val="none" w:sz="0" w:space="0" w:color="auto"/>
        <w:bottom w:val="none" w:sz="0" w:space="0" w:color="auto"/>
        <w:right w:val="none" w:sz="0" w:space="0" w:color="auto"/>
      </w:divBdr>
      <w:divsChild>
        <w:div w:id="1981185701">
          <w:marLeft w:val="0"/>
          <w:marRight w:val="0"/>
          <w:marTop w:val="0"/>
          <w:marBottom w:val="0"/>
          <w:divBdr>
            <w:top w:val="none" w:sz="0" w:space="0" w:color="auto"/>
            <w:left w:val="none" w:sz="0" w:space="0" w:color="auto"/>
            <w:bottom w:val="none" w:sz="0" w:space="0" w:color="auto"/>
            <w:right w:val="none" w:sz="0" w:space="0" w:color="auto"/>
          </w:divBdr>
          <w:divsChild>
            <w:div w:id="525562798">
              <w:marLeft w:val="0"/>
              <w:marRight w:val="0"/>
              <w:marTop w:val="0"/>
              <w:marBottom w:val="0"/>
              <w:divBdr>
                <w:top w:val="none" w:sz="0" w:space="0" w:color="auto"/>
                <w:left w:val="none" w:sz="0" w:space="0" w:color="auto"/>
                <w:bottom w:val="none" w:sz="0" w:space="0" w:color="auto"/>
                <w:right w:val="none" w:sz="0" w:space="0" w:color="auto"/>
              </w:divBdr>
              <w:divsChild>
                <w:div w:id="2060738334">
                  <w:marLeft w:val="0"/>
                  <w:marRight w:val="0"/>
                  <w:marTop w:val="0"/>
                  <w:marBottom w:val="0"/>
                  <w:divBdr>
                    <w:top w:val="none" w:sz="0" w:space="0" w:color="auto"/>
                    <w:left w:val="none" w:sz="0" w:space="0" w:color="auto"/>
                    <w:bottom w:val="none" w:sz="0" w:space="0" w:color="auto"/>
                    <w:right w:val="none" w:sz="0" w:space="0" w:color="auto"/>
                  </w:divBdr>
                  <w:divsChild>
                    <w:div w:id="1860316019">
                      <w:marLeft w:val="0"/>
                      <w:marRight w:val="0"/>
                      <w:marTop w:val="0"/>
                      <w:marBottom w:val="0"/>
                      <w:divBdr>
                        <w:top w:val="none" w:sz="0" w:space="0" w:color="auto"/>
                        <w:left w:val="none" w:sz="0" w:space="0" w:color="auto"/>
                        <w:bottom w:val="none" w:sz="0" w:space="0" w:color="auto"/>
                        <w:right w:val="none" w:sz="0" w:space="0" w:color="auto"/>
                      </w:divBdr>
                      <w:divsChild>
                        <w:div w:id="315115131">
                          <w:marLeft w:val="0"/>
                          <w:marRight w:val="0"/>
                          <w:marTop w:val="0"/>
                          <w:marBottom w:val="0"/>
                          <w:divBdr>
                            <w:top w:val="none" w:sz="0" w:space="0" w:color="auto"/>
                            <w:left w:val="none" w:sz="0" w:space="0" w:color="auto"/>
                            <w:bottom w:val="none" w:sz="0" w:space="0" w:color="auto"/>
                            <w:right w:val="none" w:sz="0" w:space="0" w:color="auto"/>
                          </w:divBdr>
                          <w:divsChild>
                            <w:div w:id="341472051">
                              <w:marLeft w:val="0"/>
                              <w:marRight w:val="0"/>
                              <w:marTop w:val="0"/>
                              <w:marBottom w:val="0"/>
                              <w:divBdr>
                                <w:top w:val="none" w:sz="0" w:space="0" w:color="auto"/>
                                <w:left w:val="none" w:sz="0" w:space="0" w:color="auto"/>
                                <w:bottom w:val="none" w:sz="0" w:space="0" w:color="auto"/>
                                <w:right w:val="none" w:sz="0" w:space="0" w:color="auto"/>
                              </w:divBdr>
                              <w:divsChild>
                                <w:div w:id="633675115">
                                  <w:marLeft w:val="0"/>
                                  <w:marRight w:val="0"/>
                                  <w:marTop w:val="0"/>
                                  <w:marBottom w:val="0"/>
                                  <w:divBdr>
                                    <w:top w:val="none" w:sz="0" w:space="0" w:color="auto"/>
                                    <w:left w:val="none" w:sz="0" w:space="0" w:color="auto"/>
                                    <w:bottom w:val="none" w:sz="0" w:space="0" w:color="auto"/>
                                    <w:right w:val="none" w:sz="0" w:space="0" w:color="auto"/>
                                  </w:divBdr>
                                  <w:divsChild>
                                    <w:div w:id="2022855016">
                                      <w:marLeft w:val="0"/>
                                      <w:marRight w:val="0"/>
                                      <w:marTop w:val="0"/>
                                      <w:marBottom w:val="0"/>
                                      <w:divBdr>
                                        <w:top w:val="none" w:sz="0" w:space="0" w:color="auto"/>
                                        <w:left w:val="none" w:sz="0" w:space="0" w:color="auto"/>
                                        <w:bottom w:val="none" w:sz="0" w:space="0" w:color="auto"/>
                                        <w:right w:val="none" w:sz="0" w:space="0" w:color="auto"/>
                                      </w:divBdr>
                                      <w:divsChild>
                                        <w:div w:id="1395467166">
                                          <w:marLeft w:val="0"/>
                                          <w:marRight w:val="0"/>
                                          <w:marTop w:val="0"/>
                                          <w:marBottom w:val="0"/>
                                          <w:divBdr>
                                            <w:top w:val="none" w:sz="0" w:space="0" w:color="auto"/>
                                            <w:left w:val="none" w:sz="0" w:space="0" w:color="auto"/>
                                            <w:bottom w:val="none" w:sz="0" w:space="0" w:color="auto"/>
                                            <w:right w:val="none" w:sz="0" w:space="0" w:color="auto"/>
                                          </w:divBdr>
                                          <w:divsChild>
                                            <w:div w:id="1093477774">
                                              <w:marLeft w:val="0"/>
                                              <w:marRight w:val="0"/>
                                              <w:marTop w:val="0"/>
                                              <w:marBottom w:val="0"/>
                                              <w:divBdr>
                                                <w:top w:val="none" w:sz="0" w:space="0" w:color="auto"/>
                                                <w:left w:val="none" w:sz="0" w:space="0" w:color="auto"/>
                                                <w:bottom w:val="none" w:sz="0" w:space="0" w:color="auto"/>
                                                <w:right w:val="none" w:sz="0" w:space="0" w:color="auto"/>
                                              </w:divBdr>
                                              <w:divsChild>
                                                <w:div w:id="1273708744">
                                                  <w:marLeft w:val="0"/>
                                                  <w:marRight w:val="0"/>
                                                  <w:marTop w:val="0"/>
                                                  <w:marBottom w:val="0"/>
                                                  <w:divBdr>
                                                    <w:top w:val="none" w:sz="0" w:space="0" w:color="auto"/>
                                                    <w:left w:val="none" w:sz="0" w:space="0" w:color="auto"/>
                                                    <w:bottom w:val="none" w:sz="0" w:space="0" w:color="auto"/>
                                                    <w:right w:val="none" w:sz="0" w:space="0" w:color="auto"/>
                                                  </w:divBdr>
                                                  <w:divsChild>
                                                    <w:div w:id="119610368">
                                                      <w:marLeft w:val="0"/>
                                                      <w:marRight w:val="0"/>
                                                      <w:marTop w:val="0"/>
                                                      <w:marBottom w:val="0"/>
                                                      <w:divBdr>
                                                        <w:top w:val="none" w:sz="0" w:space="0" w:color="auto"/>
                                                        <w:left w:val="none" w:sz="0" w:space="0" w:color="auto"/>
                                                        <w:bottom w:val="none" w:sz="0" w:space="0" w:color="auto"/>
                                                        <w:right w:val="none" w:sz="0" w:space="0" w:color="auto"/>
                                                      </w:divBdr>
                                                      <w:divsChild>
                                                        <w:div w:id="852377521">
                                                          <w:marLeft w:val="0"/>
                                                          <w:marRight w:val="0"/>
                                                          <w:marTop w:val="0"/>
                                                          <w:marBottom w:val="0"/>
                                                          <w:divBdr>
                                                            <w:top w:val="none" w:sz="0" w:space="0" w:color="auto"/>
                                                            <w:left w:val="none" w:sz="0" w:space="0" w:color="auto"/>
                                                            <w:bottom w:val="none" w:sz="0" w:space="0" w:color="auto"/>
                                                            <w:right w:val="none" w:sz="0" w:space="0" w:color="auto"/>
                                                          </w:divBdr>
                                                          <w:divsChild>
                                                            <w:div w:id="984314566">
                                                              <w:marLeft w:val="0"/>
                                                              <w:marRight w:val="0"/>
                                                              <w:marTop w:val="0"/>
                                                              <w:marBottom w:val="0"/>
                                                              <w:divBdr>
                                                                <w:top w:val="none" w:sz="0" w:space="0" w:color="auto"/>
                                                                <w:left w:val="none" w:sz="0" w:space="0" w:color="auto"/>
                                                                <w:bottom w:val="none" w:sz="0" w:space="0" w:color="auto"/>
                                                                <w:right w:val="none" w:sz="0" w:space="0" w:color="auto"/>
                                                              </w:divBdr>
                                                              <w:divsChild>
                                                                <w:div w:id="856968422">
                                                                  <w:marLeft w:val="0"/>
                                                                  <w:marRight w:val="0"/>
                                                                  <w:marTop w:val="0"/>
                                                                  <w:marBottom w:val="0"/>
                                                                  <w:divBdr>
                                                                    <w:top w:val="none" w:sz="0" w:space="0" w:color="auto"/>
                                                                    <w:left w:val="none" w:sz="0" w:space="0" w:color="auto"/>
                                                                    <w:bottom w:val="none" w:sz="0" w:space="0" w:color="auto"/>
                                                                    <w:right w:val="none" w:sz="0" w:space="0" w:color="auto"/>
                                                                  </w:divBdr>
                                                                  <w:divsChild>
                                                                    <w:div w:id="1070465752">
                                                                      <w:marLeft w:val="0"/>
                                                                      <w:marRight w:val="0"/>
                                                                      <w:marTop w:val="0"/>
                                                                      <w:marBottom w:val="0"/>
                                                                      <w:divBdr>
                                                                        <w:top w:val="none" w:sz="0" w:space="0" w:color="auto"/>
                                                                        <w:left w:val="none" w:sz="0" w:space="0" w:color="auto"/>
                                                                        <w:bottom w:val="none" w:sz="0" w:space="0" w:color="auto"/>
                                                                        <w:right w:val="none" w:sz="0" w:space="0" w:color="auto"/>
                                                                      </w:divBdr>
                                                                      <w:divsChild>
                                                                        <w:div w:id="6029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2034323">
      <w:bodyDiv w:val="1"/>
      <w:marLeft w:val="0"/>
      <w:marRight w:val="0"/>
      <w:marTop w:val="0"/>
      <w:marBottom w:val="0"/>
      <w:divBdr>
        <w:top w:val="none" w:sz="0" w:space="0" w:color="auto"/>
        <w:left w:val="none" w:sz="0" w:space="0" w:color="auto"/>
        <w:bottom w:val="none" w:sz="0" w:space="0" w:color="auto"/>
        <w:right w:val="none" w:sz="0" w:space="0" w:color="auto"/>
      </w:divBdr>
    </w:div>
    <w:div w:id="718019542">
      <w:bodyDiv w:val="1"/>
      <w:marLeft w:val="0"/>
      <w:marRight w:val="0"/>
      <w:marTop w:val="0"/>
      <w:marBottom w:val="0"/>
      <w:divBdr>
        <w:top w:val="none" w:sz="0" w:space="0" w:color="auto"/>
        <w:left w:val="none" w:sz="0" w:space="0" w:color="auto"/>
        <w:bottom w:val="none" w:sz="0" w:space="0" w:color="auto"/>
        <w:right w:val="none" w:sz="0" w:space="0" w:color="auto"/>
      </w:divBdr>
    </w:div>
    <w:div w:id="731466439">
      <w:bodyDiv w:val="1"/>
      <w:marLeft w:val="0"/>
      <w:marRight w:val="0"/>
      <w:marTop w:val="0"/>
      <w:marBottom w:val="0"/>
      <w:divBdr>
        <w:top w:val="none" w:sz="0" w:space="0" w:color="auto"/>
        <w:left w:val="none" w:sz="0" w:space="0" w:color="auto"/>
        <w:bottom w:val="none" w:sz="0" w:space="0" w:color="auto"/>
        <w:right w:val="none" w:sz="0" w:space="0" w:color="auto"/>
      </w:divBdr>
    </w:div>
    <w:div w:id="735470866">
      <w:bodyDiv w:val="1"/>
      <w:marLeft w:val="0"/>
      <w:marRight w:val="0"/>
      <w:marTop w:val="0"/>
      <w:marBottom w:val="0"/>
      <w:divBdr>
        <w:top w:val="none" w:sz="0" w:space="0" w:color="auto"/>
        <w:left w:val="none" w:sz="0" w:space="0" w:color="auto"/>
        <w:bottom w:val="none" w:sz="0" w:space="0" w:color="auto"/>
        <w:right w:val="none" w:sz="0" w:space="0" w:color="auto"/>
      </w:divBdr>
    </w:div>
    <w:div w:id="760490656">
      <w:bodyDiv w:val="1"/>
      <w:marLeft w:val="0"/>
      <w:marRight w:val="0"/>
      <w:marTop w:val="0"/>
      <w:marBottom w:val="0"/>
      <w:divBdr>
        <w:top w:val="none" w:sz="0" w:space="0" w:color="auto"/>
        <w:left w:val="none" w:sz="0" w:space="0" w:color="auto"/>
        <w:bottom w:val="none" w:sz="0" w:space="0" w:color="auto"/>
        <w:right w:val="none" w:sz="0" w:space="0" w:color="auto"/>
      </w:divBdr>
    </w:div>
    <w:div w:id="860125172">
      <w:bodyDiv w:val="1"/>
      <w:marLeft w:val="0"/>
      <w:marRight w:val="0"/>
      <w:marTop w:val="0"/>
      <w:marBottom w:val="0"/>
      <w:divBdr>
        <w:top w:val="none" w:sz="0" w:space="0" w:color="auto"/>
        <w:left w:val="none" w:sz="0" w:space="0" w:color="auto"/>
        <w:bottom w:val="none" w:sz="0" w:space="0" w:color="auto"/>
        <w:right w:val="none" w:sz="0" w:space="0" w:color="auto"/>
      </w:divBdr>
    </w:div>
    <w:div w:id="890964254">
      <w:bodyDiv w:val="1"/>
      <w:marLeft w:val="0"/>
      <w:marRight w:val="0"/>
      <w:marTop w:val="0"/>
      <w:marBottom w:val="0"/>
      <w:divBdr>
        <w:top w:val="none" w:sz="0" w:space="0" w:color="auto"/>
        <w:left w:val="none" w:sz="0" w:space="0" w:color="auto"/>
        <w:bottom w:val="none" w:sz="0" w:space="0" w:color="auto"/>
        <w:right w:val="none" w:sz="0" w:space="0" w:color="auto"/>
      </w:divBdr>
    </w:div>
    <w:div w:id="892885524">
      <w:bodyDiv w:val="1"/>
      <w:marLeft w:val="0"/>
      <w:marRight w:val="0"/>
      <w:marTop w:val="0"/>
      <w:marBottom w:val="0"/>
      <w:divBdr>
        <w:top w:val="none" w:sz="0" w:space="0" w:color="auto"/>
        <w:left w:val="none" w:sz="0" w:space="0" w:color="auto"/>
        <w:bottom w:val="none" w:sz="0" w:space="0" w:color="auto"/>
        <w:right w:val="none" w:sz="0" w:space="0" w:color="auto"/>
      </w:divBdr>
    </w:div>
    <w:div w:id="965935904">
      <w:bodyDiv w:val="1"/>
      <w:marLeft w:val="0"/>
      <w:marRight w:val="0"/>
      <w:marTop w:val="0"/>
      <w:marBottom w:val="0"/>
      <w:divBdr>
        <w:top w:val="none" w:sz="0" w:space="0" w:color="auto"/>
        <w:left w:val="none" w:sz="0" w:space="0" w:color="auto"/>
        <w:bottom w:val="none" w:sz="0" w:space="0" w:color="auto"/>
        <w:right w:val="none" w:sz="0" w:space="0" w:color="auto"/>
      </w:divBdr>
    </w:div>
    <w:div w:id="980960860">
      <w:bodyDiv w:val="1"/>
      <w:marLeft w:val="0"/>
      <w:marRight w:val="0"/>
      <w:marTop w:val="0"/>
      <w:marBottom w:val="0"/>
      <w:divBdr>
        <w:top w:val="none" w:sz="0" w:space="0" w:color="auto"/>
        <w:left w:val="none" w:sz="0" w:space="0" w:color="auto"/>
        <w:bottom w:val="none" w:sz="0" w:space="0" w:color="auto"/>
        <w:right w:val="none" w:sz="0" w:space="0" w:color="auto"/>
      </w:divBdr>
    </w:div>
    <w:div w:id="1024555804">
      <w:bodyDiv w:val="1"/>
      <w:marLeft w:val="0"/>
      <w:marRight w:val="0"/>
      <w:marTop w:val="0"/>
      <w:marBottom w:val="0"/>
      <w:divBdr>
        <w:top w:val="none" w:sz="0" w:space="0" w:color="auto"/>
        <w:left w:val="none" w:sz="0" w:space="0" w:color="auto"/>
        <w:bottom w:val="none" w:sz="0" w:space="0" w:color="auto"/>
        <w:right w:val="none" w:sz="0" w:space="0" w:color="auto"/>
      </w:divBdr>
    </w:div>
    <w:div w:id="1037243652">
      <w:bodyDiv w:val="1"/>
      <w:marLeft w:val="0"/>
      <w:marRight w:val="0"/>
      <w:marTop w:val="0"/>
      <w:marBottom w:val="0"/>
      <w:divBdr>
        <w:top w:val="none" w:sz="0" w:space="0" w:color="auto"/>
        <w:left w:val="none" w:sz="0" w:space="0" w:color="auto"/>
        <w:bottom w:val="none" w:sz="0" w:space="0" w:color="auto"/>
        <w:right w:val="none" w:sz="0" w:space="0" w:color="auto"/>
      </w:divBdr>
    </w:div>
    <w:div w:id="1075007321">
      <w:bodyDiv w:val="1"/>
      <w:marLeft w:val="0"/>
      <w:marRight w:val="0"/>
      <w:marTop w:val="0"/>
      <w:marBottom w:val="0"/>
      <w:divBdr>
        <w:top w:val="none" w:sz="0" w:space="0" w:color="auto"/>
        <w:left w:val="none" w:sz="0" w:space="0" w:color="auto"/>
        <w:bottom w:val="none" w:sz="0" w:space="0" w:color="auto"/>
        <w:right w:val="none" w:sz="0" w:space="0" w:color="auto"/>
      </w:divBdr>
    </w:div>
    <w:div w:id="1100687997">
      <w:bodyDiv w:val="1"/>
      <w:marLeft w:val="0"/>
      <w:marRight w:val="0"/>
      <w:marTop w:val="0"/>
      <w:marBottom w:val="0"/>
      <w:divBdr>
        <w:top w:val="none" w:sz="0" w:space="0" w:color="auto"/>
        <w:left w:val="none" w:sz="0" w:space="0" w:color="auto"/>
        <w:bottom w:val="none" w:sz="0" w:space="0" w:color="auto"/>
        <w:right w:val="none" w:sz="0" w:space="0" w:color="auto"/>
      </w:divBdr>
    </w:div>
    <w:div w:id="1104882325">
      <w:bodyDiv w:val="1"/>
      <w:marLeft w:val="0"/>
      <w:marRight w:val="0"/>
      <w:marTop w:val="0"/>
      <w:marBottom w:val="0"/>
      <w:divBdr>
        <w:top w:val="none" w:sz="0" w:space="0" w:color="auto"/>
        <w:left w:val="none" w:sz="0" w:space="0" w:color="auto"/>
        <w:bottom w:val="none" w:sz="0" w:space="0" w:color="auto"/>
        <w:right w:val="none" w:sz="0" w:space="0" w:color="auto"/>
      </w:divBdr>
    </w:div>
    <w:div w:id="1154762231">
      <w:bodyDiv w:val="1"/>
      <w:marLeft w:val="0"/>
      <w:marRight w:val="0"/>
      <w:marTop w:val="0"/>
      <w:marBottom w:val="0"/>
      <w:divBdr>
        <w:top w:val="none" w:sz="0" w:space="0" w:color="auto"/>
        <w:left w:val="none" w:sz="0" w:space="0" w:color="auto"/>
        <w:bottom w:val="none" w:sz="0" w:space="0" w:color="auto"/>
        <w:right w:val="none" w:sz="0" w:space="0" w:color="auto"/>
      </w:divBdr>
    </w:div>
    <w:div w:id="1218737508">
      <w:bodyDiv w:val="1"/>
      <w:marLeft w:val="0"/>
      <w:marRight w:val="0"/>
      <w:marTop w:val="0"/>
      <w:marBottom w:val="0"/>
      <w:divBdr>
        <w:top w:val="none" w:sz="0" w:space="0" w:color="auto"/>
        <w:left w:val="none" w:sz="0" w:space="0" w:color="auto"/>
        <w:bottom w:val="none" w:sz="0" w:space="0" w:color="auto"/>
        <w:right w:val="none" w:sz="0" w:space="0" w:color="auto"/>
      </w:divBdr>
    </w:div>
    <w:div w:id="1305432739">
      <w:bodyDiv w:val="1"/>
      <w:marLeft w:val="0"/>
      <w:marRight w:val="0"/>
      <w:marTop w:val="0"/>
      <w:marBottom w:val="0"/>
      <w:divBdr>
        <w:top w:val="none" w:sz="0" w:space="0" w:color="auto"/>
        <w:left w:val="none" w:sz="0" w:space="0" w:color="auto"/>
        <w:bottom w:val="none" w:sz="0" w:space="0" w:color="auto"/>
        <w:right w:val="none" w:sz="0" w:space="0" w:color="auto"/>
      </w:divBdr>
    </w:div>
    <w:div w:id="1305888192">
      <w:bodyDiv w:val="1"/>
      <w:marLeft w:val="0"/>
      <w:marRight w:val="0"/>
      <w:marTop w:val="0"/>
      <w:marBottom w:val="0"/>
      <w:divBdr>
        <w:top w:val="none" w:sz="0" w:space="0" w:color="auto"/>
        <w:left w:val="none" w:sz="0" w:space="0" w:color="auto"/>
        <w:bottom w:val="none" w:sz="0" w:space="0" w:color="auto"/>
        <w:right w:val="none" w:sz="0" w:space="0" w:color="auto"/>
      </w:divBdr>
    </w:div>
    <w:div w:id="1319073605">
      <w:bodyDiv w:val="1"/>
      <w:marLeft w:val="0"/>
      <w:marRight w:val="0"/>
      <w:marTop w:val="0"/>
      <w:marBottom w:val="0"/>
      <w:divBdr>
        <w:top w:val="none" w:sz="0" w:space="0" w:color="auto"/>
        <w:left w:val="none" w:sz="0" w:space="0" w:color="auto"/>
        <w:bottom w:val="none" w:sz="0" w:space="0" w:color="auto"/>
        <w:right w:val="none" w:sz="0" w:space="0" w:color="auto"/>
      </w:divBdr>
    </w:div>
    <w:div w:id="1319534414">
      <w:bodyDiv w:val="1"/>
      <w:marLeft w:val="0"/>
      <w:marRight w:val="0"/>
      <w:marTop w:val="0"/>
      <w:marBottom w:val="0"/>
      <w:divBdr>
        <w:top w:val="none" w:sz="0" w:space="0" w:color="auto"/>
        <w:left w:val="none" w:sz="0" w:space="0" w:color="auto"/>
        <w:bottom w:val="none" w:sz="0" w:space="0" w:color="auto"/>
        <w:right w:val="none" w:sz="0" w:space="0" w:color="auto"/>
      </w:divBdr>
    </w:div>
    <w:div w:id="1365713787">
      <w:bodyDiv w:val="1"/>
      <w:marLeft w:val="0"/>
      <w:marRight w:val="0"/>
      <w:marTop w:val="0"/>
      <w:marBottom w:val="0"/>
      <w:divBdr>
        <w:top w:val="none" w:sz="0" w:space="0" w:color="auto"/>
        <w:left w:val="none" w:sz="0" w:space="0" w:color="auto"/>
        <w:bottom w:val="none" w:sz="0" w:space="0" w:color="auto"/>
        <w:right w:val="none" w:sz="0" w:space="0" w:color="auto"/>
      </w:divBdr>
    </w:div>
    <w:div w:id="1386098639">
      <w:bodyDiv w:val="1"/>
      <w:marLeft w:val="0"/>
      <w:marRight w:val="0"/>
      <w:marTop w:val="0"/>
      <w:marBottom w:val="0"/>
      <w:divBdr>
        <w:top w:val="none" w:sz="0" w:space="0" w:color="auto"/>
        <w:left w:val="none" w:sz="0" w:space="0" w:color="auto"/>
        <w:bottom w:val="none" w:sz="0" w:space="0" w:color="auto"/>
        <w:right w:val="none" w:sz="0" w:space="0" w:color="auto"/>
      </w:divBdr>
    </w:div>
    <w:div w:id="1403799003">
      <w:bodyDiv w:val="1"/>
      <w:marLeft w:val="0"/>
      <w:marRight w:val="0"/>
      <w:marTop w:val="0"/>
      <w:marBottom w:val="0"/>
      <w:divBdr>
        <w:top w:val="none" w:sz="0" w:space="0" w:color="auto"/>
        <w:left w:val="none" w:sz="0" w:space="0" w:color="auto"/>
        <w:bottom w:val="none" w:sz="0" w:space="0" w:color="auto"/>
        <w:right w:val="none" w:sz="0" w:space="0" w:color="auto"/>
      </w:divBdr>
    </w:div>
    <w:div w:id="1422946228">
      <w:bodyDiv w:val="1"/>
      <w:marLeft w:val="0"/>
      <w:marRight w:val="0"/>
      <w:marTop w:val="0"/>
      <w:marBottom w:val="0"/>
      <w:divBdr>
        <w:top w:val="none" w:sz="0" w:space="0" w:color="auto"/>
        <w:left w:val="none" w:sz="0" w:space="0" w:color="auto"/>
        <w:bottom w:val="none" w:sz="0" w:space="0" w:color="auto"/>
        <w:right w:val="none" w:sz="0" w:space="0" w:color="auto"/>
      </w:divBdr>
    </w:div>
    <w:div w:id="1477916155">
      <w:bodyDiv w:val="1"/>
      <w:marLeft w:val="0"/>
      <w:marRight w:val="0"/>
      <w:marTop w:val="0"/>
      <w:marBottom w:val="0"/>
      <w:divBdr>
        <w:top w:val="none" w:sz="0" w:space="0" w:color="auto"/>
        <w:left w:val="none" w:sz="0" w:space="0" w:color="auto"/>
        <w:bottom w:val="none" w:sz="0" w:space="0" w:color="auto"/>
        <w:right w:val="none" w:sz="0" w:space="0" w:color="auto"/>
      </w:divBdr>
    </w:div>
    <w:div w:id="1529834566">
      <w:bodyDiv w:val="1"/>
      <w:marLeft w:val="0"/>
      <w:marRight w:val="0"/>
      <w:marTop w:val="0"/>
      <w:marBottom w:val="0"/>
      <w:divBdr>
        <w:top w:val="none" w:sz="0" w:space="0" w:color="auto"/>
        <w:left w:val="none" w:sz="0" w:space="0" w:color="auto"/>
        <w:bottom w:val="none" w:sz="0" w:space="0" w:color="auto"/>
        <w:right w:val="none" w:sz="0" w:space="0" w:color="auto"/>
      </w:divBdr>
    </w:div>
    <w:div w:id="1547639259">
      <w:bodyDiv w:val="1"/>
      <w:marLeft w:val="0"/>
      <w:marRight w:val="0"/>
      <w:marTop w:val="0"/>
      <w:marBottom w:val="0"/>
      <w:divBdr>
        <w:top w:val="none" w:sz="0" w:space="0" w:color="auto"/>
        <w:left w:val="none" w:sz="0" w:space="0" w:color="auto"/>
        <w:bottom w:val="none" w:sz="0" w:space="0" w:color="auto"/>
        <w:right w:val="none" w:sz="0" w:space="0" w:color="auto"/>
      </w:divBdr>
    </w:div>
    <w:div w:id="1598518283">
      <w:bodyDiv w:val="1"/>
      <w:marLeft w:val="0"/>
      <w:marRight w:val="0"/>
      <w:marTop w:val="0"/>
      <w:marBottom w:val="0"/>
      <w:divBdr>
        <w:top w:val="none" w:sz="0" w:space="0" w:color="auto"/>
        <w:left w:val="none" w:sz="0" w:space="0" w:color="auto"/>
        <w:bottom w:val="none" w:sz="0" w:space="0" w:color="auto"/>
        <w:right w:val="none" w:sz="0" w:space="0" w:color="auto"/>
      </w:divBdr>
    </w:div>
    <w:div w:id="1778329436">
      <w:bodyDiv w:val="1"/>
      <w:marLeft w:val="0"/>
      <w:marRight w:val="0"/>
      <w:marTop w:val="0"/>
      <w:marBottom w:val="0"/>
      <w:divBdr>
        <w:top w:val="none" w:sz="0" w:space="0" w:color="auto"/>
        <w:left w:val="none" w:sz="0" w:space="0" w:color="auto"/>
        <w:bottom w:val="none" w:sz="0" w:space="0" w:color="auto"/>
        <w:right w:val="none" w:sz="0" w:space="0" w:color="auto"/>
      </w:divBdr>
    </w:div>
    <w:div w:id="1840778184">
      <w:bodyDiv w:val="1"/>
      <w:marLeft w:val="0"/>
      <w:marRight w:val="0"/>
      <w:marTop w:val="0"/>
      <w:marBottom w:val="0"/>
      <w:divBdr>
        <w:top w:val="none" w:sz="0" w:space="0" w:color="auto"/>
        <w:left w:val="none" w:sz="0" w:space="0" w:color="auto"/>
        <w:bottom w:val="none" w:sz="0" w:space="0" w:color="auto"/>
        <w:right w:val="none" w:sz="0" w:space="0" w:color="auto"/>
      </w:divBdr>
    </w:div>
    <w:div w:id="184779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m.gov.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57</Pages>
  <Words>35022</Words>
  <Characters>210133</Characters>
  <Application>Microsoft Office Word</Application>
  <DocSecurity>0</DocSecurity>
  <Lines>1751</Lines>
  <Paragraphs>489</Paragraphs>
  <ScaleCrop>false</ScaleCrop>
  <HeadingPairs>
    <vt:vector size="2" baseType="variant">
      <vt:variant>
        <vt:lpstr>Tytuł</vt:lpstr>
      </vt:variant>
      <vt:variant>
        <vt:i4>1</vt:i4>
      </vt:variant>
    </vt:vector>
  </HeadingPairs>
  <TitlesOfParts>
    <vt:vector size="1" baseType="lpstr">
      <vt:lpstr>Wytyczne PiA</vt:lpstr>
    </vt:vector>
  </TitlesOfParts>
  <Company>PKN ORLEN SA</Company>
  <LinksUpToDate>false</LinksUpToDate>
  <CharactersWithSpaces>244666</CharactersWithSpaces>
  <SharedDoc>false</SharedDoc>
  <HLinks>
    <vt:vector size="864" baseType="variant">
      <vt:variant>
        <vt:i4>7274534</vt:i4>
      </vt:variant>
      <vt:variant>
        <vt:i4>861</vt:i4>
      </vt:variant>
      <vt:variant>
        <vt:i4>0</vt:i4>
      </vt:variant>
      <vt:variant>
        <vt:i4>5</vt:i4>
      </vt:variant>
      <vt:variant>
        <vt:lpwstr>http://www.gum.gov.pl/</vt:lpwstr>
      </vt:variant>
      <vt:variant>
        <vt:lpwstr/>
      </vt:variant>
      <vt:variant>
        <vt:i4>2031678</vt:i4>
      </vt:variant>
      <vt:variant>
        <vt:i4>854</vt:i4>
      </vt:variant>
      <vt:variant>
        <vt:i4>0</vt:i4>
      </vt:variant>
      <vt:variant>
        <vt:i4>5</vt:i4>
      </vt:variant>
      <vt:variant>
        <vt:lpwstr/>
      </vt:variant>
      <vt:variant>
        <vt:lpwstr>_Toc475077886</vt:lpwstr>
      </vt:variant>
      <vt:variant>
        <vt:i4>2031678</vt:i4>
      </vt:variant>
      <vt:variant>
        <vt:i4>848</vt:i4>
      </vt:variant>
      <vt:variant>
        <vt:i4>0</vt:i4>
      </vt:variant>
      <vt:variant>
        <vt:i4>5</vt:i4>
      </vt:variant>
      <vt:variant>
        <vt:lpwstr/>
      </vt:variant>
      <vt:variant>
        <vt:lpwstr>_Toc475077885</vt:lpwstr>
      </vt:variant>
      <vt:variant>
        <vt:i4>2031678</vt:i4>
      </vt:variant>
      <vt:variant>
        <vt:i4>842</vt:i4>
      </vt:variant>
      <vt:variant>
        <vt:i4>0</vt:i4>
      </vt:variant>
      <vt:variant>
        <vt:i4>5</vt:i4>
      </vt:variant>
      <vt:variant>
        <vt:lpwstr/>
      </vt:variant>
      <vt:variant>
        <vt:lpwstr>_Toc475077884</vt:lpwstr>
      </vt:variant>
      <vt:variant>
        <vt:i4>2031678</vt:i4>
      </vt:variant>
      <vt:variant>
        <vt:i4>836</vt:i4>
      </vt:variant>
      <vt:variant>
        <vt:i4>0</vt:i4>
      </vt:variant>
      <vt:variant>
        <vt:i4>5</vt:i4>
      </vt:variant>
      <vt:variant>
        <vt:lpwstr/>
      </vt:variant>
      <vt:variant>
        <vt:lpwstr>_Toc475077883</vt:lpwstr>
      </vt:variant>
      <vt:variant>
        <vt:i4>2031678</vt:i4>
      </vt:variant>
      <vt:variant>
        <vt:i4>830</vt:i4>
      </vt:variant>
      <vt:variant>
        <vt:i4>0</vt:i4>
      </vt:variant>
      <vt:variant>
        <vt:i4>5</vt:i4>
      </vt:variant>
      <vt:variant>
        <vt:lpwstr/>
      </vt:variant>
      <vt:variant>
        <vt:lpwstr>_Toc475077882</vt:lpwstr>
      </vt:variant>
      <vt:variant>
        <vt:i4>2031678</vt:i4>
      </vt:variant>
      <vt:variant>
        <vt:i4>824</vt:i4>
      </vt:variant>
      <vt:variant>
        <vt:i4>0</vt:i4>
      </vt:variant>
      <vt:variant>
        <vt:i4>5</vt:i4>
      </vt:variant>
      <vt:variant>
        <vt:lpwstr/>
      </vt:variant>
      <vt:variant>
        <vt:lpwstr>_Toc475077881</vt:lpwstr>
      </vt:variant>
      <vt:variant>
        <vt:i4>2031678</vt:i4>
      </vt:variant>
      <vt:variant>
        <vt:i4>818</vt:i4>
      </vt:variant>
      <vt:variant>
        <vt:i4>0</vt:i4>
      </vt:variant>
      <vt:variant>
        <vt:i4>5</vt:i4>
      </vt:variant>
      <vt:variant>
        <vt:lpwstr/>
      </vt:variant>
      <vt:variant>
        <vt:lpwstr>_Toc475077880</vt:lpwstr>
      </vt:variant>
      <vt:variant>
        <vt:i4>1048638</vt:i4>
      </vt:variant>
      <vt:variant>
        <vt:i4>812</vt:i4>
      </vt:variant>
      <vt:variant>
        <vt:i4>0</vt:i4>
      </vt:variant>
      <vt:variant>
        <vt:i4>5</vt:i4>
      </vt:variant>
      <vt:variant>
        <vt:lpwstr/>
      </vt:variant>
      <vt:variant>
        <vt:lpwstr>_Toc475077879</vt:lpwstr>
      </vt:variant>
      <vt:variant>
        <vt:i4>1048638</vt:i4>
      </vt:variant>
      <vt:variant>
        <vt:i4>806</vt:i4>
      </vt:variant>
      <vt:variant>
        <vt:i4>0</vt:i4>
      </vt:variant>
      <vt:variant>
        <vt:i4>5</vt:i4>
      </vt:variant>
      <vt:variant>
        <vt:lpwstr/>
      </vt:variant>
      <vt:variant>
        <vt:lpwstr>_Toc475077878</vt:lpwstr>
      </vt:variant>
      <vt:variant>
        <vt:i4>1048638</vt:i4>
      </vt:variant>
      <vt:variant>
        <vt:i4>800</vt:i4>
      </vt:variant>
      <vt:variant>
        <vt:i4>0</vt:i4>
      </vt:variant>
      <vt:variant>
        <vt:i4>5</vt:i4>
      </vt:variant>
      <vt:variant>
        <vt:lpwstr/>
      </vt:variant>
      <vt:variant>
        <vt:lpwstr>_Toc475077877</vt:lpwstr>
      </vt:variant>
      <vt:variant>
        <vt:i4>1048638</vt:i4>
      </vt:variant>
      <vt:variant>
        <vt:i4>794</vt:i4>
      </vt:variant>
      <vt:variant>
        <vt:i4>0</vt:i4>
      </vt:variant>
      <vt:variant>
        <vt:i4>5</vt:i4>
      </vt:variant>
      <vt:variant>
        <vt:lpwstr/>
      </vt:variant>
      <vt:variant>
        <vt:lpwstr>_Toc475077876</vt:lpwstr>
      </vt:variant>
      <vt:variant>
        <vt:i4>1048638</vt:i4>
      </vt:variant>
      <vt:variant>
        <vt:i4>788</vt:i4>
      </vt:variant>
      <vt:variant>
        <vt:i4>0</vt:i4>
      </vt:variant>
      <vt:variant>
        <vt:i4>5</vt:i4>
      </vt:variant>
      <vt:variant>
        <vt:lpwstr/>
      </vt:variant>
      <vt:variant>
        <vt:lpwstr>_Toc475077875</vt:lpwstr>
      </vt:variant>
      <vt:variant>
        <vt:i4>1048638</vt:i4>
      </vt:variant>
      <vt:variant>
        <vt:i4>782</vt:i4>
      </vt:variant>
      <vt:variant>
        <vt:i4>0</vt:i4>
      </vt:variant>
      <vt:variant>
        <vt:i4>5</vt:i4>
      </vt:variant>
      <vt:variant>
        <vt:lpwstr/>
      </vt:variant>
      <vt:variant>
        <vt:lpwstr>_Toc475077874</vt:lpwstr>
      </vt:variant>
      <vt:variant>
        <vt:i4>1048638</vt:i4>
      </vt:variant>
      <vt:variant>
        <vt:i4>776</vt:i4>
      </vt:variant>
      <vt:variant>
        <vt:i4>0</vt:i4>
      </vt:variant>
      <vt:variant>
        <vt:i4>5</vt:i4>
      </vt:variant>
      <vt:variant>
        <vt:lpwstr/>
      </vt:variant>
      <vt:variant>
        <vt:lpwstr>_Toc475077873</vt:lpwstr>
      </vt:variant>
      <vt:variant>
        <vt:i4>1048638</vt:i4>
      </vt:variant>
      <vt:variant>
        <vt:i4>770</vt:i4>
      </vt:variant>
      <vt:variant>
        <vt:i4>0</vt:i4>
      </vt:variant>
      <vt:variant>
        <vt:i4>5</vt:i4>
      </vt:variant>
      <vt:variant>
        <vt:lpwstr/>
      </vt:variant>
      <vt:variant>
        <vt:lpwstr>_Toc475077872</vt:lpwstr>
      </vt:variant>
      <vt:variant>
        <vt:i4>1048638</vt:i4>
      </vt:variant>
      <vt:variant>
        <vt:i4>764</vt:i4>
      </vt:variant>
      <vt:variant>
        <vt:i4>0</vt:i4>
      </vt:variant>
      <vt:variant>
        <vt:i4>5</vt:i4>
      </vt:variant>
      <vt:variant>
        <vt:lpwstr/>
      </vt:variant>
      <vt:variant>
        <vt:lpwstr>_Toc475077871</vt:lpwstr>
      </vt:variant>
      <vt:variant>
        <vt:i4>1048638</vt:i4>
      </vt:variant>
      <vt:variant>
        <vt:i4>758</vt:i4>
      </vt:variant>
      <vt:variant>
        <vt:i4>0</vt:i4>
      </vt:variant>
      <vt:variant>
        <vt:i4>5</vt:i4>
      </vt:variant>
      <vt:variant>
        <vt:lpwstr/>
      </vt:variant>
      <vt:variant>
        <vt:lpwstr>_Toc475077870</vt:lpwstr>
      </vt:variant>
      <vt:variant>
        <vt:i4>1114174</vt:i4>
      </vt:variant>
      <vt:variant>
        <vt:i4>752</vt:i4>
      </vt:variant>
      <vt:variant>
        <vt:i4>0</vt:i4>
      </vt:variant>
      <vt:variant>
        <vt:i4>5</vt:i4>
      </vt:variant>
      <vt:variant>
        <vt:lpwstr/>
      </vt:variant>
      <vt:variant>
        <vt:lpwstr>_Toc475077869</vt:lpwstr>
      </vt:variant>
      <vt:variant>
        <vt:i4>1114174</vt:i4>
      </vt:variant>
      <vt:variant>
        <vt:i4>746</vt:i4>
      </vt:variant>
      <vt:variant>
        <vt:i4>0</vt:i4>
      </vt:variant>
      <vt:variant>
        <vt:i4>5</vt:i4>
      </vt:variant>
      <vt:variant>
        <vt:lpwstr/>
      </vt:variant>
      <vt:variant>
        <vt:lpwstr>_Toc475077868</vt:lpwstr>
      </vt:variant>
      <vt:variant>
        <vt:i4>1114174</vt:i4>
      </vt:variant>
      <vt:variant>
        <vt:i4>740</vt:i4>
      </vt:variant>
      <vt:variant>
        <vt:i4>0</vt:i4>
      </vt:variant>
      <vt:variant>
        <vt:i4>5</vt:i4>
      </vt:variant>
      <vt:variant>
        <vt:lpwstr/>
      </vt:variant>
      <vt:variant>
        <vt:lpwstr>_Toc475077867</vt:lpwstr>
      </vt:variant>
      <vt:variant>
        <vt:i4>1114174</vt:i4>
      </vt:variant>
      <vt:variant>
        <vt:i4>734</vt:i4>
      </vt:variant>
      <vt:variant>
        <vt:i4>0</vt:i4>
      </vt:variant>
      <vt:variant>
        <vt:i4>5</vt:i4>
      </vt:variant>
      <vt:variant>
        <vt:lpwstr/>
      </vt:variant>
      <vt:variant>
        <vt:lpwstr>_Toc475077866</vt:lpwstr>
      </vt:variant>
      <vt:variant>
        <vt:i4>1114174</vt:i4>
      </vt:variant>
      <vt:variant>
        <vt:i4>728</vt:i4>
      </vt:variant>
      <vt:variant>
        <vt:i4>0</vt:i4>
      </vt:variant>
      <vt:variant>
        <vt:i4>5</vt:i4>
      </vt:variant>
      <vt:variant>
        <vt:lpwstr/>
      </vt:variant>
      <vt:variant>
        <vt:lpwstr>_Toc475077865</vt:lpwstr>
      </vt:variant>
      <vt:variant>
        <vt:i4>1114174</vt:i4>
      </vt:variant>
      <vt:variant>
        <vt:i4>722</vt:i4>
      </vt:variant>
      <vt:variant>
        <vt:i4>0</vt:i4>
      </vt:variant>
      <vt:variant>
        <vt:i4>5</vt:i4>
      </vt:variant>
      <vt:variant>
        <vt:lpwstr/>
      </vt:variant>
      <vt:variant>
        <vt:lpwstr>_Toc475077864</vt:lpwstr>
      </vt:variant>
      <vt:variant>
        <vt:i4>1114174</vt:i4>
      </vt:variant>
      <vt:variant>
        <vt:i4>716</vt:i4>
      </vt:variant>
      <vt:variant>
        <vt:i4>0</vt:i4>
      </vt:variant>
      <vt:variant>
        <vt:i4>5</vt:i4>
      </vt:variant>
      <vt:variant>
        <vt:lpwstr/>
      </vt:variant>
      <vt:variant>
        <vt:lpwstr>_Toc475077863</vt:lpwstr>
      </vt:variant>
      <vt:variant>
        <vt:i4>1114174</vt:i4>
      </vt:variant>
      <vt:variant>
        <vt:i4>710</vt:i4>
      </vt:variant>
      <vt:variant>
        <vt:i4>0</vt:i4>
      </vt:variant>
      <vt:variant>
        <vt:i4>5</vt:i4>
      </vt:variant>
      <vt:variant>
        <vt:lpwstr/>
      </vt:variant>
      <vt:variant>
        <vt:lpwstr>_Toc475077862</vt:lpwstr>
      </vt:variant>
      <vt:variant>
        <vt:i4>1114174</vt:i4>
      </vt:variant>
      <vt:variant>
        <vt:i4>704</vt:i4>
      </vt:variant>
      <vt:variant>
        <vt:i4>0</vt:i4>
      </vt:variant>
      <vt:variant>
        <vt:i4>5</vt:i4>
      </vt:variant>
      <vt:variant>
        <vt:lpwstr/>
      </vt:variant>
      <vt:variant>
        <vt:lpwstr>_Toc475077861</vt:lpwstr>
      </vt:variant>
      <vt:variant>
        <vt:i4>1114174</vt:i4>
      </vt:variant>
      <vt:variant>
        <vt:i4>698</vt:i4>
      </vt:variant>
      <vt:variant>
        <vt:i4>0</vt:i4>
      </vt:variant>
      <vt:variant>
        <vt:i4>5</vt:i4>
      </vt:variant>
      <vt:variant>
        <vt:lpwstr/>
      </vt:variant>
      <vt:variant>
        <vt:lpwstr>_Toc475077860</vt:lpwstr>
      </vt:variant>
      <vt:variant>
        <vt:i4>1179710</vt:i4>
      </vt:variant>
      <vt:variant>
        <vt:i4>692</vt:i4>
      </vt:variant>
      <vt:variant>
        <vt:i4>0</vt:i4>
      </vt:variant>
      <vt:variant>
        <vt:i4>5</vt:i4>
      </vt:variant>
      <vt:variant>
        <vt:lpwstr/>
      </vt:variant>
      <vt:variant>
        <vt:lpwstr>_Toc475077859</vt:lpwstr>
      </vt:variant>
      <vt:variant>
        <vt:i4>1179710</vt:i4>
      </vt:variant>
      <vt:variant>
        <vt:i4>686</vt:i4>
      </vt:variant>
      <vt:variant>
        <vt:i4>0</vt:i4>
      </vt:variant>
      <vt:variant>
        <vt:i4>5</vt:i4>
      </vt:variant>
      <vt:variant>
        <vt:lpwstr/>
      </vt:variant>
      <vt:variant>
        <vt:lpwstr>_Toc475077858</vt:lpwstr>
      </vt:variant>
      <vt:variant>
        <vt:i4>1179710</vt:i4>
      </vt:variant>
      <vt:variant>
        <vt:i4>680</vt:i4>
      </vt:variant>
      <vt:variant>
        <vt:i4>0</vt:i4>
      </vt:variant>
      <vt:variant>
        <vt:i4>5</vt:i4>
      </vt:variant>
      <vt:variant>
        <vt:lpwstr/>
      </vt:variant>
      <vt:variant>
        <vt:lpwstr>_Toc475077857</vt:lpwstr>
      </vt:variant>
      <vt:variant>
        <vt:i4>1179710</vt:i4>
      </vt:variant>
      <vt:variant>
        <vt:i4>674</vt:i4>
      </vt:variant>
      <vt:variant>
        <vt:i4>0</vt:i4>
      </vt:variant>
      <vt:variant>
        <vt:i4>5</vt:i4>
      </vt:variant>
      <vt:variant>
        <vt:lpwstr/>
      </vt:variant>
      <vt:variant>
        <vt:lpwstr>_Toc475077856</vt:lpwstr>
      </vt:variant>
      <vt:variant>
        <vt:i4>1179710</vt:i4>
      </vt:variant>
      <vt:variant>
        <vt:i4>668</vt:i4>
      </vt:variant>
      <vt:variant>
        <vt:i4>0</vt:i4>
      </vt:variant>
      <vt:variant>
        <vt:i4>5</vt:i4>
      </vt:variant>
      <vt:variant>
        <vt:lpwstr/>
      </vt:variant>
      <vt:variant>
        <vt:lpwstr>_Toc475077855</vt:lpwstr>
      </vt:variant>
      <vt:variant>
        <vt:i4>1179710</vt:i4>
      </vt:variant>
      <vt:variant>
        <vt:i4>662</vt:i4>
      </vt:variant>
      <vt:variant>
        <vt:i4>0</vt:i4>
      </vt:variant>
      <vt:variant>
        <vt:i4>5</vt:i4>
      </vt:variant>
      <vt:variant>
        <vt:lpwstr/>
      </vt:variant>
      <vt:variant>
        <vt:lpwstr>_Toc475077854</vt:lpwstr>
      </vt:variant>
      <vt:variant>
        <vt:i4>1179710</vt:i4>
      </vt:variant>
      <vt:variant>
        <vt:i4>656</vt:i4>
      </vt:variant>
      <vt:variant>
        <vt:i4>0</vt:i4>
      </vt:variant>
      <vt:variant>
        <vt:i4>5</vt:i4>
      </vt:variant>
      <vt:variant>
        <vt:lpwstr/>
      </vt:variant>
      <vt:variant>
        <vt:lpwstr>_Toc475077853</vt:lpwstr>
      </vt:variant>
      <vt:variant>
        <vt:i4>1179710</vt:i4>
      </vt:variant>
      <vt:variant>
        <vt:i4>650</vt:i4>
      </vt:variant>
      <vt:variant>
        <vt:i4>0</vt:i4>
      </vt:variant>
      <vt:variant>
        <vt:i4>5</vt:i4>
      </vt:variant>
      <vt:variant>
        <vt:lpwstr/>
      </vt:variant>
      <vt:variant>
        <vt:lpwstr>_Toc475077852</vt:lpwstr>
      </vt:variant>
      <vt:variant>
        <vt:i4>1179710</vt:i4>
      </vt:variant>
      <vt:variant>
        <vt:i4>644</vt:i4>
      </vt:variant>
      <vt:variant>
        <vt:i4>0</vt:i4>
      </vt:variant>
      <vt:variant>
        <vt:i4>5</vt:i4>
      </vt:variant>
      <vt:variant>
        <vt:lpwstr/>
      </vt:variant>
      <vt:variant>
        <vt:lpwstr>_Toc475077851</vt:lpwstr>
      </vt:variant>
      <vt:variant>
        <vt:i4>1179710</vt:i4>
      </vt:variant>
      <vt:variant>
        <vt:i4>638</vt:i4>
      </vt:variant>
      <vt:variant>
        <vt:i4>0</vt:i4>
      </vt:variant>
      <vt:variant>
        <vt:i4>5</vt:i4>
      </vt:variant>
      <vt:variant>
        <vt:lpwstr/>
      </vt:variant>
      <vt:variant>
        <vt:lpwstr>_Toc475077850</vt:lpwstr>
      </vt:variant>
      <vt:variant>
        <vt:i4>1245246</vt:i4>
      </vt:variant>
      <vt:variant>
        <vt:i4>632</vt:i4>
      </vt:variant>
      <vt:variant>
        <vt:i4>0</vt:i4>
      </vt:variant>
      <vt:variant>
        <vt:i4>5</vt:i4>
      </vt:variant>
      <vt:variant>
        <vt:lpwstr/>
      </vt:variant>
      <vt:variant>
        <vt:lpwstr>_Toc475077849</vt:lpwstr>
      </vt:variant>
      <vt:variant>
        <vt:i4>1245246</vt:i4>
      </vt:variant>
      <vt:variant>
        <vt:i4>626</vt:i4>
      </vt:variant>
      <vt:variant>
        <vt:i4>0</vt:i4>
      </vt:variant>
      <vt:variant>
        <vt:i4>5</vt:i4>
      </vt:variant>
      <vt:variant>
        <vt:lpwstr/>
      </vt:variant>
      <vt:variant>
        <vt:lpwstr>_Toc475077848</vt:lpwstr>
      </vt:variant>
      <vt:variant>
        <vt:i4>1245246</vt:i4>
      </vt:variant>
      <vt:variant>
        <vt:i4>620</vt:i4>
      </vt:variant>
      <vt:variant>
        <vt:i4>0</vt:i4>
      </vt:variant>
      <vt:variant>
        <vt:i4>5</vt:i4>
      </vt:variant>
      <vt:variant>
        <vt:lpwstr/>
      </vt:variant>
      <vt:variant>
        <vt:lpwstr>_Toc475077847</vt:lpwstr>
      </vt:variant>
      <vt:variant>
        <vt:i4>1245246</vt:i4>
      </vt:variant>
      <vt:variant>
        <vt:i4>614</vt:i4>
      </vt:variant>
      <vt:variant>
        <vt:i4>0</vt:i4>
      </vt:variant>
      <vt:variant>
        <vt:i4>5</vt:i4>
      </vt:variant>
      <vt:variant>
        <vt:lpwstr/>
      </vt:variant>
      <vt:variant>
        <vt:lpwstr>_Toc475077846</vt:lpwstr>
      </vt:variant>
      <vt:variant>
        <vt:i4>1245246</vt:i4>
      </vt:variant>
      <vt:variant>
        <vt:i4>608</vt:i4>
      </vt:variant>
      <vt:variant>
        <vt:i4>0</vt:i4>
      </vt:variant>
      <vt:variant>
        <vt:i4>5</vt:i4>
      </vt:variant>
      <vt:variant>
        <vt:lpwstr/>
      </vt:variant>
      <vt:variant>
        <vt:lpwstr>_Toc475077845</vt:lpwstr>
      </vt:variant>
      <vt:variant>
        <vt:i4>1245246</vt:i4>
      </vt:variant>
      <vt:variant>
        <vt:i4>602</vt:i4>
      </vt:variant>
      <vt:variant>
        <vt:i4>0</vt:i4>
      </vt:variant>
      <vt:variant>
        <vt:i4>5</vt:i4>
      </vt:variant>
      <vt:variant>
        <vt:lpwstr/>
      </vt:variant>
      <vt:variant>
        <vt:lpwstr>_Toc475077844</vt:lpwstr>
      </vt:variant>
      <vt:variant>
        <vt:i4>1245246</vt:i4>
      </vt:variant>
      <vt:variant>
        <vt:i4>596</vt:i4>
      </vt:variant>
      <vt:variant>
        <vt:i4>0</vt:i4>
      </vt:variant>
      <vt:variant>
        <vt:i4>5</vt:i4>
      </vt:variant>
      <vt:variant>
        <vt:lpwstr/>
      </vt:variant>
      <vt:variant>
        <vt:lpwstr>_Toc475077843</vt:lpwstr>
      </vt:variant>
      <vt:variant>
        <vt:i4>1245246</vt:i4>
      </vt:variant>
      <vt:variant>
        <vt:i4>590</vt:i4>
      </vt:variant>
      <vt:variant>
        <vt:i4>0</vt:i4>
      </vt:variant>
      <vt:variant>
        <vt:i4>5</vt:i4>
      </vt:variant>
      <vt:variant>
        <vt:lpwstr/>
      </vt:variant>
      <vt:variant>
        <vt:lpwstr>_Toc475077842</vt:lpwstr>
      </vt:variant>
      <vt:variant>
        <vt:i4>1245246</vt:i4>
      </vt:variant>
      <vt:variant>
        <vt:i4>584</vt:i4>
      </vt:variant>
      <vt:variant>
        <vt:i4>0</vt:i4>
      </vt:variant>
      <vt:variant>
        <vt:i4>5</vt:i4>
      </vt:variant>
      <vt:variant>
        <vt:lpwstr/>
      </vt:variant>
      <vt:variant>
        <vt:lpwstr>_Toc475077841</vt:lpwstr>
      </vt:variant>
      <vt:variant>
        <vt:i4>1245246</vt:i4>
      </vt:variant>
      <vt:variant>
        <vt:i4>578</vt:i4>
      </vt:variant>
      <vt:variant>
        <vt:i4>0</vt:i4>
      </vt:variant>
      <vt:variant>
        <vt:i4>5</vt:i4>
      </vt:variant>
      <vt:variant>
        <vt:lpwstr/>
      </vt:variant>
      <vt:variant>
        <vt:lpwstr>_Toc475077840</vt:lpwstr>
      </vt:variant>
      <vt:variant>
        <vt:i4>1310782</vt:i4>
      </vt:variant>
      <vt:variant>
        <vt:i4>572</vt:i4>
      </vt:variant>
      <vt:variant>
        <vt:i4>0</vt:i4>
      </vt:variant>
      <vt:variant>
        <vt:i4>5</vt:i4>
      </vt:variant>
      <vt:variant>
        <vt:lpwstr/>
      </vt:variant>
      <vt:variant>
        <vt:lpwstr>_Toc475077839</vt:lpwstr>
      </vt:variant>
      <vt:variant>
        <vt:i4>1310782</vt:i4>
      </vt:variant>
      <vt:variant>
        <vt:i4>566</vt:i4>
      </vt:variant>
      <vt:variant>
        <vt:i4>0</vt:i4>
      </vt:variant>
      <vt:variant>
        <vt:i4>5</vt:i4>
      </vt:variant>
      <vt:variant>
        <vt:lpwstr/>
      </vt:variant>
      <vt:variant>
        <vt:lpwstr>_Toc475077838</vt:lpwstr>
      </vt:variant>
      <vt:variant>
        <vt:i4>1310782</vt:i4>
      </vt:variant>
      <vt:variant>
        <vt:i4>560</vt:i4>
      </vt:variant>
      <vt:variant>
        <vt:i4>0</vt:i4>
      </vt:variant>
      <vt:variant>
        <vt:i4>5</vt:i4>
      </vt:variant>
      <vt:variant>
        <vt:lpwstr/>
      </vt:variant>
      <vt:variant>
        <vt:lpwstr>_Toc475077837</vt:lpwstr>
      </vt:variant>
      <vt:variant>
        <vt:i4>1310782</vt:i4>
      </vt:variant>
      <vt:variant>
        <vt:i4>554</vt:i4>
      </vt:variant>
      <vt:variant>
        <vt:i4>0</vt:i4>
      </vt:variant>
      <vt:variant>
        <vt:i4>5</vt:i4>
      </vt:variant>
      <vt:variant>
        <vt:lpwstr/>
      </vt:variant>
      <vt:variant>
        <vt:lpwstr>_Toc475077836</vt:lpwstr>
      </vt:variant>
      <vt:variant>
        <vt:i4>1310782</vt:i4>
      </vt:variant>
      <vt:variant>
        <vt:i4>548</vt:i4>
      </vt:variant>
      <vt:variant>
        <vt:i4>0</vt:i4>
      </vt:variant>
      <vt:variant>
        <vt:i4>5</vt:i4>
      </vt:variant>
      <vt:variant>
        <vt:lpwstr/>
      </vt:variant>
      <vt:variant>
        <vt:lpwstr>_Toc475077835</vt:lpwstr>
      </vt:variant>
      <vt:variant>
        <vt:i4>1310782</vt:i4>
      </vt:variant>
      <vt:variant>
        <vt:i4>542</vt:i4>
      </vt:variant>
      <vt:variant>
        <vt:i4>0</vt:i4>
      </vt:variant>
      <vt:variant>
        <vt:i4>5</vt:i4>
      </vt:variant>
      <vt:variant>
        <vt:lpwstr/>
      </vt:variant>
      <vt:variant>
        <vt:lpwstr>_Toc475077834</vt:lpwstr>
      </vt:variant>
      <vt:variant>
        <vt:i4>1310782</vt:i4>
      </vt:variant>
      <vt:variant>
        <vt:i4>536</vt:i4>
      </vt:variant>
      <vt:variant>
        <vt:i4>0</vt:i4>
      </vt:variant>
      <vt:variant>
        <vt:i4>5</vt:i4>
      </vt:variant>
      <vt:variant>
        <vt:lpwstr/>
      </vt:variant>
      <vt:variant>
        <vt:lpwstr>_Toc475077833</vt:lpwstr>
      </vt:variant>
      <vt:variant>
        <vt:i4>1310782</vt:i4>
      </vt:variant>
      <vt:variant>
        <vt:i4>530</vt:i4>
      </vt:variant>
      <vt:variant>
        <vt:i4>0</vt:i4>
      </vt:variant>
      <vt:variant>
        <vt:i4>5</vt:i4>
      </vt:variant>
      <vt:variant>
        <vt:lpwstr/>
      </vt:variant>
      <vt:variant>
        <vt:lpwstr>_Toc475077832</vt:lpwstr>
      </vt:variant>
      <vt:variant>
        <vt:i4>1310782</vt:i4>
      </vt:variant>
      <vt:variant>
        <vt:i4>524</vt:i4>
      </vt:variant>
      <vt:variant>
        <vt:i4>0</vt:i4>
      </vt:variant>
      <vt:variant>
        <vt:i4>5</vt:i4>
      </vt:variant>
      <vt:variant>
        <vt:lpwstr/>
      </vt:variant>
      <vt:variant>
        <vt:lpwstr>_Toc475077831</vt:lpwstr>
      </vt:variant>
      <vt:variant>
        <vt:i4>1310782</vt:i4>
      </vt:variant>
      <vt:variant>
        <vt:i4>518</vt:i4>
      </vt:variant>
      <vt:variant>
        <vt:i4>0</vt:i4>
      </vt:variant>
      <vt:variant>
        <vt:i4>5</vt:i4>
      </vt:variant>
      <vt:variant>
        <vt:lpwstr/>
      </vt:variant>
      <vt:variant>
        <vt:lpwstr>_Toc475077830</vt:lpwstr>
      </vt:variant>
      <vt:variant>
        <vt:i4>1376318</vt:i4>
      </vt:variant>
      <vt:variant>
        <vt:i4>512</vt:i4>
      </vt:variant>
      <vt:variant>
        <vt:i4>0</vt:i4>
      </vt:variant>
      <vt:variant>
        <vt:i4>5</vt:i4>
      </vt:variant>
      <vt:variant>
        <vt:lpwstr/>
      </vt:variant>
      <vt:variant>
        <vt:lpwstr>_Toc475077829</vt:lpwstr>
      </vt:variant>
      <vt:variant>
        <vt:i4>1376318</vt:i4>
      </vt:variant>
      <vt:variant>
        <vt:i4>506</vt:i4>
      </vt:variant>
      <vt:variant>
        <vt:i4>0</vt:i4>
      </vt:variant>
      <vt:variant>
        <vt:i4>5</vt:i4>
      </vt:variant>
      <vt:variant>
        <vt:lpwstr/>
      </vt:variant>
      <vt:variant>
        <vt:lpwstr>_Toc475077828</vt:lpwstr>
      </vt:variant>
      <vt:variant>
        <vt:i4>1376318</vt:i4>
      </vt:variant>
      <vt:variant>
        <vt:i4>500</vt:i4>
      </vt:variant>
      <vt:variant>
        <vt:i4>0</vt:i4>
      </vt:variant>
      <vt:variant>
        <vt:i4>5</vt:i4>
      </vt:variant>
      <vt:variant>
        <vt:lpwstr/>
      </vt:variant>
      <vt:variant>
        <vt:lpwstr>_Toc475077827</vt:lpwstr>
      </vt:variant>
      <vt:variant>
        <vt:i4>1376318</vt:i4>
      </vt:variant>
      <vt:variant>
        <vt:i4>494</vt:i4>
      </vt:variant>
      <vt:variant>
        <vt:i4>0</vt:i4>
      </vt:variant>
      <vt:variant>
        <vt:i4>5</vt:i4>
      </vt:variant>
      <vt:variant>
        <vt:lpwstr/>
      </vt:variant>
      <vt:variant>
        <vt:lpwstr>_Toc475077826</vt:lpwstr>
      </vt:variant>
      <vt:variant>
        <vt:i4>1376318</vt:i4>
      </vt:variant>
      <vt:variant>
        <vt:i4>488</vt:i4>
      </vt:variant>
      <vt:variant>
        <vt:i4>0</vt:i4>
      </vt:variant>
      <vt:variant>
        <vt:i4>5</vt:i4>
      </vt:variant>
      <vt:variant>
        <vt:lpwstr/>
      </vt:variant>
      <vt:variant>
        <vt:lpwstr>_Toc475077825</vt:lpwstr>
      </vt:variant>
      <vt:variant>
        <vt:i4>1376318</vt:i4>
      </vt:variant>
      <vt:variant>
        <vt:i4>482</vt:i4>
      </vt:variant>
      <vt:variant>
        <vt:i4>0</vt:i4>
      </vt:variant>
      <vt:variant>
        <vt:i4>5</vt:i4>
      </vt:variant>
      <vt:variant>
        <vt:lpwstr/>
      </vt:variant>
      <vt:variant>
        <vt:lpwstr>_Toc475077824</vt:lpwstr>
      </vt:variant>
      <vt:variant>
        <vt:i4>1376318</vt:i4>
      </vt:variant>
      <vt:variant>
        <vt:i4>476</vt:i4>
      </vt:variant>
      <vt:variant>
        <vt:i4>0</vt:i4>
      </vt:variant>
      <vt:variant>
        <vt:i4>5</vt:i4>
      </vt:variant>
      <vt:variant>
        <vt:lpwstr/>
      </vt:variant>
      <vt:variant>
        <vt:lpwstr>_Toc475077823</vt:lpwstr>
      </vt:variant>
      <vt:variant>
        <vt:i4>1376318</vt:i4>
      </vt:variant>
      <vt:variant>
        <vt:i4>470</vt:i4>
      </vt:variant>
      <vt:variant>
        <vt:i4>0</vt:i4>
      </vt:variant>
      <vt:variant>
        <vt:i4>5</vt:i4>
      </vt:variant>
      <vt:variant>
        <vt:lpwstr/>
      </vt:variant>
      <vt:variant>
        <vt:lpwstr>_Toc475077822</vt:lpwstr>
      </vt:variant>
      <vt:variant>
        <vt:i4>1376318</vt:i4>
      </vt:variant>
      <vt:variant>
        <vt:i4>464</vt:i4>
      </vt:variant>
      <vt:variant>
        <vt:i4>0</vt:i4>
      </vt:variant>
      <vt:variant>
        <vt:i4>5</vt:i4>
      </vt:variant>
      <vt:variant>
        <vt:lpwstr/>
      </vt:variant>
      <vt:variant>
        <vt:lpwstr>_Toc475077821</vt:lpwstr>
      </vt:variant>
      <vt:variant>
        <vt:i4>1376318</vt:i4>
      </vt:variant>
      <vt:variant>
        <vt:i4>458</vt:i4>
      </vt:variant>
      <vt:variant>
        <vt:i4>0</vt:i4>
      </vt:variant>
      <vt:variant>
        <vt:i4>5</vt:i4>
      </vt:variant>
      <vt:variant>
        <vt:lpwstr/>
      </vt:variant>
      <vt:variant>
        <vt:lpwstr>_Toc475077820</vt:lpwstr>
      </vt:variant>
      <vt:variant>
        <vt:i4>1441854</vt:i4>
      </vt:variant>
      <vt:variant>
        <vt:i4>452</vt:i4>
      </vt:variant>
      <vt:variant>
        <vt:i4>0</vt:i4>
      </vt:variant>
      <vt:variant>
        <vt:i4>5</vt:i4>
      </vt:variant>
      <vt:variant>
        <vt:lpwstr/>
      </vt:variant>
      <vt:variant>
        <vt:lpwstr>_Toc475077819</vt:lpwstr>
      </vt:variant>
      <vt:variant>
        <vt:i4>1441854</vt:i4>
      </vt:variant>
      <vt:variant>
        <vt:i4>446</vt:i4>
      </vt:variant>
      <vt:variant>
        <vt:i4>0</vt:i4>
      </vt:variant>
      <vt:variant>
        <vt:i4>5</vt:i4>
      </vt:variant>
      <vt:variant>
        <vt:lpwstr/>
      </vt:variant>
      <vt:variant>
        <vt:lpwstr>_Toc475077818</vt:lpwstr>
      </vt:variant>
      <vt:variant>
        <vt:i4>1441854</vt:i4>
      </vt:variant>
      <vt:variant>
        <vt:i4>440</vt:i4>
      </vt:variant>
      <vt:variant>
        <vt:i4>0</vt:i4>
      </vt:variant>
      <vt:variant>
        <vt:i4>5</vt:i4>
      </vt:variant>
      <vt:variant>
        <vt:lpwstr/>
      </vt:variant>
      <vt:variant>
        <vt:lpwstr>_Toc475077817</vt:lpwstr>
      </vt:variant>
      <vt:variant>
        <vt:i4>1441854</vt:i4>
      </vt:variant>
      <vt:variant>
        <vt:i4>434</vt:i4>
      </vt:variant>
      <vt:variant>
        <vt:i4>0</vt:i4>
      </vt:variant>
      <vt:variant>
        <vt:i4>5</vt:i4>
      </vt:variant>
      <vt:variant>
        <vt:lpwstr/>
      </vt:variant>
      <vt:variant>
        <vt:lpwstr>_Toc475077816</vt:lpwstr>
      </vt:variant>
      <vt:variant>
        <vt:i4>1441854</vt:i4>
      </vt:variant>
      <vt:variant>
        <vt:i4>428</vt:i4>
      </vt:variant>
      <vt:variant>
        <vt:i4>0</vt:i4>
      </vt:variant>
      <vt:variant>
        <vt:i4>5</vt:i4>
      </vt:variant>
      <vt:variant>
        <vt:lpwstr/>
      </vt:variant>
      <vt:variant>
        <vt:lpwstr>_Toc475077815</vt:lpwstr>
      </vt:variant>
      <vt:variant>
        <vt:i4>1441854</vt:i4>
      </vt:variant>
      <vt:variant>
        <vt:i4>422</vt:i4>
      </vt:variant>
      <vt:variant>
        <vt:i4>0</vt:i4>
      </vt:variant>
      <vt:variant>
        <vt:i4>5</vt:i4>
      </vt:variant>
      <vt:variant>
        <vt:lpwstr/>
      </vt:variant>
      <vt:variant>
        <vt:lpwstr>_Toc475077814</vt:lpwstr>
      </vt:variant>
      <vt:variant>
        <vt:i4>1441854</vt:i4>
      </vt:variant>
      <vt:variant>
        <vt:i4>416</vt:i4>
      </vt:variant>
      <vt:variant>
        <vt:i4>0</vt:i4>
      </vt:variant>
      <vt:variant>
        <vt:i4>5</vt:i4>
      </vt:variant>
      <vt:variant>
        <vt:lpwstr/>
      </vt:variant>
      <vt:variant>
        <vt:lpwstr>_Toc475077813</vt:lpwstr>
      </vt:variant>
      <vt:variant>
        <vt:i4>1441854</vt:i4>
      </vt:variant>
      <vt:variant>
        <vt:i4>410</vt:i4>
      </vt:variant>
      <vt:variant>
        <vt:i4>0</vt:i4>
      </vt:variant>
      <vt:variant>
        <vt:i4>5</vt:i4>
      </vt:variant>
      <vt:variant>
        <vt:lpwstr/>
      </vt:variant>
      <vt:variant>
        <vt:lpwstr>_Toc475077812</vt:lpwstr>
      </vt:variant>
      <vt:variant>
        <vt:i4>1441854</vt:i4>
      </vt:variant>
      <vt:variant>
        <vt:i4>404</vt:i4>
      </vt:variant>
      <vt:variant>
        <vt:i4>0</vt:i4>
      </vt:variant>
      <vt:variant>
        <vt:i4>5</vt:i4>
      </vt:variant>
      <vt:variant>
        <vt:lpwstr/>
      </vt:variant>
      <vt:variant>
        <vt:lpwstr>_Toc475077811</vt:lpwstr>
      </vt:variant>
      <vt:variant>
        <vt:i4>1441854</vt:i4>
      </vt:variant>
      <vt:variant>
        <vt:i4>398</vt:i4>
      </vt:variant>
      <vt:variant>
        <vt:i4>0</vt:i4>
      </vt:variant>
      <vt:variant>
        <vt:i4>5</vt:i4>
      </vt:variant>
      <vt:variant>
        <vt:lpwstr/>
      </vt:variant>
      <vt:variant>
        <vt:lpwstr>_Toc475077810</vt:lpwstr>
      </vt:variant>
      <vt:variant>
        <vt:i4>1507390</vt:i4>
      </vt:variant>
      <vt:variant>
        <vt:i4>392</vt:i4>
      </vt:variant>
      <vt:variant>
        <vt:i4>0</vt:i4>
      </vt:variant>
      <vt:variant>
        <vt:i4>5</vt:i4>
      </vt:variant>
      <vt:variant>
        <vt:lpwstr/>
      </vt:variant>
      <vt:variant>
        <vt:lpwstr>_Toc475077809</vt:lpwstr>
      </vt:variant>
      <vt:variant>
        <vt:i4>1507390</vt:i4>
      </vt:variant>
      <vt:variant>
        <vt:i4>386</vt:i4>
      </vt:variant>
      <vt:variant>
        <vt:i4>0</vt:i4>
      </vt:variant>
      <vt:variant>
        <vt:i4>5</vt:i4>
      </vt:variant>
      <vt:variant>
        <vt:lpwstr/>
      </vt:variant>
      <vt:variant>
        <vt:lpwstr>_Toc475077808</vt:lpwstr>
      </vt:variant>
      <vt:variant>
        <vt:i4>1507390</vt:i4>
      </vt:variant>
      <vt:variant>
        <vt:i4>380</vt:i4>
      </vt:variant>
      <vt:variant>
        <vt:i4>0</vt:i4>
      </vt:variant>
      <vt:variant>
        <vt:i4>5</vt:i4>
      </vt:variant>
      <vt:variant>
        <vt:lpwstr/>
      </vt:variant>
      <vt:variant>
        <vt:lpwstr>_Toc475077807</vt:lpwstr>
      </vt:variant>
      <vt:variant>
        <vt:i4>1507390</vt:i4>
      </vt:variant>
      <vt:variant>
        <vt:i4>374</vt:i4>
      </vt:variant>
      <vt:variant>
        <vt:i4>0</vt:i4>
      </vt:variant>
      <vt:variant>
        <vt:i4>5</vt:i4>
      </vt:variant>
      <vt:variant>
        <vt:lpwstr/>
      </vt:variant>
      <vt:variant>
        <vt:lpwstr>_Toc475077806</vt:lpwstr>
      </vt:variant>
      <vt:variant>
        <vt:i4>1507390</vt:i4>
      </vt:variant>
      <vt:variant>
        <vt:i4>368</vt:i4>
      </vt:variant>
      <vt:variant>
        <vt:i4>0</vt:i4>
      </vt:variant>
      <vt:variant>
        <vt:i4>5</vt:i4>
      </vt:variant>
      <vt:variant>
        <vt:lpwstr/>
      </vt:variant>
      <vt:variant>
        <vt:lpwstr>_Toc475077805</vt:lpwstr>
      </vt:variant>
      <vt:variant>
        <vt:i4>1507390</vt:i4>
      </vt:variant>
      <vt:variant>
        <vt:i4>362</vt:i4>
      </vt:variant>
      <vt:variant>
        <vt:i4>0</vt:i4>
      </vt:variant>
      <vt:variant>
        <vt:i4>5</vt:i4>
      </vt:variant>
      <vt:variant>
        <vt:lpwstr/>
      </vt:variant>
      <vt:variant>
        <vt:lpwstr>_Toc475077804</vt:lpwstr>
      </vt:variant>
      <vt:variant>
        <vt:i4>1507390</vt:i4>
      </vt:variant>
      <vt:variant>
        <vt:i4>356</vt:i4>
      </vt:variant>
      <vt:variant>
        <vt:i4>0</vt:i4>
      </vt:variant>
      <vt:variant>
        <vt:i4>5</vt:i4>
      </vt:variant>
      <vt:variant>
        <vt:lpwstr/>
      </vt:variant>
      <vt:variant>
        <vt:lpwstr>_Toc475077803</vt:lpwstr>
      </vt:variant>
      <vt:variant>
        <vt:i4>1507390</vt:i4>
      </vt:variant>
      <vt:variant>
        <vt:i4>350</vt:i4>
      </vt:variant>
      <vt:variant>
        <vt:i4>0</vt:i4>
      </vt:variant>
      <vt:variant>
        <vt:i4>5</vt:i4>
      </vt:variant>
      <vt:variant>
        <vt:lpwstr/>
      </vt:variant>
      <vt:variant>
        <vt:lpwstr>_Toc475077802</vt:lpwstr>
      </vt:variant>
      <vt:variant>
        <vt:i4>1507390</vt:i4>
      </vt:variant>
      <vt:variant>
        <vt:i4>344</vt:i4>
      </vt:variant>
      <vt:variant>
        <vt:i4>0</vt:i4>
      </vt:variant>
      <vt:variant>
        <vt:i4>5</vt:i4>
      </vt:variant>
      <vt:variant>
        <vt:lpwstr/>
      </vt:variant>
      <vt:variant>
        <vt:lpwstr>_Toc475077801</vt:lpwstr>
      </vt:variant>
      <vt:variant>
        <vt:i4>1507390</vt:i4>
      </vt:variant>
      <vt:variant>
        <vt:i4>338</vt:i4>
      </vt:variant>
      <vt:variant>
        <vt:i4>0</vt:i4>
      </vt:variant>
      <vt:variant>
        <vt:i4>5</vt:i4>
      </vt:variant>
      <vt:variant>
        <vt:lpwstr/>
      </vt:variant>
      <vt:variant>
        <vt:lpwstr>_Toc475077800</vt:lpwstr>
      </vt:variant>
      <vt:variant>
        <vt:i4>1966129</vt:i4>
      </vt:variant>
      <vt:variant>
        <vt:i4>332</vt:i4>
      </vt:variant>
      <vt:variant>
        <vt:i4>0</vt:i4>
      </vt:variant>
      <vt:variant>
        <vt:i4>5</vt:i4>
      </vt:variant>
      <vt:variant>
        <vt:lpwstr/>
      </vt:variant>
      <vt:variant>
        <vt:lpwstr>_Toc475077799</vt:lpwstr>
      </vt:variant>
      <vt:variant>
        <vt:i4>1966129</vt:i4>
      </vt:variant>
      <vt:variant>
        <vt:i4>326</vt:i4>
      </vt:variant>
      <vt:variant>
        <vt:i4>0</vt:i4>
      </vt:variant>
      <vt:variant>
        <vt:i4>5</vt:i4>
      </vt:variant>
      <vt:variant>
        <vt:lpwstr/>
      </vt:variant>
      <vt:variant>
        <vt:lpwstr>_Toc475077798</vt:lpwstr>
      </vt:variant>
      <vt:variant>
        <vt:i4>1966129</vt:i4>
      </vt:variant>
      <vt:variant>
        <vt:i4>320</vt:i4>
      </vt:variant>
      <vt:variant>
        <vt:i4>0</vt:i4>
      </vt:variant>
      <vt:variant>
        <vt:i4>5</vt:i4>
      </vt:variant>
      <vt:variant>
        <vt:lpwstr/>
      </vt:variant>
      <vt:variant>
        <vt:lpwstr>_Toc475077797</vt:lpwstr>
      </vt:variant>
      <vt:variant>
        <vt:i4>1966129</vt:i4>
      </vt:variant>
      <vt:variant>
        <vt:i4>314</vt:i4>
      </vt:variant>
      <vt:variant>
        <vt:i4>0</vt:i4>
      </vt:variant>
      <vt:variant>
        <vt:i4>5</vt:i4>
      </vt:variant>
      <vt:variant>
        <vt:lpwstr/>
      </vt:variant>
      <vt:variant>
        <vt:lpwstr>_Toc475077796</vt:lpwstr>
      </vt:variant>
      <vt:variant>
        <vt:i4>1966129</vt:i4>
      </vt:variant>
      <vt:variant>
        <vt:i4>308</vt:i4>
      </vt:variant>
      <vt:variant>
        <vt:i4>0</vt:i4>
      </vt:variant>
      <vt:variant>
        <vt:i4>5</vt:i4>
      </vt:variant>
      <vt:variant>
        <vt:lpwstr/>
      </vt:variant>
      <vt:variant>
        <vt:lpwstr>_Toc475077795</vt:lpwstr>
      </vt:variant>
      <vt:variant>
        <vt:i4>1966129</vt:i4>
      </vt:variant>
      <vt:variant>
        <vt:i4>302</vt:i4>
      </vt:variant>
      <vt:variant>
        <vt:i4>0</vt:i4>
      </vt:variant>
      <vt:variant>
        <vt:i4>5</vt:i4>
      </vt:variant>
      <vt:variant>
        <vt:lpwstr/>
      </vt:variant>
      <vt:variant>
        <vt:lpwstr>_Toc475077794</vt:lpwstr>
      </vt:variant>
      <vt:variant>
        <vt:i4>1966129</vt:i4>
      </vt:variant>
      <vt:variant>
        <vt:i4>296</vt:i4>
      </vt:variant>
      <vt:variant>
        <vt:i4>0</vt:i4>
      </vt:variant>
      <vt:variant>
        <vt:i4>5</vt:i4>
      </vt:variant>
      <vt:variant>
        <vt:lpwstr/>
      </vt:variant>
      <vt:variant>
        <vt:lpwstr>_Toc475077793</vt:lpwstr>
      </vt:variant>
      <vt:variant>
        <vt:i4>1966129</vt:i4>
      </vt:variant>
      <vt:variant>
        <vt:i4>290</vt:i4>
      </vt:variant>
      <vt:variant>
        <vt:i4>0</vt:i4>
      </vt:variant>
      <vt:variant>
        <vt:i4>5</vt:i4>
      </vt:variant>
      <vt:variant>
        <vt:lpwstr/>
      </vt:variant>
      <vt:variant>
        <vt:lpwstr>_Toc475077792</vt:lpwstr>
      </vt:variant>
      <vt:variant>
        <vt:i4>1966129</vt:i4>
      </vt:variant>
      <vt:variant>
        <vt:i4>284</vt:i4>
      </vt:variant>
      <vt:variant>
        <vt:i4>0</vt:i4>
      </vt:variant>
      <vt:variant>
        <vt:i4>5</vt:i4>
      </vt:variant>
      <vt:variant>
        <vt:lpwstr/>
      </vt:variant>
      <vt:variant>
        <vt:lpwstr>_Toc475077791</vt:lpwstr>
      </vt:variant>
      <vt:variant>
        <vt:i4>1966129</vt:i4>
      </vt:variant>
      <vt:variant>
        <vt:i4>278</vt:i4>
      </vt:variant>
      <vt:variant>
        <vt:i4>0</vt:i4>
      </vt:variant>
      <vt:variant>
        <vt:i4>5</vt:i4>
      </vt:variant>
      <vt:variant>
        <vt:lpwstr/>
      </vt:variant>
      <vt:variant>
        <vt:lpwstr>_Toc475077790</vt:lpwstr>
      </vt:variant>
      <vt:variant>
        <vt:i4>2031665</vt:i4>
      </vt:variant>
      <vt:variant>
        <vt:i4>272</vt:i4>
      </vt:variant>
      <vt:variant>
        <vt:i4>0</vt:i4>
      </vt:variant>
      <vt:variant>
        <vt:i4>5</vt:i4>
      </vt:variant>
      <vt:variant>
        <vt:lpwstr/>
      </vt:variant>
      <vt:variant>
        <vt:lpwstr>_Toc475077789</vt:lpwstr>
      </vt:variant>
      <vt:variant>
        <vt:i4>2031665</vt:i4>
      </vt:variant>
      <vt:variant>
        <vt:i4>266</vt:i4>
      </vt:variant>
      <vt:variant>
        <vt:i4>0</vt:i4>
      </vt:variant>
      <vt:variant>
        <vt:i4>5</vt:i4>
      </vt:variant>
      <vt:variant>
        <vt:lpwstr/>
      </vt:variant>
      <vt:variant>
        <vt:lpwstr>_Toc475077788</vt:lpwstr>
      </vt:variant>
      <vt:variant>
        <vt:i4>2031665</vt:i4>
      </vt:variant>
      <vt:variant>
        <vt:i4>260</vt:i4>
      </vt:variant>
      <vt:variant>
        <vt:i4>0</vt:i4>
      </vt:variant>
      <vt:variant>
        <vt:i4>5</vt:i4>
      </vt:variant>
      <vt:variant>
        <vt:lpwstr/>
      </vt:variant>
      <vt:variant>
        <vt:lpwstr>_Toc475077787</vt:lpwstr>
      </vt:variant>
      <vt:variant>
        <vt:i4>2031665</vt:i4>
      </vt:variant>
      <vt:variant>
        <vt:i4>254</vt:i4>
      </vt:variant>
      <vt:variant>
        <vt:i4>0</vt:i4>
      </vt:variant>
      <vt:variant>
        <vt:i4>5</vt:i4>
      </vt:variant>
      <vt:variant>
        <vt:lpwstr/>
      </vt:variant>
      <vt:variant>
        <vt:lpwstr>_Toc475077786</vt:lpwstr>
      </vt:variant>
      <vt:variant>
        <vt:i4>2031665</vt:i4>
      </vt:variant>
      <vt:variant>
        <vt:i4>248</vt:i4>
      </vt:variant>
      <vt:variant>
        <vt:i4>0</vt:i4>
      </vt:variant>
      <vt:variant>
        <vt:i4>5</vt:i4>
      </vt:variant>
      <vt:variant>
        <vt:lpwstr/>
      </vt:variant>
      <vt:variant>
        <vt:lpwstr>_Toc475077785</vt:lpwstr>
      </vt:variant>
      <vt:variant>
        <vt:i4>2031665</vt:i4>
      </vt:variant>
      <vt:variant>
        <vt:i4>242</vt:i4>
      </vt:variant>
      <vt:variant>
        <vt:i4>0</vt:i4>
      </vt:variant>
      <vt:variant>
        <vt:i4>5</vt:i4>
      </vt:variant>
      <vt:variant>
        <vt:lpwstr/>
      </vt:variant>
      <vt:variant>
        <vt:lpwstr>_Toc475077784</vt:lpwstr>
      </vt:variant>
      <vt:variant>
        <vt:i4>2031665</vt:i4>
      </vt:variant>
      <vt:variant>
        <vt:i4>236</vt:i4>
      </vt:variant>
      <vt:variant>
        <vt:i4>0</vt:i4>
      </vt:variant>
      <vt:variant>
        <vt:i4>5</vt:i4>
      </vt:variant>
      <vt:variant>
        <vt:lpwstr/>
      </vt:variant>
      <vt:variant>
        <vt:lpwstr>_Toc475077783</vt:lpwstr>
      </vt:variant>
      <vt:variant>
        <vt:i4>2031665</vt:i4>
      </vt:variant>
      <vt:variant>
        <vt:i4>230</vt:i4>
      </vt:variant>
      <vt:variant>
        <vt:i4>0</vt:i4>
      </vt:variant>
      <vt:variant>
        <vt:i4>5</vt:i4>
      </vt:variant>
      <vt:variant>
        <vt:lpwstr/>
      </vt:variant>
      <vt:variant>
        <vt:lpwstr>_Toc475077782</vt:lpwstr>
      </vt:variant>
      <vt:variant>
        <vt:i4>2031665</vt:i4>
      </vt:variant>
      <vt:variant>
        <vt:i4>224</vt:i4>
      </vt:variant>
      <vt:variant>
        <vt:i4>0</vt:i4>
      </vt:variant>
      <vt:variant>
        <vt:i4>5</vt:i4>
      </vt:variant>
      <vt:variant>
        <vt:lpwstr/>
      </vt:variant>
      <vt:variant>
        <vt:lpwstr>_Toc475077781</vt:lpwstr>
      </vt:variant>
      <vt:variant>
        <vt:i4>2031665</vt:i4>
      </vt:variant>
      <vt:variant>
        <vt:i4>218</vt:i4>
      </vt:variant>
      <vt:variant>
        <vt:i4>0</vt:i4>
      </vt:variant>
      <vt:variant>
        <vt:i4>5</vt:i4>
      </vt:variant>
      <vt:variant>
        <vt:lpwstr/>
      </vt:variant>
      <vt:variant>
        <vt:lpwstr>_Toc475077780</vt:lpwstr>
      </vt:variant>
      <vt:variant>
        <vt:i4>1048625</vt:i4>
      </vt:variant>
      <vt:variant>
        <vt:i4>212</vt:i4>
      </vt:variant>
      <vt:variant>
        <vt:i4>0</vt:i4>
      </vt:variant>
      <vt:variant>
        <vt:i4>5</vt:i4>
      </vt:variant>
      <vt:variant>
        <vt:lpwstr/>
      </vt:variant>
      <vt:variant>
        <vt:lpwstr>_Toc475077779</vt:lpwstr>
      </vt:variant>
      <vt:variant>
        <vt:i4>1048625</vt:i4>
      </vt:variant>
      <vt:variant>
        <vt:i4>206</vt:i4>
      </vt:variant>
      <vt:variant>
        <vt:i4>0</vt:i4>
      </vt:variant>
      <vt:variant>
        <vt:i4>5</vt:i4>
      </vt:variant>
      <vt:variant>
        <vt:lpwstr/>
      </vt:variant>
      <vt:variant>
        <vt:lpwstr>_Toc475077778</vt:lpwstr>
      </vt:variant>
      <vt:variant>
        <vt:i4>1048625</vt:i4>
      </vt:variant>
      <vt:variant>
        <vt:i4>200</vt:i4>
      </vt:variant>
      <vt:variant>
        <vt:i4>0</vt:i4>
      </vt:variant>
      <vt:variant>
        <vt:i4>5</vt:i4>
      </vt:variant>
      <vt:variant>
        <vt:lpwstr/>
      </vt:variant>
      <vt:variant>
        <vt:lpwstr>_Toc475077777</vt:lpwstr>
      </vt:variant>
      <vt:variant>
        <vt:i4>1048625</vt:i4>
      </vt:variant>
      <vt:variant>
        <vt:i4>194</vt:i4>
      </vt:variant>
      <vt:variant>
        <vt:i4>0</vt:i4>
      </vt:variant>
      <vt:variant>
        <vt:i4>5</vt:i4>
      </vt:variant>
      <vt:variant>
        <vt:lpwstr/>
      </vt:variant>
      <vt:variant>
        <vt:lpwstr>_Toc475077776</vt:lpwstr>
      </vt:variant>
      <vt:variant>
        <vt:i4>1048625</vt:i4>
      </vt:variant>
      <vt:variant>
        <vt:i4>188</vt:i4>
      </vt:variant>
      <vt:variant>
        <vt:i4>0</vt:i4>
      </vt:variant>
      <vt:variant>
        <vt:i4>5</vt:i4>
      </vt:variant>
      <vt:variant>
        <vt:lpwstr/>
      </vt:variant>
      <vt:variant>
        <vt:lpwstr>_Toc475077775</vt:lpwstr>
      </vt:variant>
      <vt:variant>
        <vt:i4>1048625</vt:i4>
      </vt:variant>
      <vt:variant>
        <vt:i4>182</vt:i4>
      </vt:variant>
      <vt:variant>
        <vt:i4>0</vt:i4>
      </vt:variant>
      <vt:variant>
        <vt:i4>5</vt:i4>
      </vt:variant>
      <vt:variant>
        <vt:lpwstr/>
      </vt:variant>
      <vt:variant>
        <vt:lpwstr>_Toc475077774</vt:lpwstr>
      </vt:variant>
      <vt:variant>
        <vt:i4>1048625</vt:i4>
      </vt:variant>
      <vt:variant>
        <vt:i4>176</vt:i4>
      </vt:variant>
      <vt:variant>
        <vt:i4>0</vt:i4>
      </vt:variant>
      <vt:variant>
        <vt:i4>5</vt:i4>
      </vt:variant>
      <vt:variant>
        <vt:lpwstr/>
      </vt:variant>
      <vt:variant>
        <vt:lpwstr>_Toc475077773</vt:lpwstr>
      </vt:variant>
      <vt:variant>
        <vt:i4>1048625</vt:i4>
      </vt:variant>
      <vt:variant>
        <vt:i4>170</vt:i4>
      </vt:variant>
      <vt:variant>
        <vt:i4>0</vt:i4>
      </vt:variant>
      <vt:variant>
        <vt:i4>5</vt:i4>
      </vt:variant>
      <vt:variant>
        <vt:lpwstr/>
      </vt:variant>
      <vt:variant>
        <vt:lpwstr>_Toc475077772</vt:lpwstr>
      </vt:variant>
      <vt:variant>
        <vt:i4>1048625</vt:i4>
      </vt:variant>
      <vt:variant>
        <vt:i4>164</vt:i4>
      </vt:variant>
      <vt:variant>
        <vt:i4>0</vt:i4>
      </vt:variant>
      <vt:variant>
        <vt:i4>5</vt:i4>
      </vt:variant>
      <vt:variant>
        <vt:lpwstr/>
      </vt:variant>
      <vt:variant>
        <vt:lpwstr>_Toc475077771</vt:lpwstr>
      </vt:variant>
      <vt:variant>
        <vt:i4>1048625</vt:i4>
      </vt:variant>
      <vt:variant>
        <vt:i4>158</vt:i4>
      </vt:variant>
      <vt:variant>
        <vt:i4>0</vt:i4>
      </vt:variant>
      <vt:variant>
        <vt:i4>5</vt:i4>
      </vt:variant>
      <vt:variant>
        <vt:lpwstr/>
      </vt:variant>
      <vt:variant>
        <vt:lpwstr>_Toc475077770</vt:lpwstr>
      </vt:variant>
      <vt:variant>
        <vt:i4>1114161</vt:i4>
      </vt:variant>
      <vt:variant>
        <vt:i4>152</vt:i4>
      </vt:variant>
      <vt:variant>
        <vt:i4>0</vt:i4>
      </vt:variant>
      <vt:variant>
        <vt:i4>5</vt:i4>
      </vt:variant>
      <vt:variant>
        <vt:lpwstr/>
      </vt:variant>
      <vt:variant>
        <vt:lpwstr>_Toc475077769</vt:lpwstr>
      </vt:variant>
      <vt:variant>
        <vt:i4>1114161</vt:i4>
      </vt:variant>
      <vt:variant>
        <vt:i4>146</vt:i4>
      </vt:variant>
      <vt:variant>
        <vt:i4>0</vt:i4>
      </vt:variant>
      <vt:variant>
        <vt:i4>5</vt:i4>
      </vt:variant>
      <vt:variant>
        <vt:lpwstr/>
      </vt:variant>
      <vt:variant>
        <vt:lpwstr>_Toc475077768</vt:lpwstr>
      </vt:variant>
      <vt:variant>
        <vt:i4>1114161</vt:i4>
      </vt:variant>
      <vt:variant>
        <vt:i4>140</vt:i4>
      </vt:variant>
      <vt:variant>
        <vt:i4>0</vt:i4>
      </vt:variant>
      <vt:variant>
        <vt:i4>5</vt:i4>
      </vt:variant>
      <vt:variant>
        <vt:lpwstr/>
      </vt:variant>
      <vt:variant>
        <vt:lpwstr>_Toc475077767</vt:lpwstr>
      </vt:variant>
      <vt:variant>
        <vt:i4>1114161</vt:i4>
      </vt:variant>
      <vt:variant>
        <vt:i4>134</vt:i4>
      </vt:variant>
      <vt:variant>
        <vt:i4>0</vt:i4>
      </vt:variant>
      <vt:variant>
        <vt:i4>5</vt:i4>
      </vt:variant>
      <vt:variant>
        <vt:lpwstr/>
      </vt:variant>
      <vt:variant>
        <vt:lpwstr>_Toc475077766</vt:lpwstr>
      </vt:variant>
      <vt:variant>
        <vt:i4>1114161</vt:i4>
      </vt:variant>
      <vt:variant>
        <vt:i4>128</vt:i4>
      </vt:variant>
      <vt:variant>
        <vt:i4>0</vt:i4>
      </vt:variant>
      <vt:variant>
        <vt:i4>5</vt:i4>
      </vt:variant>
      <vt:variant>
        <vt:lpwstr/>
      </vt:variant>
      <vt:variant>
        <vt:lpwstr>_Toc475077765</vt:lpwstr>
      </vt:variant>
      <vt:variant>
        <vt:i4>1114161</vt:i4>
      </vt:variant>
      <vt:variant>
        <vt:i4>122</vt:i4>
      </vt:variant>
      <vt:variant>
        <vt:i4>0</vt:i4>
      </vt:variant>
      <vt:variant>
        <vt:i4>5</vt:i4>
      </vt:variant>
      <vt:variant>
        <vt:lpwstr/>
      </vt:variant>
      <vt:variant>
        <vt:lpwstr>_Toc475077764</vt:lpwstr>
      </vt:variant>
      <vt:variant>
        <vt:i4>1114161</vt:i4>
      </vt:variant>
      <vt:variant>
        <vt:i4>116</vt:i4>
      </vt:variant>
      <vt:variant>
        <vt:i4>0</vt:i4>
      </vt:variant>
      <vt:variant>
        <vt:i4>5</vt:i4>
      </vt:variant>
      <vt:variant>
        <vt:lpwstr/>
      </vt:variant>
      <vt:variant>
        <vt:lpwstr>_Toc475077763</vt:lpwstr>
      </vt:variant>
      <vt:variant>
        <vt:i4>1114161</vt:i4>
      </vt:variant>
      <vt:variant>
        <vt:i4>110</vt:i4>
      </vt:variant>
      <vt:variant>
        <vt:i4>0</vt:i4>
      </vt:variant>
      <vt:variant>
        <vt:i4>5</vt:i4>
      </vt:variant>
      <vt:variant>
        <vt:lpwstr/>
      </vt:variant>
      <vt:variant>
        <vt:lpwstr>_Toc475077762</vt:lpwstr>
      </vt:variant>
      <vt:variant>
        <vt:i4>1114161</vt:i4>
      </vt:variant>
      <vt:variant>
        <vt:i4>104</vt:i4>
      </vt:variant>
      <vt:variant>
        <vt:i4>0</vt:i4>
      </vt:variant>
      <vt:variant>
        <vt:i4>5</vt:i4>
      </vt:variant>
      <vt:variant>
        <vt:lpwstr/>
      </vt:variant>
      <vt:variant>
        <vt:lpwstr>_Toc475077761</vt:lpwstr>
      </vt:variant>
      <vt:variant>
        <vt:i4>1114161</vt:i4>
      </vt:variant>
      <vt:variant>
        <vt:i4>98</vt:i4>
      </vt:variant>
      <vt:variant>
        <vt:i4>0</vt:i4>
      </vt:variant>
      <vt:variant>
        <vt:i4>5</vt:i4>
      </vt:variant>
      <vt:variant>
        <vt:lpwstr/>
      </vt:variant>
      <vt:variant>
        <vt:lpwstr>_Toc475077760</vt:lpwstr>
      </vt:variant>
      <vt:variant>
        <vt:i4>1179697</vt:i4>
      </vt:variant>
      <vt:variant>
        <vt:i4>92</vt:i4>
      </vt:variant>
      <vt:variant>
        <vt:i4>0</vt:i4>
      </vt:variant>
      <vt:variant>
        <vt:i4>5</vt:i4>
      </vt:variant>
      <vt:variant>
        <vt:lpwstr/>
      </vt:variant>
      <vt:variant>
        <vt:lpwstr>_Toc475077759</vt:lpwstr>
      </vt:variant>
      <vt:variant>
        <vt:i4>1179697</vt:i4>
      </vt:variant>
      <vt:variant>
        <vt:i4>86</vt:i4>
      </vt:variant>
      <vt:variant>
        <vt:i4>0</vt:i4>
      </vt:variant>
      <vt:variant>
        <vt:i4>5</vt:i4>
      </vt:variant>
      <vt:variant>
        <vt:lpwstr/>
      </vt:variant>
      <vt:variant>
        <vt:lpwstr>_Toc475077758</vt:lpwstr>
      </vt:variant>
      <vt:variant>
        <vt:i4>1179697</vt:i4>
      </vt:variant>
      <vt:variant>
        <vt:i4>80</vt:i4>
      </vt:variant>
      <vt:variant>
        <vt:i4>0</vt:i4>
      </vt:variant>
      <vt:variant>
        <vt:i4>5</vt:i4>
      </vt:variant>
      <vt:variant>
        <vt:lpwstr/>
      </vt:variant>
      <vt:variant>
        <vt:lpwstr>_Toc475077757</vt:lpwstr>
      </vt:variant>
      <vt:variant>
        <vt:i4>1179697</vt:i4>
      </vt:variant>
      <vt:variant>
        <vt:i4>74</vt:i4>
      </vt:variant>
      <vt:variant>
        <vt:i4>0</vt:i4>
      </vt:variant>
      <vt:variant>
        <vt:i4>5</vt:i4>
      </vt:variant>
      <vt:variant>
        <vt:lpwstr/>
      </vt:variant>
      <vt:variant>
        <vt:lpwstr>_Toc475077756</vt:lpwstr>
      </vt:variant>
      <vt:variant>
        <vt:i4>1179697</vt:i4>
      </vt:variant>
      <vt:variant>
        <vt:i4>68</vt:i4>
      </vt:variant>
      <vt:variant>
        <vt:i4>0</vt:i4>
      </vt:variant>
      <vt:variant>
        <vt:i4>5</vt:i4>
      </vt:variant>
      <vt:variant>
        <vt:lpwstr/>
      </vt:variant>
      <vt:variant>
        <vt:lpwstr>_Toc475077755</vt:lpwstr>
      </vt:variant>
      <vt:variant>
        <vt:i4>1179697</vt:i4>
      </vt:variant>
      <vt:variant>
        <vt:i4>62</vt:i4>
      </vt:variant>
      <vt:variant>
        <vt:i4>0</vt:i4>
      </vt:variant>
      <vt:variant>
        <vt:i4>5</vt:i4>
      </vt:variant>
      <vt:variant>
        <vt:lpwstr/>
      </vt:variant>
      <vt:variant>
        <vt:lpwstr>_Toc475077754</vt:lpwstr>
      </vt:variant>
      <vt:variant>
        <vt:i4>1179697</vt:i4>
      </vt:variant>
      <vt:variant>
        <vt:i4>56</vt:i4>
      </vt:variant>
      <vt:variant>
        <vt:i4>0</vt:i4>
      </vt:variant>
      <vt:variant>
        <vt:i4>5</vt:i4>
      </vt:variant>
      <vt:variant>
        <vt:lpwstr/>
      </vt:variant>
      <vt:variant>
        <vt:lpwstr>_Toc475077753</vt:lpwstr>
      </vt:variant>
      <vt:variant>
        <vt:i4>1179697</vt:i4>
      </vt:variant>
      <vt:variant>
        <vt:i4>50</vt:i4>
      </vt:variant>
      <vt:variant>
        <vt:i4>0</vt:i4>
      </vt:variant>
      <vt:variant>
        <vt:i4>5</vt:i4>
      </vt:variant>
      <vt:variant>
        <vt:lpwstr/>
      </vt:variant>
      <vt:variant>
        <vt:lpwstr>_Toc475077752</vt:lpwstr>
      </vt:variant>
      <vt:variant>
        <vt:i4>1179697</vt:i4>
      </vt:variant>
      <vt:variant>
        <vt:i4>44</vt:i4>
      </vt:variant>
      <vt:variant>
        <vt:i4>0</vt:i4>
      </vt:variant>
      <vt:variant>
        <vt:i4>5</vt:i4>
      </vt:variant>
      <vt:variant>
        <vt:lpwstr/>
      </vt:variant>
      <vt:variant>
        <vt:lpwstr>_Toc475077751</vt:lpwstr>
      </vt:variant>
      <vt:variant>
        <vt:i4>1179697</vt:i4>
      </vt:variant>
      <vt:variant>
        <vt:i4>38</vt:i4>
      </vt:variant>
      <vt:variant>
        <vt:i4>0</vt:i4>
      </vt:variant>
      <vt:variant>
        <vt:i4>5</vt:i4>
      </vt:variant>
      <vt:variant>
        <vt:lpwstr/>
      </vt:variant>
      <vt:variant>
        <vt:lpwstr>_Toc475077750</vt:lpwstr>
      </vt:variant>
      <vt:variant>
        <vt:i4>1245233</vt:i4>
      </vt:variant>
      <vt:variant>
        <vt:i4>32</vt:i4>
      </vt:variant>
      <vt:variant>
        <vt:i4>0</vt:i4>
      </vt:variant>
      <vt:variant>
        <vt:i4>5</vt:i4>
      </vt:variant>
      <vt:variant>
        <vt:lpwstr/>
      </vt:variant>
      <vt:variant>
        <vt:lpwstr>_Toc475077749</vt:lpwstr>
      </vt:variant>
      <vt:variant>
        <vt:i4>1245233</vt:i4>
      </vt:variant>
      <vt:variant>
        <vt:i4>26</vt:i4>
      </vt:variant>
      <vt:variant>
        <vt:i4>0</vt:i4>
      </vt:variant>
      <vt:variant>
        <vt:i4>5</vt:i4>
      </vt:variant>
      <vt:variant>
        <vt:lpwstr/>
      </vt:variant>
      <vt:variant>
        <vt:lpwstr>_Toc475077748</vt:lpwstr>
      </vt:variant>
      <vt:variant>
        <vt:i4>1245233</vt:i4>
      </vt:variant>
      <vt:variant>
        <vt:i4>20</vt:i4>
      </vt:variant>
      <vt:variant>
        <vt:i4>0</vt:i4>
      </vt:variant>
      <vt:variant>
        <vt:i4>5</vt:i4>
      </vt:variant>
      <vt:variant>
        <vt:lpwstr/>
      </vt:variant>
      <vt:variant>
        <vt:lpwstr>_Toc475077747</vt:lpwstr>
      </vt:variant>
      <vt:variant>
        <vt:i4>1245233</vt:i4>
      </vt:variant>
      <vt:variant>
        <vt:i4>14</vt:i4>
      </vt:variant>
      <vt:variant>
        <vt:i4>0</vt:i4>
      </vt:variant>
      <vt:variant>
        <vt:i4>5</vt:i4>
      </vt:variant>
      <vt:variant>
        <vt:lpwstr/>
      </vt:variant>
      <vt:variant>
        <vt:lpwstr>_Toc475077746</vt:lpwstr>
      </vt:variant>
      <vt:variant>
        <vt:i4>1245233</vt:i4>
      </vt:variant>
      <vt:variant>
        <vt:i4>8</vt:i4>
      </vt:variant>
      <vt:variant>
        <vt:i4>0</vt:i4>
      </vt:variant>
      <vt:variant>
        <vt:i4>5</vt:i4>
      </vt:variant>
      <vt:variant>
        <vt:lpwstr/>
      </vt:variant>
      <vt:variant>
        <vt:lpwstr>_Toc475077745</vt:lpwstr>
      </vt:variant>
      <vt:variant>
        <vt:i4>1245233</vt:i4>
      </vt:variant>
      <vt:variant>
        <vt:i4>2</vt:i4>
      </vt:variant>
      <vt:variant>
        <vt:i4>0</vt:i4>
      </vt:variant>
      <vt:variant>
        <vt:i4>5</vt:i4>
      </vt:variant>
      <vt:variant>
        <vt:lpwstr/>
      </vt:variant>
      <vt:variant>
        <vt:lpwstr>_Toc475077744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PiA</dc:title>
  <dc:subject/>
  <dc:creator>Mariusz Celmer</dc:creator>
  <cp:keywords/>
  <cp:lastModifiedBy>Andrzejewska Marta (ANW)</cp:lastModifiedBy>
  <cp:revision>2</cp:revision>
  <cp:lastPrinted>2017-04-19T08:30:00Z</cp:lastPrinted>
  <dcterms:created xsi:type="dcterms:W3CDTF">2025-10-14T05:23:00Z</dcterms:created>
  <dcterms:modified xsi:type="dcterms:W3CDTF">2025-10-14T05:23:00Z</dcterms:modified>
</cp:coreProperties>
</file>